
<file path=[Content_Types].xml><?xml version="1.0" encoding="utf-8"?>
<Types xmlns="http://schemas.openxmlformats.org/package/2006/content-types">
  <Default Extension="bin" ContentType="application/vnd.openxmlformats-officedocument.oleObject"/>
  <Default Extension="vsd" ContentType="application/vnd.visio"/>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0C889" w14:textId="6DA3312B" w:rsidR="005A644C" w:rsidRPr="00DB72D5" w:rsidRDefault="005A644C" w:rsidP="005A644C">
      <w:pPr>
        <w:pStyle w:val="ZA"/>
        <w:framePr w:w="10563" w:h="782" w:hRule="exact" w:wrap="notBeside" w:hAnchor="page" w:x="661" w:y="646" w:anchorLock="1"/>
        <w:pBdr>
          <w:bottom w:val="none" w:sz="0" w:space="0" w:color="auto"/>
        </w:pBdr>
        <w:jc w:val="center"/>
        <w:rPr>
          <w:noProof w:val="0"/>
          <w:lang w:val="de-DE"/>
        </w:rPr>
      </w:pPr>
      <w:r w:rsidRPr="00DB72D5">
        <w:rPr>
          <w:noProof w:val="0"/>
          <w:sz w:val="64"/>
          <w:lang w:val="de-DE"/>
        </w:rPr>
        <w:t xml:space="preserve">ETSI ES 202 785 </w:t>
      </w:r>
      <w:commentRangeStart w:id="0"/>
      <w:r w:rsidRPr="00DB72D5">
        <w:rPr>
          <w:noProof w:val="0"/>
          <w:color w:val="FF0000"/>
          <w:lang w:val="de-DE"/>
        </w:rPr>
        <w:t>V1.</w:t>
      </w:r>
      <w:r w:rsidR="00DB72D5" w:rsidRPr="00DB72D5">
        <w:rPr>
          <w:noProof w:val="0"/>
          <w:color w:val="FF0000"/>
          <w:lang w:val="de-DE"/>
        </w:rPr>
        <w:t>X</w:t>
      </w:r>
      <w:r w:rsidRPr="00DB72D5">
        <w:rPr>
          <w:noProof w:val="0"/>
          <w:color w:val="FF0000"/>
          <w:lang w:val="de-DE"/>
        </w:rPr>
        <w:t>.</w:t>
      </w:r>
      <w:r w:rsidR="00DB72D5" w:rsidRPr="00DB72D5">
        <w:rPr>
          <w:noProof w:val="0"/>
          <w:color w:val="FF0000"/>
          <w:lang w:val="de-DE"/>
        </w:rPr>
        <w:t>X</w:t>
      </w:r>
      <w:r w:rsidRPr="00DB72D5">
        <w:rPr>
          <w:rStyle w:val="ZGSM"/>
          <w:noProof w:val="0"/>
          <w:color w:val="FF0000"/>
          <w:lang w:val="de-DE"/>
        </w:rPr>
        <w:t xml:space="preserve"> </w:t>
      </w:r>
      <w:r w:rsidRPr="00DB72D5">
        <w:rPr>
          <w:noProof w:val="0"/>
          <w:color w:val="FF0000"/>
          <w:sz w:val="32"/>
          <w:lang w:val="de-DE"/>
        </w:rPr>
        <w:t>(</w:t>
      </w:r>
      <w:r w:rsidR="00DB72D5" w:rsidRPr="00DB72D5">
        <w:rPr>
          <w:noProof w:val="0"/>
          <w:color w:val="FF0000"/>
          <w:sz w:val="32"/>
          <w:lang w:val="de-DE"/>
        </w:rPr>
        <w:t>2022-XX</w:t>
      </w:r>
      <w:r w:rsidRPr="00DB72D5">
        <w:rPr>
          <w:noProof w:val="0"/>
          <w:color w:val="FF0000"/>
          <w:sz w:val="32"/>
          <w:szCs w:val="32"/>
          <w:lang w:val="de-DE"/>
        </w:rPr>
        <w:t>)</w:t>
      </w:r>
      <w:commentRangeEnd w:id="0"/>
      <w:r w:rsidR="00DB72D5">
        <w:rPr>
          <w:rStyle w:val="Kommentarzeichen"/>
          <w:rFonts w:ascii="Times New Roman" w:hAnsi="Times New Roman"/>
          <w:noProof w:val="0"/>
        </w:rPr>
        <w:commentReference w:id="0"/>
      </w:r>
    </w:p>
    <w:p w14:paraId="2579DE87" w14:textId="77777777" w:rsidR="005A644C" w:rsidRPr="005A644C" w:rsidRDefault="005A644C" w:rsidP="005A644C">
      <w:pPr>
        <w:pStyle w:val="ZT"/>
        <w:framePr w:w="10206" w:h="3701" w:hRule="exact" w:wrap="notBeside" w:hAnchor="page" w:x="880" w:y="7094"/>
        <w:rPr>
          <w:color w:val="000000"/>
        </w:rPr>
      </w:pPr>
      <w:r w:rsidRPr="005A644C">
        <w:rPr>
          <w:color w:val="000000"/>
        </w:rPr>
        <w:t>Methods for Testing and Specification (MTS);</w:t>
      </w:r>
    </w:p>
    <w:p w14:paraId="4F5AA1B5" w14:textId="77777777" w:rsidR="005A644C" w:rsidRPr="005A644C" w:rsidRDefault="005A644C" w:rsidP="005A644C">
      <w:pPr>
        <w:pStyle w:val="ZT"/>
        <w:framePr w:w="10206" w:h="3701" w:hRule="exact" w:wrap="notBeside" w:hAnchor="page" w:x="880" w:y="7094"/>
        <w:rPr>
          <w:color w:val="000000"/>
        </w:rPr>
      </w:pPr>
      <w:r w:rsidRPr="005A644C">
        <w:rPr>
          <w:color w:val="000000"/>
        </w:rPr>
        <w:t>The Testing and Test Control Notation version 3;</w:t>
      </w:r>
    </w:p>
    <w:p w14:paraId="62FA6D3A" w14:textId="77777777" w:rsidR="005A644C" w:rsidRDefault="005A644C" w:rsidP="005A644C">
      <w:pPr>
        <w:pStyle w:val="ZT"/>
        <w:framePr w:w="10206" w:h="3701" w:hRule="exact" w:wrap="notBeside" w:hAnchor="page" w:x="880" w:y="7094"/>
      </w:pPr>
      <w:r w:rsidRPr="005A644C">
        <w:rPr>
          <w:color w:val="000000"/>
        </w:rPr>
        <w:t>TTCN-3 Language Extensions: Behaviour Types</w:t>
      </w:r>
    </w:p>
    <w:p w14:paraId="3C3D270F" w14:textId="77777777" w:rsidR="005A644C" w:rsidRDefault="005A644C" w:rsidP="005A644C">
      <w:pPr>
        <w:pStyle w:val="ZG"/>
        <w:framePr w:w="10624" w:h="3271" w:hRule="exact" w:wrap="notBeside" w:hAnchor="page" w:x="674" w:y="12211"/>
        <w:rPr>
          <w:noProof w:val="0"/>
        </w:rPr>
      </w:pPr>
    </w:p>
    <w:p w14:paraId="11102DE3" w14:textId="77777777" w:rsidR="005A644C" w:rsidRDefault="005A644C" w:rsidP="005A644C">
      <w:pPr>
        <w:pStyle w:val="ZD"/>
        <w:framePr w:wrap="notBeside"/>
        <w:rPr>
          <w:noProof w:val="0"/>
        </w:rPr>
      </w:pPr>
    </w:p>
    <w:p w14:paraId="34BD2339" w14:textId="77777777" w:rsidR="005A644C" w:rsidRDefault="005A644C" w:rsidP="005A644C">
      <w:pPr>
        <w:pStyle w:val="ZB"/>
        <w:framePr w:wrap="notBeside" w:hAnchor="page" w:x="901" w:y="1421"/>
      </w:pPr>
    </w:p>
    <w:p w14:paraId="56FD1FAB" w14:textId="77777777" w:rsidR="005A644C" w:rsidRDefault="005A644C" w:rsidP="005A644C">
      <w:pPr>
        <w:rPr>
          <w:lang w:val="fr-FR"/>
        </w:rPr>
      </w:pPr>
    </w:p>
    <w:p w14:paraId="47B4B46B" w14:textId="77777777" w:rsidR="005A644C" w:rsidRDefault="005A644C" w:rsidP="005A644C">
      <w:pPr>
        <w:rPr>
          <w:lang w:val="fr-FR"/>
        </w:rPr>
      </w:pPr>
    </w:p>
    <w:p w14:paraId="7A7A49C7" w14:textId="77777777" w:rsidR="005A644C" w:rsidRDefault="005A644C" w:rsidP="005A644C">
      <w:pPr>
        <w:rPr>
          <w:lang w:val="fr-FR"/>
        </w:rPr>
      </w:pPr>
    </w:p>
    <w:p w14:paraId="406D607D" w14:textId="77777777" w:rsidR="005A644C" w:rsidRDefault="005A644C" w:rsidP="005A644C">
      <w:pPr>
        <w:rPr>
          <w:lang w:val="fr-FR"/>
        </w:rPr>
      </w:pPr>
    </w:p>
    <w:p w14:paraId="3F1B655D" w14:textId="77777777" w:rsidR="005A644C" w:rsidRDefault="005A644C" w:rsidP="005A644C">
      <w:pPr>
        <w:rPr>
          <w:lang w:val="fr-FR"/>
        </w:rPr>
      </w:pPr>
    </w:p>
    <w:p w14:paraId="190C8557" w14:textId="77777777" w:rsidR="005A644C" w:rsidRDefault="005A644C" w:rsidP="005A644C">
      <w:pPr>
        <w:pStyle w:val="ZB"/>
        <w:framePr w:wrap="notBeside" w:hAnchor="page" w:x="901" w:y="1421"/>
      </w:pPr>
    </w:p>
    <w:p w14:paraId="10642B4E" w14:textId="77777777" w:rsidR="005A644C" w:rsidRDefault="005A644C" w:rsidP="005A644C">
      <w:pPr>
        <w:pStyle w:val="FP"/>
        <w:framePr w:h="1625" w:hRule="exact" w:wrap="notBeside" w:vAnchor="page" w:hAnchor="page" w:x="871" w:y="11581"/>
        <w:spacing w:after="240"/>
        <w:jc w:val="center"/>
        <w:rPr>
          <w:rFonts w:ascii="Arial" w:hAnsi="Arial" w:cs="Arial"/>
          <w:sz w:val="18"/>
          <w:szCs w:val="18"/>
        </w:rPr>
      </w:pPr>
    </w:p>
    <w:p w14:paraId="6DDE1ADC" w14:textId="77777777" w:rsidR="005A644C" w:rsidRDefault="005A644C" w:rsidP="005A644C">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7CB96DB8" w14:textId="77777777" w:rsidR="005A644C" w:rsidRDefault="005A644C" w:rsidP="005A644C">
      <w:pPr>
        <w:rPr>
          <w:rFonts w:ascii="Arial" w:hAnsi="Arial" w:cs="Arial"/>
          <w:sz w:val="18"/>
          <w:szCs w:val="18"/>
        </w:rPr>
        <w:sectPr w:rsidR="005A644C">
          <w:headerReference w:type="default" r:id="rId13"/>
          <w:footerReference w:type="default" r:id="rId14"/>
          <w:footnotePr>
            <w:numRestart w:val="eachSect"/>
          </w:footnotePr>
          <w:pgSz w:w="11907" w:h="16840" w:code="9"/>
          <w:pgMar w:top="2268" w:right="851" w:bottom="10773" w:left="851" w:header="0" w:footer="0" w:gutter="0"/>
          <w:cols w:space="720"/>
          <w:docGrid w:linePitch="272"/>
        </w:sectPr>
      </w:pPr>
    </w:p>
    <w:p w14:paraId="70B31929" w14:textId="77777777" w:rsidR="005A644C" w:rsidRPr="00055551" w:rsidRDefault="005A644C" w:rsidP="005A644C">
      <w:pPr>
        <w:pStyle w:val="FP"/>
        <w:framePr w:w="9758" w:wrap="notBeside" w:vAnchor="page" w:hAnchor="page" w:x="1169" w:y="1742"/>
        <w:pBdr>
          <w:bottom w:val="single" w:sz="6" w:space="1" w:color="auto"/>
        </w:pBdr>
        <w:ind w:left="2835" w:right="2835"/>
        <w:jc w:val="center"/>
      </w:pPr>
      <w:r w:rsidRPr="00055551">
        <w:lastRenderedPageBreak/>
        <w:t>Reference</w:t>
      </w:r>
    </w:p>
    <w:p w14:paraId="21D93AB3" w14:textId="77777777" w:rsidR="005A644C" w:rsidRPr="00055551" w:rsidRDefault="005A644C" w:rsidP="005A644C">
      <w:pPr>
        <w:pStyle w:val="FP"/>
        <w:framePr w:w="9758" w:wrap="notBeside" w:vAnchor="page" w:hAnchor="page" w:x="1169" w:y="1742"/>
        <w:ind w:left="2268" w:right="2268"/>
        <w:jc w:val="center"/>
        <w:rPr>
          <w:rFonts w:ascii="Arial" w:hAnsi="Arial"/>
          <w:sz w:val="18"/>
        </w:rPr>
      </w:pPr>
      <w:r>
        <w:rPr>
          <w:rFonts w:ascii="Arial" w:hAnsi="Arial"/>
          <w:sz w:val="18"/>
        </w:rPr>
        <w:t>RES/MTS-202785v181</w:t>
      </w:r>
    </w:p>
    <w:p w14:paraId="25ADA1CC" w14:textId="77777777" w:rsidR="005A644C" w:rsidRPr="00055551" w:rsidRDefault="005A644C" w:rsidP="005A644C">
      <w:pPr>
        <w:pStyle w:val="FP"/>
        <w:framePr w:w="9758" w:wrap="notBeside" w:vAnchor="page" w:hAnchor="page" w:x="1169" w:y="1742"/>
        <w:pBdr>
          <w:bottom w:val="single" w:sz="6" w:space="1" w:color="auto"/>
        </w:pBdr>
        <w:spacing w:before="240"/>
        <w:ind w:left="2835" w:right="2835"/>
        <w:jc w:val="center"/>
      </w:pPr>
      <w:r w:rsidRPr="00055551">
        <w:t>Keywords</w:t>
      </w:r>
    </w:p>
    <w:p w14:paraId="1124CE80" w14:textId="77777777" w:rsidR="005A644C" w:rsidRPr="00055551" w:rsidRDefault="005A644C" w:rsidP="005A644C">
      <w:pPr>
        <w:pStyle w:val="FP"/>
        <w:framePr w:w="9758" w:wrap="notBeside" w:vAnchor="page" w:hAnchor="page" w:x="1169" w:y="1742"/>
        <w:ind w:left="2835" w:right="2835"/>
        <w:jc w:val="center"/>
        <w:rPr>
          <w:rFonts w:ascii="Arial" w:hAnsi="Arial"/>
          <w:sz w:val="18"/>
        </w:rPr>
      </w:pPr>
      <w:r>
        <w:rPr>
          <w:rFonts w:ascii="Arial" w:hAnsi="Arial"/>
          <w:sz w:val="18"/>
        </w:rPr>
        <w:t>conformance, testing, TTCN-3</w:t>
      </w:r>
    </w:p>
    <w:p w14:paraId="4C12D19A" w14:textId="77777777" w:rsidR="005A644C" w:rsidRDefault="005A644C" w:rsidP="005A644C">
      <w:pPr>
        <w:rPr>
          <w:lang w:val="fr-FR"/>
        </w:rPr>
      </w:pPr>
    </w:p>
    <w:p w14:paraId="08FFD744" w14:textId="77777777" w:rsidR="005A644C" w:rsidRPr="00055551" w:rsidRDefault="005A644C" w:rsidP="005A644C">
      <w:pPr>
        <w:pStyle w:val="FP"/>
        <w:framePr w:w="9758" w:wrap="notBeside" w:vAnchor="page" w:hAnchor="page" w:x="1169" w:y="3698"/>
        <w:spacing w:after="120"/>
        <w:ind w:left="2835" w:right="2835"/>
        <w:jc w:val="center"/>
        <w:rPr>
          <w:rFonts w:ascii="Arial" w:hAnsi="Arial"/>
          <w:b/>
          <w:i/>
        </w:rPr>
      </w:pPr>
      <w:r w:rsidRPr="00055551">
        <w:rPr>
          <w:rFonts w:ascii="Arial" w:hAnsi="Arial"/>
          <w:b/>
          <w:i/>
        </w:rPr>
        <w:t>ETSI</w:t>
      </w:r>
    </w:p>
    <w:p w14:paraId="59F208C5" w14:textId="77777777" w:rsidR="005A644C" w:rsidRPr="00055551" w:rsidRDefault="005A644C" w:rsidP="005A644C">
      <w:pPr>
        <w:pStyle w:val="FP"/>
        <w:framePr w:w="9758" w:wrap="notBeside" w:vAnchor="page" w:hAnchor="page" w:x="1169" w:y="3698"/>
        <w:pBdr>
          <w:bottom w:val="single" w:sz="6" w:space="1" w:color="auto"/>
        </w:pBdr>
        <w:ind w:left="2835" w:right="2835"/>
        <w:jc w:val="center"/>
        <w:rPr>
          <w:rFonts w:ascii="Arial" w:hAnsi="Arial"/>
          <w:sz w:val="18"/>
        </w:rPr>
      </w:pPr>
      <w:r w:rsidRPr="00055551">
        <w:rPr>
          <w:rFonts w:ascii="Arial" w:hAnsi="Arial"/>
          <w:sz w:val="18"/>
        </w:rPr>
        <w:t>650 Route des Lucioles</w:t>
      </w:r>
    </w:p>
    <w:p w14:paraId="354748D4" w14:textId="77777777" w:rsidR="005A644C" w:rsidRPr="00055551" w:rsidRDefault="005A644C" w:rsidP="005A644C">
      <w:pPr>
        <w:pStyle w:val="FP"/>
        <w:framePr w:w="9758" w:wrap="notBeside" w:vAnchor="page" w:hAnchor="page" w:x="1169" w:y="3698"/>
        <w:pBdr>
          <w:bottom w:val="single" w:sz="6" w:space="1" w:color="auto"/>
        </w:pBdr>
        <w:ind w:left="2835" w:right="2835"/>
        <w:jc w:val="center"/>
      </w:pPr>
      <w:r w:rsidRPr="00055551">
        <w:rPr>
          <w:rFonts w:ascii="Arial" w:hAnsi="Arial"/>
          <w:sz w:val="18"/>
        </w:rPr>
        <w:t>F-06921 Sophia Antipolis Cedex - FRANCE</w:t>
      </w:r>
    </w:p>
    <w:p w14:paraId="0AC1D000" w14:textId="77777777" w:rsidR="005A644C" w:rsidRPr="00055551" w:rsidRDefault="005A644C" w:rsidP="005A644C">
      <w:pPr>
        <w:pStyle w:val="FP"/>
        <w:framePr w:w="9758" w:wrap="notBeside" w:vAnchor="page" w:hAnchor="page" w:x="1169" w:y="3698"/>
        <w:ind w:left="2835" w:right="2835"/>
        <w:jc w:val="center"/>
        <w:rPr>
          <w:rFonts w:ascii="Arial" w:hAnsi="Arial"/>
          <w:sz w:val="18"/>
        </w:rPr>
      </w:pPr>
    </w:p>
    <w:p w14:paraId="48554174" w14:textId="77777777" w:rsidR="005A644C" w:rsidRPr="00055551" w:rsidRDefault="005A644C" w:rsidP="005A644C">
      <w:pPr>
        <w:pStyle w:val="FP"/>
        <w:framePr w:w="9758" w:wrap="notBeside" w:vAnchor="page" w:hAnchor="page" w:x="1169" w:y="3698"/>
        <w:spacing w:after="20"/>
        <w:ind w:left="2835" w:right="2835"/>
        <w:jc w:val="center"/>
        <w:rPr>
          <w:rFonts w:ascii="Arial" w:hAnsi="Arial"/>
          <w:sz w:val="18"/>
        </w:rPr>
      </w:pPr>
      <w:r w:rsidRPr="00055551">
        <w:rPr>
          <w:rFonts w:ascii="Arial" w:hAnsi="Arial"/>
          <w:sz w:val="18"/>
        </w:rPr>
        <w:t>Tel.: +33 4 92 94 42 00   Fax: +33 4 93 65 47 16</w:t>
      </w:r>
    </w:p>
    <w:p w14:paraId="09BCD47D" w14:textId="77777777" w:rsidR="005A644C" w:rsidRPr="00055551" w:rsidRDefault="005A644C" w:rsidP="005A644C">
      <w:pPr>
        <w:pStyle w:val="FP"/>
        <w:framePr w:w="9758" w:wrap="notBeside" w:vAnchor="page" w:hAnchor="page" w:x="1169" w:y="3698"/>
        <w:ind w:left="2835" w:right="2835"/>
        <w:jc w:val="center"/>
        <w:rPr>
          <w:rFonts w:ascii="Arial" w:hAnsi="Arial"/>
          <w:sz w:val="15"/>
        </w:rPr>
      </w:pPr>
    </w:p>
    <w:p w14:paraId="2C306E9E" w14:textId="77777777" w:rsidR="005A644C" w:rsidRPr="00055551" w:rsidRDefault="005A644C" w:rsidP="005A644C">
      <w:pPr>
        <w:pStyle w:val="FP"/>
        <w:framePr w:w="9758" w:wrap="notBeside" w:vAnchor="page" w:hAnchor="page" w:x="1169" w:y="3698"/>
        <w:ind w:left="2835" w:right="2835"/>
        <w:jc w:val="center"/>
        <w:rPr>
          <w:rFonts w:ascii="Arial" w:hAnsi="Arial"/>
          <w:sz w:val="15"/>
        </w:rPr>
      </w:pPr>
      <w:r w:rsidRPr="00055551">
        <w:rPr>
          <w:rFonts w:ascii="Arial" w:hAnsi="Arial"/>
          <w:sz w:val="15"/>
        </w:rPr>
        <w:t xml:space="preserve">Siret N° 348 623 562 00017 - </w:t>
      </w:r>
      <w:bookmarkStart w:id="1" w:name="_Hlk67652697"/>
      <w:r>
        <w:rPr>
          <w:rFonts w:ascii="Arial" w:hAnsi="Arial"/>
          <w:sz w:val="15"/>
          <w:lang w:val="fr-FR"/>
        </w:rPr>
        <w:t>APE 7112B</w:t>
      </w:r>
      <w:bookmarkEnd w:id="1"/>
    </w:p>
    <w:p w14:paraId="59106782" w14:textId="77777777" w:rsidR="005A644C" w:rsidRPr="00055551" w:rsidRDefault="005A644C" w:rsidP="005A644C">
      <w:pPr>
        <w:pStyle w:val="FP"/>
        <w:framePr w:w="9758" w:wrap="notBeside" w:vAnchor="page" w:hAnchor="page" w:x="1169" w:y="3698"/>
        <w:ind w:left="2835" w:right="2835"/>
        <w:jc w:val="center"/>
        <w:rPr>
          <w:rFonts w:ascii="Arial" w:hAnsi="Arial"/>
          <w:sz w:val="15"/>
        </w:rPr>
      </w:pPr>
      <w:r w:rsidRPr="00055551">
        <w:rPr>
          <w:rFonts w:ascii="Arial" w:hAnsi="Arial"/>
          <w:sz w:val="15"/>
        </w:rPr>
        <w:t>Association à but non lucratif enregistrée à la</w:t>
      </w:r>
    </w:p>
    <w:p w14:paraId="655FC456" w14:textId="77777777" w:rsidR="005A644C" w:rsidRDefault="005A644C" w:rsidP="005A644C">
      <w:pPr>
        <w:pStyle w:val="FP"/>
        <w:framePr w:w="9758" w:wrap="notBeside" w:vAnchor="page" w:hAnchor="page" w:x="1169" w:y="3698"/>
        <w:ind w:left="2835" w:right="2835"/>
        <w:jc w:val="center"/>
        <w:rPr>
          <w:rFonts w:ascii="Arial" w:hAnsi="Arial"/>
          <w:sz w:val="15"/>
          <w:lang w:val="fr-FR"/>
        </w:rPr>
      </w:pPr>
      <w:r w:rsidRPr="00055551">
        <w:rPr>
          <w:rFonts w:ascii="Arial" w:hAnsi="Arial"/>
          <w:sz w:val="15"/>
        </w:rPr>
        <w:t xml:space="preserve">Sous-Préfecture de Grasse (06) N° </w:t>
      </w:r>
      <w:bookmarkStart w:id="2" w:name="_Hlk67652713"/>
      <w:r>
        <w:rPr>
          <w:rFonts w:ascii="Arial" w:hAnsi="Arial"/>
          <w:sz w:val="15"/>
          <w:lang w:val="fr-FR"/>
        </w:rPr>
        <w:t>w061004871</w:t>
      </w:r>
      <w:bookmarkEnd w:id="2"/>
    </w:p>
    <w:p w14:paraId="25FBF67A" w14:textId="77777777" w:rsidR="005A644C" w:rsidRPr="00055551" w:rsidRDefault="005A644C" w:rsidP="005A644C">
      <w:pPr>
        <w:pStyle w:val="FP"/>
        <w:framePr w:w="9758" w:wrap="notBeside" w:vAnchor="page" w:hAnchor="page" w:x="1169" w:y="3698"/>
        <w:ind w:left="2835" w:right="2835"/>
        <w:jc w:val="center"/>
        <w:rPr>
          <w:rFonts w:ascii="Arial" w:hAnsi="Arial"/>
          <w:sz w:val="18"/>
        </w:rPr>
      </w:pPr>
    </w:p>
    <w:p w14:paraId="4E2B7AFD" w14:textId="77777777" w:rsidR="005A644C" w:rsidRPr="002F41AB" w:rsidRDefault="005A644C" w:rsidP="005A644C">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751A1F7D" w14:textId="77777777" w:rsidR="005A644C" w:rsidRPr="002F41AB" w:rsidRDefault="005A644C" w:rsidP="005A644C">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15" w:history="1">
        <w:r w:rsidRPr="005A644C">
          <w:rPr>
            <w:rStyle w:val="Hyperlink"/>
            <w:rFonts w:ascii="Arial" w:hAnsi="Arial"/>
            <w:sz w:val="18"/>
          </w:rPr>
          <w:t>http://www.etsi.org/standards-search</w:t>
        </w:r>
      </w:hyperlink>
    </w:p>
    <w:p w14:paraId="0636E79D" w14:textId="77777777" w:rsidR="005A644C" w:rsidRPr="002F41AB" w:rsidRDefault="005A644C" w:rsidP="005A644C">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6" w:history="1">
        <w:r w:rsidRPr="005A644C">
          <w:rPr>
            <w:rStyle w:val="Hyperlink"/>
            <w:rFonts w:ascii="Arial" w:hAnsi="Arial" w:cs="Arial"/>
            <w:sz w:val="18"/>
          </w:rPr>
          <w:t>www.etsi.org/deliver</w:t>
        </w:r>
      </w:hyperlink>
      <w:r>
        <w:rPr>
          <w:rFonts w:ascii="Arial" w:hAnsi="Arial" w:cs="Arial"/>
          <w:sz w:val="18"/>
        </w:rPr>
        <w:t>.</w:t>
      </w:r>
    </w:p>
    <w:p w14:paraId="0360266A" w14:textId="77777777" w:rsidR="005A644C" w:rsidRPr="002F41AB" w:rsidRDefault="005A644C" w:rsidP="005A644C">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7" w:history="1">
        <w:r w:rsidRPr="005A644C">
          <w:rPr>
            <w:rStyle w:val="Hyperlink"/>
            <w:rFonts w:ascii="Arial" w:hAnsi="Arial" w:cs="Arial"/>
            <w:sz w:val="18"/>
          </w:rPr>
          <w:t>https://portal.etsi.org/TB/ETSIDeliverableStatus.aspx</w:t>
        </w:r>
      </w:hyperlink>
    </w:p>
    <w:p w14:paraId="1AAE62B6" w14:textId="77777777" w:rsidR="005A644C" w:rsidRDefault="005A644C" w:rsidP="005A644C">
      <w:pPr>
        <w:pStyle w:val="FP"/>
        <w:framePr w:w="9758" w:wrap="notBeside" w:vAnchor="page" w:hAnchor="page" w:x="1169" w:y="6130"/>
        <w:spacing w:after="24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8" w:history="1">
        <w:r w:rsidRPr="005A644C">
          <w:rPr>
            <w:rStyle w:val="Hyperlink"/>
            <w:rFonts w:ascii="Arial" w:hAnsi="Arial" w:cs="Arial"/>
            <w:sz w:val="18"/>
          </w:rPr>
          <w:t>https://portal.etsi.org/People/CommiteeSupportStaff.aspx</w:t>
        </w:r>
      </w:hyperlink>
    </w:p>
    <w:p w14:paraId="2F0DAE6B" w14:textId="77777777" w:rsidR="005A644C" w:rsidRDefault="005A644C" w:rsidP="005A644C">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3AE91198" w14:textId="77777777" w:rsidR="005A644C" w:rsidRPr="00BF35D9" w:rsidRDefault="005A644C" w:rsidP="005A644C">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1A54BC14" w14:textId="77777777" w:rsidR="005A644C" w:rsidRPr="00BF35D9" w:rsidRDefault="005A644C" w:rsidP="005A644C">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3FC00629" w14:textId="77777777" w:rsidR="005A644C" w:rsidRPr="00BF35D9" w:rsidRDefault="005A644C" w:rsidP="005A644C">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44B923E4" w14:textId="77777777" w:rsidR="005A644C" w:rsidRPr="00F245CD" w:rsidRDefault="005A644C" w:rsidP="005A644C">
      <w:pPr>
        <w:pStyle w:val="FP"/>
        <w:framePr w:w="9758" w:wrap="notBeside" w:vAnchor="page" w:hAnchor="page" w:x="1169" w:y="6130"/>
        <w:jc w:val="center"/>
        <w:rPr>
          <w:rFonts w:ascii="Arial" w:hAnsi="Arial" w:cs="Arial"/>
          <w:sz w:val="18"/>
        </w:rPr>
      </w:pPr>
      <w:bookmarkStart w:id="3" w:name="EN_Delete_Disclaimer"/>
      <w:r w:rsidRPr="00F245CD">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3"/>
    <w:p w14:paraId="0DA2C93C" w14:textId="77777777" w:rsidR="005A644C" w:rsidRPr="00BF35D9" w:rsidRDefault="005A644C" w:rsidP="005A644C">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390EA963" w14:textId="77777777" w:rsidR="005A644C" w:rsidRPr="00BF35D9" w:rsidRDefault="005A644C" w:rsidP="005A644C">
      <w:pPr>
        <w:pStyle w:val="FP"/>
        <w:framePr w:w="9758" w:wrap="notBeside" w:vAnchor="page" w:hAnchor="page" w:x="1169" w:y="6130"/>
        <w:jc w:val="center"/>
        <w:rPr>
          <w:rFonts w:ascii="Arial" w:hAnsi="Arial" w:cs="Arial"/>
          <w:sz w:val="18"/>
        </w:rPr>
      </w:pPr>
    </w:p>
    <w:p w14:paraId="0285035A" w14:textId="77777777" w:rsidR="005A644C" w:rsidRDefault="005A644C" w:rsidP="005A644C">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43DE32A4" w14:textId="77777777" w:rsidR="005A644C" w:rsidRDefault="005A644C" w:rsidP="005A644C">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3E499818" w14:textId="77777777" w:rsidR="005A644C" w:rsidRDefault="005A644C" w:rsidP="005A644C">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285CAB62" w14:textId="77777777" w:rsidR="005A644C" w:rsidRDefault="005A644C" w:rsidP="005A644C">
      <w:pPr>
        <w:pStyle w:val="FP"/>
        <w:framePr w:w="9758" w:wrap="notBeside" w:vAnchor="page" w:hAnchor="page" w:x="1169" w:y="6130"/>
        <w:jc w:val="center"/>
        <w:rPr>
          <w:rFonts w:ascii="Arial" w:hAnsi="Arial" w:cs="Arial"/>
          <w:sz w:val="18"/>
        </w:rPr>
      </w:pPr>
    </w:p>
    <w:p w14:paraId="0627A034" w14:textId="77777777" w:rsidR="005A644C" w:rsidRDefault="005A644C" w:rsidP="005A644C">
      <w:pPr>
        <w:pStyle w:val="FP"/>
        <w:framePr w:w="9758" w:wrap="notBeside" w:vAnchor="page" w:hAnchor="page" w:x="1169" w:y="6130"/>
        <w:jc w:val="center"/>
        <w:rPr>
          <w:rFonts w:ascii="Arial" w:hAnsi="Arial" w:cs="Arial"/>
          <w:sz w:val="18"/>
        </w:rPr>
      </w:pPr>
      <w:r>
        <w:rPr>
          <w:rFonts w:ascii="Arial" w:hAnsi="Arial" w:cs="Arial"/>
          <w:sz w:val="18"/>
        </w:rPr>
        <w:t>© ETSI 2021.</w:t>
      </w:r>
    </w:p>
    <w:p w14:paraId="393996F3" w14:textId="77777777" w:rsidR="005A644C" w:rsidRDefault="005A644C" w:rsidP="005A644C">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7160BA9F" w14:textId="77777777" w:rsidR="005A644C" w:rsidRDefault="005A644C" w:rsidP="005A644C">
      <w:pPr>
        <w:overflowPunct/>
        <w:autoSpaceDE/>
        <w:autoSpaceDN/>
        <w:adjustRightInd/>
        <w:spacing w:after="0"/>
        <w:jc w:val="center"/>
        <w:textAlignment w:val="auto"/>
        <w:rPr>
          <w:lang w:val="fr-FR"/>
        </w:rPr>
      </w:pPr>
      <w:r>
        <w:rPr>
          <w:lang w:val="fr-FR"/>
        </w:rPr>
        <w:br w:type="page"/>
      </w:r>
    </w:p>
    <w:p w14:paraId="3D290025" w14:textId="079EBD6E" w:rsidR="00CB3396" w:rsidRPr="0076647D" w:rsidRDefault="004C7EF1" w:rsidP="00CB2B98">
      <w:pPr>
        <w:pStyle w:val="TT"/>
      </w:pPr>
      <w:r>
        <w:lastRenderedPageBreak/>
        <w:t>C</w:t>
      </w:r>
      <w:r w:rsidR="00CB3396" w:rsidRPr="0076647D">
        <w:t>ontents</w:t>
      </w:r>
    </w:p>
    <w:p w14:paraId="320E0F82" w14:textId="782FD0AB" w:rsidR="005A644C" w:rsidRDefault="00E15429">
      <w:pPr>
        <w:pStyle w:val="Verzeichnis1"/>
        <w:rPr>
          <w:rFonts w:asciiTheme="minorHAnsi" w:eastAsiaTheme="minorEastAsia" w:hAnsiTheme="minorHAnsi" w:cstheme="minorBidi"/>
          <w:szCs w:val="22"/>
          <w:lang w:eastAsia="en-GB"/>
        </w:rPr>
      </w:pPr>
      <w:r w:rsidRPr="0076647D">
        <w:rPr>
          <w:noProof w:val="0"/>
        </w:rPr>
        <w:fldChar w:fldCharType="begin"/>
      </w:r>
      <w:r w:rsidRPr="0076647D">
        <w:rPr>
          <w:noProof w:val="0"/>
        </w:rPr>
        <w:instrText xml:space="preserve"> TOC \o \w "1-9"</w:instrText>
      </w:r>
      <w:r w:rsidRPr="0076647D">
        <w:rPr>
          <w:noProof w:val="0"/>
        </w:rPr>
        <w:fldChar w:fldCharType="separate"/>
      </w:r>
      <w:r w:rsidR="005A644C">
        <w:t>Intellectual Property Rights</w:t>
      </w:r>
      <w:r w:rsidR="005A644C">
        <w:tab/>
      </w:r>
      <w:r w:rsidR="005A644C">
        <w:fldChar w:fldCharType="begin"/>
      </w:r>
      <w:r w:rsidR="005A644C">
        <w:instrText xml:space="preserve"> PAGEREF _Toc72911316 \h </w:instrText>
      </w:r>
      <w:r w:rsidR="005A644C">
        <w:fldChar w:fldCharType="separate"/>
      </w:r>
      <w:r w:rsidR="005A644C">
        <w:t>4</w:t>
      </w:r>
      <w:r w:rsidR="005A644C">
        <w:fldChar w:fldCharType="end"/>
      </w:r>
    </w:p>
    <w:p w14:paraId="6075C06C" w14:textId="0C611958" w:rsidR="005A644C" w:rsidRDefault="005A644C">
      <w:pPr>
        <w:pStyle w:val="Verzeichnis1"/>
        <w:rPr>
          <w:rFonts w:asciiTheme="minorHAnsi" w:eastAsiaTheme="minorEastAsia" w:hAnsiTheme="minorHAnsi" w:cstheme="minorBidi"/>
          <w:szCs w:val="22"/>
          <w:lang w:eastAsia="en-GB"/>
        </w:rPr>
      </w:pPr>
      <w:r>
        <w:t>Foreword</w:t>
      </w:r>
      <w:r>
        <w:tab/>
      </w:r>
      <w:r>
        <w:fldChar w:fldCharType="begin"/>
      </w:r>
      <w:r>
        <w:instrText xml:space="preserve"> PAGEREF _Toc72911317 \h </w:instrText>
      </w:r>
      <w:r>
        <w:fldChar w:fldCharType="separate"/>
      </w:r>
      <w:r>
        <w:t>4</w:t>
      </w:r>
      <w:r>
        <w:fldChar w:fldCharType="end"/>
      </w:r>
    </w:p>
    <w:p w14:paraId="2063D30B" w14:textId="0DB5898B" w:rsidR="005A644C" w:rsidRDefault="005A644C">
      <w:pPr>
        <w:pStyle w:val="Verzeichnis1"/>
        <w:rPr>
          <w:rFonts w:asciiTheme="minorHAnsi" w:eastAsiaTheme="minorEastAsia" w:hAnsiTheme="minorHAnsi" w:cstheme="minorBidi"/>
          <w:szCs w:val="22"/>
          <w:lang w:eastAsia="en-GB"/>
        </w:rPr>
      </w:pPr>
      <w:r>
        <w:t>Modal verbs terminology</w:t>
      </w:r>
      <w:r>
        <w:tab/>
      </w:r>
      <w:r>
        <w:fldChar w:fldCharType="begin"/>
      </w:r>
      <w:r>
        <w:instrText xml:space="preserve"> PAGEREF _Toc72911318 \h </w:instrText>
      </w:r>
      <w:r>
        <w:fldChar w:fldCharType="separate"/>
      </w:r>
      <w:r>
        <w:t>4</w:t>
      </w:r>
      <w:r>
        <w:fldChar w:fldCharType="end"/>
      </w:r>
    </w:p>
    <w:p w14:paraId="30A3FE60" w14:textId="72057A1C" w:rsidR="005A644C" w:rsidRDefault="005A644C">
      <w:pPr>
        <w:pStyle w:val="Verzeichnis1"/>
        <w:rPr>
          <w:rFonts w:asciiTheme="minorHAnsi" w:eastAsiaTheme="minorEastAsia" w:hAnsiTheme="minorHAnsi" w:cstheme="minorBidi"/>
          <w:szCs w:val="22"/>
          <w:lang w:eastAsia="en-GB"/>
        </w:rPr>
      </w:pPr>
      <w:r>
        <w:t>1</w:t>
      </w:r>
      <w:r>
        <w:tab/>
        <w:t>Scope</w:t>
      </w:r>
      <w:r>
        <w:tab/>
      </w:r>
      <w:r>
        <w:fldChar w:fldCharType="begin"/>
      </w:r>
      <w:r>
        <w:instrText xml:space="preserve"> PAGEREF _Toc72911319 \h </w:instrText>
      </w:r>
      <w:r>
        <w:fldChar w:fldCharType="separate"/>
      </w:r>
      <w:r>
        <w:t>5</w:t>
      </w:r>
      <w:r>
        <w:fldChar w:fldCharType="end"/>
      </w:r>
    </w:p>
    <w:p w14:paraId="1E627741" w14:textId="30906ABC" w:rsidR="005A644C" w:rsidRDefault="005A644C">
      <w:pPr>
        <w:pStyle w:val="Verzeichnis1"/>
        <w:rPr>
          <w:rFonts w:asciiTheme="minorHAnsi" w:eastAsiaTheme="minorEastAsia" w:hAnsiTheme="minorHAnsi" w:cstheme="minorBidi"/>
          <w:szCs w:val="22"/>
          <w:lang w:eastAsia="en-GB"/>
        </w:rPr>
      </w:pPr>
      <w:r>
        <w:t>2</w:t>
      </w:r>
      <w:r>
        <w:tab/>
        <w:t>References</w:t>
      </w:r>
      <w:r>
        <w:tab/>
      </w:r>
      <w:r>
        <w:fldChar w:fldCharType="begin"/>
      </w:r>
      <w:r>
        <w:instrText xml:space="preserve"> PAGEREF _Toc72911320 \h </w:instrText>
      </w:r>
      <w:r>
        <w:fldChar w:fldCharType="separate"/>
      </w:r>
      <w:r>
        <w:t>5</w:t>
      </w:r>
      <w:r>
        <w:fldChar w:fldCharType="end"/>
      </w:r>
    </w:p>
    <w:p w14:paraId="4285ABF0" w14:textId="78F6AB71" w:rsidR="005A644C" w:rsidRDefault="005A644C">
      <w:pPr>
        <w:pStyle w:val="Verzeichnis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_Toc72911321 \h </w:instrText>
      </w:r>
      <w:r>
        <w:fldChar w:fldCharType="separate"/>
      </w:r>
      <w:r>
        <w:t>5</w:t>
      </w:r>
      <w:r>
        <w:fldChar w:fldCharType="end"/>
      </w:r>
    </w:p>
    <w:p w14:paraId="1D22004A" w14:textId="6A531A12" w:rsidR="005A644C" w:rsidRDefault="005A644C">
      <w:pPr>
        <w:pStyle w:val="Verzeichnis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_Toc72911322 \h </w:instrText>
      </w:r>
      <w:r>
        <w:fldChar w:fldCharType="separate"/>
      </w:r>
      <w:r>
        <w:t>6</w:t>
      </w:r>
      <w:r>
        <w:fldChar w:fldCharType="end"/>
      </w:r>
    </w:p>
    <w:p w14:paraId="3C71D227" w14:textId="050B2C23" w:rsidR="005A644C" w:rsidRDefault="005A644C">
      <w:pPr>
        <w:pStyle w:val="Verzeichnis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_Toc72911323 \h </w:instrText>
      </w:r>
      <w:r>
        <w:fldChar w:fldCharType="separate"/>
      </w:r>
      <w:r>
        <w:t>6</w:t>
      </w:r>
      <w:r>
        <w:fldChar w:fldCharType="end"/>
      </w:r>
    </w:p>
    <w:p w14:paraId="7597EFA4" w14:textId="30FDABAB" w:rsidR="005A644C" w:rsidRDefault="005A644C">
      <w:pPr>
        <w:pStyle w:val="Verzeichnis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_Toc72911324 \h </w:instrText>
      </w:r>
      <w:r>
        <w:fldChar w:fldCharType="separate"/>
      </w:r>
      <w:r>
        <w:t>6</w:t>
      </w:r>
      <w:r>
        <w:fldChar w:fldCharType="end"/>
      </w:r>
    </w:p>
    <w:p w14:paraId="60D15FBC" w14:textId="1872398B" w:rsidR="005A644C" w:rsidRDefault="005A644C">
      <w:pPr>
        <w:pStyle w:val="Verzeichnis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_Toc72911325 \h </w:instrText>
      </w:r>
      <w:r>
        <w:fldChar w:fldCharType="separate"/>
      </w:r>
      <w:r>
        <w:t>6</w:t>
      </w:r>
      <w:r>
        <w:fldChar w:fldCharType="end"/>
      </w:r>
    </w:p>
    <w:p w14:paraId="5B52A48F" w14:textId="73486848" w:rsidR="005A644C" w:rsidRDefault="005A644C">
      <w:pPr>
        <w:pStyle w:val="Verzeichnis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_Toc72911326 \h </w:instrText>
      </w:r>
      <w:r>
        <w:fldChar w:fldCharType="separate"/>
      </w:r>
      <w:r>
        <w:t>6</w:t>
      </w:r>
      <w:r>
        <w:fldChar w:fldCharType="end"/>
      </w:r>
    </w:p>
    <w:p w14:paraId="0C7FE60F" w14:textId="16683518" w:rsidR="005A644C" w:rsidRDefault="005A644C">
      <w:pPr>
        <w:pStyle w:val="Verzeichnis1"/>
        <w:rPr>
          <w:rFonts w:asciiTheme="minorHAnsi" w:eastAsiaTheme="minorEastAsia" w:hAnsiTheme="minorHAnsi" w:cstheme="minorBidi"/>
          <w:szCs w:val="22"/>
          <w:lang w:eastAsia="en-GB"/>
        </w:rPr>
      </w:pPr>
      <w:r>
        <w:t>4</w:t>
      </w:r>
      <w:r>
        <w:tab/>
        <w:t>Package conformance and compatibility</w:t>
      </w:r>
      <w:r>
        <w:tab/>
      </w:r>
      <w:r>
        <w:fldChar w:fldCharType="begin"/>
      </w:r>
      <w:r>
        <w:instrText xml:space="preserve"> PAGEREF _Toc72911327 \h </w:instrText>
      </w:r>
      <w:r>
        <w:fldChar w:fldCharType="separate"/>
      </w:r>
      <w:r>
        <w:t>6</w:t>
      </w:r>
      <w:r>
        <w:fldChar w:fldCharType="end"/>
      </w:r>
    </w:p>
    <w:p w14:paraId="21A97457" w14:textId="3A1750BD" w:rsidR="005A644C" w:rsidRDefault="005A644C">
      <w:pPr>
        <w:pStyle w:val="Verzeichnis1"/>
        <w:rPr>
          <w:rFonts w:asciiTheme="minorHAnsi" w:eastAsiaTheme="minorEastAsia" w:hAnsiTheme="minorHAnsi" w:cstheme="minorBidi"/>
          <w:szCs w:val="22"/>
          <w:lang w:eastAsia="en-GB"/>
        </w:rPr>
      </w:pPr>
      <w:r>
        <w:t>5</w:t>
      </w:r>
      <w:r>
        <w:tab/>
        <w:t>Package concepts for the core language</w:t>
      </w:r>
      <w:r>
        <w:tab/>
      </w:r>
      <w:r>
        <w:fldChar w:fldCharType="begin"/>
      </w:r>
      <w:r>
        <w:instrText xml:space="preserve"> PAGEREF _Toc72911328 \h </w:instrText>
      </w:r>
      <w:r>
        <w:fldChar w:fldCharType="separate"/>
      </w:r>
      <w:r>
        <w:t>7</w:t>
      </w:r>
      <w:r>
        <w:fldChar w:fldCharType="end"/>
      </w:r>
    </w:p>
    <w:p w14:paraId="7CE0EB7E" w14:textId="50F3762D" w:rsidR="005A644C" w:rsidRDefault="005A644C">
      <w:pPr>
        <w:pStyle w:val="Verzeichnis2"/>
        <w:rPr>
          <w:rFonts w:asciiTheme="minorHAnsi" w:eastAsiaTheme="minorEastAsia" w:hAnsiTheme="minorHAnsi" w:cstheme="minorBidi"/>
          <w:sz w:val="22"/>
          <w:szCs w:val="22"/>
          <w:lang w:eastAsia="en-GB"/>
        </w:rPr>
      </w:pPr>
      <w:r>
        <w:t>5.1</w:t>
      </w:r>
      <w:r>
        <w:tab/>
      </w:r>
      <w:r>
        <w:rPr>
          <w:lang w:eastAsia="en-GB"/>
        </w:rPr>
        <w:t xml:space="preserve">Extension to ETSI ES 201 873-1, clause 5 (Basic language </w:t>
      </w:r>
      <w:r w:rsidRPr="00965DA0">
        <w:rPr>
          <w:rFonts w:cs="Arial"/>
          <w:lang w:eastAsia="en-GB"/>
        </w:rPr>
        <w:t>elements)</w:t>
      </w:r>
      <w:r>
        <w:tab/>
      </w:r>
      <w:r>
        <w:fldChar w:fldCharType="begin"/>
      </w:r>
      <w:r>
        <w:instrText xml:space="preserve"> PAGEREF _Toc72911329 \h </w:instrText>
      </w:r>
      <w:r>
        <w:fldChar w:fldCharType="separate"/>
      </w:r>
      <w:r>
        <w:t>7</w:t>
      </w:r>
      <w:r>
        <w:fldChar w:fldCharType="end"/>
      </w:r>
    </w:p>
    <w:p w14:paraId="5BB74253" w14:textId="53988F92" w:rsidR="005A644C" w:rsidRDefault="005A644C">
      <w:pPr>
        <w:pStyle w:val="Verzeichnis2"/>
        <w:rPr>
          <w:rFonts w:asciiTheme="minorHAnsi" w:eastAsiaTheme="minorEastAsia" w:hAnsiTheme="minorHAnsi" w:cstheme="minorBidi"/>
          <w:sz w:val="22"/>
          <w:szCs w:val="22"/>
          <w:lang w:eastAsia="en-GB"/>
        </w:rPr>
      </w:pPr>
      <w:r>
        <w:t>5.2</w:t>
      </w:r>
      <w:r>
        <w:tab/>
      </w:r>
      <w:r>
        <w:rPr>
          <w:lang w:eastAsia="en-GB"/>
        </w:rPr>
        <w:t>Extension to ETSI ES 201 873-1, clause 6 (Types and values)</w:t>
      </w:r>
      <w:r>
        <w:tab/>
      </w:r>
      <w:r>
        <w:fldChar w:fldCharType="begin"/>
      </w:r>
      <w:r>
        <w:instrText xml:space="preserve"> PAGEREF _Toc72911330 \h </w:instrText>
      </w:r>
      <w:r>
        <w:fldChar w:fldCharType="separate"/>
      </w:r>
      <w:r>
        <w:t>8</w:t>
      </w:r>
      <w:r>
        <w:fldChar w:fldCharType="end"/>
      </w:r>
    </w:p>
    <w:p w14:paraId="2078463E" w14:textId="51008593" w:rsidR="005A644C" w:rsidRDefault="005A644C">
      <w:pPr>
        <w:pStyle w:val="Verzeichnis2"/>
        <w:rPr>
          <w:rFonts w:asciiTheme="minorHAnsi" w:eastAsiaTheme="minorEastAsia" w:hAnsiTheme="minorHAnsi" w:cstheme="minorBidi"/>
          <w:sz w:val="22"/>
          <w:szCs w:val="22"/>
          <w:lang w:eastAsia="en-GB"/>
        </w:rPr>
      </w:pPr>
      <w:r>
        <w:t>5.3</w:t>
      </w:r>
      <w:r>
        <w:tab/>
      </w:r>
      <w:r>
        <w:rPr>
          <w:lang w:eastAsia="en-GB"/>
        </w:rPr>
        <w:t xml:space="preserve">Extension to ETSI ES 201 873-1, clause </w:t>
      </w:r>
      <w:r>
        <w:t>7 (Expressions)</w:t>
      </w:r>
      <w:r>
        <w:tab/>
      </w:r>
      <w:r>
        <w:fldChar w:fldCharType="begin"/>
      </w:r>
      <w:r>
        <w:instrText xml:space="preserve"> PAGEREF _Toc72911331 \h </w:instrText>
      </w:r>
      <w:r>
        <w:fldChar w:fldCharType="separate"/>
      </w:r>
      <w:r>
        <w:t>14</w:t>
      </w:r>
      <w:r>
        <w:fldChar w:fldCharType="end"/>
      </w:r>
    </w:p>
    <w:p w14:paraId="412B7511" w14:textId="0A37C6AC" w:rsidR="005A644C" w:rsidRDefault="005A644C">
      <w:pPr>
        <w:pStyle w:val="Verzeichnis2"/>
        <w:rPr>
          <w:rFonts w:asciiTheme="minorHAnsi" w:eastAsiaTheme="minorEastAsia" w:hAnsiTheme="minorHAnsi" w:cstheme="minorBidi"/>
          <w:sz w:val="22"/>
          <w:szCs w:val="22"/>
          <w:lang w:eastAsia="en-GB"/>
        </w:rPr>
      </w:pPr>
      <w:r>
        <w:t>5.4</w:t>
      </w:r>
      <w:r>
        <w:tab/>
      </w:r>
      <w:r>
        <w:rPr>
          <w:lang w:eastAsia="en-GB"/>
        </w:rPr>
        <w:t>Extension to ETSI ES 201 873-1, clause 8 (Modules)</w:t>
      </w:r>
      <w:r>
        <w:tab/>
      </w:r>
      <w:r>
        <w:fldChar w:fldCharType="begin"/>
      </w:r>
      <w:r>
        <w:instrText xml:space="preserve"> PAGEREF _Toc72911332 \h </w:instrText>
      </w:r>
      <w:r>
        <w:fldChar w:fldCharType="separate"/>
      </w:r>
      <w:r>
        <w:t>14</w:t>
      </w:r>
      <w:r>
        <w:fldChar w:fldCharType="end"/>
      </w:r>
    </w:p>
    <w:p w14:paraId="3B36DE06" w14:textId="629CEB88" w:rsidR="005A644C" w:rsidRDefault="005A644C">
      <w:pPr>
        <w:pStyle w:val="Verzeichnis2"/>
        <w:rPr>
          <w:rFonts w:asciiTheme="minorHAnsi" w:eastAsiaTheme="minorEastAsia" w:hAnsiTheme="minorHAnsi" w:cstheme="minorBidi"/>
          <w:sz w:val="22"/>
          <w:szCs w:val="22"/>
          <w:lang w:eastAsia="en-GB"/>
        </w:rPr>
      </w:pPr>
      <w:r>
        <w:t>5.5</w:t>
      </w:r>
      <w:r>
        <w:tab/>
      </w:r>
      <w:r>
        <w:rPr>
          <w:lang w:eastAsia="en-GB"/>
        </w:rPr>
        <w:t xml:space="preserve">Extension to ETSI ES 201 873-1, clause </w:t>
      </w:r>
      <w:r>
        <w:t>10 (Declaring constants)</w:t>
      </w:r>
      <w:r>
        <w:tab/>
      </w:r>
      <w:r>
        <w:fldChar w:fldCharType="begin"/>
      </w:r>
      <w:r>
        <w:instrText xml:space="preserve"> PAGEREF _Toc72911333 \h </w:instrText>
      </w:r>
      <w:r>
        <w:fldChar w:fldCharType="separate"/>
      </w:r>
      <w:r>
        <w:t>15</w:t>
      </w:r>
      <w:r>
        <w:fldChar w:fldCharType="end"/>
      </w:r>
    </w:p>
    <w:p w14:paraId="42F065A5" w14:textId="3E1D20CD" w:rsidR="005A644C" w:rsidRDefault="005A644C">
      <w:pPr>
        <w:pStyle w:val="Verzeichnis2"/>
        <w:rPr>
          <w:rFonts w:asciiTheme="minorHAnsi" w:eastAsiaTheme="minorEastAsia" w:hAnsiTheme="minorHAnsi" w:cstheme="minorBidi"/>
          <w:sz w:val="22"/>
          <w:szCs w:val="22"/>
          <w:lang w:eastAsia="en-GB"/>
        </w:rPr>
      </w:pPr>
      <w:r>
        <w:t>5.6</w:t>
      </w:r>
      <w:r>
        <w:tab/>
      </w:r>
      <w:r>
        <w:rPr>
          <w:lang w:eastAsia="en-GB"/>
        </w:rPr>
        <w:t>Extension to ETSI ES 201 873-1, clause</w:t>
      </w:r>
      <w:r>
        <w:t xml:space="preserve"> 11 (Declaring variables)</w:t>
      </w:r>
      <w:r>
        <w:tab/>
      </w:r>
      <w:r>
        <w:fldChar w:fldCharType="begin"/>
      </w:r>
      <w:r>
        <w:instrText xml:space="preserve"> PAGEREF _Toc72911334 \h </w:instrText>
      </w:r>
      <w:r>
        <w:fldChar w:fldCharType="separate"/>
      </w:r>
      <w:r>
        <w:t>15</w:t>
      </w:r>
      <w:r>
        <w:fldChar w:fldCharType="end"/>
      </w:r>
    </w:p>
    <w:p w14:paraId="1B784023" w14:textId="2DF93BE9" w:rsidR="005A644C" w:rsidRDefault="005A644C">
      <w:pPr>
        <w:pStyle w:val="Verzeichnis2"/>
        <w:rPr>
          <w:rFonts w:asciiTheme="minorHAnsi" w:eastAsiaTheme="minorEastAsia" w:hAnsiTheme="minorHAnsi" w:cstheme="minorBidi"/>
          <w:sz w:val="22"/>
          <w:szCs w:val="22"/>
          <w:lang w:eastAsia="en-GB"/>
        </w:rPr>
      </w:pPr>
      <w:r>
        <w:t>5.7</w:t>
      </w:r>
      <w:r>
        <w:tab/>
      </w:r>
      <w:r>
        <w:rPr>
          <w:lang w:eastAsia="en-GB"/>
        </w:rPr>
        <w:t>Extension to ETSI ES 201 873-1, clause</w:t>
      </w:r>
      <w:r>
        <w:t xml:space="preserve"> 15 (Declaring templates)</w:t>
      </w:r>
      <w:r>
        <w:tab/>
      </w:r>
      <w:r>
        <w:fldChar w:fldCharType="begin"/>
      </w:r>
      <w:r>
        <w:instrText xml:space="preserve"> PAGEREF _Toc72911335 \h </w:instrText>
      </w:r>
      <w:r>
        <w:fldChar w:fldCharType="separate"/>
      </w:r>
      <w:r>
        <w:t>15</w:t>
      </w:r>
      <w:r>
        <w:fldChar w:fldCharType="end"/>
      </w:r>
    </w:p>
    <w:p w14:paraId="6F414658" w14:textId="43B23747" w:rsidR="005A644C" w:rsidRDefault="005A644C">
      <w:pPr>
        <w:pStyle w:val="Verzeichnis2"/>
        <w:rPr>
          <w:rFonts w:asciiTheme="minorHAnsi" w:eastAsiaTheme="minorEastAsia" w:hAnsiTheme="minorHAnsi" w:cstheme="minorBidi"/>
          <w:sz w:val="22"/>
          <w:szCs w:val="22"/>
          <w:lang w:eastAsia="en-GB"/>
        </w:rPr>
      </w:pPr>
      <w:r>
        <w:t>5.8</w:t>
      </w:r>
      <w:r>
        <w:tab/>
      </w:r>
      <w:r>
        <w:rPr>
          <w:lang w:eastAsia="en-GB"/>
        </w:rPr>
        <w:t>Extension to ETSI ES 201 873-1, clause</w:t>
      </w:r>
      <w:r>
        <w:t xml:space="preserve"> 16 (Functions, altsteps and test cases)</w:t>
      </w:r>
      <w:r>
        <w:tab/>
      </w:r>
      <w:r>
        <w:fldChar w:fldCharType="begin"/>
      </w:r>
      <w:r>
        <w:instrText xml:space="preserve"> PAGEREF _Toc72911336 \h </w:instrText>
      </w:r>
      <w:r>
        <w:fldChar w:fldCharType="separate"/>
      </w:r>
      <w:r>
        <w:t>16</w:t>
      </w:r>
      <w:r>
        <w:fldChar w:fldCharType="end"/>
      </w:r>
    </w:p>
    <w:p w14:paraId="363490AF" w14:textId="52A70343" w:rsidR="005A644C" w:rsidRDefault="005A644C">
      <w:pPr>
        <w:pStyle w:val="Verzeichnis2"/>
        <w:rPr>
          <w:rFonts w:asciiTheme="minorHAnsi" w:eastAsiaTheme="minorEastAsia" w:hAnsiTheme="minorHAnsi" w:cstheme="minorBidi"/>
          <w:sz w:val="22"/>
          <w:szCs w:val="22"/>
          <w:lang w:eastAsia="en-GB"/>
        </w:rPr>
      </w:pPr>
      <w:r>
        <w:t>5.9</w:t>
      </w:r>
      <w:r>
        <w:tab/>
        <w:t xml:space="preserve">Extension to </w:t>
      </w:r>
      <w:r>
        <w:rPr>
          <w:lang w:eastAsia="en-GB"/>
        </w:rPr>
        <w:t>ETSI ES 201 873-1, clause</w:t>
      </w:r>
      <w:r>
        <w:t xml:space="preserve"> 19 (Basic program statements)</w:t>
      </w:r>
      <w:r>
        <w:tab/>
      </w:r>
      <w:r>
        <w:fldChar w:fldCharType="begin"/>
      </w:r>
      <w:r>
        <w:instrText xml:space="preserve"> PAGEREF _Toc72911337 \h </w:instrText>
      </w:r>
      <w:r>
        <w:fldChar w:fldCharType="separate"/>
      </w:r>
      <w:r>
        <w:t>16</w:t>
      </w:r>
      <w:r>
        <w:fldChar w:fldCharType="end"/>
      </w:r>
    </w:p>
    <w:p w14:paraId="199F6703" w14:textId="59468EF6" w:rsidR="005A644C" w:rsidRDefault="005A644C">
      <w:pPr>
        <w:pStyle w:val="Verzeichnis2"/>
        <w:rPr>
          <w:rFonts w:asciiTheme="minorHAnsi" w:eastAsiaTheme="minorEastAsia" w:hAnsiTheme="minorHAnsi" w:cstheme="minorBidi"/>
          <w:sz w:val="22"/>
          <w:szCs w:val="22"/>
          <w:lang w:eastAsia="en-GB"/>
        </w:rPr>
      </w:pPr>
      <w:r>
        <w:t>5.10</w:t>
      </w:r>
      <w:r>
        <w:tab/>
      </w:r>
      <w:r>
        <w:rPr>
          <w:lang w:eastAsia="en-GB"/>
        </w:rPr>
        <w:t>Extension to ETSI ES 201 873-1, clause</w:t>
      </w:r>
      <w:r>
        <w:t xml:space="preserve"> 20 (Statement and operations for alternative behaviours)</w:t>
      </w:r>
      <w:r>
        <w:tab/>
      </w:r>
      <w:r>
        <w:fldChar w:fldCharType="begin"/>
      </w:r>
      <w:r>
        <w:instrText xml:space="preserve"> PAGEREF _Toc72911338 \h </w:instrText>
      </w:r>
      <w:r>
        <w:fldChar w:fldCharType="separate"/>
      </w:r>
      <w:r>
        <w:t>17</w:t>
      </w:r>
      <w:r>
        <w:fldChar w:fldCharType="end"/>
      </w:r>
    </w:p>
    <w:p w14:paraId="133FA4FA" w14:textId="728707BC" w:rsidR="005A644C" w:rsidRDefault="005A644C">
      <w:pPr>
        <w:pStyle w:val="Verzeichnis2"/>
        <w:rPr>
          <w:rFonts w:asciiTheme="minorHAnsi" w:eastAsiaTheme="minorEastAsia" w:hAnsiTheme="minorHAnsi" w:cstheme="minorBidi"/>
          <w:sz w:val="22"/>
          <w:szCs w:val="22"/>
          <w:lang w:eastAsia="en-GB"/>
        </w:rPr>
      </w:pPr>
      <w:r>
        <w:t>5.11</w:t>
      </w:r>
      <w:r>
        <w:tab/>
      </w:r>
      <w:r>
        <w:rPr>
          <w:lang w:eastAsia="en-GB"/>
        </w:rPr>
        <w:t>Extension to ETSI ES 201 873-1, clause</w:t>
      </w:r>
      <w:r>
        <w:t xml:space="preserve"> 21 (Configuration Operations)</w:t>
      </w:r>
      <w:r>
        <w:tab/>
      </w:r>
      <w:r>
        <w:fldChar w:fldCharType="begin"/>
      </w:r>
      <w:r>
        <w:instrText xml:space="preserve"> PAGEREF _Toc72911339 \h </w:instrText>
      </w:r>
      <w:r>
        <w:fldChar w:fldCharType="separate"/>
      </w:r>
      <w:r>
        <w:t>17</w:t>
      </w:r>
      <w:r>
        <w:fldChar w:fldCharType="end"/>
      </w:r>
    </w:p>
    <w:p w14:paraId="0BA8B7DB" w14:textId="24F95713" w:rsidR="005A644C" w:rsidRDefault="005A644C">
      <w:pPr>
        <w:pStyle w:val="Verzeichnis2"/>
        <w:rPr>
          <w:rFonts w:asciiTheme="minorHAnsi" w:eastAsiaTheme="minorEastAsia" w:hAnsiTheme="minorHAnsi" w:cstheme="minorBidi"/>
          <w:sz w:val="22"/>
          <w:szCs w:val="22"/>
          <w:lang w:eastAsia="en-GB"/>
        </w:rPr>
      </w:pPr>
      <w:r>
        <w:t>5.12</w:t>
      </w:r>
      <w:r>
        <w:tab/>
      </w:r>
      <w:r>
        <w:rPr>
          <w:lang w:eastAsia="en-GB"/>
        </w:rPr>
        <w:t>Extension to ETSI ES 201 873-1, clause</w:t>
      </w:r>
      <w:r>
        <w:t xml:space="preserve"> 26 (Module control)</w:t>
      </w:r>
      <w:r>
        <w:tab/>
      </w:r>
      <w:r>
        <w:fldChar w:fldCharType="begin"/>
      </w:r>
      <w:r>
        <w:instrText xml:space="preserve"> PAGEREF _Toc72911340 \h </w:instrText>
      </w:r>
      <w:r>
        <w:fldChar w:fldCharType="separate"/>
      </w:r>
      <w:r>
        <w:t>18</w:t>
      </w:r>
      <w:r>
        <w:fldChar w:fldCharType="end"/>
      </w:r>
    </w:p>
    <w:p w14:paraId="62A20667" w14:textId="5D166428" w:rsidR="005A644C" w:rsidRDefault="005A644C">
      <w:pPr>
        <w:pStyle w:val="Verzeichnis2"/>
        <w:rPr>
          <w:rFonts w:asciiTheme="minorHAnsi" w:eastAsiaTheme="minorEastAsia" w:hAnsiTheme="minorHAnsi" w:cstheme="minorBidi"/>
          <w:sz w:val="22"/>
          <w:szCs w:val="22"/>
          <w:lang w:eastAsia="en-GB"/>
        </w:rPr>
      </w:pPr>
      <w:r>
        <w:t>5.13</w:t>
      </w:r>
      <w:r>
        <w:tab/>
      </w:r>
      <w:r>
        <w:rPr>
          <w:lang w:eastAsia="en-GB"/>
        </w:rPr>
        <w:t>Extension to ETSI ES 201 873-1, annex A (BNF and static semantics)</w:t>
      </w:r>
      <w:r>
        <w:tab/>
      </w:r>
      <w:r>
        <w:fldChar w:fldCharType="begin"/>
      </w:r>
      <w:r>
        <w:instrText xml:space="preserve"> PAGEREF _Toc72911341 \h </w:instrText>
      </w:r>
      <w:r>
        <w:fldChar w:fldCharType="separate"/>
      </w:r>
      <w:r>
        <w:t>19</w:t>
      </w:r>
      <w:r>
        <w:fldChar w:fldCharType="end"/>
      </w:r>
    </w:p>
    <w:p w14:paraId="7CDC7FF2" w14:textId="0A01BD10" w:rsidR="005A644C" w:rsidRDefault="005A644C">
      <w:pPr>
        <w:pStyle w:val="Verzeichnis3"/>
        <w:rPr>
          <w:rFonts w:asciiTheme="minorHAnsi" w:eastAsiaTheme="minorEastAsia" w:hAnsiTheme="minorHAnsi" w:cstheme="minorBidi"/>
          <w:sz w:val="22"/>
          <w:szCs w:val="22"/>
          <w:lang w:eastAsia="en-GB"/>
        </w:rPr>
      </w:pPr>
      <w:r>
        <w:rPr>
          <w:lang w:eastAsia="en-GB"/>
        </w:rPr>
        <w:t>5.13.0</w:t>
      </w:r>
      <w:r>
        <w:rPr>
          <w:lang w:eastAsia="en-GB"/>
        </w:rPr>
        <w:tab/>
      </w:r>
      <w:r>
        <w:t>New keywords and TTCN-3 syntax BNF productions</w:t>
      </w:r>
      <w:r>
        <w:tab/>
      </w:r>
      <w:r>
        <w:fldChar w:fldCharType="begin"/>
      </w:r>
      <w:r>
        <w:instrText xml:space="preserve"> PAGEREF _Toc72911342 \h </w:instrText>
      </w:r>
      <w:r>
        <w:fldChar w:fldCharType="separate"/>
      </w:r>
      <w:r>
        <w:t>19</w:t>
      </w:r>
      <w:r>
        <w:fldChar w:fldCharType="end"/>
      </w:r>
    </w:p>
    <w:p w14:paraId="322561A6" w14:textId="53D862BE" w:rsidR="005A644C" w:rsidRDefault="005A644C">
      <w:pPr>
        <w:pStyle w:val="Verzeichnis3"/>
        <w:rPr>
          <w:rFonts w:asciiTheme="minorHAnsi" w:eastAsiaTheme="minorEastAsia" w:hAnsiTheme="minorHAnsi" w:cstheme="minorBidi"/>
          <w:sz w:val="22"/>
          <w:szCs w:val="22"/>
          <w:lang w:eastAsia="en-GB"/>
        </w:rPr>
      </w:pPr>
      <w:r>
        <w:t>5.13.1</w:t>
      </w:r>
      <w:r>
        <w:tab/>
        <w:t>Changes</w:t>
      </w:r>
      <w:r>
        <w:rPr>
          <w:lang w:eastAsia="en-GB"/>
        </w:rPr>
        <w:t xml:space="preserve"> to ETSI ES 201 873-1, clause A.1.6</w:t>
      </w:r>
      <w:r>
        <w:t xml:space="preserve"> (TTCN-3 syntax BNF productions)</w:t>
      </w:r>
      <w:r>
        <w:tab/>
      </w:r>
      <w:r>
        <w:fldChar w:fldCharType="begin"/>
      </w:r>
      <w:r>
        <w:instrText xml:space="preserve"> PAGEREF _Toc72911343 \h </w:instrText>
      </w:r>
      <w:r>
        <w:fldChar w:fldCharType="separate"/>
      </w:r>
      <w:r>
        <w:t>19</w:t>
      </w:r>
      <w:r>
        <w:fldChar w:fldCharType="end"/>
      </w:r>
    </w:p>
    <w:p w14:paraId="5F1FE529" w14:textId="00405822" w:rsidR="005A644C" w:rsidRDefault="005A644C">
      <w:pPr>
        <w:pStyle w:val="Verzeichnis1"/>
        <w:rPr>
          <w:rFonts w:asciiTheme="minorHAnsi" w:eastAsiaTheme="minorEastAsia" w:hAnsiTheme="minorHAnsi" w:cstheme="minorBidi"/>
          <w:szCs w:val="22"/>
          <w:lang w:eastAsia="en-GB"/>
        </w:rPr>
      </w:pPr>
      <w:r>
        <w:t>6</w:t>
      </w:r>
      <w:r>
        <w:tab/>
        <w:t>Package semantics</w:t>
      </w:r>
      <w:r>
        <w:tab/>
      </w:r>
      <w:r>
        <w:fldChar w:fldCharType="begin"/>
      </w:r>
      <w:r>
        <w:instrText xml:space="preserve"> PAGEREF _Toc72911344 \h </w:instrText>
      </w:r>
      <w:r>
        <w:fldChar w:fldCharType="separate"/>
      </w:r>
      <w:r>
        <w:t>20</w:t>
      </w:r>
      <w:r>
        <w:fldChar w:fldCharType="end"/>
      </w:r>
    </w:p>
    <w:p w14:paraId="65A73726" w14:textId="22730F54" w:rsidR="005A644C" w:rsidRDefault="005A644C">
      <w:pPr>
        <w:pStyle w:val="Verzeichnis2"/>
        <w:rPr>
          <w:rFonts w:asciiTheme="minorHAnsi" w:eastAsiaTheme="minorEastAsia" w:hAnsiTheme="minorHAnsi" w:cstheme="minorBidi"/>
          <w:sz w:val="22"/>
          <w:szCs w:val="22"/>
          <w:lang w:eastAsia="en-GB"/>
        </w:rPr>
      </w:pPr>
      <w:r>
        <w:t>6.1</w:t>
      </w:r>
      <w:r>
        <w:tab/>
        <w:t>Replacements</w:t>
      </w:r>
      <w:r>
        <w:tab/>
      </w:r>
      <w:r>
        <w:fldChar w:fldCharType="begin"/>
      </w:r>
      <w:r>
        <w:instrText xml:space="preserve"> PAGEREF _Toc72911345 \h </w:instrText>
      </w:r>
      <w:r>
        <w:fldChar w:fldCharType="separate"/>
      </w:r>
      <w:r>
        <w:t>20</w:t>
      </w:r>
      <w:r>
        <w:fldChar w:fldCharType="end"/>
      </w:r>
    </w:p>
    <w:p w14:paraId="5AFBA42A" w14:textId="1A0F534B" w:rsidR="005A644C" w:rsidRDefault="005A644C">
      <w:pPr>
        <w:pStyle w:val="Verzeichnis2"/>
        <w:rPr>
          <w:rFonts w:asciiTheme="minorHAnsi" w:eastAsiaTheme="minorEastAsia" w:hAnsiTheme="minorHAnsi" w:cstheme="minorBidi"/>
          <w:sz w:val="22"/>
          <w:szCs w:val="22"/>
          <w:lang w:eastAsia="en-GB"/>
        </w:rPr>
      </w:pPr>
      <w:r>
        <w:rPr>
          <w:lang w:eastAsia="en-GB"/>
        </w:rPr>
        <w:t>6.2</w:t>
      </w:r>
      <w:r>
        <w:rPr>
          <w:lang w:eastAsia="en-GB"/>
        </w:rPr>
        <w:tab/>
      </w:r>
      <w:r>
        <w:t>Activate statement</w:t>
      </w:r>
      <w:r>
        <w:tab/>
      </w:r>
      <w:r>
        <w:fldChar w:fldCharType="begin"/>
      </w:r>
      <w:r>
        <w:instrText xml:space="preserve"> PAGEREF _Toc72911346 \h </w:instrText>
      </w:r>
      <w:r>
        <w:fldChar w:fldCharType="separate"/>
      </w:r>
      <w:r>
        <w:t>20</w:t>
      </w:r>
      <w:r>
        <w:fldChar w:fldCharType="end"/>
      </w:r>
    </w:p>
    <w:p w14:paraId="02D5C6AA" w14:textId="0EF0D5ED" w:rsidR="005A644C" w:rsidRDefault="005A644C">
      <w:pPr>
        <w:pStyle w:val="Verzeichnis2"/>
        <w:rPr>
          <w:rFonts w:asciiTheme="minorHAnsi" w:eastAsiaTheme="minorEastAsia" w:hAnsiTheme="minorHAnsi" w:cstheme="minorBidi"/>
          <w:sz w:val="22"/>
          <w:szCs w:val="22"/>
          <w:lang w:eastAsia="en-GB"/>
        </w:rPr>
      </w:pPr>
      <w:r>
        <w:t>6.3</w:t>
      </w:r>
      <w:r>
        <w:tab/>
        <w:t>Replacements in Execute statement's operational semantics</w:t>
      </w:r>
      <w:r>
        <w:tab/>
      </w:r>
      <w:r>
        <w:fldChar w:fldCharType="begin"/>
      </w:r>
      <w:r>
        <w:instrText xml:space="preserve"> PAGEREF _Toc72911347 \h </w:instrText>
      </w:r>
      <w:r>
        <w:fldChar w:fldCharType="separate"/>
      </w:r>
      <w:r>
        <w:t>21</w:t>
      </w:r>
      <w:r>
        <w:fldChar w:fldCharType="end"/>
      </w:r>
    </w:p>
    <w:p w14:paraId="5E330E58" w14:textId="3ECEED3C" w:rsidR="005A644C" w:rsidRDefault="005A644C">
      <w:pPr>
        <w:pStyle w:val="Verzeichnis3"/>
        <w:rPr>
          <w:rFonts w:asciiTheme="minorHAnsi" w:eastAsiaTheme="minorEastAsia" w:hAnsiTheme="minorHAnsi" w:cstheme="minorBidi"/>
          <w:sz w:val="22"/>
          <w:szCs w:val="22"/>
          <w:lang w:eastAsia="en-GB"/>
        </w:rPr>
      </w:pPr>
      <w:r>
        <w:t>6.3.0</w:t>
      </w:r>
      <w:r>
        <w:tab/>
        <w:t>Execute statement</w:t>
      </w:r>
      <w:r>
        <w:tab/>
      </w:r>
      <w:r>
        <w:fldChar w:fldCharType="begin"/>
      </w:r>
      <w:r>
        <w:instrText xml:space="preserve"> PAGEREF _Toc72911348 \h </w:instrText>
      </w:r>
      <w:r>
        <w:fldChar w:fldCharType="separate"/>
      </w:r>
      <w:r>
        <w:t>21</w:t>
      </w:r>
      <w:r>
        <w:fldChar w:fldCharType="end"/>
      </w:r>
    </w:p>
    <w:p w14:paraId="67BA34B7" w14:textId="5B0E347C" w:rsidR="005A644C" w:rsidRDefault="005A644C">
      <w:pPr>
        <w:pStyle w:val="Verzeichnis3"/>
        <w:rPr>
          <w:rFonts w:asciiTheme="minorHAnsi" w:eastAsiaTheme="minorEastAsia" w:hAnsiTheme="minorHAnsi" w:cstheme="minorBidi"/>
          <w:sz w:val="22"/>
          <w:szCs w:val="22"/>
          <w:lang w:eastAsia="en-GB"/>
        </w:rPr>
      </w:pPr>
      <w:r>
        <w:t>6.3.1</w:t>
      </w:r>
      <w:r>
        <w:tab/>
        <w:t>Flow graph segment &lt;execute-without-timeout&gt;</w:t>
      </w:r>
      <w:r>
        <w:tab/>
      </w:r>
      <w:r>
        <w:fldChar w:fldCharType="begin"/>
      </w:r>
      <w:r>
        <w:instrText xml:space="preserve"> PAGEREF _Toc72911349 \h </w:instrText>
      </w:r>
      <w:r>
        <w:fldChar w:fldCharType="separate"/>
      </w:r>
      <w:r>
        <w:t>22</w:t>
      </w:r>
      <w:r>
        <w:fldChar w:fldCharType="end"/>
      </w:r>
    </w:p>
    <w:p w14:paraId="6D852CCA" w14:textId="47CF5646" w:rsidR="005A644C" w:rsidRDefault="005A644C">
      <w:pPr>
        <w:pStyle w:val="Verzeichnis2"/>
        <w:rPr>
          <w:rFonts w:asciiTheme="minorHAnsi" w:eastAsiaTheme="minorEastAsia" w:hAnsiTheme="minorHAnsi" w:cstheme="minorBidi"/>
          <w:sz w:val="22"/>
          <w:szCs w:val="22"/>
          <w:lang w:eastAsia="en-GB"/>
        </w:rPr>
      </w:pPr>
      <w:r>
        <w:t>6.4</w:t>
      </w:r>
      <w:r>
        <w:tab/>
        <w:t>Replacements in Function call's operational semantics</w:t>
      </w:r>
      <w:r>
        <w:tab/>
      </w:r>
      <w:r>
        <w:fldChar w:fldCharType="begin"/>
      </w:r>
      <w:r>
        <w:instrText xml:space="preserve"> PAGEREF _Toc72911350 \h </w:instrText>
      </w:r>
      <w:r>
        <w:fldChar w:fldCharType="separate"/>
      </w:r>
      <w:r>
        <w:t>23</w:t>
      </w:r>
      <w:r>
        <w:fldChar w:fldCharType="end"/>
      </w:r>
    </w:p>
    <w:p w14:paraId="29143932" w14:textId="5D07D2DC" w:rsidR="005A644C" w:rsidRDefault="005A644C">
      <w:pPr>
        <w:pStyle w:val="Verzeichnis3"/>
        <w:rPr>
          <w:rFonts w:asciiTheme="minorHAnsi" w:eastAsiaTheme="minorEastAsia" w:hAnsiTheme="minorHAnsi" w:cstheme="minorBidi"/>
          <w:sz w:val="22"/>
          <w:szCs w:val="22"/>
          <w:lang w:eastAsia="en-GB"/>
        </w:rPr>
      </w:pPr>
      <w:r>
        <w:t>6.4.0</w:t>
      </w:r>
      <w:r>
        <w:tab/>
        <w:t>Function call</w:t>
      </w:r>
      <w:r>
        <w:tab/>
      </w:r>
      <w:r>
        <w:fldChar w:fldCharType="begin"/>
      </w:r>
      <w:r>
        <w:instrText xml:space="preserve"> PAGEREF _Toc72911351 \h </w:instrText>
      </w:r>
      <w:r>
        <w:fldChar w:fldCharType="separate"/>
      </w:r>
      <w:r>
        <w:t>23</w:t>
      </w:r>
      <w:r>
        <w:fldChar w:fldCharType="end"/>
      </w:r>
    </w:p>
    <w:p w14:paraId="07E2F7BA" w14:textId="1DF45371" w:rsidR="005A644C" w:rsidRDefault="005A644C">
      <w:pPr>
        <w:pStyle w:val="Verzeichnis3"/>
        <w:rPr>
          <w:rFonts w:asciiTheme="minorHAnsi" w:eastAsiaTheme="minorEastAsia" w:hAnsiTheme="minorHAnsi" w:cstheme="minorBidi"/>
          <w:sz w:val="22"/>
          <w:szCs w:val="22"/>
          <w:lang w:eastAsia="en-GB"/>
        </w:rPr>
      </w:pPr>
      <w:r>
        <w:t>6.4.1</w:t>
      </w:r>
      <w:r>
        <w:tab/>
        <w:t>Flow graph segment &lt;user-def-func-call&gt;</w:t>
      </w:r>
      <w:r>
        <w:tab/>
      </w:r>
      <w:r>
        <w:fldChar w:fldCharType="begin"/>
      </w:r>
      <w:r>
        <w:instrText xml:space="preserve"> PAGEREF _Toc72911352 \h </w:instrText>
      </w:r>
      <w:r>
        <w:fldChar w:fldCharType="separate"/>
      </w:r>
      <w:r>
        <w:t>25</w:t>
      </w:r>
      <w:r>
        <w:fldChar w:fldCharType="end"/>
      </w:r>
    </w:p>
    <w:p w14:paraId="294655C4" w14:textId="69E09F16" w:rsidR="005A644C" w:rsidRDefault="005A644C">
      <w:pPr>
        <w:pStyle w:val="Verzeichnis3"/>
        <w:rPr>
          <w:rFonts w:asciiTheme="minorHAnsi" w:eastAsiaTheme="minorEastAsia" w:hAnsiTheme="minorHAnsi" w:cstheme="minorBidi"/>
          <w:sz w:val="22"/>
          <w:szCs w:val="22"/>
          <w:lang w:eastAsia="en-GB"/>
        </w:rPr>
      </w:pPr>
      <w:r>
        <w:t>6.4.2</w:t>
      </w:r>
      <w:r>
        <w:tab/>
        <w:t>Flow graph segment &lt;predef-ext-func-call&gt;</w:t>
      </w:r>
      <w:r>
        <w:tab/>
      </w:r>
      <w:r>
        <w:fldChar w:fldCharType="begin"/>
      </w:r>
      <w:r>
        <w:instrText xml:space="preserve"> PAGEREF _Toc72911353 \h </w:instrText>
      </w:r>
      <w:r>
        <w:fldChar w:fldCharType="separate"/>
      </w:r>
      <w:r>
        <w:t>25</w:t>
      </w:r>
      <w:r>
        <w:fldChar w:fldCharType="end"/>
      </w:r>
    </w:p>
    <w:p w14:paraId="0A5506B7" w14:textId="7868252B" w:rsidR="005A644C" w:rsidRDefault="005A644C">
      <w:pPr>
        <w:pStyle w:val="Verzeichnis2"/>
        <w:rPr>
          <w:rFonts w:asciiTheme="minorHAnsi" w:eastAsiaTheme="minorEastAsia" w:hAnsiTheme="minorHAnsi" w:cstheme="minorBidi"/>
          <w:sz w:val="22"/>
          <w:szCs w:val="22"/>
          <w:lang w:eastAsia="en-GB"/>
        </w:rPr>
      </w:pPr>
      <w:r>
        <w:t>6.5</w:t>
      </w:r>
      <w:r>
        <w:tab/>
        <w:t>Start component operation</w:t>
      </w:r>
      <w:r>
        <w:tab/>
      </w:r>
      <w:r>
        <w:fldChar w:fldCharType="begin"/>
      </w:r>
      <w:r>
        <w:instrText xml:space="preserve"> PAGEREF _Toc72911354 \h </w:instrText>
      </w:r>
      <w:r>
        <w:fldChar w:fldCharType="separate"/>
      </w:r>
      <w:r>
        <w:t>25</w:t>
      </w:r>
      <w:r>
        <w:fldChar w:fldCharType="end"/>
      </w:r>
    </w:p>
    <w:p w14:paraId="7AEF4B08" w14:textId="289C7E9A" w:rsidR="005A644C" w:rsidRDefault="005A644C">
      <w:pPr>
        <w:pStyle w:val="Verzeichnis1"/>
        <w:rPr>
          <w:rFonts w:asciiTheme="minorHAnsi" w:eastAsiaTheme="minorEastAsia" w:hAnsiTheme="minorHAnsi" w:cstheme="minorBidi"/>
          <w:szCs w:val="22"/>
          <w:lang w:eastAsia="en-GB"/>
        </w:rPr>
      </w:pPr>
      <w:r>
        <w:t>7</w:t>
      </w:r>
      <w:r>
        <w:tab/>
        <w:t>TRI extensions for the package</w:t>
      </w:r>
      <w:r>
        <w:tab/>
      </w:r>
      <w:r>
        <w:fldChar w:fldCharType="begin"/>
      </w:r>
      <w:r>
        <w:instrText xml:space="preserve"> PAGEREF _Toc72911355 \h </w:instrText>
      </w:r>
      <w:r>
        <w:fldChar w:fldCharType="separate"/>
      </w:r>
      <w:r>
        <w:t>28</w:t>
      </w:r>
      <w:r>
        <w:fldChar w:fldCharType="end"/>
      </w:r>
    </w:p>
    <w:p w14:paraId="491E66B8" w14:textId="37CD3D99" w:rsidR="005A644C" w:rsidRDefault="005A644C">
      <w:pPr>
        <w:pStyle w:val="Verzeichnis1"/>
        <w:rPr>
          <w:rFonts w:asciiTheme="minorHAnsi" w:eastAsiaTheme="minorEastAsia" w:hAnsiTheme="minorHAnsi" w:cstheme="minorBidi"/>
          <w:szCs w:val="22"/>
          <w:lang w:eastAsia="en-GB"/>
        </w:rPr>
      </w:pPr>
      <w:r>
        <w:t>8</w:t>
      </w:r>
      <w:r>
        <w:tab/>
        <w:t>TCI extensions for the package</w:t>
      </w:r>
      <w:r>
        <w:tab/>
      </w:r>
      <w:r>
        <w:fldChar w:fldCharType="begin"/>
      </w:r>
      <w:r>
        <w:instrText xml:space="preserve"> PAGEREF _Toc72911356 \h </w:instrText>
      </w:r>
      <w:r>
        <w:fldChar w:fldCharType="separate"/>
      </w:r>
      <w:r>
        <w:t>28</w:t>
      </w:r>
      <w:r>
        <w:fldChar w:fldCharType="end"/>
      </w:r>
    </w:p>
    <w:p w14:paraId="2E578194" w14:textId="6F839F26" w:rsidR="005A644C" w:rsidRDefault="005A644C">
      <w:pPr>
        <w:pStyle w:val="Verzeichnis2"/>
        <w:rPr>
          <w:rFonts w:asciiTheme="minorHAnsi" w:eastAsiaTheme="minorEastAsia" w:hAnsiTheme="minorHAnsi" w:cstheme="minorBidi"/>
          <w:sz w:val="22"/>
          <w:szCs w:val="22"/>
          <w:lang w:eastAsia="en-GB"/>
        </w:rPr>
      </w:pPr>
      <w:r>
        <w:t>8.1</w:t>
      </w:r>
      <w:r>
        <w:tab/>
        <w:t>Extensions</w:t>
      </w:r>
      <w:r>
        <w:rPr>
          <w:lang w:eastAsia="en-GB"/>
        </w:rPr>
        <w:t xml:space="preserve"> to ETSI ES 201 873-6, clause</w:t>
      </w:r>
      <w:r>
        <w:t xml:space="preserve"> 7 (TTCN-3 control interface and operations)</w:t>
      </w:r>
      <w:r>
        <w:tab/>
      </w:r>
      <w:r>
        <w:fldChar w:fldCharType="begin"/>
      </w:r>
      <w:r>
        <w:instrText xml:space="preserve"> PAGEREF _Toc72911357 \h </w:instrText>
      </w:r>
      <w:r>
        <w:fldChar w:fldCharType="separate"/>
      </w:r>
      <w:r>
        <w:t>28</w:t>
      </w:r>
      <w:r>
        <w:fldChar w:fldCharType="end"/>
      </w:r>
    </w:p>
    <w:p w14:paraId="6E12D158" w14:textId="6F0347AE" w:rsidR="005A644C" w:rsidRDefault="005A644C">
      <w:pPr>
        <w:pStyle w:val="Verzeichnis2"/>
        <w:rPr>
          <w:rFonts w:asciiTheme="minorHAnsi" w:eastAsiaTheme="minorEastAsia" w:hAnsiTheme="minorHAnsi" w:cstheme="minorBidi"/>
          <w:sz w:val="22"/>
          <w:szCs w:val="22"/>
          <w:lang w:eastAsia="en-GB"/>
        </w:rPr>
      </w:pPr>
      <w:r>
        <w:t>8.2</w:t>
      </w:r>
      <w:r>
        <w:tab/>
        <w:t xml:space="preserve">Extensions </w:t>
      </w:r>
      <w:r>
        <w:rPr>
          <w:lang w:eastAsia="en-GB"/>
        </w:rPr>
        <w:t>to ETSI ES 201 873-6, clause</w:t>
      </w:r>
      <w:r>
        <w:t xml:space="preserve"> 8 (Java language mapping)</w:t>
      </w:r>
      <w:r>
        <w:tab/>
      </w:r>
      <w:r>
        <w:fldChar w:fldCharType="begin"/>
      </w:r>
      <w:r>
        <w:instrText xml:space="preserve"> PAGEREF _Toc72911358 \h </w:instrText>
      </w:r>
      <w:r>
        <w:fldChar w:fldCharType="separate"/>
      </w:r>
      <w:r>
        <w:t>29</w:t>
      </w:r>
      <w:r>
        <w:fldChar w:fldCharType="end"/>
      </w:r>
    </w:p>
    <w:p w14:paraId="62F62137" w14:textId="1B528EE4" w:rsidR="005A644C" w:rsidRDefault="005A644C">
      <w:pPr>
        <w:pStyle w:val="Verzeichnis2"/>
        <w:rPr>
          <w:rFonts w:asciiTheme="minorHAnsi" w:eastAsiaTheme="minorEastAsia" w:hAnsiTheme="minorHAnsi" w:cstheme="minorBidi"/>
          <w:sz w:val="22"/>
          <w:szCs w:val="22"/>
          <w:lang w:eastAsia="en-GB"/>
        </w:rPr>
      </w:pPr>
      <w:r>
        <w:t>8.3</w:t>
      </w:r>
      <w:r>
        <w:tab/>
        <w:t xml:space="preserve">Extensions </w:t>
      </w:r>
      <w:r>
        <w:rPr>
          <w:lang w:eastAsia="en-GB"/>
        </w:rPr>
        <w:t>to ETSI ES 201 873-6, clause</w:t>
      </w:r>
      <w:r>
        <w:t xml:space="preserve"> 9 (ANSI C language mapping)</w:t>
      </w:r>
      <w:r>
        <w:tab/>
      </w:r>
      <w:r>
        <w:fldChar w:fldCharType="begin"/>
      </w:r>
      <w:r>
        <w:instrText xml:space="preserve"> PAGEREF _Toc72911359 \h </w:instrText>
      </w:r>
      <w:r>
        <w:fldChar w:fldCharType="separate"/>
      </w:r>
      <w:r>
        <w:t>30</w:t>
      </w:r>
      <w:r>
        <w:fldChar w:fldCharType="end"/>
      </w:r>
    </w:p>
    <w:p w14:paraId="17652BC0" w14:textId="62631124" w:rsidR="005A644C" w:rsidRDefault="005A644C">
      <w:pPr>
        <w:pStyle w:val="Verzeichnis2"/>
        <w:rPr>
          <w:rFonts w:asciiTheme="minorHAnsi" w:eastAsiaTheme="minorEastAsia" w:hAnsiTheme="minorHAnsi" w:cstheme="minorBidi"/>
          <w:sz w:val="22"/>
          <w:szCs w:val="22"/>
          <w:lang w:eastAsia="en-GB"/>
        </w:rPr>
      </w:pPr>
      <w:r>
        <w:t>8.4</w:t>
      </w:r>
      <w:r>
        <w:tab/>
        <w:t xml:space="preserve">Extensions to </w:t>
      </w:r>
      <w:r>
        <w:rPr>
          <w:lang w:eastAsia="en-GB"/>
        </w:rPr>
        <w:t>ETSI ES 201 873-6, clause</w:t>
      </w:r>
      <w:r>
        <w:t xml:space="preserve"> 10 (C++ language mapping)</w:t>
      </w:r>
      <w:r>
        <w:tab/>
      </w:r>
      <w:r>
        <w:fldChar w:fldCharType="begin"/>
      </w:r>
      <w:r>
        <w:instrText xml:space="preserve"> PAGEREF _Toc72911360 \h </w:instrText>
      </w:r>
      <w:r>
        <w:fldChar w:fldCharType="separate"/>
      </w:r>
      <w:r>
        <w:t>30</w:t>
      </w:r>
      <w:r>
        <w:fldChar w:fldCharType="end"/>
      </w:r>
    </w:p>
    <w:p w14:paraId="1F4C2664" w14:textId="50502B6C" w:rsidR="005A644C" w:rsidRDefault="005A644C">
      <w:pPr>
        <w:pStyle w:val="Verzeichnis2"/>
        <w:rPr>
          <w:rFonts w:asciiTheme="minorHAnsi" w:eastAsiaTheme="minorEastAsia" w:hAnsiTheme="minorHAnsi" w:cstheme="minorBidi"/>
          <w:sz w:val="22"/>
          <w:szCs w:val="22"/>
          <w:lang w:eastAsia="en-GB"/>
        </w:rPr>
      </w:pPr>
      <w:r>
        <w:t>8.5</w:t>
      </w:r>
      <w:r>
        <w:tab/>
        <w:t xml:space="preserve">Extensions </w:t>
      </w:r>
      <w:r>
        <w:rPr>
          <w:lang w:eastAsia="en-GB"/>
        </w:rPr>
        <w:t>to ETSI ES 201 873-6, clause</w:t>
      </w:r>
      <w:r>
        <w:t xml:space="preserve"> 11 (W3C XML mapping)</w:t>
      </w:r>
      <w:r>
        <w:tab/>
      </w:r>
      <w:r>
        <w:fldChar w:fldCharType="begin"/>
      </w:r>
      <w:r>
        <w:instrText xml:space="preserve"> PAGEREF _Toc72911361 \h </w:instrText>
      </w:r>
      <w:r>
        <w:fldChar w:fldCharType="separate"/>
      </w:r>
      <w:r>
        <w:t>32</w:t>
      </w:r>
      <w:r>
        <w:fldChar w:fldCharType="end"/>
      </w:r>
    </w:p>
    <w:p w14:paraId="4769824D" w14:textId="7AFD99E6" w:rsidR="005A644C" w:rsidRDefault="005A644C">
      <w:pPr>
        <w:pStyle w:val="Verzeichnis1"/>
        <w:rPr>
          <w:rFonts w:asciiTheme="minorHAnsi" w:eastAsiaTheme="minorEastAsia" w:hAnsiTheme="minorHAnsi" w:cstheme="minorBidi"/>
          <w:szCs w:val="22"/>
          <w:lang w:eastAsia="en-GB"/>
        </w:rPr>
      </w:pPr>
      <w:r>
        <w:t>9</w:t>
      </w:r>
      <w:r>
        <w:tab/>
        <w:t>Extensions to TTCN-3</w:t>
      </w:r>
      <w:r w:rsidRPr="00965DA0">
        <w:rPr>
          <w:color w:val="000000"/>
        </w:rPr>
        <w:t xml:space="preserve"> documentation comment specification</w:t>
      </w:r>
      <w:r>
        <w:t xml:space="preserve"> for the package</w:t>
      </w:r>
      <w:r>
        <w:tab/>
      </w:r>
      <w:r>
        <w:fldChar w:fldCharType="begin"/>
      </w:r>
      <w:r>
        <w:instrText xml:space="preserve"> PAGEREF _Toc72911362 \h </w:instrText>
      </w:r>
      <w:r>
        <w:fldChar w:fldCharType="separate"/>
      </w:r>
      <w:r>
        <w:t>42</w:t>
      </w:r>
      <w:r>
        <w:fldChar w:fldCharType="end"/>
      </w:r>
    </w:p>
    <w:p w14:paraId="35B891C0" w14:textId="6AC2D9A5" w:rsidR="005A644C" w:rsidRDefault="005A644C">
      <w:pPr>
        <w:pStyle w:val="Verzeichnis2"/>
        <w:rPr>
          <w:rFonts w:asciiTheme="minorHAnsi" w:eastAsiaTheme="minorEastAsia" w:hAnsiTheme="minorHAnsi" w:cstheme="minorBidi"/>
          <w:sz w:val="22"/>
          <w:szCs w:val="22"/>
          <w:lang w:eastAsia="en-GB"/>
        </w:rPr>
      </w:pPr>
      <w:r>
        <w:t>9.1</w:t>
      </w:r>
      <w:r>
        <w:tab/>
        <w:t>Extensions</w:t>
      </w:r>
      <w:r>
        <w:rPr>
          <w:lang w:eastAsia="en-GB"/>
        </w:rPr>
        <w:t xml:space="preserve"> to ETSI ES 201 873-10, annex A</w:t>
      </w:r>
      <w:r>
        <w:t xml:space="preserve"> (where Tags can be used)</w:t>
      </w:r>
      <w:r>
        <w:tab/>
      </w:r>
      <w:r>
        <w:fldChar w:fldCharType="begin"/>
      </w:r>
      <w:r>
        <w:instrText xml:space="preserve"> PAGEREF _Toc72911363 \h </w:instrText>
      </w:r>
      <w:r>
        <w:fldChar w:fldCharType="separate"/>
      </w:r>
      <w:r>
        <w:t>42</w:t>
      </w:r>
      <w:r>
        <w:fldChar w:fldCharType="end"/>
      </w:r>
    </w:p>
    <w:p w14:paraId="04BC3B0F" w14:textId="504D9F19" w:rsidR="005A644C" w:rsidRDefault="005A644C">
      <w:pPr>
        <w:pStyle w:val="Verzeichnis1"/>
        <w:rPr>
          <w:rFonts w:asciiTheme="minorHAnsi" w:eastAsiaTheme="minorEastAsia" w:hAnsiTheme="minorHAnsi" w:cstheme="minorBidi"/>
          <w:szCs w:val="22"/>
          <w:lang w:eastAsia="en-GB"/>
        </w:rPr>
      </w:pPr>
      <w:r>
        <w:t>History</w:t>
      </w:r>
      <w:r>
        <w:tab/>
      </w:r>
      <w:r>
        <w:fldChar w:fldCharType="begin"/>
      </w:r>
      <w:r>
        <w:instrText xml:space="preserve"> PAGEREF _Toc72911364 \h </w:instrText>
      </w:r>
      <w:r>
        <w:fldChar w:fldCharType="separate"/>
      </w:r>
      <w:r>
        <w:t>44</w:t>
      </w:r>
      <w:r>
        <w:fldChar w:fldCharType="end"/>
      </w:r>
    </w:p>
    <w:p w14:paraId="06C49FAB" w14:textId="44326CCA" w:rsidR="00D61A9A" w:rsidRPr="0076647D" w:rsidRDefault="00E15429" w:rsidP="004731E2">
      <w:r w:rsidRPr="0076647D">
        <w:fldChar w:fldCharType="end"/>
      </w:r>
    </w:p>
    <w:p w14:paraId="402E0597" w14:textId="77777777" w:rsidR="00CB3396" w:rsidRPr="0076647D" w:rsidRDefault="00CB3396" w:rsidP="00D91548">
      <w:pPr>
        <w:pStyle w:val="berschrift1"/>
      </w:pPr>
      <w:r w:rsidRPr="0076647D">
        <w:br w:type="page"/>
      </w:r>
      <w:bookmarkStart w:id="4" w:name="_Toc66103122"/>
      <w:bookmarkStart w:id="5" w:name="_Toc66105697"/>
      <w:bookmarkStart w:id="6" w:name="_Toc66106316"/>
      <w:bookmarkStart w:id="7" w:name="_Toc72911316"/>
      <w:r w:rsidRPr="0076647D">
        <w:lastRenderedPageBreak/>
        <w:t>Intellectual Property Rights</w:t>
      </w:r>
      <w:bookmarkEnd w:id="4"/>
      <w:bookmarkEnd w:id="5"/>
      <w:bookmarkEnd w:id="6"/>
      <w:bookmarkEnd w:id="7"/>
    </w:p>
    <w:p w14:paraId="65197BBE" w14:textId="77777777" w:rsidR="005A644C" w:rsidRDefault="005A644C" w:rsidP="005A644C">
      <w:pPr>
        <w:pStyle w:val="H6"/>
      </w:pPr>
      <w:bookmarkStart w:id="8" w:name="_Toc66103123"/>
      <w:bookmarkStart w:id="9" w:name="_Toc66105698"/>
      <w:bookmarkStart w:id="10" w:name="_Toc66106317"/>
      <w:r>
        <w:t xml:space="preserve">Essential patents </w:t>
      </w:r>
    </w:p>
    <w:p w14:paraId="1DAD1439" w14:textId="77777777" w:rsidR="005A644C" w:rsidRDefault="005A644C" w:rsidP="005A644C">
      <w:bookmarkStart w:id="11" w:name="IPR_3GPP"/>
      <w:r>
        <w:t xml:space="preserve">IPRs essential or potentially essential to normative deliverables may have been declared to ETSI. The </w:t>
      </w:r>
      <w:bookmarkStart w:id="12" w:name="_Hlk67652472"/>
      <w:bookmarkStart w:id="13" w:name="_Hlk67652820"/>
      <w:r>
        <w:t>declarations</w:t>
      </w:r>
      <w:bookmarkEnd w:id="12"/>
      <w:r>
        <w:t xml:space="preserve"> </w:t>
      </w:r>
      <w:bookmarkEnd w:id="13"/>
      <w:r>
        <w:t xml:space="preserve">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9" w:history="1">
        <w:r w:rsidRPr="005A644C">
          <w:rPr>
            <w:rStyle w:val="Hyperlink"/>
          </w:rPr>
          <w:t>https://ipr.etsi.org/</w:t>
        </w:r>
      </w:hyperlink>
      <w:r>
        <w:t>).</w:t>
      </w:r>
    </w:p>
    <w:p w14:paraId="13ED8D46" w14:textId="77777777" w:rsidR="005A644C" w:rsidRDefault="005A644C" w:rsidP="005A644C">
      <w:r>
        <w:t xml:space="preserve">Pursuant to the ETSI </w:t>
      </w:r>
      <w:bookmarkStart w:id="14" w:name="_Hlk67652492"/>
      <w:r>
        <w:t xml:space="preserve">Directives including the ETSI </w:t>
      </w:r>
      <w:bookmarkEnd w:id="14"/>
      <w:r>
        <w:t xml:space="preserve">IPR Policy, no investigation </w:t>
      </w:r>
      <w:bookmarkStart w:id="15" w:name="_Hlk67652856"/>
      <w:r>
        <w:t>regarding the essentiality of IPRs</w:t>
      </w:r>
      <w:bookmarkEnd w:id="15"/>
      <w:r>
        <w:t>, including IPR searches, has been carried out by ETSI. No guarantee can be given as to the existence of other IPRs not referenced in ETSI SR 000 314 (or the updates on the ETSI Web server) which are, or may be, or may become, essential to the present document.</w:t>
      </w:r>
    </w:p>
    <w:bookmarkEnd w:id="11"/>
    <w:p w14:paraId="1B51839C" w14:textId="77777777" w:rsidR="005A644C" w:rsidRDefault="005A644C" w:rsidP="005A644C">
      <w:pPr>
        <w:pStyle w:val="H6"/>
      </w:pPr>
      <w:r>
        <w:t>Trademarks</w:t>
      </w:r>
    </w:p>
    <w:p w14:paraId="2132AE99" w14:textId="77777777" w:rsidR="005A644C" w:rsidRDefault="005A644C" w:rsidP="005A644C">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3060DC87" w14:textId="77777777" w:rsidR="005A644C" w:rsidRDefault="005A644C" w:rsidP="005A644C">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782B168F" w14:textId="77777777" w:rsidR="00CB3396" w:rsidRPr="0076647D" w:rsidRDefault="00CB3396" w:rsidP="00D91548">
      <w:pPr>
        <w:pStyle w:val="berschrift1"/>
      </w:pPr>
      <w:bookmarkStart w:id="16" w:name="_Toc72911317"/>
      <w:r w:rsidRPr="0076647D">
        <w:t>Foreword</w:t>
      </w:r>
      <w:bookmarkEnd w:id="8"/>
      <w:bookmarkEnd w:id="9"/>
      <w:bookmarkEnd w:id="10"/>
      <w:bookmarkEnd w:id="16"/>
    </w:p>
    <w:p w14:paraId="6A4ADEC2" w14:textId="77777777" w:rsidR="005A644C" w:rsidRDefault="005A644C" w:rsidP="005A644C">
      <w:r>
        <w:t>This ETSI Standard (ES) has been produced by ETSI Technical Committee Methods for Testing and Specification (MTS).</w:t>
      </w:r>
    </w:p>
    <w:p w14:paraId="401EEA38" w14:textId="2DC3CD89" w:rsidR="00A079B9" w:rsidRPr="0076647D" w:rsidRDefault="00A079B9" w:rsidP="00A079B9">
      <w:pPr>
        <w:keepNext/>
        <w:rPr>
          <w:b/>
          <w:bCs/>
        </w:rPr>
      </w:pPr>
      <w:r w:rsidRPr="0076647D">
        <w:rPr>
          <w:b/>
          <w:bCs/>
        </w:rPr>
        <w:t>The use of underline (additional text) highlights the differences between base document and extended documents.</w:t>
      </w:r>
    </w:p>
    <w:p w14:paraId="22E6F0D6" w14:textId="2935B439" w:rsidR="006B7C46" w:rsidRPr="0076647D" w:rsidRDefault="006B7C46" w:rsidP="006E1889">
      <w:pPr>
        <w:rPr>
          <w:lang w:eastAsia="en-GB"/>
        </w:rPr>
      </w:pPr>
      <w:r w:rsidRPr="0076647D">
        <w:rPr>
          <w:lang w:eastAsia="en-GB"/>
        </w:rPr>
        <w:t xml:space="preserve">The present document relates to the multi-part standard ETSI ES 201 873 covering the Testing and Test Control Notation version 3, as identified in ETSI ES 201 873-1 </w:t>
      </w:r>
      <w:r w:rsidRPr="0076647D">
        <w:t>[</w:t>
      </w:r>
      <w:r w:rsidRPr="0076647D">
        <w:fldChar w:fldCharType="begin"/>
      </w:r>
      <w:r w:rsidRPr="0076647D">
        <w:instrText xml:space="preserve">REF REF_ES201873_1 \h  \* MERGEFORMAT </w:instrText>
      </w:r>
      <w:r w:rsidRPr="0076647D">
        <w:fldChar w:fldCharType="separate"/>
      </w:r>
      <w:r w:rsidR="00E15429" w:rsidRPr="0076647D">
        <w:t>1</w:t>
      </w:r>
      <w:r w:rsidRPr="0076647D">
        <w:fldChar w:fldCharType="end"/>
      </w:r>
      <w:r w:rsidRPr="0076647D">
        <w:t>]</w:t>
      </w:r>
      <w:r w:rsidRPr="0076647D">
        <w:rPr>
          <w:lang w:eastAsia="en-GB"/>
        </w:rPr>
        <w:t>.</w:t>
      </w:r>
    </w:p>
    <w:p w14:paraId="0C3AD306" w14:textId="77777777" w:rsidR="005A644C" w:rsidRDefault="005A644C" w:rsidP="005A644C">
      <w:pPr>
        <w:pStyle w:val="berschrift1"/>
      </w:pPr>
      <w:bookmarkStart w:id="17" w:name="_Toc481503921"/>
      <w:bookmarkStart w:id="18" w:name="_Toc487612123"/>
      <w:bookmarkStart w:id="19" w:name="_Toc525223404"/>
      <w:bookmarkStart w:id="20" w:name="_Toc525223854"/>
      <w:bookmarkStart w:id="21" w:name="_Toc527974963"/>
      <w:bookmarkStart w:id="22" w:name="_Toc527980450"/>
      <w:bookmarkStart w:id="23" w:name="_Toc534708585"/>
      <w:bookmarkStart w:id="24" w:name="_Toc534708660"/>
      <w:bookmarkStart w:id="25" w:name="_Toc72911318"/>
      <w:r>
        <w:t>Modal verbs terminology</w:t>
      </w:r>
      <w:bookmarkEnd w:id="17"/>
      <w:bookmarkEnd w:id="18"/>
      <w:bookmarkEnd w:id="19"/>
      <w:bookmarkEnd w:id="20"/>
      <w:bookmarkEnd w:id="21"/>
      <w:bookmarkEnd w:id="22"/>
      <w:bookmarkEnd w:id="23"/>
      <w:bookmarkEnd w:id="24"/>
      <w:bookmarkEnd w:id="25"/>
    </w:p>
    <w:p w14:paraId="47BE31AB" w14:textId="77777777" w:rsidR="005A644C" w:rsidRDefault="005A644C" w:rsidP="005A644C">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20" w:history="1">
        <w:r w:rsidRPr="005A644C">
          <w:rPr>
            <w:rStyle w:val="Hyperlink"/>
          </w:rPr>
          <w:t>ETSI Drafting Rules</w:t>
        </w:r>
      </w:hyperlink>
      <w:r>
        <w:t xml:space="preserve"> (Verbal forms for the expression of provisions).</w:t>
      </w:r>
    </w:p>
    <w:p w14:paraId="66845891" w14:textId="77777777" w:rsidR="005A644C" w:rsidRDefault="005A644C" w:rsidP="005A644C">
      <w:r>
        <w:t>"</w:t>
      </w:r>
      <w:r>
        <w:rPr>
          <w:b/>
          <w:bCs/>
        </w:rPr>
        <w:t>must</w:t>
      </w:r>
      <w:r>
        <w:t>" and "</w:t>
      </w:r>
      <w:r>
        <w:rPr>
          <w:b/>
          <w:bCs/>
        </w:rPr>
        <w:t>must not</w:t>
      </w:r>
      <w:r>
        <w:t xml:space="preserve">" are </w:t>
      </w:r>
      <w:r>
        <w:rPr>
          <w:b/>
          <w:bCs/>
        </w:rPr>
        <w:t>NOT</w:t>
      </w:r>
      <w:r>
        <w:t xml:space="preserve"> allowed in ETSI deliverables except when used in direct citation.</w:t>
      </w:r>
    </w:p>
    <w:p w14:paraId="08CD6C8B" w14:textId="184365B5" w:rsidR="00CE77F3" w:rsidRPr="0076647D" w:rsidRDefault="00CB3396" w:rsidP="00D91548">
      <w:pPr>
        <w:pStyle w:val="berschrift1"/>
      </w:pPr>
      <w:r w:rsidRPr="0076647D">
        <w:br w:type="page"/>
      </w:r>
      <w:bookmarkStart w:id="26" w:name="_Toc66103125"/>
      <w:bookmarkStart w:id="27" w:name="_Toc66105700"/>
      <w:bookmarkStart w:id="28" w:name="_Toc66106319"/>
      <w:bookmarkStart w:id="29" w:name="_Toc72911319"/>
      <w:r w:rsidR="00CE77F3" w:rsidRPr="0076647D">
        <w:lastRenderedPageBreak/>
        <w:t>1</w:t>
      </w:r>
      <w:r w:rsidR="00CE77F3" w:rsidRPr="0076647D">
        <w:tab/>
        <w:t>Scope</w:t>
      </w:r>
      <w:bookmarkEnd w:id="26"/>
      <w:bookmarkEnd w:id="27"/>
      <w:bookmarkEnd w:id="28"/>
      <w:bookmarkEnd w:id="29"/>
    </w:p>
    <w:p w14:paraId="4BC9D4E8" w14:textId="77777777" w:rsidR="0068610E" w:rsidRPr="0076647D" w:rsidRDefault="0068610E" w:rsidP="0068610E">
      <w:pPr>
        <w:rPr>
          <w:color w:val="000000"/>
        </w:rPr>
      </w:pPr>
      <w:r w:rsidRPr="0076647D">
        <w:rPr>
          <w:color w:val="000000"/>
        </w:rPr>
        <w:t xml:space="preserve">The present document defines the </w:t>
      </w:r>
      <w:r w:rsidR="003457C2" w:rsidRPr="0076647D">
        <w:rPr>
          <w:color w:val="000000"/>
        </w:rPr>
        <w:t xml:space="preserve">Behaviour Types </w:t>
      </w:r>
      <w:r w:rsidRPr="0076647D">
        <w:rPr>
          <w:color w:val="000000"/>
        </w:rPr>
        <w:t xml:space="preserve">package of </w:t>
      </w:r>
      <w:r w:rsidRPr="0076647D">
        <w:t>TTCN</w:t>
      </w:r>
      <w:r w:rsidRPr="0076647D">
        <w:noBreakHyphen/>
        <w:t>3</w:t>
      </w:r>
      <w:r w:rsidRPr="0076647D">
        <w:rPr>
          <w:color w:val="000000"/>
        </w:rPr>
        <w:t xml:space="preserve">. </w:t>
      </w:r>
      <w:r w:rsidRPr="0076647D">
        <w:t>TTCN</w:t>
      </w:r>
      <w:r w:rsidRPr="0076647D">
        <w:noBreakHyphen/>
        <w:t>3</w:t>
      </w:r>
      <w:r w:rsidRPr="0076647D">
        <w:rPr>
          <w:color w:val="000000"/>
        </w:rPr>
        <w:t xml:space="preserve"> can be used for the specification of all types of reactive system tests over a variety of communication ports. Typical areas of application are protocol testing (including mobile and Internet protocols), service testing (including supplementary services), module testing, testing of APIs, etc. </w:t>
      </w:r>
      <w:r w:rsidRPr="0076647D">
        <w:t>TTCN</w:t>
      </w:r>
      <w:r w:rsidRPr="0076647D">
        <w:noBreakHyphen/>
        <w:t>3</w:t>
      </w:r>
      <w:r w:rsidRPr="0076647D">
        <w:rPr>
          <w:color w:val="000000"/>
        </w:rPr>
        <w:t xml:space="preserve">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18F99BE7" w14:textId="77777777" w:rsidR="00B63BAB" w:rsidRPr="0076647D" w:rsidRDefault="0068610E" w:rsidP="0068610E">
      <w:pPr>
        <w:rPr>
          <w:color w:val="000000"/>
        </w:rPr>
      </w:pPr>
      <w:r w:rsidRPr="0076647D">
        <w:t>TTCN</w:t>
      </w:r>
      <w:r w:rsidRPr="0076647D">
        <w:noBreakHyphen/>
        <w:t>3</w:t>
      </w:r>
      <w:r w:rsidRPr="0076647D">
        <w:rPr>
          <w:color w:val="000000"/>
        </w:rPr>
        <w:t xml:space="preserve"> </w:t>
      </w:r>
      <w:r w:rsidR="00B63BAB" w:rsidRPr="0076647D">
        <w:rPr>
          <w:color w:val="000000"/>
        </w:rPr>
        <w:t xml:space="preserve">packages are intended to define additional </w:t>
      </w:r>
      <w:r w:rsidR="00B63BAB" w:rsidRPr="0076647D">
        <w:t>TTCN</w:t>
      </w:r>
      <w:r w:rsidR="00B63BAB" w:rsidRPr="0076647D">
        <w:rPr>
          <w:color w:val="000000"/>
        </w:rPr>
        <w:t xml:space="preserve">-3 concepts, which are not mandatory as concepts in the </w:t>
      </w:r>
      <w:r w:rsidR="00B63BAB" w:rsidRPr="0076647D">
        <w:t>TTCN</w:t>
      </w:r>
      <w:r w:rsidR="00B63BAB" w:rsidRPr="0076647D">
        <w:rPr>
          <w:color w:val="000000"/>
        </w:rPr>
        <w:t>-3 core language, but which are optional as part of a package which is suited for dedicated applic</w:t>
      </w:r>
      <w:r w:rsidR="00FD274C" w:rsidRPr="0076647D">
        <w:rPr>
          <w:color w:val="000000"/>
        </w:rPr>
        <w:t xml:space="preserve">ations and/or usages of </w:t>
      </w:r>
      <w:r w:rsidR="00FD274C" w:rsidRPr="0076647D">
        <w:t>TTCN</w:t>
      </w:r>
      <w:r w:rsidR="00FD274C" w:rsidRPr="0076647D">
        <w:rPr>
          <w:color w:val="000000"/>
        </w:rPr>
        <w:t>-3.</w:t>
      </w:r>
    </w:p>
    <w:p w14:paraId="3ADEBBAB" w14:textId="77777777" w:rsidR="00F638C0" w:rsidRPr="0076647D" w:rsidRDefault="00F638C0" w:rsidP="0068610E">
      <w:pPr>
        <w:rPr>
          <w:color w:val="000000"/>
        </w:rPr>
      </w:pPr>
      <w:r w:rsidRPr="0076647D">
        <w:rPr>
          <w:color w:val="000000"/>
        </w:rPr>
        <w:t>This package defines</w:t>
      </w:r>
      <w:r w:rsidR="003457C2" w:rsidRPr="0076647D">
        <w:rPr>
          <w:color w:val="000000"/>
        </w:rPr>
        <w:t xml:space="preserve"> types for behaviour definitions in </w:t>
      </w:r>
      <w:r w:rsidR="003457C2" w:rsidRPr="0076647D">
        <w:t>TTCN</w:t>
      </w:r>
      <w:r w:rsidR="003457C2" w:rsidRPr="0076647D">
        <w:rPr>
          <w:color w:val="000000"/>
        </w:rPr>
        <w:t>-3</w:t>
      </w:r>
      <w:r w:rsidR="004731E2" w:rsidRPr="0076647D">
        <w:rPr>
          <w:color w:val="000000"/>
        </w:rPr>
        <w:t>.</w:t>
      </w:r>
    </w:p>
    <w:p w14:paraId="0DD2654B" w14:textId="4A650E2C" w:rsidR="00F638C0" w:rsidRPr="0076647D" w:rsidRDefault="0068610E" w:rsidP="0068610E">
      <w:pPr>
        <w:rPr>
          <w:color w:val="000000"/>
        </w:rPr>
      </w:pPr>
      <w:r w:rsidRPr="0076647D">
        <w:rPr>
          <w:color w:val="000000"/>
        </w:rPr>
        <w:t xml:space="preserve">While the design of </w:t>
      </w:r>
      <w:r w:rsidRPr="0076647D">
        <w:t>TTCN</w:t>
      </w:r>
      <w:r w:rsidRPr="0076647D">
        <w:noBreakHyphen/>
        <w:t>3</w:t>
      </w:r>
      <w:r w:rsidRPr="0076647D">
        <w:rPr>
          <w:color w:val="000000"/>
        </w:rPr>
        <w:t xml:space="preserve"> </w:t>
      </w:r>
      <w:r w:rsidR="00B63BAB" w:rsidRPr="0076647D">
        <w:rPr>
          <w:color w:val="000000"/>
        </w:rPr>
        <w:t xml:space="preserve">package has taken into account the consistency of a combined usage of the core language with a number of packages, the </w:t>
      </w:r>
      <w:r w:rsidR="00A83875" w:rsidRPr="0076647D">
        <w:rPr>
          <w:color w:val="000000"/>
        </w:rPr>
        <w:t xml:space="preserve">concrete </w:t>
      </w:r>
      <w:r w:rsidR="00B63BAB" w:rsidRPr="0076647D">
        <w:rPr>
          <w:color w:val="000000"/>
        </w:rPr>
        <w:t>usage</w:t>
      </w:r>
      <w:r w:rsidR="00A83875" w:rsidRPr="0076647D">
        <w:rPr>
          <w:color w:val="000000"/>
        </w:rPr>
        <w:t xml:space="preserve">s </w:t>
      </w:r>
      <w:r w:rsidR="00D0441B" w:rsidRPr="0076647D">
        <w:rPr>
          <w:color w:val="000000"/>
        </w:rPr>
        <w:t>a</w:t>
      </w:r>
      <w:r w:rsidR="00A83875" w:rsidRPr="0076647D">
        <w:rPr>
          <w:color w:val="000000"/>
        </w:rPr>
        <w:t>nd guidelines for</w:t>
      </w:r>
      <w:r w:rsidR="00B63BAB" w:rsidRPr="0076647D">
        <w:rPr>
          <w:color w:val="000000"/>
        </w:rPr>
        <w:t xml:space="preserve"> this package in combination with other packages is outside </w:t>
      </w:r>
      <w:r w:rsidRPr="0076647D">
        <w:rPr>
          <w:color w:val="000000"/>
        </w:rPr>
        <w:t>the scope of the present document.</w:t>
      </w:r>
    </w:p>
    <w:p w14:paraId="5B849D60" w14:textId="77777777" w:rsidR="00CB3396" w:rsidRPr="0076647D" w:rsidRDefault="00CB3396" w:rsidP="00D91548">
      <w:pPr>
        <w:pStyle w:val="berschrift1"/>
      </w:pPr>
      <w:bookmarkStart w:id="30" w:name="_Toc66103126"/>
      <w:bookmarkStart w:id="31" w:name="_Toc66105701"/>
      <w:bookmarkStart w:id="32" w:name="_Toc66106320"/>
      <w:bookmarkStart w:id="33" w:name="_Toc72911320"/>
      <w:r w:rsidRPr="0076647D">
        <w:t>2</w:t>
      </w:r>
      <w:r w:rsidRPr="0076647D">
        <w:tab/>
        <w:t>References</w:t>
      </w:r>
      <w:bookmarkEnd w:id="30"/>
      <w:bookmarkEnd w:id="31"/>
      <w:bookmarkEnd w:id="32"/>
      <w:bookmarkEnd w:id="33"/>
    </w:p>
    <w:p w14:paraId="09964F62" w14:textId="77777777" w:rsidR="00C025E0" w:rsidRPr="0076647D" w:rsidRDefault="00C025E0" w:rsidP="00C025E0">
      <w:pPr>
        <w:pStyle w:val="berschrift2"/>
      </w:pPr>
      <w:bookmarkStart w:id="34" w:name="_Toc66103127"/>
      <w:bookmarkStart w:id="35" w:name="_Toc66105702"/>
      <w:bookmarkStart w:id="36" w:name="_Toc66106321"/>
      <w:bookmarkStart w:id="37" w:name="_Toc72911321"/>
      <w:r w:rsidRPr="0076647D">
        <w:t>2.1</w:t>
      </w:r>
      <w:r w:rsidRPr="0076647D">
        <w:tab/>
        <w:t>Normative references</w:t>
      </w:r>
      <w:bookmarkEnd w:id="34"/>
      <w:bookmarkEnd w:id="35"/>
      <w:bookmarkEnd w:id="36"/>
      <w:bookmarkEnd w:id="37"/>
    </w:p>
    <w:p w14:paraId="66701E78" w14:textId="77777777" w:rsidR="00AE3A73" w:rsidRPr="0076647D" w:rsidRDefault="00AE3A73" w:rsidP="00AE3A73">
      <w:r w:rsidRPr="0076647D">
        <w:t>References are either specific (identified by date of publication and/or edition number or version number) or non</w:t>
      </w:r>
      <w:r w:rsidRPr="0076647D">
        <w:noBreakHyphen/>
        <w:t>specific. For specific references, only the cited version applies. For non-specific references, the latest version of the referenced document (including any amendments) applies.</w:t>
      </w:r>
    </w:p>
    <w:p w14:paraId="764DC073" w14:textId="77777777" w:rsidR="00AE3A73" w:rsidRPr="0076647D" w:rsidRDefault="00AE3A73" w:rsidP="00AE3A73">
      <w:r w:rsidRPr="0076647D">
        <w:t xml:space="preserve">Referenced documents which are not found to be publicly available in the expected location might be found at </w:t>
      </w:r>
      <w:hyperlink r:id="rId21" w:history="1">
        <w:r w:rsidRPr="005A644C">
          <w:rPr>
            <w:rStyle w:val="Hyperlink"/>
          </w:rPr>
          <w:t>https://docbox.etsi.org/Reference/</w:t>
        </w:r>
      </w:hyperlink>
      <w:r w:rsidRPr="0076647D">
        <w:t>.</w:t>
      </w:r>
    </w:p>
    <w:p w14:paraId="1FDCFA55" w14:textId="77777777" w:rsidR="00AE3A73" w:rsidRPr="0076647D" w:rsidRDefault="00AE3A73" w:rsidP="00AE3A73">
      <w:pPr>
        <w:pStyle w:val="NO"/>
      </w:pPr>
      <w:r w:rsidRPr="0076647D">
        <w:t>NOTE:</w:t>
      </w:r>
      <w:r w:rsidRPr="0076647D">
        <w:tab/>
        <w:t>While any hyperlinks included in this clause were valid at the time of publication, ETSI cannot guarantee their long term validity.</w:t>
      </w:r>
    </w:p>
    <w:p w14:paraId="7B7C60C6" w14:textId="77777777" w:rsidR="00AE3A73" w:rsidRPr="0076647D" w:rsidRDefault="00AE3A73" w:rsidP="00AE3A73">
      <w:pPr>
        <w:rPr>
          <w:lang w:eastAsia="en-GB"/>
        </w:rPr>
      </w:pPr>
      <w:r w:rsidRPr="0076647D">
        <w:rPr>
          <w:lang w:eastAsia="en-GB"/>
        </w:rPr>
        <w:t>The following referenced documents are necessary for the application of the present document.</w:t>
      </w:r>
    </w:p>
    <w:p w14:paraId="6D997A39" w14:textId="30D934B6" w:rsidR="00544784" w:rsidRPr="0076647D" w:rsidRDefault="00302279" w:rsidP="00302279">
      <w:pPr>
        <w:pStyle w:val="EX"/>
      </w:pPr>
      <w:r w:rsidRPr="0076647D">
        <w:t>[</w:t>
      </w:r>
      <w:bookmarkStart w:id="38" w:name="REF_ES201873_1"/>
      <w:r w:rsidRPr="0076647D">
        <w:fldChar w:fldCharType="begin"/>
      </w:r>
      <w:r w:rsidRPr="0076647D">
        <w:instrText>SEQ REF</w:instrText>
      </w:r>
      <w:r w:rsidRPr="0076647D">
        <w:fldChar w:fldCharType="separate"/>
      </w:r>
      <w:r w:rsidR="00E15429" w:rsidRPr="0076647D">
        <w:t>1</w:t>
      </w:r>
      <w:r w:rsidRPr="0076647D">
        <w:fldChar w:fldCharType="end"/>
      </w:r>
      <w:bookmarkEnd w:id="38"/>
      <w:r w:rsidRPr="0076647D">
        <w:t>]</w:t>
      </w:r>
      <w:r w:rsidRPr="0076647D">
        <w:tab/>
        <w:t>ETSI ES 201 873-1: "Methods for Testing and Specification (MTS); The Testing and Test Control Notation version 3; Part 1: TTCN-3 Core Language".</w:t>
      </w:r>
    </w:p>
    <w:p w14:paraId="33F2C4EF" w14:textId="3731379D" w:rsidR="00544784" w:rsidRPr="0076647D" w:rsidRDefault="00302279" w:rsidP="00302279">
      <w:pPr>
        <w:pStyle w:val="EX"/>
      </w:pPr>
      <w:r w:rsidRPr="0076647D">
        <w:t>[</w:t>
      </w:r>
      <w:bookmarkStart w:id="39" w:name="REF_ES201873_4"/>
      <w:r w:rsidRPr="0076647D">
        <w:fldChar w:fldCharType="begin"/>
      </w:r>
      <w:r w:rsidRPr="0076647D">
        <w:instrText>SEQ REF</w:instrText>
      </w:r>
      <w:r w:rsidRPr="0076647D">
        <w:fldChar w:fldCharType="separate"/>
      </w:r>
      <w:r w:rsidR="00E15429" w:rsidRPr="0076647D">
        <w:t>2</w:t>
      </w:r>
      <w:r w:rsidRPr="0076647D">
        <w:fldChar w:fldCharType="end"/>
      </w:r>
      <w:bookmarkEnd w:id="39"/>
      <w:r w:rsidRPr="0076647D">
        <w:t>]</w:t>
      </w:r>
      <w:r w:rsidRPr="0076647D">
        <w:tab/>
        <w:t>ETSI ES 201 873-4: "Methods for Testing and Specification (MTS); The Testing and Test Control Notation version 3; Part 4: TTCN-3 Operational Semantics".</w:t>
      </w:r>
    </w:p>
    <w:p w14:paraId="0379D1C8" w14:textId="6CB54575" w:rsidR="00544784" w:rsidRPr="0076647D" w:rsidRDefault="00302279" w:rsidP="00302279">
      <w:pPr>
        <w:pStyle w:val="EX"/>
      </w:pPr>
      <w:r w:rsidRPr="0076647D">
        <w:t>[</w:t>
      </w:r>
      <w:bookmarkStart w:id="40" w:name="REF_ES201873_5"/>
      <w:r w:rsidRPr="0076647D">
        <w:fldChar w:fldCharType="begin"/>
      </w:r>
      <w:r w:rsidRPr="0076647D">
        <w:instrText>SEQ REF</w:instrText>
      </w:r>
      <w:r w:rsidRPr="0076647D">
        <w:fldChar w:fldCharType="separate"/>
      </w:r>
      <w:r w:rsidR="00E15429" w:rsidRPr="0076647D">
        <w:t>3</w:t>
      </w:r>
      <w:r w:rsidRPr="0076647D">
        <w:fldChar w:fldCharType="end"/>
      </w:r>
      <w:bookmarkEnd w:id="40"/>
      <w:r w:rsidRPr="0076647D">
        <w:t>]</w:t>
      </w:r>
      <w:r w:rsidRPr="0076647D">
        <w:tab/>
        <w:t>ETSI ES 201 873-5: "Methods for Testing and Specification (MTS); The Testing and Test Control Notation version 3; Part 5: TTCN-3 Runtime Interface (TRI)".</w:t>
      </w:r>
    </w:p>
    <w:p w14:paraId="737187AC" w14:textId="603E9B57" w:rsidR="00544784" w:rsidRPr="0076647D" w:rsidRDefault="00302279" w:rsidP="00302279">
      <w:pPr>
        <w:pStyle w:val="EX"/>
      </w:pPr>
      <w:r w:rsidRPr="0076647D">
        <w:t>[</w:t>
      </w:r>
      <w:bookmarkStart w:id="41" w:name="REF_ES201873_6"/>
      <w:r w:rsidRPr="0076647D">
        <w:fldChar w:fldCharType="begin"/>
      </w:r>
      <w:r w:rsidRPr="0076647D">
        <w:instrText>SEQ REF</w:instrText>
      </w:r>
      <w:r w:rsidRPr="0076647D">
        <w:fldChar w:fldCharType="separate"/>
      </w:r>
      <w:r w:rsidR="00E15429" w:rsidRPr="0076647D">
        <w:t>4</w:t>
      </w:r>
      <w:r w:rsidRPr="0076647D">
        <w:fldChar w:fldCharType="end"/>
      </w:r>
      <w:bookmarkEnd w:id="41"/>
      <w:r w:rsidRPr="0076647D">
        <w:t>]</w:t>
      </w:r>
      <w:r w:rsidRPr="0076647D">
        <w:tab/>
        <w:t>ETSI ES 201 873-6: "Methods for Testing and Specification (MTS); The Testing and Test Control Notation version 3; Part 6: TTCN-3 Control Interface (TCI)".</w:t>
      </w:r>
    </w:p>
    <w:p w14:paraId="656EBD28" w14:textId="6B6528CB" w:rsidR="00A83875" w:rsidRPr="0076647D" w:rsidRDefault="00302279" w:rsidP="00302279">
      <w:pPr>
        <w:pStyle w:val="EX"/>
      </w:pPr>
      <w:r w:rsidRPr="0076647D">
        <w:t>[</w:t>
      </w:r>
      <w:bookmarkStart w:id="42" w:name="REF_ISOIEC9646_1"/>
      <w:r w:rsidRPr="0076647D">
        <w:fldChar w:fldCharType="begin"/>
      </w:r>
      <w:r w:rsidRPr="0076647D">
        <w:instrText>SEQ REF</w:instrText>
      </w:r>
      <w:r w:rsidRPr="0076647D">
        <w:fldChar w:fldCharType="separate"/>
      </w:r>
      <w:r w:rsidR="00E15429" w:rsidRPr="0076647D">
        <w:t>5</w:t>
      </w:r>
      <w:r w:rsidRPr="0076647D">
        <w:fldChar w:fldCharType="end"/>
      </w:r>
      <w:bookmarkEnd w:id="42"/>
      <w:r w:rsidRPr="0076647D">
        <w:t>]</w:t>
      </w:r>
      <w:r w:rsidRPr="0076647D">
        <w:tab/>
        <w:t>ISO/IEC 9646-1: "Information technology -- Open Systems Interconnection -- Conformance testing methodology and framework; Part 1: General concepts".</w:t>
      </w:r>
    </w:p>
    <w:p w14:paraId="645B821E" w14:textId="67CC0F9E" w:rsidR="00F638C0" w:rsidRPr="0076647D" w:rsidRDefault="00302279" w:rsidP="00302279">
      <w:pPr>
        <w:pStyle w:val="EX"/>
      </w:pPr>
      <w:r w:rsidRPr="0076647D">
        <w:t>[</w:t>
      </w:r>
      <w:bookmarkStart w:id="43" w:name="REF_ES202784"/>
      <w:r w:rsidRPr="0076647D">
        <w:fldChar w:fldCharType="begin"/>
      </w:r>
      <w:r w:rsidRPr="0076647D">
        <w:instrText>SEQ REF</w:instrText>
      </w:r>
      <w:r w:rsidRPr="0076647D">
        <w:fldChar w:fldCharType="separate"/>
      </w:r>
      <w:r w:rsidR="00E15429" w:rsidRPr="0076647D">
        <w:t>6</w:t>
      </w:r>
      <w:r w:rsidRPr="0076647D">
        <w:fldChar w:fldCharType="end"/>
      </w:r>
      <w:bookmarkEnd w:id="43"/>
      <w:r w:rsidRPr="0076647D">
        <w:t>]</w:t>
      </w:r>
      <w:r w:rsidRPr="0076647D">
        <w:tab/>
        <w:t>ETSI ES 202 784: "Methods for Testing and Specification (MTS); The Testing and Test Control Notation version 3; TTCN-3 Language Extensions: Advanced Parameterization".</w:t>
      </w:r>
    </w:p>
    <w:p w14:paraId="259BA9E4" w14:textId="6530CB19" w:rsidR="001E399D" w:rsidRPr="0076647D" w:rsidRDefault="00302279" w:rsidP="00302279">
      <w:pPr>
        <w:pStyle w:val="EX"/>
      </w:pPr>
      <w:r w:rsidRPr="0076647D">
        <w:t>[</w:t>
      </w:r>
      <w:bookmarkStart w:id="44" w:name="REF_ES201873_10"/>
      <w:r w:rsidRPr="0076647D">
        <w:fldChar w:fldCharType="begin"/>
      </w:r>
      <w:r w:rsidRPr="0076647D">
        <w:instrText>SEQ REF</w:instrText>
      </w:r>
      <w:r w:rsidRPr="0076647D">
        <w:fldChar w:fldCharType="separate"/>
      </w:r>
      <w:r w:rsidR="00E15429" w:rsidRPr="0076647D">
        <w:t>7</w:t>
      </w:r>
      <w:r w:rsidRPr="0076647D">
        <w:fldChar w:fldCharType="end"/>
      </w:r>
      <w:bookmarkEnd w:id="44"/>
      <w:r w:rsidRPr="0076647D">
        <w:t>]</w:t>
      </w:r>
      <w:r w:rsidRPr="0076647D">
        <w:tab/>
        <w:t>ETSI ES 201 873-10: "Methods for Testing and Specification (MTS); The Testing and Test Control Notation version 3; Part 10: TTCN-3 Documentation Comment Specification".</w:t>
      </w:r>
    </w:p>
    <w:p w14:paraId="5FD1665E" w14:textId="77777777" w:rsidR="00C025E0" w:rsidRPr="0076647D" w:rsidRDefault="00C025E0" w:rsidP="008E356F">
      <w:pPr>
        <w:pStyle w:val="berschrift2"/>
      </w:pPr>
      <w:bookmarkStart w:id="45" w:name="_Toc66103128"/>
      <w:bookmarkStart w:id="46" w:name="_Toc66105703"/>
      <w:bookmarkStart w:id="47" w:name="_Toc66106322"/>
      <w:bookmarkStart w:id="48" w:name="_Toc72911322"/>
      <w:r w:rsidRPr="0076647D">
        <w:lastRenderedPageBreak/>
        <w:t>2.2</w:t>
      </w:r>
      <w:r w:rsidRPr="0076647D">
        <w:tab/>
        <w:t>Informative references</w:t>
      </w:r>
      <w:bookmarkEnd w:id="45"/>
      <w:bookmarkEnd w:id="46"/>
      <w:bookmarkEnd w:id="47"/>
      <w:bookmarkEnd w:id="48"/>
    </w:p>
    <w:p w14:paraId="7F511C7B" w14:textId="77777777" w:rsidR="00AE3A73" w:rsidRPr="0076647D" w:rsidRDefault="00AE3A73" w:rsidP="00AE3A73">
      <w:r w:rsidRPr="0076647D">
        <w:t>References are either specific (identified by date of publication and/or edition number or version number) or non</w:t>
      </w:r>
      <w:r w:rsidRPr="0076647D">
        <w:noBreakHyphen/>
        <w:t>specific. For specific references, only the cited version applies. For non-specific references, the latest version of the referenced document (including any amendments) applies.</w:t>
      </w:r>
    </w:p>
    <w:p w14:paraId="65BE8FF2" w14:textId="77777777" w:rsidR="00AE3A73" w:rsidRPr="0076647D" w:rsidRDefault="00AE3A73" w:rsidP="00AE3A73">
      <w:pPr>
        <w:pStyle w:val="NO"/>
      </w:pPr>
      <w:r w:rsidRPr="0076647D">
        <w:t>NOTE:</w:t>
      </w:r>
      <w:r w:rsidRPr="0076647D">
        <w:tab/>
        <w:t>While any hyperlinks included in this clause were valid at the time of publication, ETSI cannot guarantee their long term validity.</w:t>
      </w:r>
    </w:p>
    <w:p w14:paraId="5AA51B18" w14:textId="77777777" w:rsidR="00AE3A73" w:rsidRPr="0076647D" w:rsidRDefault="00AE3A73" w:rsidP="00AE3A73">
      <w:pPr>
        <w:rPr>
          <w:lang w:eastAsia="en-GB"/>
        </w:rPr>
      </w:pPr>
      <w:r w:rsidRPr="0076647D">
        <w:rPr>
          <w:lang w:eastAsia="en-GB"/>
        </w:rPr>
        <w:t xml:space="preserve">The following referenced documents are </w:t>
      </w:r>
      <w:r w:rsidRPr="0076647D">
        <w:t>not necessary for the application of the present document but they assist the user with regard to a particular subject area</w:t>
      </w:r>
      <w:r w:rsidRPr="0076647D">
        <w:rPr>
          <w:lang w:eastAsia="en-GB"/>
        </w:rPr>
        <w:t>.</w:t>
      </w:r>
    </w:p>
    <w:p w14:paraId="0B0D3BF1" w14:textId="0016E18A" w:rsidR="00152B27" w:rsidRPr="0076647D" w:rsidRDefault="00302279" w:rsidP="00302279">
      <w:pPr>
        <w:pStyle w:val="EX"/>
      </w:pPr>
      <w:r w:rsidRPr="0076647D">
        <w:t>[</w:t>
      </w:r>
      <w:bookmarkStart w:id="49" w:name="REF_ES201873_7"/>
      <w:r w:rsidRPr="0076647D">
        <w:t>i.</w:t>
      </w:r>
      <w:r w:rsidRPr="0076647D">
        <w:fldChar w:fldCharType="begin"/>
      </w:r>
      <w:r w:rsidRPr="0076647D">
        <w:instrText>SEQ REFI</w:instrText>
      </w:r>
      <w:r w:rsidRPr="0076647D">
        <w:fldChar w:fldCharType="separate"/>
      </w:r>
      <w:r w:rsidR="00E15429" w:rsidRPr="0076647D">
        <w:t>1</w:t>
      </w:r>
      <w:r w:rsidRPr="0076647D">
        <w:fldChar w:fldCharType="end"/>
      </w:r>
      <w:bookmarkEnd w:id="49"/>
      <w:r w:rsidRPr="0076647D">
        <w:t>]</w:t>
      </w:r>
      <w:r w:rsidRPr="0076647D">
        <w:tab/>
        <w:t>ETSI ES 201 873-7: "Methods for Testing and Specification (MTS); The Testing and Test Control Notation version 3; Part 7: Using ASN.1 with TTCN-3".</w:t>
      </w:r>
    </w:p>
    <w:p w14:paraId="15C14653" w14:textId="2AD70AE9" w:rsidR="00152B27" w:rsidRPr="0076647D" w:rsidRDefault="00302279" w:rsidP="00302279">
      <w:pPr>
        <w:pStyle w:val="EX"/>
      </w:pPr>
      <w:r w:rsidRPr="0076647D">
        <w:t>[</w:t>
      </w:r>
      <w:bookmarkStart w:id="50" w:name="REF_ES201873_8"/>
      <w:r w:rsidRPr="0076647D">
        <w:t>i.</w:t>
      </w:r>
      <w:r w:rsidRPr="0076647D">
        <w:fldChar w:fldCharType="begin"/>
      </w:r>
      <w:r w:rsidRPr="0076647D">
        <w:instrText>SEQ REFI</w:instrText>
      </w:r>
      <w:r w:rsidRPr="0076647D">
        <w:fldChar w:fldCharType="separate"/>
      </w:r>
      <w:r w:rsidR="00E15429" w:rsidRPr="0076647D">
        <w:t>2</w:t>
      </w:r>
      <w:r w:rsidRPr="0076647D">
        <w:fldChar w:fldCharType="end"/>
      </w:r>
      <w:bookmarkEnd w:id="50"/>
      <w:r w:rsidRPr="0076647D">
        <w:t>]</w:t>
      </w:r>
      <w:r w:rsidRPr="0076647D">
        <w:tab/>
        <w:t>ETSI ES 201 873-8: "Methods for Testing and Specification (MTS); The Testing and Test Control Notation version 3; Part 8: The IDL to TTCN-3 Mapping".</w:t>
      </w:r>
    </w:p>
    <w:p w14:paraId="32B3935A" w14:textId="53CFA73C" w:rsidR="00152B27" w:rsidRPr="0076647D" w:rsidRDefault="00302279" w:rsidP="00302279">
      <w:pPr>
        <w:pStyle w:val="EX"/>
      </w:pPr>
      <w:r w:rsidRPr="0076647D">
        <w:t>[</w:t>
      </w:r>
      <w:bookmarkStart w:id="51" w:name="REF_ES201873_9"/>
      <w:r w:rsidRPr="0076647D">
        <w:t>i.</w:t>
      </w:r>
      <w:r w:rsidRPr="0076647D">
        <w:fldChar w:fldCharType="begin"/>
      </w:r>
      <w:r w:rsidRPr="0076647D">
        <w:instrText>SEQ REFI</w:instrText>
      </w:r>
      <w:r w:rsidRPr="0076647D">
        <w:fldChar w:fldCharType="separate"/>
      </w:r>
      <w:r w:rsidR="00E15429" w:rsidRPr="0076647D">
        <w:t>3</w:t>
      </w:r>
      <w:r w:rsidRPr="0076647D">
        <w:fldChar w:fldCharType="end"/>
      </w:r>
      <w:bookmarkEnd w:id="51"/>
      <w:r w:rsidRPr="0076647D">
        <w:t>]</w:t>
      </w:r>
      <w:r w:rsidRPr="0076647D">
        <w:tab/>
        <w:t>ETSI ES 201 873-9: "Methods for Testing and Specification (MTS); The Testing and Test Control Notation version 3; Part 9: Using XML schema with TTCN-3".</w:t>
      </w:r>
    </w:p>
    <w:p w14:paraId="2E28BC30" w14:textId="770126B2" w:rsidR="00CB3396" w:rsidRPr="0076647D" w:rsidRDefault="00CB3396" w:rsidP="00D91548">
      <w:pPr>
        <w:pStyle w:val="berschrift1"/>
      </w:pPr>
      <w:bookmarkStart w:id="52" w:name="_Toc66103129"/>
      <w:bookmarkStart w:id="53" w:name="_Toc66105704"/>
      <w:bookmarkStart w:id="54" w:name="_Toc66106323"/>
      <w:bookmarkStart w:id="55" w:name="_Toc72911323"/>
      <w:r w:rsidRPr="0076647D">
        <w:t>3</w:t>
      </w:r>
      <w:r w:rsidRPr="0076647D">
        <w:tab/>
        <w:t>Definition</w:t>
      </w:r>
      <w:r w:rsidR="00C42F2E" w:rsidRPr="0076647D">
        <w:t xml:space="preserve"> of term</w:t>
      </w:r>
      <w:r w:rsidRPr="0076647D">
        <w:t>s</w:t>
      </w:r>
      <w:r w:rsidR="00C42F2E" w:rsidRPr="0076647D">
        <w:t>, symbols</w:t>
      </w:r>
      <w:r w:rsidRPr="0076647D">
        <w:t xml:space="preserve"> and abbreviations</w:t>
      </w:r>
      <w:bookmarkEnd w:id="52"/>
      <w:bookmarkEnd w:id="53"/>
      <w:bookmarkEnd w:id="54"/>
      <w:bookmarkEnd w:id="55"/>
    </w:p>
    <w:p w14:paraId="6BC844C4" w14:textId="72901B05" w:rsidR="0016356D" w:rsidRPr="0076647D" w:rsidRDefault="0016356D" w:rsidP="00D91548">
      <w:pPr>
        <w:pStyle w:val="berschrift2"/>
      </w:pPr>
      <w:bookmarkStart w:id="56" w:name="_Toc66103130"/>
      <w:bookmarkStart w:id="57" w:name="_Toc66105705"/>
      <w:bookmarkStart w:id="58" w:name="_Toc66106324"/>
      <w:bookmarkStart w:id="59" w:name="_Toc72911324"/>
      <w:r w:rsidRPr="0076647D">
        <w:t>3.1</w:t>
      </w:r>
      <w:r w:rsidRPr="0076647D">
        <w:tab/>
      </w:r>
      <w:r w:rsidR="00C42F2E" w:rsidRPr="0076647D">
        <w:t>Terms</w:t>
      </w:r>
      <w:bookmarkEnd w:id="56"/>
      <w:bookmarkEnd w:id="57"/>
      <w:bookmarkEnd w:id="58"/>
      <w:bookmarkEnd w:id="59"/>
    </w:p>
    <w:p w14:paraId="7D031068" w14:textId="5798542E" w:rsidR="00A83875" w:rsidRPr="0076647D" w:rsidRDefault="00A83875" w:rsidP="00A83875">
      <w:pPr>
        <w:keepNext/>
      </w:pPr>
      <w:r w:rsidRPr="0076647D">
        <w:t xml:space="preserve">For the purposes of the present document, the terms given in </w:t>
      </w:r>
      <w:r w:rsidR="003641A0" w:rsidRPr="0076647D">
        <w:t>ETSI ES 201 873-1</w:t>
      </w:r>
      <w:r w:rsidR="00A81C40" w:rsidRPr="0076647D">
        <w:t xml:space="preserve"> [</w:t>
      </w:r>
      <w:r w:rsidR="00A81C40" w:rsidRPr="0076647D">
        <w:fldChar w:fldCharType="begin"/>
      </w:r>
      <w:r w:rsidR="003641A0" w:rsidRPr="0076647D">
        <w:instrText xml:space="preserve">REF REF_ES201873_1 \* MERGEFORMAT  \h </w:instrText>
      </w:r>
      <w:r w:rsidR="00A81C40" w:rsidRPr="0076647D">
        <w:fldChar w:fldCharType="separate"/>
      </w:r>
      <w:r w:rsidR="00E15429" w:rsidRPr="0076647D">
        <w:t>1</w:t>
      </w:r>
      <w:r w:rsidR="00A81C40" w:rsidRPr="0076647D">
        <w:fldChar w:fldCharType="end"/>
      </w:r>
      <w:r w:rsidR="00A81C40" w:rsidRPr="0076647D">
        <w:t>]</w:t>
      </w:r>
      <w:r w:rsidRPr="0076647D">
        <w:t xml:space="preserve">, </w:t>
      </w:r>
      <w:r w:rsidR="003641A0" w:rsidRPr="0076647D">
        <w:t>ETSI</w:t>
      </w:r>
      <w:r w:rsidR="00306E31" w:rsidRPr="0076647D">
        <w:t xml:space="preserve"> </w:t>
      </w:r>
      <w:r w:rsidR="00364B2F" w:rsidRPr="0076647D">
        <w:t>ES 201 </w:t>
      </w:r>
      <w:r w:rsidR="003641A0" w:rsidRPr="0076647D">
        <w:t>873</w:t>
      </w:r>
      <w:r w:rsidR="003641A0" w:rsidRPr="0076647D">
        <w:noBreakHyphen/>
        <w:t>4</w:t>
      </w:r>
      <w:r w:rsidR="00A81C40" w:rsidRPr="0076647D">
        <w:t xml:space="preserve"> [</w:t>
      </w:r>
      <w:r w:rsidR="00A81C40" w:rsidRPr="0076647D">
        <w:fldChar w:fldCharType="begin"/>
      </w:r>
      <w:r w:rsidR="003641A0" w:rsidRPr="0076647D">
        <w:instrText xml:space="preserve">REF REF_ES201873_4 \* MERGEFORMAT  \h </w:instrText>
      </w:r>
      <w:r w:rsidR="00A81C40" w:rsidRPr="0076647D">
        <w:fldChar w:fldCharType="separate"/>
      </w:r>
      <w:r w:rsidR="00E15429" w:rsidRPr="0076647D">
        <w:t>2</w:t>
      </w:r>
      <w:r w:rsidR="00A81C40" w:rsidRPr="0076647D">
        <w:fldChar w:fldCharType="end"/>
      </w:r>
      <w:r w:rsidR="00A81C40" w:rsidRPr="0076647D">
        <w:t>]</w:t>
      </w:r>
      <w:r w:rsidRPr="0076647D">
        <w:t xml:space="preserve">, </w:t>
      </w:r>
      <w:r w:rsidR="003641A0" w:rsidRPr="0076647D">
        <w:t>ETSI ES 201 873-5</w:t>
      </w:r>
      <w:r w:rsidR="00A81C40" w:rsidRPr="0076647D">
        <w:t xml:space="preserve"> [</w:t>
      </w:r>
      <w:r w:rsidR="00A81C40" w:rsidRPr="0076647D">
        <w:fldChar w:fldCharType="begin"/>
      </w:r>
      <w:r w:rsidR="003641A0" w:rsidRPr="0076647D">
        <w:instrText xml:space="preserve">REF REF_ES201873_5 \* MERGEFORMAT  \h </w:instrText>
      </w:r>
      <w:r w:rsidR="00A81C40" w:rsidRPr="0076647D">
        <w:fldChar w:fldCharType="separate"/>
      </w:r>
      <w:r w:rsidR="00E15429" w:rsidRPr="0076647D">
        <w:t>3</w:t>
      </w:r>
      <w:r w:rsidR="00A81C40" w:rsidRPr="0076647D">
        <w:fldChar w:fldCharType="end"/>
      </w:r>
      <w:r w:rsidR="00A81C40" w:rsidRPr="0076647D">
        <w:t>]</w:t>
      </w:r>
      <w:r w:rsidRPr="0076647D">
        <w:t xml:space="preserve">, </w:t>
      </w:r>
      <w:r w:rsidR="003641A0" w:rsidRPr="0076647D">
        <w:t>ETSI ES 201 873-6</w:t>
      </w:r>
      <w:r w:rsidR="00A81C40" w:rsidRPr="0076647D">
        <w:t xml:space="preserve"> [</w:t>
      </w:r>
      <w:r w:rsidR="00A81C40" w:rsidRPr="0076647D">
        <w:fldChar w:fldCharType="begin"/>
      </w:r>
      <w:r w:rsidR="003641A0" w:rsidRPr="0076647D">
        <w:instrText xml:space="preserve">REF REF_ES201873_6 \* MERGEFORMAT  \h </w:instrText>
      </w:r>
      <w:r w:rsidR="00A81C40" w:rsidRPr="0076647D">
        <w:fldChar w:fldCharType="separate"/>
      </w:r>
      <w:r w:rsidR="00E15429" w:rsidRPr="0076647D">
        <w:t>4</w:t>
      </w:r>
      <w:r w:rsidR="00A81C40" w:rsidRPr="0076647D">
        <w:fldChar w:fldCharType="end"/>
      </w:r>
      <w:r w:rsidR="00A81C40" w:rsidRPr="0076647D">
        <w:t>]</w:t>
      </w:r>
      <w:r w:rsidRPr="0076647D">
        <w:t>, ISO/IEC 9646-1</w:t>
      </w:r>
      <w:r w:rsidR="00A81C40" w:rsidRPr="0076647D">
        <w:t xml:space="preserve"> [</w:t>
      </w:r>
      <w:r w:rsidR="00A81C40" w:rsidRPr="0076647D">
        <w:fldChar w:fldCharType="begin"/>
      </w:r>
      <w:r w:rsidR="003641A0" w:rsidRPr="0076647D">
        <w:instrText xml:space="preserve">REF REF_ISOIEC9646_1 \* MERGEFORMAT  \h </w:instrText>
      </w:r>
      <w:r w:rsidR="00A81C40" w:rsidRPr="0076647D">
        <w:fldChar w:fldCharType="separate"/>
      </w:r>
      <w:r w:rsidR="00E15429" w:rsidRPr="0076647D">
        <w:t>5</w:t>
      </w:r>
      <w:r w:rsidR="00A81C40" w:rsidRPr="0076647D">
        <w:fldChar w:fldCharType="end"/>
      </w:r>
      <w:r w:rsidR="00A81C40" w:rsidRPr="0076647D">
        <w:t>]</w:t>
      </w:r>
      <w:r w:rsidR="004145DA" w:rsidRPr="0076647D">
        <w:t xml:space="preserve"> </w:t>
      </w:r>
      <w:r w:rsidRPr="0076647D">
        <w:t>and the following apply:</w:t>
      </w:r>
    </w:p>
    <w:p w14:paraId="799953B3" w14:textId="77777777" w:rsidR="00DC4225" w:rsidRPr="0076647D" w:rsidRDefault="003457C2" w:rsidP="003457C2">
      <w:pPr>
        <w:rPr>
          <w:color w:val="000000"/>
        </w:rPr>
      </w:pPr>
      <w:r w:rsidRPr="0076647D">
        <w:rPr>
          <w:b/>
          <w:color w:val="000000"/>
        </w:rPr>
        <w:t xml:space="preserve">behaviour definition: </w:t>
      </w:r>
      <w:r w:rsidRPr="0076647D">
        <w:rPr>
          <w:color w:val="000000"/>
        </w:rPr>
        <w:t>definition of an altstep, function, or testcase</w:t>
      </w:r>
      <w:r w:rsidR="00DC4225" w:rsidRPr="0076647D">
        <w:rPr>
          <w:color w:val="000000"/>
        </w:rPr>
        <w:t xml:space="preserve"> that can be called explicitly</w:t>
      </w:r>
    </w:p>
    <w:p w14:paraId="0A2CE5DA" w14:textId="77777777" w:rsidR="003457C2" w:rsidRPr="0076647D" w:rsidRDefault="00DC4225" w:rsidP="00DC4225">
      <w:pPr>
        <w:pStyle w:val="NO"/>
      </w:pPr>
      <w:r w:rsidRPr="0076647D">
        <w:t>NOTE:</w:t>
      </w:r>
      <w:r w:rsidRPr="0076647D">
        <w:tab/>
        <w:t>A</w:t>
      </w:r>
      <w:r w:rsidR="00B138C0" w:rsidRPr="0076647D">
        <w:t xml:space="preserve"> control part is not considered a behaviour definition, because it cannot be called explicitly.</w:t>
      </w:r>
    </w:p>
    <w:p w14:paraId="777A9E5B" w14:textId="77777777" w:rsidR="00DC4225" w:rsidRPr="0076647D" w:rsidRDefault="003457C2" w:rsidP="003457C2">
      <w:pPr>
        <w:rPr>
          <w:color w:val="000000"/>
        </w:rPr>
      </w:pPr>
      <w:r w:rsidRPr="0076647D">
        <w:rPr>
          <w:b/>
          <w:color w:val="000000"/>
        </w:rPr>
        <w:t>behaviour type:</w:t>
      </w:r>
      <w:r w:rsidRPr="0076647D">
        <w:rPr>
          <w:color w:val="000000"/>
        </w:rPr>
        <w:t xml:space="preserve"> type of behaviour definitions</w:t>
      </w:r>
    </w:p>
    <w:p w14:paraId="3619F1CF" w14:textId="77777777" w:rsidR="003457C2" w:rsidRPr="0076647D" w:rsidRDefault="00DC4225" w:rsidP="00DC4225">
      <w:pPr>
        <w:pStyle w:val="NO"/>
      </w:pPr>
      <w:r w:rsidRPr="0076647D">
        <w:t>NOTE:</w:t>
      </w:r>
      <w:r w:rsidRPr="0076647D">
        <w:tab/>
      </w:r>
      <w:r w:rsidR="003457C2" w:rsidRPr="0076647D">
        <w:t>Behaviour types are of kind altstep, function, or testcase.</w:t>
      </w:r>
    </w:p>
    <w:p w14:paraId="5738CD36" w14:textId="77777777" w:rsidR="00C42F2E" w:rsidRPr="0076647D" w:rsidRDefault="00CB3396" w:rsidP="00D91548">
      <w:pPr>
        <w:pStyle w:val="berschrift2"/>
      </w:pPr>
      <w:bookmarkStart w:id="60" w:name="_Toc66103131"/>
      <w:bookmarkStart w:id="61" w:name="_Toc66105706"/>
      <w:bookmarkStart w:id="62" w:name="_Toc66106325"/>
      <w:bookmarkStart w:id="63" w:name="_Toc72911325"/>
      <w:r w:rsidRPr="0076647D">
        <w:t>3.</w:t>
      </w:r>
      <w:r w:rsidR="004145DA" w:rsidRPr="0076647D">
        <w:t>2</w:t>
      </w:r>
      <w:r w:rsidRPr="0076647D">
        <w:tab/>
      </w:r>
      <w:r w:rsidR="00C42F2E" w:rsidRPr="0076647D">
        <w:t>Symbols</w:t>
      </w:r>
      <w:bookmarkEnd w:id="60"/>
      <w:bookmarkEnd w:id="61"/>
      <w:bookmarkEnd w:id="62"/>
      <w:bookmarkEnd w:id="63"/>
    </w:p>
    <w:p w14:paraId="52361D8E" w14:textId="77777777" w:rsidR="00C42F2E" w:rsidRPr="0076647D" w:rsidRDefault="00C42F2E" w:rsidP="00BD0C2F">
      <w:r w:rsidRPr="0076647D">
        <w:t>Void.</w:t>
      </w:r>
    </w:p>
    <w:p w14:paraId="1C5E69A5" w14:textId="6476926A" w:rsidR="00CB3396" w:rsidRPr="0076647D" w:rsidRDefault="00C42F2E" w:rsidP="00D91548">
      <w:pPr>
        <w:pStyle w:val="berschrift2"/>
      </w:pPr>
      <w:bookmarkStart w:id="64" w:name="_Toc66103132"/>
      <w:bookmarkStart w:id="65" w:name="_Toc66105707"/>
      <w:bookmarkStart w:id="66" w:name="_Toc66106326"/>
      <w:bookmarkStart w:id="67" w:name="_Toc72911326"/>
      <w:r w:rsidRPr="0076647D">
        <w:t>3.3</w:t>
      </w:r>
      <w:r w:rsidRPr="0076647D">
        <w:tab/>
      </w:r>
      <w:r w:rsidR="00CB3396" w:rsidRPr="0076647D">
        <w:t>Abbreviations</w:t>
      </w:r>
      <w:bookmarkEnd w:id="64"/>
      <w:bookmarkEnd w:id="65"/>
      <w:bookmarkEnd w:id="66"/>
      <w:bookmarkEnd w:id="67"/>
    </w:p>
    <w:p w14:paraId="6D079171" w14:textId="6DA05BBC" w:rsidR="006500EB" w:rsidRPr="0076647D" w:rsidRDefault="00CE77F3" w:rsidP="000E3DCE">
      <w:r w:rsidRPr="0076647D">
        <w:t xml:space="preserve">For the purposes of the present document, the abbreviations </w:t>
      </w:r>
      <w:r w:rsidR="004145DA" w:rsidRPr="0076647D">
        <w:t xml:space="preserve">given in </w:t>
      </w:r>
      <w:r w:rsidR="003641A0" w:rsidRPr="0076647D">
        <w:t>ETSI ES 201 873-1</w:t>
      </w:r>
      <w:r w:rsidR="00A81C40" w:rsidRPr="0076647D">
        <w:t xml:space="preserve"> [</w:t>
      </w:r>
      <w:r w:rsidR="00A81C40" w:rsidRPr="0076647D">
        <w:fldChar w:fldCharType="begin"/>
      </w:r>
      <w:r w:rsidR="003641A0" w:rsidRPr="0076647D">
        <w:instrText xml:space="preserve">REF REF_ES201873_1 \* MERGEFORMAT  \h </w:instrText>
      </w:r>
      <w:r w:rsidR="00A81C40" w:rsidRPr="0076647D">
        <w:fldChar w:fldCharType="separate"/>
      </w:r>
      <w:r w:rsidR="00E15429" w:rsidRPr="0076647D">
        <w:t>1</w:t>
      </w:r>
      <w:r w:rsidR="00A81C40" w:rsidRPr="0076647D">
        <w:fldChar w:fldCharType="end"/>
      </w:r>
      <w:r w:rsidR="00A81C40" w:rsidRPr="0076647D">
        <w:t>]</w:t>
      </w:r>
      <w:r w:rsidR="004145DA" w:rsidRPr="0076647D">
        <w:t xml:space="preserve">, </w:t>
      </w:r>
      <w:r w:rsidR="003641A0" w:rsidRPr="0076647D">
        <w:t>ETSI ES 201 873</w:t>
      </w:r>
      <w:r w:rsidR="003641A0" w:rsidRPr="0076647D">
        <w:noBreakHyphen/>
        <w:t>4</w:t>
      </w:r>
      <w:r w:rsidR="00A81C40" w:rsidRPr="0076647D">
        <w:t xml:space="preserve"> [</w:t>
      </w:r>
      <w:r w:rsidR="00A81C40" w:rsidRPr="0076647D">
        <w:fldChar w:fldCharType="begin"/>
      </w:r>
      <w:r w:rsidR="003641A0" w:rsidRPr="0076647D">
        <w:instrText xml:space="preserve">REF REF_ES201873_4 \* MERGEFORMAT  \h </w:instrText>
      </w:r>
      <w:r w:rsidR="00A81C40" w:rsidRPr="0076647D">
        <w:fldChar w:fldCharType="separate"/>
      </w:r>
      <w:r w:rsidR="00E15429" w:rsidRPr="0076647D">
        <w:t>2</w:t>
      </w:r>
      <w:r w:rsidR="00A81C40" w:rsidRPr="0076647D">
        <w:fldChar w:fldCharType="end"/>
      </w:r>
      <w:r w:rsidR="00A81C40" w:rsidRPr="0076647D">
        <w:t>]</w:t>
      </w:r>
      <w:r w:rsidR="004145DA" w:rsidRPr="0076647D">
        <w:t xml:space="preserve">, </w:t>
      </w:r>
      <w:r w:rsidR="003641A0" w:rsidRPr="0076647D">
        <w:t>ETSI ES 201 873</w:t>
      </w:r>
      <w:r w:rsidR="003641A0" w:rsidRPr="0076647D">
        <w:noBreakHyphen/>
        <w:t>5</w:t>
      </w:r>
      <w:r w:rsidR="00FD274C" w:rsidRPr="0076647D">
        <w:t> </w:t>
      </w:r>
      <w:r w:rsidR="00A81C40" w:rsidRPr="0076647D">
        <w:t>[</w:t>
      </w:r>
      <w:r w:rsidR="00A81C40" w:rsidRPr="0076647D">
        <w:fldChar w:fldCharType="begin"/>
      </w:r>
      <w:r w:rsidR="003641A0" w:rsidRPr="0076647D">
        <w:instrText xml:space="preserve">REF REF_ES201873_5 \* MERGEFORMAT  \h </w:instrText>
      </w:r>
      <w:r w:rsidR="00A81C40" w:rsidRPr="0076647D">
        <w:fldChar w:fldCharType="separate"/>
      </w:r>
      <w:r w:rsidR="00E15429" w:rsidRPr="0076647D">
        <w:t>3</w:t>
      </w:r>
      <w:r w:rsidR="00A81C40" w:rsidRPr="0076647D">
        <w:fldChar w:fldCharType="end"/>
      </w:r>
      <w:r w:rsidR="00A81C40" w:rsidRPr="0076647D">
        <w:t>]</w:t>
      </w:r>
      <w:r w:rsidR="004145DA" w:rsidRPr="0076647D">
        <w:t xml:space="preserve">, </w:t>
      </w:r>
      <w:r w:rsidR="003641A0" w:rsidRPr="0076647D">
        <w:t>ETSI ES 201 873-6</w:t>
      </w:r>
      <w:r w:rsidR="00A81C40" w:rsidRPr="0076647D">
        <w:t xml:space="preserve"> [</w:t>
      </w:r>
      <w:r w:rsidR="00A81C40" w:rsidRPr="0076647D">
        <w:fldChar w:fldCharType="begin"/>
      </w:r>
      <w:r w:rsidR="003641A0" w:rsidRPr="0076647D">
        <w:instrText xml:space="preserve">REF REF_ES201873_6 \* MERGEFORMAT  \h </w:instrText>
      </w:r>
      <w:r w:rsidR="00A81C40" w:rsidRPr="0076647D">
        <w:fldChar w:fldCharType="separate"/>
      </w:r>
      <w:r w:rsidR="00E15429" w:rsidRPr="0076647D">
        <w:t>4</w:t>
      </w:r>
      <w:r w:rsidR="00A81C40" w:rsidRPr="0076647D">
        <w:fldChar w:fldCharType="end"/>
      </w:r>
      <w:r w:rsidR="00A81C40" w:rsidRPr="0076647D">
        <w:t>]</w:t>
      </w:r>
      <w:r w:rsidR="00AB348C" w:rsidRPr="0076647D">
        <w:t xml:space="preserve"> and</w:t>
      </w:r>
      <w:r w:rsidR="004145DA" w:rsidRPr="0076647D">
        <w:t xml:space="preserve"> ISO/IEC 9646-1</w:t>
      </w:r>
      <w:r w:rsidR="00A81C40" w:rsidRPr="0076647D">
        <w:t xml:space="preserve"> [</w:t>
      </w:r>
      <w:r w:rsidR="00A81C40" w:rsidRPr="0076647D">
        <w:fldChar w:fldCharType="begin"/>
      </w:r>
      <w:r w:rsidR="003641A0" w:rsidRPr="0076647D">
        <w:instrText xml:space="preserve">REF REF_ISOIEC9646_1 \* MERGEFORMAT  \h </w:instrText>
      </w:r>
      <w:r w:rsidR="00A81C40" w:rsidRPr="0076647D">
        <w:fldChar w:fldCharType="separate"/>
      </w:r>
      <w:r w:rsidR="00E15429" w:rsidRPr="0076647D">
        <w:t>5</w:t>
      </w:r>
      <w:r w:rsidR="00A81C40" w:rsidRPr="0076647D">
        <w:fldChar w:fldCharType="end"/>
      </w:r>
      <w:r w:rsidR="00A81C40" w:rsidRPr="0076647D">
        <w:t>]</w:t>
      </w:r>
      <w:r w:rsidR="004145DA" w:rsidRPr="0076647D">
        <w:t xml:space="preserve"> </w:t>
      </w:r>
      <w:r w:rsidR="00603171" w:rsidRPr="0076647D">
        <w:t>apply.</w:t>
      </w:r>
    </w:p>
    <w:p w14:paraId="56638639" w14:textId="77777777" w:rsidR="008F0E7C" w:rsidRPr="0076647D" w:rsidRDefault="008F0E7C" w:rsidP="00D91548">
      <w:pPr>
        <w:pStyle w:val="berschrift1"/>
      </w:pPr>
      <w:bookmarkStart w:id="68" w:name="_Toc66103133"/>
      <w:bookmarkStart w:id="69" w:name="_Toc66105708"/>
      <w:bookmarkStart w:id="70" w:name="_Toc66106327"/>
      <w:bookmarkStart w:id="71" w:name="_Toc72911327"/>
      <w:r w:rsidRPr="0076647D">
        <w:t>4</w:t>
      </w:r>
      <w:r w:rsidRPr="0076647D">
        <w:tab/>
        <w:t xml:space="preserve">Package </w:t>
      </w:r>
      <w:r w:rsidR="008552D5" w:rsidRPr="0076647D">
        <w:t xml:space="preserve">conformance and </w:t>
      </w:r>
      <w:r w:rsidR="00A13E24" w:rsidRPr="0076647D">
        <w:t>c</w:t>
      </w:r>
      <w:r w:rsidRPr="0076647D">
        <w:t>ompatibility</w:t>
      </w:r>
      <w:bookmarkEnd w:id="68"/>
      <w:bookmarkEnd w:id="69"/>
      <w:bookmarkEnd w:id="70"/>
      <w:bookmarkEnd w:id="71"/>
    </w:p>
    <w:p w14:paraId="43212162" w14:textId="77777777" w:rsidR="00056A14" w:rsidRPr="0076647D" w:rsidRDefault="00056A14" w:rsidP="000E3DCE">
      <w:pPr>
        <w:keepNext/>
      </w:pPr>
      <w:r w:rsidRPr="0076647D">
        <w:t xml:space="preserve">The package presented in </w:t>
      </w:r>
      <w:r w:rsidR="00672128" w:rsidRPr="0076647D">
        <w:t>the present document</w:t>
      </w:r>
      <w:r w:rsidRPr="0076647D">
        <w:t xml:space="preserve"> is identified by the package tag</w:t>
      </w:r>
      <w:r w:rsidR="00AB348C" w:rsidRPr="0076647D">
        <w:t>:</w:t>
      </w:r>
    </w:p>
    <w:p w14:paraId="690A7CEC" w14:textId="77777777" w:rsidR="00056A14" w:rsidRPr="0076647D" w:rsidRDefault="00056A14" w:rsidP="000E3DCE">
      <w:pPr>
        <w:keepNext/>
      </w:pPr>
      <w:r w:rsidRPr="0076647D">
        <w:rPr>
          <w:rFonts w:ascii="Arial" w:hAnsi="Arial" w:cs="Arial"/>
          <w:i/>
          <w:sz w:val="18"/>
          <w:szCs w:val="18"/>
        </w:rPr>
        <w:tab/>
      </w:r>
      <w:r w:rsidR="00BE3EED" w:rsidRPr="0076647D">
        <w:rPr>
          <w:rFonts w:ascii="Courier New" w:hAnsi="Courier New" w:cs="Courier New"/>
          <w:sz w:val="18"/>
          <w:szCs w:val="18"/>
        </w:rPr>
        <w:t>"TTCN</w:t>
      </w:r>
      <w:r w:rsidR="00BE3EED" w:rsidRPr="0076647D">
        <w:rPr>
          <w:rFonts w:ascii="Courier New" w:hAnsi="Courier New" w:cs="Courier New"/>
          <w:sz w:val="18"/>
          <w:szCs w:val="18"/>
        </w:rPr>
        <w:noBreakHyphen/>
        <w:t>3:2009 Behaviour Types"</w:t>
      </w:r>
      <w:r w:rsidRPr="0076647D">
        <w:t xml:space="preserve"> </w:t>
      </w:r>
      <w:r w:rsidRPr="0076647D">
        <w:rPr>
          <w:i/>
          <w:sz w:val="18"/>
          <w:szCs w:val="18"/>
        </w:rPr>
        <w:t xml:space="preserve">- to be used with modules complying with </w:t>
      </w:r>
      <w:r w:rsidR="003457C2" w:rsidRPr="0076647D">
        <w:rPr>
          <w:i/>
          <w:sz w:val="18"/>
          <w:szCs w:val="18"/>
        </w:rPr>
        <w:t>the present document</w:t>
      </w:r>
      <w:r w:rsidR="003457C2" w:rsidRPr="0076647D">
        <w:rPr>
          <w:rFonts w:ascii="Arial" w:hAnsi="Arial" w:cs="Arial"/>
          <w:i/>
          <w:sz w:val="18"/>
          <w:szCs w:val="18"/>
        </w:rPr>
        <w:t xml:space="preserve"> </w:t>
      </w:r>
    </w:p>
    <w:p w14:paraId="52675F25" w14:textId="581C2767" w:rsidR="00056A14" w:rsidRPr="0076647D" w:rsidRDefault="00056A14" w:rsidP="008F0E7C">
      <w:pPr>
        <w:rPr>
          <w:color w:val="000000"/>
        </w:rPr>
      </w:pPr>
      <w:r w:rsidRPr="0076647D">
        <w:rPr>
          <w:color w:val="000000"/>
        </w:rPr>
        <w:t>For an implementation claiming to conform to this package version, all features specified in the present document shall be implemented consistently with the requirements gi</w:t>
      </w:r>
      <w:r w:rsidR="008A3EDF" w:rsidRPr="0076647D">
        <w:rPr>
          <w:color w:val="000000"/>
        </w:rPr>
        <w:t xml:space="preserve">ven in the present document; </w:t>
      </w:r>
      <w:r w:rsidRPr="0076647D">
        <w:rPr>
          <w:color w:val="000000"/>
        </w:rPr>
        <w:t xml:space="preserve">in </w:t>
      </w:r>
      <w:r w:rsidR="003641A0" w:rsidRPr="0076647D">
        <w:t>ETSI ES 201 873</w:t>
      </w:r>
      <w:r w:rsidR="003641A0" w:rsidRPr="0076647D">
        <w:noBreakHyphen/>
        <w:t>1</w:t>
      </w:r>
      <w:r w:rsidR="00183FFA" w:rsidRPr="0076647D">
        <w:t> </w:t>
      </w:r>
      <w:r w:rsidR="00A81C40" w:rsidRPr="0076647D">
        <w:t>[</w:t>
      </w:r>
      <w:r w:rsidR="00A81C40" w:rsidRPr="0076647D">
        <w:fldChar w:fldCharType="begin"/>
      </w:r>
      <w:r w:rsidR="003641A0" w:rsidRPr="0076647D">
        <w:instrText xml:space="preserve">REF REF_ES201873_1 \* MERGEFORMAT  \h </w:instrText>
      </w:r>
      <w:r w:rsidR="00A81C40" w:rsidRPr="0076647D">
        <w:fldChar w:fldCharType="separate"/>
      </w:r>
      <w:r w:rsidR="00E15429" w:rsidRPr="0076647D">
        <w:t>1</w:t>
      </w:r>
      <w:r w:rsidR="00A81C40" w:rsidRPr="0076647D">
        <w:fldChar w:fldCharType="end"/>
      </w:r>
      <w:r w:rsidR="00A81C40" w:rsidRPr="0076647D">
        <w:t>]</w:t>
      </w:r>
      <w:r w:rsidRPr="0076647D">
        <w:t xml:space="preserve"> and </w:t>
      </w:r>
      <w:r w:rsidR="003641A0" w:rsidRPr="0076647D">
        <w:t>ETSI</w:t>
      </w:r>
      <w:r w:rsidR="00306E31" w:rsidRPr="0076647D">
        <w:t xml:space="preserve"> </w:t>
      </w:r>
      <w:r w:rsidR="003641A0" w:rsidRPr="0076647D">
        <w:t>ES 201 873</w:t>
      </w:r>
      <w:r w:rsidR="003641A0" w:rsidRPr="0076647D">
        <w:noBreakHyphen/>
        <w:t>4</w:t>
      </w:r>
      <w:r w:rsidRPr="0076647D">
        <w:t> </w:t>
      </w:r>
      <w:r w:rsidR="00A81C40" w:rsidRPr="0076647D">
        <w:t>[</w:t>
      </w:r>
      <w:r w:rsidR="00A81C40" w:rsidRPr="0076647D">
        <w:fldChar w:fldCharType="begin"/>
      </w:r>
      <w:r w:rsidR="003641A0" w:rsidRPr="0076647D">
        <w:instrText xml:space="preserve">REF REF_ES201873_4 \* MERGEFORMAT  \h </w:instrText>
      </w:r>
      <w:r w:rsidR="00A81C40" w:rsidRPr="0076647D">
        <w:fldChar w:fldCharType="separate"/>
      </w:r>
      <w:r w:rsidR="00E15429" w:rsidRPr="0076647D">
        <w:t>2</w:t>
      </w:r>
      <w:r w:rsidR="00A81C40" w:rsidRPr="0076647D">
        <w:fldChar w:fldCharType="end"/>
      </w:r>
      <w:r w:rsidR="00A81C40" w:rsidRPr="0076647D">
        <w:t>]</w:t>
      </w:r>
      <w:r w:rsidRPr="0076647D">
        <w:rPr>
          <w:color w:val="000000"/>
        </w:rPr>
        <w:t>.</w:t>
      </w:r>
      <w:r w:rsidR="003457C2" w:rsidRPr="0076647D">
        <w:rPr>
          <w:color w:val="000000"/>
        </w:rPr>
        <w:t xml:space="preserve"> All features marked [AdvancedParameterization] have to be implemented only in case that this package is used together with </w:t>
      </w:r>
      <w:r w:rsidR="00183FFA" w:rsidRPr="0076647D">
        <w:rPr>
          <w:color w:val="000000"/>
        </w:rPr>
        <w:t xml:space="preserve">the </w:t>
      </w:r>
      <w:r w:rsidR="003457C2" w:rsidRPr="0076647D">
        <w:rPr>
          <w:color w:val="000000"/>
        </w:rPr>
        <w:t xml:space="preserve">Advanced Parameterization </w:t>
      </w:r>
      <w:r w:rsidR="00183FFA" w:rsidRPr="0076647D">
        <w:rPr>
          <w:color w:val="000000"/>
        </w:rPr>
        <w:t>package</w:t>
      </w:r>
      <w:r w:rsidR="00302279" w:rsidRPr="0076647D">
        <w:rPr>
          <w:color w:val="000000"/>
        </w:rPr>
        <w:t xml:space="preserve"> </w:t>
      </w:r>
      <w:r w:rsidR="00302279" w:rsidRPr="0076647D">
        <w:t>[</w:t>
      </w:r>
      <w:r w:rsidR="00302279" w:rsidRPr="0076647D">
        <w:fldChar w:fldCharType="begin"/>
      </w:r>
      <w:r w:rsidR="00302279" w:rsidRPr="0076647D">
        <w:instrText xml:space="preserve">REF REF_ES202784 \h </w:instrText>
      </w:r>
      <w:r w:rsidR="00302279" w:rsidRPr="0076647D">
        <w:fldChar w:fldCharType="separate"/>
      </w:r>
      <w:r w:rsidR="00E15429" w:rsidRPr="0076647D">
        <w:t>6</w:t>
      </w:r>
      <w:r w:rsidR="00302279" w:rsidRPr="0076647D">
        <w:fldChar w:fldCharType="end"/>
      </w:r>
      <w:r w:rsidR="00302279" w:rsidRPr="0076647D">
        <w:t>]</w:t>
      </w:r>
      <w:r w:rsidR="003457C2" w:rsidRPr="0076647D">
        <w:rPr>
          <w:color w:val="000000"/>
        </w:rPr>
        <w:t>.</w:t>
      </w:r>
    </w:p>
    <w:p w14:paraId="62BA007B" w14:textId="58BEE4CA" w:rsidR="008F0E7C" w:rsidRPr="0076647D" w:rsidRDefault="008F0E7C" w:rsidP="00C96CDD">
      <w:pPr>
        <w:keepNext/>
      </w:pPr>
      <w:r w:rsidRPr="0076647D">
        <w:lastRenderedPageBreak/>
        <w:t xml:space="preserve">The package presented in </w:t>
      </w:r>
      <w:r w:rsidR="00672128" w:rsidRPr="0076647D">
        <w:t>the present document</w:t>
      </w:r>
      <w:r w:rsidRPr="0076647D">
        <w:t xml:space="preserve"> is compatible </w:t>
      </w:r>
      <w:r w:rsidR="00EB6ACA" w:rsidRPr="0076647D">
        <w:t>with</w:t>
      </w:r>
      <w:r w:rsidR="005903F4" w:rsidRPr="0076647D">
        <w:t>:</w:t>
      </w:r>
    </w:p>
    <w:p w14:paraId="14B15A0F" w14:textId="47BDE222" w:rsidR="003457C2" w:rsidRPr="0076647D" w:rsidRDefault="003641A0" w:rsidP="00CE24F3">
      <w:pPr>
        <w:pStyle w:val="B1"/>
      </w:pPr>
      <w:r w:rsidRPr="0076647D">
        <w:t>ETSI ES 201 873-1</w:t>
      </w:r>
      <w:r w:rsidR="00152B27" w:rsidRPr="0076647D">
        <w:t xml:space="preserve"> [</w:t>
      </w:r>
      <w:r w:rsidR="00152B27" w:rsidRPr="0076647D">
        <w:fldChar w:fldCharType="begin"/>
      </w:r>
      <w:r w:rsidRPr="0076647D">
        <w:instrText xml:space="preserve">REF REF_ES201873_1 \* MERGEFORMAT  \h </w:instrText>
      </w:r>
      <w:r w:rsidR="00152B27" w:rsidRPr="0076647D">
        <w:fldChar w:fldCharType="separate"/>
      </w:r>
      <w:r w:rsidR="00E15429" w:rsidRPr="0076647D">
        <w:t>1</w:t>
      </w:r>
      <w:r w:rsidR="00152B27" w:rsidRPr="0076647D">
        <w:fldChar w:fldCharType="end"/>
      </w:r>
      <w:r w:rsidR="00152B27" w:rsidRPr="0076647D">
        <w:t>]</w:t>
      </w:r>
      <w:r w:rsidR="003457C2" w:rsidRPr="0076647D">
        <w:rPr>
          <w:color w:val="000000"/>
        </w:rPr>
        <w:t xml:space="preserve"> </w:t>
      </w:r>
      <w:r w:rsidR="004E7326" w:rsidRPr="0076647D">
        <w:rPr>
          <w:color w:val="000000"/>
        </w:rPr>
        <w:t>(</w:t>
      </w:r>
      <w:r w:rsidR="005903F4" w:rsidRPr="0076647D">
        <w:rPr>
          <w:color w:val="000000"/>
        </w:rPr>
        <w:t>V</w:t>
      </w:r>
      <w:r w:rsidR="003457C2" w:rsidRPr="0076647D">
        <w:rPr>
          <w:color w:val="000000"/>
        </w:rPr>
        <w:t>4.</w:t>
      </w:r>
      <w:r w:rsidR="00B83766" w:rsidRPr="0076647D">
        <w:rPr>
          <w:color w:val="000000"/>
        </w:rPr>
        <w:t>5</w:t>
      </w:r>
      <w:r w:rsidR="003457C2" w:rsidRPr="0076647D">
        <w:rPr>
          <w:color w:val="000000"/>
        </w:rPr>
        <w:t>.1</w:t>
      </w:r>
      <w:r w:rsidR="005903F4" w:rsidRPr="0076647D">
        <w:rPr>
          <w:color w:val="000000"/>
        </w:rPr>
        <w:t>)</w:t>
      </w:r>
      <w:r w:rsidR="00CE24F3" w:rsidRPr="0076647D">
        <w:rPr>
          <w:color w:val="000000"/>
        </w:rPr>
        <w:t>.</w:t>
      </w:r>
    </w:p>
    <w:p w14:paraId="72D8B016" w14:textId="36F8C842" w:rsidR="003457C2" w:rsidRPr="0076647D" w:rsidRDefault="003641A0" w:rsidP="00CE24F3">
      <w:pPr>
        <w:pStyle w:val="B1"/>
      </w:pPr>
      <w:r w:rsidRPr="0076647D">
        <w:t>ETSI ES 201 873-4</w:t>
      </w:r>
      <w:r w:rsidR="00152B27" w:rsidRPr="0076647D">
        <w:t xml:space="preserve"> [</w:t>
      </w:r>
      <w:r w:rsidR="00152B27" w:rsidRPr="0076647D">
        <w:fldChar w:fldCharType="begin"/>
      </w:r>
      <w:r w:rsidRPr="0076647D">
        <w:instrText xml:space="preserve">REF REF_ES201873_4 \* MERGEFORMAT  \h </w:instrText>
      </w:r>
      <w:r w:rsidR="00152B27" w:rsidRPr="0076647D">
        <w:fldChar w:fldCharType="separate"/>
      </w:r>
      <w:r w:rsidR="00E15429" w:rsidRPr="0076647D">
        <w:t>2</w:t>
      </w:r>
      <w:r w:rsidR="00152B27" w:rsidRPr="0076647D">
        <w:fldChar w:fldCharType="end"/>
      </w:r>
      <w:r w:rsidR="00152B27" w:rsidRPr="0076647D">
        <w:t>]</w:t>
      </w:r>
      <w:r w:rsidR="003457C2" w:rsidRPr="0076647D">
        <w:rPr>
          <w:color w:val="000000"/>
        </w:rPr>
        <w:t xml:space="preserve"> </w:t>
      </w:r>
      <w:r w:rsidR="004E7326" w:rsidRPr="0076647D">
        <w:rPr>
          <w:color w:val="000000"/>
        </w:rPr>
        <w:t>(</w:t>
      </w:r>
      <w:r w:rsidR="005903F4" w:rsidRPr="0076647D">
        <w:rPr>
          <w:color w:val="000000"/>
        </w:rPr>
        <w:t>V</w:t>
      </w:r>
      <w:r w:rsidR="003457C2" w:rsidRPr="0076647D">
        <w:rPr>
          <w:color w:val="000000"/>
        </w:rPr>
        <w:t>4.</w:t>
      </w:r>
      <w:r w:rsidR="00B83766" w:rsidRPr="0076647D">
        <w:rPr>
          <w:color w:val="000000"/>
        </w:rPr>
        <w:t>4</w:t>
      </w:r>
      <w:r w:rsidR="003457C2" w:rsidRPr="0076647D">
        <w:rPr>
          <w:color w:val="000000"/>
        </w:rPr>
        <w:t>.1</w:t>
      </w:r>
      <w:r w:rsidR="005903F4" w:rsidRPr="0076647D">
        <w:rPr>
          <w:color w:val="000000"/>
        </w:rPr>
        <w:t>)</w:t>
      </w:r>
      <w:r w:rsidR="00CE24F3" w:rsidRPr="0076647D">
        <w:rPr>
          <w:color w:val="000000"/>
        </w:rPr>
        <w:t>.</w:t>
      </w:r>
    </w:p>
    <w:p w14:paraId="7DE8367F" w14:textId="64ACA824" w:rsidR="003457C2" w:rsidRPr="0076647D" w:rsidRDefault="003641A0" w:rsidP="00CE24F3">
      <w:pPr>
        <w:pStyle w:val="B1"/>
      </w:pPr>
      <w:r w:rsidRPr="0076647D">
        <w:t>ETSI ES 201 873-5</w:t>
      </w:r>
      <w:r w:rsidR="00152B27" w:rsidRPr="0076647D">
        <w:t xml:space="preserve"> [</w:t>
      </w:r>
      <w:r w:rsidR="00152B27" w:rsidRPr="0076647D">
        <w:fldChar w:fldCharType="begin"/>
      </w:r>
      <w:r w:rsidRPr="0076647D">
        <w:instrText xml:space="preserve">REF REF_ES201873_5 \* MERGEFORMAT  \h </w:instrText>
      </w:r>
      <w:r w:rsidR="00152B27" w:rsidRPr="0076647D">
        <w:fldChar w:fldCharType="separate"/>
      </w:r>
      <w:r w:rsidR="00E15429" w:rsidRPr="0076647D">
        <w:t>3</w:t>
      </w:r>
      <w:r w:rsidR="00152B27" w:rsidRPr="0076647D">
        <w:fldChar w:fldCharType="end"/>
      </w:r>
      <w:r w:rsidR="00152B27" w:rsidRPr="0076647D">
        <w:t>]</w:t>
      </w:r>
      <w:r w:rsidR="003457C2" w:rsidRPr="0076647D">
        <w:rPr>
          <w:color w:val="000000"/>
        </w:rPr>
        <w:t xml:space="preserve"> </w:t>
      </w:r>
      <w:r w:rsidR="004E7326" w:rsidRPr="0076647D">
        <w:rPr>
          <w:color w:val="000000"/>
        </w:rPr>
        <w:t>(</w:t>
      </w:r>
      <w:r w:rsidR="005903F4" w:rsidRPr="0076647D">
        <w:rPr>
          <w:color w:val="000000"/>
        </w:rPr>
        <w:t>V</w:t>
      </w:r>
      <w:r w:rsidR="003457C2" w:rsidRPr="0076647D">
        <w:rPr>
          <w:color w:val="000000"/>
        </w:rPr>
        <w:t>4.</w:t>
      </w:r>
      <w:r w:rsidR="00B83766" w:rsidRPr="0076647D">
        <w:rPr>
          <w:color w:val="000000"/>
        </w:rPr>
        <w:t>5</w:t>
      </w:r>
      <w:r w:rsidR="003457C2" w:rsidRPr="0076647D">
        <w:rPr>
          <w:color w:val="000000"/>
        </w:rPr>
        <w:t>.1</w:t>
      </w:r>
      <w:r w:rsidR="005903F4" w:rsidRPr="0076647D">
        <w:rPr>
          <w:color w:val="000000"/>
        </w:rPr>
        <w:t>)</w:t>
      </w:r>
      <w:r w:rsidR="00CE24F3" w:rsidRPr="0076647D">
        <w:rPr>
          <w:color w:val="000000"/>
        </w:rPr>
        <w:t>.</w:t>
      </w:r>
    </w:p>
    <w:p w14:paraId="507FA5BD" w14:textId="147A0971" w:rsidR="003457C2" w:rsidRPr="0076647D" w:rsidRDefault="003641A0" w:rsidP="00CE24F3">
      <w:pPr>
        <w:pStyle w:val="B1"/>
      </w:pPr>
      <w:r w:rsidRPr="0076647D">
        <w:t>ETSI ES 201 873-6</w:t>
      </w:r>
      <w:r w:rsidR="00152B27" w:rsidRPr="0076647D">
        <w:t xml:space="preserve"> [</w:t>
      </w:r>
      <w:r w:rsidR="00152B27" w:rsidRPr="0076647D">
        <w:fldChar w:fldCharType="begin"/>
      </w:r>
      <w:r w:rsidRPr="0076647D">
        <w:instrText xml:space="preserve">REF REF_ES201873_6 \* MERGEFORMAT  \h </w:instrText>
      </w:r>
      <w:r w:rsidR="00152B27" w:rsidRPr="0076647D">
        <w:fldChar w:fldCharType="separate"/>
      </w:r>
      <w:r w:rsidR="00E15429" w:rsidRPr="0076647D">
        <w:t>4</w:t>
      </w:r>
      <w:r w:rsidR="00152B27" w:rsidRPr="0076647D">
        <w:fldChar w:fldCharType="end"/>
      </w:r>
      <w:r w:rsidR="00152B27" w:rsidRPr="0076647D">
        <w:t>]</w:t>
      </w:r>
      <w:r w:rsidR="003457C2" w:rsidRPr="0076647D">
        <w:rPr>
          <w:color w:val="000000"/>
        </w:rPr>
        <w:t xml:space="preserve"> </w:t>
      </w:r>
      <w:r w:rsidR="004E7326" w:rsidRPr="0076647D">
        <w:rPr>
          <w:color w:val="000000"/>
        </w:rPr>
        <w:t>(</w:t>
      </w:r>
      <w:r w:rsidR="005903F4" w:rsidRPr="0076647D">
        <w:rPr>
          <w:color w:val="000000"/>
        </w:rPr>
        <w:t>V</w:t>
      </w:r>
      <w:r w:rsidR="003457C2" w:rsidRPr="0076647D">
        <w:rPr>
          <w:color w:val="000000"/>
        </w:rPr>
        <w:t>4.</w:t>
      </w:r>
      <w:r w:rsidR="00B83766" w:rsidRPr="0076647D">
        <w:rPr>
          <w:color w:val="000000"/>
        </w:rPr>
        <w:t>5</w:t>
      </w:r>
      <w:r w:rsidR="003457C2" w:rsidRPr="0076647D">
        <w:rPr>
          <w:color w:val="000000"/>
        </w:rPr>
        <w:t>.1</w:t>
      </w:r>
      <w:r w:rsidR="005903F4" w:rsidRPr="0076647D">
        <w:rPr>
          <w:color w:val="000000"/>
        </w:rPr>
        <w:t>)</w:t>
      </w:r>
      <w:r w:rsidR="00CE24F3" w:rsidRPr="0076647D">
        <w:rPr>
          <w:color w:val="000000"/>
        </w:rPr>
        <w:t>.</w:t>
      </w:r>
    </w:p>
    <w:p w14:paraId="4C062A63" w14:textId="1F95AA6B" w:rsidR="003457C2" w:rsidRPr="0076647D" w:rsidRDefault="003641A0" w:rsidP="00CE24F3">
      <w:pPr>
        <w:pStyle w:val="B1"/>
      </w:pPr>
      <w:r w:rsidRPr="0076647D">
        <w:t>ETSI ES 201 873-7</w:t>
      </w:r>
      <w:r w:rsidR="00152B27" w:rsidRPr="0076647D">
        <w:t xml:space="preserve"> [</w:t>
      </w:r>
      <w:r w:rsidR="00152B27" w:rsidRPr="0076647D">
        <w:fldChar w:fldCharType="begin"/>
      </w:r>
      <w:r w:rsidRPr="0076647D">
        <w:instrText xml:space="preserve">REF REF_ES201873_7 \* MERGEFORMAT  \h </w:instrText>
      </w:r>
      <w:r w:rsidR="00152B27" w:rsidRPr="0076647D">
        <w:fldChar w:fldCharType="separate"/>
      </w:r>
      <w:r w:rsidR="00E15429" w:rsidRPr="0076647D">
        <w:t>i.1</w:t>
      </w:r>
      <w:r w:rsidR="00152B27" w:rsidRPr="0076647D">
        <w:fldChar w:fldCharType="end"/>
      </w:r>
      <w:r w:rsidR="00152B27" w:rsidRPr="0076647D">
        <w:t>]</w:t>
      </w:r>
      <w:r w:rsidR="003457C2" w:rsidRPr="0076647D">
        <w:rPr>
          <w:color w:val="000000"/>
        </w:rPr>
        <w:t xml:space="preserve"> </w:t>
      </w:r>
      <w:r w:rsidR="004E7326" w:rsidRPr="0076647D">
        <w:rPr>
          <w:color w:val="000000"/>
        </w:rPr>
        <w:t>(</w:t>
      </w:r>
      <w:r w:rsidR="005903F4" w:rsidRPr="0076647D">
        <w:rPr>
          <w:color w:val="000000"/>
        </w:rPr>
        <w:t>V</w:t>
      </w:r>
      <w:r w:rsidR="003457C2" w:rsidRPr="0076647D">
        <w:rPr>
          <w:color w:val="000000"/>
        </w:rPr>
        <w:t>4.</w:t>
      </w:r>
      <w:r w:rsidR="00B83766" w:rsidRPr="0076647D">
        <w:rPr>
          <w:color w:val="000000"/>
        </w:rPr>
        <w:t>5</w:t>
      </w:r>
      <w:r w:rsidR="003457C2" w:rsidRPr="0076647D">
        <w:rPr>
          <w:color w:val="000000"/>
        </w:rPr>
        <w:t>.1</w:t>
      </w:r>
      <w:r w:rsidR="005903F4" w:rsidRPr="0076647D">
        <w:rPr>
          <w:color w:val="000000"/>
        </w:rPr>
        <w:t>)</w:t>
      </w:r>
      <w:r w:rsidR="00CE24F3" w:rsidRPr="0076647D">
        <w:rPr>
          <w:color w:val="000000"/>
        </w:rPr>
        <w:t>.</w:t>
      </w:r>
    </w:p>
    <w:p w14:paraId="2394F2EE" w14:textId="1BB29AC8" w:rsidR="003457C2" w:rsidRPr="0076647D" w:rsidRDefault="003641A0" w:rsidP="00CE24F3">
      <w:pPr>
        <w:pStyle w:val="B1"/>
      </w:pPr>
      <w:r w:rsidRPr="0076647D">
        <w:t>ETSI ES 201 873-8</w:t>
      </w:r>
      <w:r w:rsidR="00152B27" w:rsidRPr="0076647D">
        <w:t xml:space="preserve"> [</w:t>
      </w:r>
      <w:r w:rsidR="00152B27" w:rsidRPr="0076647D">
        <w:fldChar w:fldCharType="begin"/>
      </w:r>
      <w:r w:rsidRPr="0076647D">
        <w:instrText xml:space="preserve">REF REF_ES201873_8 \* MERGEFORMAT  \h </w:instrText>
      </w:r>
      <w:r w:rsidR="00152B27" w:rsidRPr="0076647D">
        <w:fldChar w:fldCharType="separate"/>
      </w:r>
      <w:r w:rsidR="00E15429" w:rsidRPr="0076647D">
        <w:t>i.2</w:t>
      </w:r>
      <w:r w:rsidR="00152B27" w:rsidRPr="0076647D">
        <w:fldChar w:fldCharType="end"/>
      </w:r>
      <w:r w:rsidR="00152B27" w:rsidRPr="0076647D">
        <w:t>]</w:t>
      </w:r>
      <w:r w:rsidR="003457C2" w:rsidRPr="0076647D">
        <w:rPr>
          <w:color w:val="000000"/>
        </w:rPr>
        <w:t xml:space="preserve"> </w:t>
      </w:r>
      <w:r w:rsidR="004E7326" w:rsidRPr="0076647D">
        <w:rPr>
          <w:color w:val="000000"/>
        </w:rPr>
        <w:t>(</w:t>
      </w:r>
      <w:r w:rsidR="005903F4" w:rsidRPr="0076647D">
        <w:rPr>
          <w:color w:val="000000"/>
        </w:rPr>
        <w:t>V</w:t>
      </w:r>
      <w:r w:rsidR="00B83766" w:rsidRPr="0076647D">
        <w:rPr>
          <w:color w:val="000000"/>
        </w:rPr>
        <w:t>4</w:t>
      </w:r>
      <w:r w:rsidR="003457C2" w:rsidRPr="0076647D">
        <w:rPr>
          <w:color w:val="000000"/>
        </w:rPr>
        <w:t>.</w:t>
      </w:r>
      <w:r w:rsidR="00B83766" w:rsidRPr="0076647D">
        <w:rPr>
          <w:color w:val="000000"/>
        </w:rPr>
        <w:t>5</w:t>
      </w:r>
      <w:r w:rsidR="003457C2" w:rsidRPr="0076647D">
        <w:rPr>
          <w:color w:val="000000"/>
        </w:rPr>
        <w:t>.1</w:t>
      </w:r>
      <w:r w:rsidR="005903F4" w:rsidRPr="0076647D">
        <w:rPr>
          <w:color w:val="000000"/>
        </w:rPr>
        <w:t>)</w:t>
      </w:r>
      <w:r w:rsidR="00CE24F3" w:rsidRPr="0076647D">
        <w:rPr>
          <w:color w:val="000000"/>
        </w:rPr>
        <w:t>.</w:t>
      </w:r>
    </w:p>
    <w:p w14:paraId="24385B92" w14:textId="0F99061A" w:rsidR="003457C2" w:rsidRPr="0076647D" w:rsidRDefault="003641A0" w:rsidP="00CE24F3">
      <w:pPr>
        <w:pStyle w:val="B1"/>
      </w:pPr>
      <w:r w:rsidRPr="0076647D">
        <w:t>ETSI ES 201 873-9</w:t>
      </w:r>
      <w:r w:rsidR="00152B27" w:rsidRPr="0076647D">
        <w:t xml:space="preserve"> [</w:t>
      </w:r>
      <w:r w:rsidR="00152B27" w:rsidRPr="0076647D">
        <w:fldChar w:fldCharType="begin"/>
      </w:r>
      <w:r w:rsidRPr="0076647D">
        <w:instrText xml:space="preserve">REF REF_ES201873_9 \* MERGEFORMAT  \h </w:instrText>
      </w:r>
      <w:r w:rsidR="00152B27" w:rsidRPr="0076647D">
        <w:fldChar w:fldCharType="separate"/>
      </w:r>
      <w:r w:rsidR="00E15429" w:rsidRPr="0076647D">
        <w:t>i.3</w:t>
      </w:r>
      <w:r w:rsidR="00152B27" w:rsidRPr="0076647D">
        <w:fldChar w:fldCharType="end"/>
      </w:r>
      <w:r w:rsidR="00152B27" w:rsidRPr="0076647D">
        <w:t>]</w:t>
      </w:r>
      <w:r w:rsidR="003457C2" w:rsidRPr="0076647D">
        <w:rPr>
          <w:color w:val="000000"/>
        </w:rPr>
        <w:t xml:space="preserve"> </w:t>
      </w:r>
      <w:r w:rsidR="004E7326" w:rsidRPr="0076647D">
        <w:rPr>
          <w:color w:val="000000"/>
        </w:rPr>
        <w:t>(</w:t>
      </w:r>
      <w:r w:rsidR="005903F4" w:rsidRPr="0076647D">
        <w:rPr>
          <w:color w:val="000000"/>
        </w:rPr>
        <w:t>V</w:t>
      </w:r>
      <w:r w:rsidR="003457C2" w:rsidRPr="0076647D">
        <w:rPr>
          <w:color w:val="000000"/>
        </w:rPr>
        <w:t>4.</w:t>
      </w:r>
      <w:r w:rsidR="00B83766" w:rsidRPr="0076647D">
        <w:rPr>
          <w:color w:val="000000"/>
        </w:rPr>
        <w:t>5</w:t>
      </w:r>
      <w:r w:rsidR="003457C2" w:rsidRPr="0076647D">
        <w:rPr>
          <w:color w:val="000000"/>
        </w:rPr>
        <w:t>.1</w:t>
      </w:r>
      <w:r w:rsidR="005903F4" w:rsidRPr="0076647D">
        <w:rPr>
          <w:color w:val="000000"/>
        </w:rPr>
        <w:t>)</w:t>
      </w:r>
      <w:r w:rsidR="00CE24F3" w:rsidRPr="0076647D">
        <w:rPr>
          <w:color w:val="000000"/>
        </w:rPr>
        <w:t>.</w:t>
      </w:r>
    </w:p>
    <w:p w14:paraId="211DB1FA" w14:textId="2E42D3A5" w:rsidR="003457C2" w:rsidRPr="0076647D" w:rsidRDefault="003641A0" w:rsidP="00CE24F3">
      <w:pPr>
        <w:pStyle w:val="B1"/>
      </w:pPr>
      <w:r w:rsidRPr="0076647D">
        <w:t>ETSI ES 201 873-10</w:t>
      </w:r>
      <w:r w:rsidR="00152B27" w:rsidRPr="0076647D">
        <w:t xml:space="preserve"> [</w:t>
      </w:r>
      <w:r w:rsidR="00152B27" w:rsidRPr="0076647D">
        <w:fldChar w:fldCharType="begin"/>
      </w:r>
      <w:r w:rsidRPr="0076647D">
        <w:instrText xml:space="preserve">REF REF_ES201873_10 \* MERGEFORMAT  \h </w:instrText>
      </w:r>
      <w:r w:rsidR="00152B27" w:rsidRPr="0076647D">
        <w:fldChar w:fldCharType="separate"/>
      </w:r>
      <w:r w:rsidR="00E15429" w:rsidRPr="0076647D">
        <w:t>7</w:t>
      </w:r>
      <w:r w:rsidR="00152B27" w:rsidRPr="0076647D">
        <w:fldChar w:fldCharType="end"/>
      </w:r>
      <w:r w:rsidR="00152B27" w:rsidRPr="0076647D">
        <w:t>]</w:t>
      </w:r>
      <w:r w:rsidR="003457C2" w:rsidRPr="0076647D">
        <w:rPr>
          <w:color w:val="000000"/>
        </w:rPr>
        <w:t xml:space="preserve"> </w:t>
      </w:r>
      <w:r w:rsidR="004E7326" w:rsidRPr="0076647D">
        <w:rPr>
          <w:color w:val="000000"/>
        </w:rPr>
        <w:t>(</w:t>
      </w:r>
      <w:r w:rsidR="005903F4" w:rsidRPr="0076647D">
        <w:rPr>
          <w:color w:val="000000"/>
        </w:rPr>
        <w:t>V</w:t>
      </w:r>
      <w:r w:rsidR="00B83766" w:rsidRPr="0076647D">
        <w:rPr>
          <w:color w:val="000000"/>
        </w:rPr>
        <w:t>4</w:t>
      </w:r>
      <w:r w:rsidR="003457C2" w:rsidRPr="0076647D">
        <w:rPr>
          <w:color w:val="000000"/>
        </w:rPr>
        <w:t>.</w:t>
      </w:r>
      <w:r w:rsidR="00B83766" w:rsidRPr="0076647D">
        <w:rPr>
          <w:color w:val="000000"/>
        </w:rPr>
        <w:t>5</w:t>
      </w:r>
      <w:r w:rsidR="003457C2" w:rsidRPr="0076647D">
        <w:rPr>
          <w:color w:val="000000"/>
        </w:rPr>
        <w:t>.1</w:t>
      </w:r>
      <w:r w:rsidR="005903F4" w:rsidRPr="0076647D">
        <w:rPr>
          <w:color w:val="000000"/>
        </w:rPr>
        <w:t>)</w:t>
      </w:r>
      <w:r w:rsidR="00CE24F3" w:rsidRPr="0076647D">
        <w:rPr>
          <w:color w:val="000000"/>
        </w:rPr>
        <w:t>.</w:t>
      </w:r>
    </w:p>
    <w:p w14:paraId="0B4197AB" w14:textId="77777777" w:rsidR="008F0E7C" w:rsidRPr="0076647D" w:rsidRDefault="008F0E7C" w:rsidP="008F0E7C">
      <w:r w:rsidRPr="0076647D">
        <w:t xml:space="preserve">If later versions of those parts are available and should be used instead, the compatibility </w:t>
      </w:r>
      <w:r w:rsidR="00AB348C" w:rsidRPr="0076647D">
        <w:t xml:space="preserve">to </w:t>
      </w:r>
      <w:r w:rsidRPr="0076647D">
        <w:t xml:space="preserve">the package presented in </w:t>
      </w:r>
      <w:r w:rsidR="00672128" w:rsidRPr="0076647D">
        <w:t>the present document</w:t>
      </w:r>
      <w:r w:rsidRPr="0076647D">
        <w:t xml:space="preserve"> has to be checked individually.</w:t>
      </w:r>
    </w:p>
    <w:p w14:paraId="6E643869" w14:textId="2E5C0907" w:rsidR="008F0E7C" w:rsidRPr="0076647D" w:rsidRDefault="008F0E7C" w:rsidP="008F0E7C">
      <w:r w:rsidRPr="0076647D">
        <w:t xml:space="preserve">The package presented in </w:t>
      </w:r>
      <w:r w:rsidR="00672128" w:rsidRPr="0076647D">
        <w:t>the present document</w:t>
      </w:r>
      <w:r w:rsidRPr="0076647D">
        <w:t xml:space="preserve"> is also compatible </w:t>
      </w:r>
      <w:r w:rsidR="00EB6ACA" w:rsidRPr="0076647D">
        <w:t>with</w:t>
      </w:r>
      <w:r w:rsidR="005903F4" w:rsidRPr="0076647D">
        <w:t>:</w:t>
      </w:r>
    </w:p>
    <w:p w14:paraId="15D50451" w14:textId="36CB670E" w:rsidR="008F0E7C" w:rsidRPr="0076647D" w:rsidRDefault="003641A0" w:rsidP="00CE24F3">
      <w:pPr>
        <w:pStyle w:val="B1"/>
      </w:pPr>
      <w:r w:rsidRPr="0076647D">
        <w:t>ETSI ES 202 784</w:t>
      </w:r>
      <w:r w:rsidR="00774E69" w:rsidRPr="0076647D">
        <w:t xml:space="preserve"> [</w:t>
      </w:r>
      <w:r w:rsidR="00774E69" w:rsidRPr="0076647D">
        <w:fldChar w:fldCharType="begin"/>
      </w:r>
      <w:r w:rsidRPr="0076647D">
        <w:instrText xml:space="preserve">REF REF_ES202784  \* MERGEFORMAT  \h </w:instrText>
      </w:r>
      <w:r w:rsidR="00774E69" w:rsidRPr="0076647D">
        <w:fldChar w:fldCharType="separate"/>
      </w:r>
      <w:r w:rsidR="00E15429" w:rsidRPr="0076647D">
        <w:t>6</w:t>
      </w:r>
      <w:r w:rsidR="00774E69" w:rsidRPr="0076647D">
        <w:fldChar w:fldCharType="end"/>
      </w:r>
      <w:r w:rsidR="00774E69" w:rsidRPr="0076647D">
        <w:t>]</w:t>
      </w:r>
      <w:r w:rsidR="00382364" w:rsidRPr="0076647D">
        <w:rPr>
          <w:color w:val="000000"/>
        </w:rPr>
        <w:t xml:space="preserve"> </w:t>
      </w:r>
      <w:r w:rsidR="008F0E7C" w:rsidRPr="0076647D">
        <w:rPr>
          <w:color w:val="000000"/>
        </w:rPr>
        <w:t xml:space="preserve">Package </w:t>
      </w:r>
      <w:r w:rsidR="003457C2" w:rsidRPr="0076647D">
        <w:rPr>
          <w:color w:val="000000"/>
        </w:rPr>
        <w:t xml:space="preserve">Advanced Parameterization </w:t>
      </w:r>
      <w:r w:rsidR="005903F4" w:rsidRPr="0076647D">
        <w:rPr>
          <w:color w:val="000000"/>
        </w:rPr>
        <w:t>(V</w:t>
      </w:r>
      <w:r w:rsidR="003457C2" w:rsidRPr="0076647D">
        <w:rPr>
          <w:color w:val="000000"/>
        </w:rPr>
        <w:t>1.</w:t>
      </w:r>
      <w:r w:rsidR="00427E19" w:rsidRPr="0076647D">
        <w:rPr>
          <w:color w:val="000000"/>
        </w:rPr>
        <w:t>3</w:t>
      </w:r>
      <w:r w:rsidR="003457C2" w:rsidRPr="0076647D">
        <w:rPr>
          <w:color w:val="000000"/>
        </w:rPr>
        <w:t>.1</w:t>
      </w:r>
      <w:r w:rsidR="005903F4" w:rsidRPr="0076647D">
        <w:rPr>
          <w:color w:val="000000"/>
        </w:rPr>
        <w:t>)</w:t>
      </w:r>
      <w:r w:rsidR="00A96A35" w:rsidRPr="0076647D">
        <w:rPr>
          <w:color w:val="000000"/>
        </w:rPr>
        <w:t>;</w:t>
      </w:r>
    </w:p>
    <w:p w14:paraId="281347C2" w14:textId="77777777" w:rsidR="008F0E7C" w:rsidRPr="0076647D" w:rsidRDefault="008F0E7C" w:rsidP="008F0E7C">
      <w:r w:rsidRPr="0076647D">
        <w:t>and can be used together with this package.</w:t>
      </w:r>
    </w:p>
    <w:p w14:paraId="06B49706" w14:textId="77777777" w:rsidR="008F0E7C" w:rsidRPr="0076647D" w:rsidRDefault="008F0E7C" w:rsidP="008F0E7C">
      <w:r w:rsidRPr="0076647D">
        <w:t xml:space="preserve">If later versions of those packages are available and should be used instead, the compatibility to the package presented in </w:t>
      </w:r>
      <w:r w:rsidR="00672128" w:rsidRPr="0076647D">
        <w:t>the present document</w:t>
      </w:r>
      <w:r w:rsidRPr="0076647D">
        <w:t xml:space="preserve"> has to be checked individually.</w:t>
      </w:r>
    </w:p>
    <w:p w14:paraId="591287D6" w14:textId="77777777" w:rsidR="00CB3396" w:rsidRPr="0076647D" w:rsidRDefault="003457C2" w:rsidP="00D91548">
      <w:pPr>
        <w:pStyle w:val="berschrift1"/>
      </w:pPr>
      <w:bookmarkStart w:id="72" w:name="_Toc66103134"/>
      <w:bookmarkStart w:id="73" w:name="_Toc66105709"/>
      <w:bookmarkStart w:id="74" w:name="_Toc66106328"/>
      <w:bookmarkStart w:id="75" w:name="_Toc72911328"/>
      <w:r w:rsidRPr="0076647D">
        <w:t>5</w:t>
      </w:r>
      <w:r w:rsidR="00CB3396" w:rsidRPr="0076647D">
        <w:tab/>
      </w:r>
      <w:r w:rsidR="00FC1895" w:rsidRPr="0076647D">
        <w:t xml:space="preserve">Package </w:t>
      </w:r>
      <w:r w:rsidR="00A13E24" w:rsidRPr="0076647D">
        <w:t>c</w:t>
      </w:r>
      <w:r w:rsidR="00FC1895" w:rsidRPr="0076647D">
        <w:t xml:space="preserve">oncepts for the </w:t>
      </w:r>
      <w:r w:rsidR="00A13E24" w:rsidRPr="0076647D">
        <w:t>c</w:t>
      </w:r>
      <w:r w:rsidR="00FC1895" w:rsidRPr="0076647D">
        <w:t xml:space="preserve">ore </w:t>
      </w:r>
      <w:r w:rsidR="00A13E24" w:rsidRPr="0076647D">
        <w:t>l</w:t>
      </w:r>
      <w:r w:rsidR="00FC1895" w:rsidRPr="0076647D">
        <w:t>anguage</w:t>
      </w:r>
      <w:bookmarkEnd w:id="72"/>
      <w:bookmarkEnd w:id="73"/>
      <w:bookmarkEnd w:id="74"/>
      <w:bookmarkEnd w:id="75"/>
    </w:p>
    <w:p w14:paraId="36F20199" w14:textId="77777777" w:rsidR="00A504FD" w:rsidRPr="0076647D" w:rsidRDefault="003457C2" w:rsidP="00D91548">
      <w:pPr>
        <w:pStyle w:val="berschrift2"/>
        <w:rPr>
          <w:lang w:eastAsia="en-GB"/>
        </w:rPr>
      </w:pPr>
      <w:bookmarkStart w:id="76" w:name="clause_extension_part1_clause5"/>
      <w:bookmarkStart w:id="77" w:name="_Toc66103135"/>
      <w:bookmarkStart w:id="78" w:name="_Toc66105710"/>
      <w:bookmarkStart w:id="79" w:name="_Toc66106329"/>
      <w:bookmarkStart w:id="80" w:name="_Toc72911329"/>
      <w:r w:rsidRPr="0076647D">
        <w:t>5</w:t>
      </w:r>
      <w:r w:rsidR="00CB3396" w:rsidRPr="0076647D">
        <w:t>.1</w:t>
      </w:r>
      <w:bookmarkEnd w:id="76"/>
      <w:r w:rsidR="00CB3396" w:rsidRPr="0076647D">
        <w:tab/>
      </w:r>
      <w:r w:rsidR="00A504FD" w:rsidRPr="0076647D">
        <w:rPr>
          <w:lang w:eastAsia="en-GB"/>
        </w:rPr>
        <w:t xml:space="preserve">Extension to </w:t>
      </w:r>
      <w:r w:rsidR="003641A0" w:rsidRPr="0076647D">
        <w:rPr>
          <w:lang w:eastAsia="en-GB"/>
        </w:rPr>
        <w:t>ETSI ES 201 873-1</w:t>
      </w:r>
      <w:r w:rsidR="00A504FD" w:rsidRPr="0076647D">
        <w:rPr>
          <w:lang w:eastAsia="en-GB"/>
        </w:rPr>
        <w:t xml:space="preserve">, clause 5 (Basic language </w:t>
      </w:r>
      <w:r w:rsidR="00A504FD" w:rsidRPr="0076647D">
        <w:rPr>
          <w:rFonts w:cs="Arial"/>
          <w:szCs w:val="32"/>
          <w:lang w:eastAsia="en-GB"/>
        </w:rPr>
        <w:t>elements)</w:t>
      </w:r>
      <w:bookmarkEnd w:id="77"/>
      <w:bookmarkEnd w:id="78"/>
      <w:bookmarkEnd w:id="79"/>
      <w:bookmarkEnd w:id="80"/>
    </w:p>
    <w:p w14:paraId="7D3410C9" w14:textId="34210FB7" w:rsidR="001B1E75" w:rsidRPr="0076647D" w:rsidRDefault="001B1E75" w:rsidP="007612E9">
      <w:pPr>
        <w:pStyle w:val="H6"/>
      </w:pPr>
      <w:r w:rsidRPr="0076647D">
        <w:t>Clause 5.4</w:t>
      </w:r>
      <w:r w:rsidR="00F903ED" w:rsidRPr="0076647D">
        <w:tab/>
      </w:r>
      <w:r w:rsidRPr="0076647D">
        <w:t>Parameterization</w:t>
      </w:r>
    </w:p>
    <w:p w14:paraId="5174F6CA" w14:textId="77777777" w:rsidR="001B1E75" w:rsidRPr="0076647D" w:rsidRDefault="001B1E75" w:rsidP="007612E9">
      <w:pPr>
        <w:keepNext/>
      </w:pPr>
      <w:r w:rsidRPr="0076647D">
        <w:t xml:space="preserve">Values of behaviour types can be passed as parameters as indicated in </w:t>
      </w:r>
      <w:r w:rsidR="00E411F5" w:rsidRPr="0076647D">
        <w:t>table</w:t>
      </w:r>
      <w:r w:rsidR="00AB348C" w:rsidRPr="0076647D">
        <w:t xml:space="preserve"> 2.</w:t>
      </w:r>
    </w:p>
    <w:p w14:paraId="0F2C8252" w14:textId="77777777" w:rsidR="001B1E75" w:rsidRPr="0076647D" w:rsidRDefault="001B1E75" w:rsidP="001B1E75">
      <w:pPr>
        <w:pStyle w:val="TH"/>
        <w:rPr>
          <w:color w:val="000000"/>
        </w:rPr>
      </w:pPr>
      <w:r w:rsidRPr="0076647D">
        <w:rPr>
          <w:color w:val="000000"/>
        </w:rPr>
        <w:t xml:space="preserve">Table </w:t>
      </w:r>
      <w:r w:rsidR="00B966DB" w:rsidRPr="0076647D">
        <w:rPr>
          <w:color w:val="000000"/>
        </w:rPr>
        <w:t>2</w:t>
      </w:r>
      <w:r w:rsidRPr="0076647D">
        <w:rPr>
          <w:color w:val="000000"/>
        </w:rPr>
        <w:t xml:space="preserve">: Overview of parameterizable </w:t>
      </w:r>
      <w:r w:rsidRPr="0076647D">
        <w:t>TTCN</w:t>
      </w:r>
      <w:r w:rsidRPr="0076647D">
        <w:noBreakHyphen/>
        <w:t>3</w:t>
      </w:r>
      <w:r w:rsidRPr="0076647D">
        <w:rPr>
          <w:color w:val="000000"/>
        </w:rPr>
        <w:t xml:space="preserve"> objects</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67"/>
        <w:gridCol w:w="2127"/>
        <w:gridCol w:w="2127"/>
        <w:gridCol w:w="4274"/>
      </w:tblGrid>
      <w:tr w:rsidR="001B1E75" w:rsidRPr="0076647D" w14:paraId="66698469" w14:textId="77777777" w:rsidTr="00AC4240">
        <w:trPr>
          <w:jc w:val="center"/>
        </w:trPr>
        <w:tc>
          <w:tcPr>
            <w:tcW w:w="1267" w:type="dxa"/>
          </w:tcPr>
          <w:p w14:paraId="39903C96" w14:textId="77777777" w:rsidR="001B1E75" w:rsidRPr="0076647D" w:rsidRDefault="001B1E75" w:rsidP="00AC4240">
            <w:pPr>
              <w:pStyle w:val="TAH"/>
            </w:pPr>
            <w:r w:rsidRPr="0076647D">
              <w:t>Keyword</w:t>
            </w:r>
          </w:p>
        </w:tc>
        <w:tc>
          <w:tcPr>
            <w:tcW w:w="2127" w:type="dxa"/>
          </w:tcPr>
          <w:p w14:paraId="6D711431" w14:textId="77777777" w:rsidR="001B1E75" w:rsidRPr="0076647D" w:rsidDel="00BC109B" w:rsidRDefault="001B1E75" w:rsidP="00AC4240">
            <w:pPr>
              <w:pStyle w:val="TAH"/>
            </w:pPr>
            <w:r w:rsidRPr="0076647D">
              <w:t>Allowed kind of Parameterization</w:t>
            </w:r>
          </w:p>
        </w:tc>
        <w:tc>
          <w:tcPr>
            <w:tcW w:w="2127" w:type="dxa"/>
          </w:tcPr>
          <w:p w14:paraId="26208381" w14:textId="77777777" w:rsidR="001B1E75" w:rsidRPr="0076647D" w:rsidRDefault="001B1E75" w:rsidP="00AC4240">
            <w:pPr>
              <w:pStyle w:val="TAH"/>
            </w:pPr>
            <w:r w:rsidRPr="0076647D">
              <w:t>Allowed form of Parameterization</w:t>
            </w:r>
          </w:p>
        </w:tc>
        <w:tc>
          <w:tcPr>
            <w:tcW w:w="4274" w:type="dxa"/>
          </w:tcPr>
          <w:p w14:paraId="4861AE53" w14:textId="77777777" w:rsidR="001B1E75" w:rsidRPr="0076647D" w:rsidRDefault="001B1E75" w:rsidP="00AC4240">
            <w:pPr>
              <w:pStyle w:val="TAH"/>
            </w:pPr>
            <w:r w:rsidRPr="0076647D">
              <w:t>Allowed types in formal parameter lists</w:t>
            </w:r>
          </w:p>
        </w:tc>
      </w:tr>
      <w:tr w:rsidR="001B1E75" w:rsidRPr="0076647D" w14:paraId="533B722C" w14:textId="77777777" w:rsidTr="00AC4240">
        <w:trPr>
          <w:jc w:val="center"/>
        </w:trPr>
        <w:tc>
          <w:tcPr>
            <w:tcW w:w="1267" w:type="dxa"/>
          </w:tcPr>
          <w:p w14:paraId="79099D50" w14:textId="77777777" w:rsidR="001B1E75" w:rsidRPr="0076647D" w:rsidRDefault="001B1E75" w:rsidP="00AC4240">
            <w:pPr>
              <w:pStyle w:val="TAH"/>
            </w:pPr>
            <w:r w:rsidRPr="0076647D">
              <w:t>module</w:t>
            </w:r>
          </w:p>
        </w:tc>
        <w:tc>
          <w:tcPr>
            <w:tcW w:w="2127" w:type="dxa"/>
          </w:tcPr>
          <w:p w14:paraId="00E4F8DB" w14:textId="77777777" w:rsidR="001B1E75" w:rsidRPr="0076647D" w:rsidRDefault="001B1E75" w:rsidP="00AC4240">
            <w:pPr>
              <w:pStyle w:val="TAL"/>
            </w:pPr>
            <w:r w:rsidRPr="0076647D">
              <w:t>Value parameterization</w:t>
            </w:r>
          </w:p>
        </w:tc>
        <w:tc>
          <w:tcPr>
            <w:tcW w:w="2127" w:type="dxa"/>
          </w:tcPr>
          <w:p w14:paraId="6B2BA786" w14:textId="77777777" w:rsidR="001B1E75" w:rsidRPr="0076647D" w:rsidRDefault="001B1E75" w:rsidP="00AC4240">
            <w:pPr>
              <w:pStyle w:val="TAL"/>
            </w:pPr>
            <w:r w:rsidRPr="0076647D">
              <w:t>Static at start of run-time</w:t>
            </w:r>
          </w:p>
        </w:tc>
        <w:tc>
          <w:tcPr>
            <w:tcW w:w="4274" w:type="dxa"/>
          </w:tcPr>
          <w:p w14:paraId="04C6A1D7" w14:textId="77777777" w:rsidR="001B1E75" w:rsidRPr="0076647D" w:rsidRDefault="001B1E75" w:rsidP="002849AD">
            <w:pPr>
              <w:pStyle w:val="TAL"/>
            </w:pPr>
            <w:r w:rsidRPr="0076647D">
              <w:t xml:space="preserve">all basic types, all user-defined types and </w:t>
            </w:r>
            <w:r w:rsidRPr="0076647D">
              <w:rPr>
                <w:rFonts w:ascii="Courier New" w:hAnsi="Courier New"/>
                <w:b/>
              </w:rPr>
              <w:t>address</w:t>
            </w:r>
            <w:r w:rsidRPr="0076647D">
              <w:t xml:space="preserve"> type.</w:t>
            </w:r>
          </w:p>
        </w:tc>
      </w:tr>
      <w:tr w:rsidR="001B1E75" w:rsidRPr="0076647D" w14:paraId="2990A6F9" w14:textId="77777777" w:rsidTr="00AC4240">
        <w:trPr>
          <w:jc w:val="center"/>
        </w:trPr>
        <w:tc>
          <w:tcPr>
            <w:tcW w:w="1267" w:type="dxa"/>
          </w:tcPr>
          <w:p w14:paraId="2A97DD40" w14:textId="77777777" w:rsidR="001B1E75" w:rsidRPr="0076647D" w:rsidRDefault="001B1E75" w:rsidP="00AC4240">
            <w:pPr>
              <w:pStyle w:val="TAH"/>
            </w:pPr>
            <w:r w:rsidRPr="0076647D">
              <w:t>type</w:t>
            </w:r>
            <w:r w:rsidRPr="0076647D">
              <w:br/>
              <w:t>(see note)</w:t>
            </w:r>
          </w:p>
        </w:tc>
        <w:tc>
          <w:tcPr>
            <w:tcW w:w="2127" w:type="dxa"/>
          </w:tcPr>
          <w:p w14:paraId="1F0F9CDF" w14:textId="77777777" w:rsidR="001B1E75" w:rsidRPr="0076647D" w:rsidRDefault="001B1E75" w:rsidP="00AC4240">
            <w:pPr>
              <w:pStyle w:val="TAL"/>
            </w:pPr>
            <w:r w:rsidRPr="0076647D">
              <w:t>Value parameterization</w:t>
            </w:r>
          </w:p>
        </w:tc>
        <w:tc>
          <w:tcPr>
            <w:tcW w:w="2127" w:type="dxa"/>
          </w:tcPr>
          <w:p w14:paraId="3501C877" w14:textId="77777777" w:rsidR="001B1E75" w:rsidRPr="0076647D" w:rsidRDefault="001B1E75" w:rsidP="00AC4240">
            <w:pPr>
              <w:pStyle w:val="TAL"/>
            </w:pPr>
            <w:r w:rsidRPr="0076647D">
              <w:t>Static at compile-time</w:t>
            </w:r>
          </w:p>
        </w:tc>
        <w:tc>
          <w:tcPr>
            <w:tcW w:w="4274" w:type="dxa"/>
          </w:tcPr>
          <w:p w14:paraId="20745293" w14:textId="77777777" w:rsidR="001B1E75" w:rsidRPr="0076647D" w:rsidRDefault="001B1E75" w:rsidP="002849AD">
            <w:pPr>
              <w:pStyle w:val="TAL"/>
            </w:pPr>
            <w:r w:rsidRPr="0076647D">
              <w:t xml:space="preserve">all basic types, all user-defined types and </w:t>
            </w:r>
            <w:r w:rsidRPr="0076647D">
              <w:rPr>
                <w:rFonts w:ascii="Courier New" w:hAnsi="Courier New"/>
                <w:b/>
              </w:rPr>
              <w:t>address</w:t>
            </w:r>
            <w:r w:rsidRPr="0076647D">
              <w:t xml:space="preserve"> type.</w:t>
            </w:r>
          </w:p>
        </w:tc>
      </w:tr>
      <w:tr w:rsidR="001B1E75" w:rsidRPr="0076647D" w14:paraId="196B1FE3" w14:textId="77777777" w:rsidTr="00AC4240">
        <w:trPr>
          <w:jc w:val="center"/>
        </w:trPr>
        <w:tc>
          <w:tcPr>
            <w:tcW w:w="1267" w:type="dxa"/>
          </w:tcPr>
          <w:p w14:paraId="2D626291" w14:textId="77777777" w:rsidR="001B1E75" w:rsidRPr="0076647D" w:rsidRDefault="001B1E75" w:rsidP="00AC4240">
            <w:pPr>
              <w:pStyle w:val="TAH"/>
            </w:pPr>
            <w:r w:rsidRPr="0076647D">
              <w:t>template</w:t>
            </w:r>
          </w:p>
        </w:tc>
        <w:tc>
          <w:tcPr>
            <w:tcW w:w="2127" w:type="dxa"/>
          </w:tcPr>
          <w:p w14:paraId="326C32C9" w14:textId="77777777" w:rsidR="001B1E75" w:rsidRPr="0076647D" w:rsidRDefault="001B1E75" w:rsidP="00AC4240">
            <w:pPr>
              <w:pStyle w:val="TAL"/>
            </w:pPr>
            <w:r w:rsidRPr="0076647D">
              <w:t>Value and template parameterization</w:t>
            </w:r>
          </w:p>
        </w:tc>
        <w:tc>
          <w:tcPr>
            <w:tcW w:w="2127" w:type="dxa"/>
          </w:tcPr>
          <w:p w14:paraId="7BE52840" w14:textId="77777777" w:rsidR="001B1E75" w:rsidRPr="0076647D" w:rsidRDefault="001B1E75" w:rsidP="00AC4240">
            <w:pPr>
              <w:pStyle w:val="TAL"/>
            </w:pPr>
            <w:r w:rsidRPr="0076647D">
              <w:t>Dynamic at run-time</w:t>
            </w:r>
          </w:p>
        </w:tc>
        <w:tc>
          <w:tcPr>
            <w:tcW w:w="4274" w:type="dxa"/>
          </w:tcPr>
          <w:p w14:paraId="21461A49" w14:textId="77777777" w:rsidR="001B1E75" w:rsidRPr="0076647D" w:rsidRDefault="001B1E75" w:rsidP="002849AD">
            <w:pPr>
              <w:pStyle w:val="TAL"/>
            </w:pPr>
            <w:r w:rsidRPr="0076647D">
              <w:t xml:space="preserve">all basic types, all user-defined types, </w:t>
            </w:r>
            <w:r w:rsidRPr="0076647D">
              <w:rPr>
                <w:rFonts w:ascii="Courier New" w:hAnsi="Courier New"/>
                <w:b/>
              </w:rPr>
              <w:t>address</w:t>
            </w:r>
            <w:r w:rsidR="00AB09D1" w:rsidRPr="0076647D">
              <w:t xml:space="preserve"> type</w:t>
            </w:r>
            <w:r w:rsidRPr="0076647D">
              <w:t xml:space="preserve">, </w:t>
            </w:r>
            <w:r w:rsidRPr="0076647D">
              <w:rPr>
                <w:rFonts w:ascii="Courier New" w:hAnsi="Courier New"/>
                <w:b/>
              </w:rPr>
              <w:t>template</w:t>
            </w:r>
            <w:r w:rsidRPr="0076647D">
              <w:rPr>
                <w:rFonts w:cs="Arial"/>
              </w:rPr>
              <w:t>, and</w:t>
            </w:r>
            <w:r w:rsidRPr="0076647D">
              <w:rPr>
                <w:rFonts w:ascii="Courier New" w:hAnsi="Courier New"/>
                <w:b/>
              </w:rPr>
              <w:t xml:space="preserve"> </w:t>
            </w:r>
            <w:r w:rsidRPr="0076647D">
              <w:t>behaviour types</w:t>
            </w:r>
            <w:r w:rsidRPr="0076647D">
              <w:rPr>
                <w:rFonts w:cs="Arial"/>
              </w:rPr>
              <w:t>.</w:t>
            </w:r>
          </w:p>
        </w:tc>
      </w:tr>
      <w:tr w:rsidR="001B1E75" w:rsidRPr="0076647D" w14:paraId="10B315BB" w14:textId="77777777" w:rsidTr="00AC4240">
        <w:trPr>
          <w:jc w:val="center"/>
        </w:trPr>
        <w:tc>
          <w:tcPr>
            <w:tcW w:w="1267" w:type="dxa"/>
          </w:tcPr>
          <w:p w14:paraId="3DB3183D" w14:textId="77777777" w:rsidR="001B1E75" w:rsidRPr="0076647D" w:rsidRDefault="001B1E75" w:rsidP="00AC4240">
            <w:pPr>
              <w:pStyle w:val="TAH"/>
            </w:pPr>
            <w:r w:rsidRPr="0076647D">
              <w:t>function</w:t>
            </w:r>
          </w:p>
        </w:tc>
        <w:tc>
          <w:tcPr>
            <w:tcW w:w="2127" w:type="dxa"/>
          </w:tcPr>
          <w:p w14:paraId="1AB5AEA9" w14:textId="77777777" w:rsidR="001B1E75" w:rsidRPr="0076647D" w:rsidRDefault="001B1E75" w:rsidP="00AC4240">
            <w:pPr>
              <w:pStyle w:val="TAL"/>
            </w:pPr>
            <w:r w:rsidRPr="0076647D">
              <w:t>Value, template, port and timer parameterization</w:t>
            </w:r>
          </w:p>
        </w:tc>
        <w:tc>
          <w:tcPr>
            <w:tcW w:w="2127" w:type="dxa"/>
          </w:tcPr>
          <w:p w14:paraId="46FA3C58" w14:textId="77777777" w:rsidR="001B1E75" w:rsidRPr="0076647D" w:rsidRDefault="001B1E75" w:rsidP="00AC4240">
            <w:pPr>
              <w:pStyle w:val="TAL"/>
            </w:pPr>
            <w:r w:rsidRPr="0076647D">
              <w:t>Dynamic at run-time</w:t>
            </w:r>
          </w:p>
        </w:tc>
        <w:tc>
          <w:tcPr>
            <w:tcW w:w="4274" w:type="dxa"/>
          </w:tcPr>
          <w:p w14:paraId="08E9E998" w14:textId="77777777" w:rsidR="001B1E75" w:rsidRPr="0076647D" w:rsidRDefault="001B1E75" w:rsidP="002849AD">
            <w:pPr>
              <w:pStyle w:val="TAL"/>
            </w:pPr>
            <w:r w:rsidRPr="0076647D">
              <w:t xml:space="preserve">all basic types, all user-defined types, </w:t>
            </w:r>
            <w:r w:rsidRPr="0076647D">
              <w:rPr>
                <w:rFonts w:ascii="Courier New" w:hAnsi="Courier New"/>
                <w:b/>
              </w:rPr>
              <w:t>address</w:t>
            </w:r>
            <w:r w:rsidRPr="0076647D">
              <w:t xml:space="preserve"> type, </w:t>
            </w:r>
            <w:r w:rsidRPr="0076647D">
              <w:rPr>
                <w:rFonts w:ascii="Courier New" w:hAnsi="Courier New"/>
                <w:b/>
              </w:rPr>
              <w:t>component</w:t>
            </w:r>
            <w:r w:rsidRPr="0076647D">
              <w:t xml:space="preserve"> type, </w:t>
            </w:r>
            <w:r w:rsidRPr="0076647D">
              <w:rPr>
                <w:rFonts w:ascii="Courier New" w:hAnsi="Courier New"/>
                <w:b/>
              </w:rPr>
              <w:t>port</w:t>
            </w:r>
            <w:r w:rsidRPr="0076647D">
              <w:t xml:space="preserve"> type, </w:t>
            </w:r>
            <w:r w:rsidRPr="0076647D">
              <w:rPr>
                <w:rFonts w:ascii="Courier New" w:hAnsi="Courier New"/>
                <w:b/>
              </w:rPr>
              <w:t>default</w:t>
            </w:r>
            <w:r w:rsidRPr="0076647D">
              <w:t xml:space="preserve">, behaviour types, </w:t>
            </w:r>
            <w:r w:rsidRPr="0076647D">
              <w:rPr>
                <w:rFonts w:ascii="Courier New" w:hAnsi="Courier New"/>
                <w:b/>
              </w:rPr>
              <w:t>template</w:t>
            </w:r>
            <w:r w:rsidRPr="0076647D">
              <w:t xml:space="preserve"> and </w:t>
            </w:r>
            <w:r w:rsidRPr="0076647D">
              <w:rPr>
                <w:rFonts w:ascii="Courier New" w:hAnsi="Courier New"/>
                <w:b/>
              </w:rPr>
              <w:t>timer</w:t>
            </w:r>
            <w:r w:rsidRPr="0076647D">
              <w:t>.</w:t>
            </w:r>
          </w:p>
        </w:tc>
      </w:tr>
      <w:tr w:rsidR="001B1E75" w:rsidRPr="0076647D" w14:paraId="7E52423C" w14:textId="77777777" w:rsidTr="00AC4240">
        <w:trPr>
          <w:jc w:val="center"/>
        </w:trPr>
        <w:tc>
          <w:tcPr>
            <w:tcW w:w="1267" w:type="dxa"/>
          </w:tcPr>
          <w:p w14:paraId="41557289" w14:textId="77777777" w:rsidR="001B1E75" w:rsidRPr="0076647D" w:rsidRDefault="001B1E75" w:rsidP="00AC4240">
            <w:pPr>
              <w:pStyle w:val="TAH"/>
            </w:pPr>
            <w:r w:rsidRPr="0076647D">
              <w:t>altstep</w:t>
            </w:r>
          </w:p>
        </w:tc>
        <w:tc>
          <w:tcPr>
            <w:tcW w:w="2127" w:type="dxa"/>
          </w:tcPr>
          <w:p w14:paraId="0617D62D" w14:textId="77777777" w:rsidR="001B1E75" w:rsidRPr="0076647D" w:rsidRDefault="001B1E75" w:rsidP="00AC4240">
            <w:pPr>
              <w:pStyle w:val="TAL"/>
            </w:pPr>
            <w:r w:rsidRPr="0076647D">
              <w:t>Value, template, port and timer parameterization</w:t>
            </w:r>
          </w:p>
        </w:tc>
        <w:tc>
          <w:tcPr>
            <w:tcW w:w="2127" w:type="dxa"/>
          </w:tcPr>
          <w:p w14:paraId="5B803F1B" w14:textId="77777777" w:rsidR="001B1E75" w:rsidRPr="0076647D" w:rsidRDefault="001B1E75" w:rsidP="00AC4240">
            <w:pPr>
              <w:pStyle w:val="TAL"/>
            </w:pPr>
            <w:r w:rsidRPr="0076647D">
              <w:t>Dynamic at run-time</w:t>
            </w:r>
          </w:p>
        </w:tc>
        <w:tc>
          <w:tcPr>
            <w:tcW w:w="4274" w:type="dxa"/>
          </w:tcPr>
          <w:p w14:paraId="6201E8F1" w14:textId="77777777" w:rsidR="001B1E75" w:rsidRPr="0076647D" w:rsidRDefault="001B1E75" w:rsidP="002849AD">
            <w:pPr>
              <w:pStyle w:val="TAL"/>
            </w:pPr>
            <w:r w:rsidRPr="0076647D">
              <w:t xml:space="preserve">all basic types, all user-defined types, </w:t>
            </w:r>
            <w:r w:rsidRPr="0076647D">
              <w:rPr>
                <w:rFonts w:ascii="Courier New" w:hAnsi="Courier New"/>
                <w:b/>
              </w:rPr>
              <w:t>address</w:t>
            </w:r>
            <w:r w:rsidRPr="0076647D">
              <w:t xml:space="preserve"> type, </w:t>
            </w:r>
            <w:r w:rsidRPr="0076647D">
              <w:rPr>
                <w:rFonts w:ascii="Courier New" w:hAnsi="Courier New"/>
                <w:b/>
              </w:rPr>
              <w:t>component</w:t>
            </w:r>
            <w:r w:rsidRPr="0076647D">
              <w:t xml:space="preserve"> type, </w:t>
            </w:r>
            <w:r w:rsidRPr="0076647D">
              <w:rPr>
                <w:rFonts w:ascii="Courier New" w:hAnsi="Courier New"/>
                <w:b/>
              </w:rPr>
              <w:t>port</w:t>
            </w:r>
            <w:r w:rsidRPr="0076647D">
              <w:t xml:space="preserve"> type, </w:t>
            </w:r>
            <w:r w:rsidRPr="0076647D">
              <w:rPr>
                <w:rFonts w:ascii="Courier New" w:hAnsi="Courier New"/>
                <w:b/>
              </w:rPr>
              <w:t>default</w:t>
            </w:r>
            <w:r w:rsidRPr="0076647D">
              <w:t xml:space="preserve">, behaviour types, </w:t>
            </w:r>
            <w:r w:rsidRPr="0076647D">
              <w:rPr>
                <w:rFonts w:ascii="Courier New" w:hAnsi="Courier New"/>
                <w:b/>
              </w:rPr>
              <w:t>template</w:t>
            </w:r>
            <w:r w:rsidRPr="0076647D">
              <w:t xml:space="preserve"> and </w:t>
            </w:r>
            <w:r w:rsidRPr="0076647D">
              <w:rPr>
                <w:rFonts w:ascii="Courier New" w:hAnsi="Courier New"/>
                <w:b/>
              </w:rPr>
              <w:t>timer</w:t>
            </w:r>
            <w:r w:rsidRPr="0076647D">
              <w:t>.</w:t>
            </w:r>
          </w:p>
        </w:tc>
      </w:tr>
      <w:tr w:rsidR="001B1E75" w:rsidRPr="0076647D" w14:paraId="6F34031A" w14:textId="77777777" w:rsidTr="00AC4240">
        <w:trPr>
          <w:jc w:val="center"/>
        </w:trPr>
        <w:tc>
          <w:tcPr>
            <w:tcW w:w="1267" w:type="dxa"/>
          </w:tcPr>
          <w:p w14:paraId="34C3EC16" w14:textId="77777777" w:rsidR="001B1E75" w:rsidRPr="0076647D" w:rsidRDefault="001B1E75" w:rsidP="00AC4240">
            <w:pPr>
              <w:pStyle w:val="TAH"/>
            </w:pPr>
            <w:r w:rsidRPr="0076647D">
              <w:t>testcase</w:t>
            </w:r>
          </w:p>
        </w:tc>
        <w:tc>
          <w:tcPr>
            <w:tcW w:w="2127" w:type="dxa"/>
          </w:tcPr>
          <w:p w14:paraId="5B44DE3C" w14:textId="77777777" w:rsidR="001B1E75" w:rsidRPr="0076647D" w:rsidRDefault="001B1E75" w:rsidP="00AC4240">
            <w:pPr>
              <w:pStyle w:val="TAL"/>
            </w:pPr>
            <w:r w:rsidRPr="0076647D">
              <w:t>Value, template, port and timer parameterization</w:t>
            </w:r>
          </w:p>
        </w:tc>
        <w:tc>
          <w:tcPr>
            <w:tcW w:w="2127" w:type="dxa"/>
          </w:tcPr>
          <w:p w14:paraId="7C0E8041" w14:textId="77777777" w:rsidR="001B1E75" w:rsidRPr="0076647D" w:rsidRDefault="001B1E75" w:rsidP="00AC4240">
            <w:pPr>
              <w:pStyle w:val="TAL"/>
            </w:pPr>
            <w:r w:rsidRPr="0076647D">
              <w:t>Dynamic at run-time</w:t>
            </w:r>
          </w:p>
        </w:tc>
        <w:tc>
          <w:tcPr>
            <w:tcW w:w="4274" w:type="dxa"/>
          </w:tcPr>
          <w:p w14:paraId="535B435C" w14:textId="77777777" w:rsidR="001B1E75" w:rsidRPr="0076647D" w:rsidRDefault="001B1E75" w:rsidP="002849AD">
            <w:pPr>
              <w:pStyle w:val="TAL"/>
            </w:pPr>
            <w:r w:rsidRPr="0076647D">
              <w:t xml:space="preserve">all basic types and of all user-defined types, </w:t>
            </w:r>
            <w:r w:rsidRPr="0076647D">
              <w:rPr>
                <w:rFonts w:ascii="Courier New" w:hAnsi="Courier New"/>
                <w:b/>
              </w:rPr>
              <w:t xml:space="preserve">address </w:t>
            </w:r>
            <w:r w:rsidRPr="0076647D">
              <w:t xml:space="preserve">type, </w:t>
            </w:r>
            <w:r w:rsidRPr="0076647D">
              <w:rPr>
                <w:rFonts w:ascii="Courier New" w:hAnsi="Courier New"/>
                <w:b/>
              </w:rPr>
              <w:t>template</w:t>
            </w:r>
            <w:r w:rsidRPr="0076647D">
              <w:rPr>
                <w:rFonts w:cs="Arial"/>
              </w:rPr>
              <w:t>, and</w:t>
            </w:r>
            <w:r w:rsidRPr="0076647D">
              <w:rPr>
                <w:rFonts w:ascii="Courier New" w:hAnsi="Courier New"/>
                <w:b/>
              </w:rPr>
              <w:t xml:space="preserve"> </w:t>
            </w:r>
            <w:r w:rsidRPr="0076647D">
              <w:t>behaviour types.</w:t>
            </w:r>
          </w:p>
        </w:tc>
      </w:tr>
      <w:tr w:rsidR="001B1E75" w:rsidRPr="0076647D" w14:paraId="77F0AFFD" w14:textId="77777777" w:rsidTr="00AC4240">
        <w:trPr>
          <w:jc w:val="center"/>
        </w:trPr>
        <w:tc>
          <w:tcPr>
            <w:tcW w:w="1267" w:type="dxa"/>
          </w:tcPr>
          <w:p w14:paraId="3967DEC1" w14:textId="77777777" w:rsidR="001B1E75" w:rsidRPr="0076647D" w:rsidRDefault="001B1E75" w:rsidP="00AC4240">
            <w:pPr>
              <w:pStyle w:val="TAH"/>
            </w:pPr>
            <w:r w:rsidRPr="0076647D">
              <w:t>signature</w:t>
            </w:r>
          </w:p>
        </w:tc>
        <w:tc>
          <w:tcPr>
            <w:tcW w:w="2127" w:type="dxa"/>
          </w:tcPr>
          <w:p w14:paraId="60D95193" w14:textId="77777777" w:rsidR="001B1E75" w:rsidRPr="0076647D" w:rsidRDefault="001B1E75" w:rsidP="00AC4240">
            <w:pPr>
              <w:pStyle w:val="TAL"/>
            </w:pPr>
            <w:r w:rsidRPr="0076647D">
              <w:t>Value and template parameterization</w:t>
            </w:r>
          </w:p>
        </w:tc>
        <w:tc>
          <w:tcPr>
            <w:tcW w:w="2127" w:type="dxa"/>
          </w:tcPr>
          <w:p w14:paraId="0C1B6ED7" w14:textId="77777777" w:rsidR="001B1E75" w:rsidRPr="0076647D" w:rsidRDefault="001B1E75" w:rsidP="00AC4240">
            <w:pPr>
              <w:pStyle w:val="TAL"/>
            </w:pPr>
            <w:r w:rsidRPr="0076647D">
              <w:t>Dynamic at run-time</w:t>
            </w:r>
          </w:p>
        </w:tc>
        <w:tc>
          <w:tcPr>
            <w:tcW w:w="4274" w:type="dxa"/>
          </w:tcPr>
          <w:p w14:paraId="1377D9F1" w14:textId="77777777" w:rsidR="001B1E75" w:rsidRPr="0076647D" w:rsidRDefault="001B1E75" w:rsidP="002849AD">
            <w:pPr>
              <w:pStyle w:val="TAL"/>
            </w:pPr>
            <w:r w:rsidRPr="0076647D">
              <w:t xml:space="preserve">all basic types, all user-defined types and </w:t>
            </w:r>
            <w:r w:rsidRPr="0076647D">
              <w:rPr>
                <w:rFonts w:ascii="Courier New" w:hAnsi="Courier New"/>
                <w:b/>
              </w:rPr>
              <w:t>address</w:t>
            </w:r>
            <w:r w:rsidRPr="0076647D">
              <w:t xml:space="preserve"> type, </w:t>
            </w:r>
            <w:r w:rsidRPr="0076647D">
              <w:rPr>
                <w:rFonts w:ascii="Courier New" w:hAnsi="Courier New"/>
                <w:b/>
              </w:rPr>
              <w:t>component</w:t>
            </w:r>
            <w:r w:rsidRPr="0076647D">
              <w:t xml:space="preserve"> type</w:t>
            </w:r>
            <w:r w:rsidRPr="0076647D">
              <w:rPr>
                <w:rFonts w:cs="Arial"/>
              </w:rPr>
              <w:t>, and</w:t>
            </w:r>
            <w:r w:rsidRPr="0076647D">
              <w:rPr>
                <w:rFonts w:ascii="Courier New" w:hAnsi="Courier New"/>
                <w:b/>
              </w:rPr>
              <w:t xml:space="preserve"> </w:t>
            </w:r>
            <w:r w:rsidRPr="0076647D">
              <w:t>behaviour types.</w:t>
            </w:r>
          </w:p>
        </w:tc>
      </w:tr>
      <w:tr w:rsidR="001B1E75" w:rsidRPr="0076647D" w14:paraId="792816E6" w14:textId="77777777" w:rsidTr="00AC4240">
        <w:trPr>
          <w:jc w:val="center"/>
        </w:trPr>
        <w:tc>
          <w:tcPr>
            <w:tcW w:w="9795" w:type="dxa"/>
            <w:gridSpan w:val="4"/>
          </w:tcPr>
          <w:p w14:paraId="679C7B03" w14:textId="77777777" w:rsidR="001B1E75" w:rsidRPr="0076647D" w:rsidRDefault="005715EE" w:rsidP="00AC4240">
            <w:pPr>
              <w:pStyle w:val="TAN"/>
              <w:rPr>
                <w:i/>
                <w:color w:val="000000"/>
              </w:rPr>
            </w:pPr>
            <w:r w:rsidRPr="0076647D">
              <w:t>NOTE:</w:t>
            </w:r>
            <w:r w:rsidR="001B1E75" w:rsidRPr="0076647D">
              <w:tab/>
              <w:t>Record of, set of, enumerated, port, component and sub-type definitions do not allow parameterization.</w:t>
            </w:r>
          </w:p>
        </w:tc>
      </w:tr>
    </w:tbl>
    <w:p w14:paraId="12037C94" w14:textId="77777777" w:rsidR="001B1E75" w:rsidRPr="0076647D" w:rsidRDefault="001B1E75" w:rsidP="001B1E75"/>
    <w:p w14:paraId="2ACEF988" w14:textId="77777777" w:rsidR="001B1E75" w:rsidRPr="0076647D" w:rsidRDefault="001B1E75" w:rsidP="00A504FD">
      <w:pPr>
        <w:pStyle w:val="H6"/>
      </w:pPr>
      <w:r w:rsidRPr="0076647D">
        <w:lastRenderedPageBreak/>
        <w:t>Clause 5.4.1.1</w:t>
      </w:r>
      <w:r w:rsidR="00A504FD" w:rsidRPr="0076647D">
        <w:tab/>
      </w:r>
      <w:r w:rsidRPr="0076647D">
        <w:t>Formal parameters of kind value</w:t>
      </w:r>
    </w:p>
    <w:p w14:paraId="61479FFC" w14:textId="77777777" w:rsidR="001B1E75" w:rsidRPr="0076647D" w:rsidRDefault="001B1E75" w:rsidP="001B1E75">
      <w:r w:rsidRPr="0076647D">
        <w:t>Also, values</w:t>
      </w:r>
      <w:r w:rsidR="00672128" w:rsidRPr="0076647D">
        <w:t xml:space="preserve"> </w:t>
      </w:r>
      <w:r w:rsidRPr="0076647D">
        <w:t>of behaviour types can be passed as value parameters.</w:t>
      </w:r>
    </w:p>
    <w:p w14:paraId="13D16EA0" w14:textId="77777777" w:rsidR="00A504FD" w:rsidRPr="0076647D" w:rsidRDefault="002849AD" w:rsidP="008E356F">
      <w:pPr>
        <w:pStyle w:val="berschrift2"/>
        <w:rPr>
          <w:lang w:eastAsia="en-GB"/>
        </w:rPr>
      </w:pPr>
      <w:bookmarkStart w:id="81" w:name="_Toc66103136"/>
      <w:bookmarkStart w:id="82" w:name="_Toc66105711"/>
      <w:bookmarkStart w:id="83" w:name="_Toc66106330"/>
      <w:bookmarkStart w:id="84" w:name="_Toc72911330"/>
      <w:r w:rsidRPr="0076647D">
        <w:t>5.2</w:t>
      </w:r>
      <w:r w:rsidRPr="0076647D">
        <w:tab/>
      </w:r>
      <w:r w:rsidR="00A504FD" w:rsidRPr="0076647D">
        <w:rPr>
          <w:lang w:eastAsia="en-GB"/>
        </w:rPr>
        <w:t xml:space="preserve">Extension to </w:t>
      </w:r>
      <w:r w:rsidR="003641A0" w:rsidRPr="0076647D">
        <w:rPr>
          <w:lang w:eastAsia="en-GB"/>
        </w:rPr>
        <w:t>ETSI ES 201 873-1</w:t>
      </w:r>
      <w:r w:rsidR="00A504FD" w:rsidRPr="0076647D">
        <w:rPr>
          <w:lang w:eastAsia="en-GB"/>
        </w:rPr>
        <w:t>, clause 6 (Types and values)</w:t>
      </w:r>
      <w:bookmarkEnd w:id="81"/>
      <w:bookmarkEnd w:id="82"/>
      <w:bookmarkEnd w:id="83"/>
      <w:bookmarkEnd w:id="84"/>
    </w:p>
    <w:p w14:paraId="648DAF10" w14:textId="45E65BE7" w:rsidR="00B10DC7" w:rsidRPr="0076647D" w:rsidRDefault="00B10DC7" w:rsidP="008E356F">
      <w:pPr>
        <w:keepNext/>
        <w:keepLines/>
      </w:pPr>
      <w:r w:rsidRPr="0076647D">
        <w:t xml:space="preserve">Behaviour types such as </w:t>
      </w:r>
      <w:r w:rsidRPr="0076647D">
        <w:rPr>
          <w:rFonts w:ascii="Courier New" w:hAnsi="Courier New" w:cs="Courier New"/>
          <w:b/>
        </w:rPr>
        <w:t>altstep</w:t>
      </w:r>
      <w:r w:rsidRPr="0076647D">
        <w:t xml:space="preserve">, </w:t>
      </w:r>
      <w:r w:rsidRPr="0076647D">
        <w:rPr>
          <w:rFonts w:ascii="Courier New" w:hAnsi="Courier New" w:cs="Courier New"/>
          <w:b/>
        </w:rPr>
        <w:t>function</w:t>
      </w:r>
      <w:r w:rsidRPr="0076647D">
        <w:t xml:space="preserve">, and </w:t>
      </w:r>
      <w:r w:rsidRPr="0076647D">
        <w:rPr>
          <w:rFonts w:ascii="Courier New" w:hAnsi="Courier New" w:cs="Courier New"/>
          <w:b/>
        </w:rPr>
        <w:t>testcase</w:t>
      </w:r>
      <w:r w:rsidRPr="0076647D">
        <w:t xml:space="preserve"> may be used to define flexible behaviour of TTCN</w:t>
      </w:r>
      <w:r w:rsidR="00764441" w:rsidRPr="0076647D">
        <w:noBreakHyphen/>
      </w:r>
      <w:r w:rsidRPr="0076647D">
        <w:t>3 libraries.</w:t>
      </w:r>
    </w:p>
    <w:p w14:paraId="2A81E8D5" w14:textId="77777777" w:rsidR="00B10DC7" w:rsidRPr="0076647D" w:rsidRDefault="0060594B" w:rsidP="00B10DC7">
      <w:r w:rsidRPr="0076647D">
        <w:t>No subtyping is defined for behaviour types.</w:t>
      </w:r>
    </w:p>
    <w:p w14:paraId="54CDFC0F" w14:textId="77777777" w:rsidR="00B10DC7" w:rsidRPr="0076647D" w:rsidRDefault="002D77BE" w:rsidP="00327ECC">
      <w:pPr>
        <w:pStyle w:val="H6"/>
      </w:pPr>
      <w:r w:rsidRPr="0076647D">
        <w:t>Clause 6.2</w:t>
      </w:r>
      <w:r w:rsidR="00327ECC" w:rsidRPr="0076647D">
        <w:tab/>
      </w:r>
      <w:r w:rsidR="007D439C" w:rsidRPr="0076647D">
        <w:t>Structured Types and Values</w:t>
      </w:r>
    </w:p>
    <w:p w14:paraId="7D4BACA1" w14:textId="77777777" w:rsidR="002D77BE" w:rsidRPr="0076647D" w:rsidRDefault="002D77BE" w:rsidP="00B10DC7">
      <w:r w:rsidRPr="0076647D">
        <w:t xml:space="preserve">Extend clause 6.2 </w:t>
      </w:r>
      <w:r w:rsidR="00BF4869" w:rsidRPr="0076647D">
        <w:t xml:space="preserve">Structured types and values </w:t>
      </w:r>
      <w:r w:rsidRPr="0076647D">
        <w:t>by</w:t>
      </w:r>
      <w:r w:rsidR="00EF0C14" w:rsidRPr="0076647D">
        <w:t xml:space="preserve"> the following clause 6.2.13</w:t>
      </w:r>
      <w:r w:rsidR="00995CA7" w:rsidRPr="0076647D">
        <w:t>.</w:t>
      </w:r>
    </w:p>
    <w:p w14:paraId="5B2A8CE1" w14:textId="77777777" w:rsidR="002D77BE" w:rsidRPr="0076647D" w:rsidRDefault="002D77BE" w:rsidP="00CE6160">
      <w:pPr>
        <w:pStyle w:val="H6"/>
      </w:pPr>
      <w:r w:rsidRPr="0076647D">
        <w:t>6.2.</w:t>
      </w:r>
      <w:r w:rsidR="00BF4869" w:rsidRPr="0076647D">
        <w:t>13</w:t>
      </w:r>
      <w:r w:rsidR="002849AD" w:rsidRPr="0076647D">
        <w:tab/>
      </w:r>
      <w:r w:rsidRPr="0076647D">
        <w:t>Behaviour Types</w:t>
      </w:r>
    </w:p>
    <w:p w14:paraId="0A6B7F44" w14:textId="77777777" w:rsidR="002D77BE" w:rsidRPr="0076647D" w:rsidRDefault="002D77BE" w:rsidP="00CE6160">
      <w:pPr>
        <w:pStyle w:val="H6"/>
      </w:pPr>
      <w:r w:rsidRPr="0076647D">
        <w:t>6.2.</w:t>
      </w:r>
      <w:r w:rsidR="00BF4869" w:rsidRPr="0076647D">
        <w:t>13</w:t>
      </w:r>
      <w:r w:rsidRPr="0076647D">
        <w:t>.1</w:t>
      </w:r>
      <w:r w:rsidR="002849AD" w:rsidRPr="0076647D">
        <w:tab/>
      </w:r>
      <w:r w:rsidRPr="0076647D">
        <w:t>Behaviour Type Definitions</w:t>
      </w:r>
    </w:p>
    <w:p w14:paraId="58FDF9EA" w14:textId="151000E5" w:rsidR="002D77BE" w:rsidRPr="0076647D" w:rsidRDefault="002D77BE" w:rsidP="00CE6160">
      <w:pPr>
        <w:keepNext/>
        <w:keepLines/>
      </w:pPr>
      <w:r w:rsidRPr="0076647D">
        <w:t xml:space="preserve">Behaviour types are </w:t>
      </w:r>
      <w:r w:rsidR="002B427D" w:rsidRPr="0076647D">
        <w:t xml:space="preserve">the set of </w:t>
      </w:r>
      <w:r w:rsidRPr="0076647D">
        <w:t>identifiers of altstep, function, and testcase definitions with a specific parameter list</w:t>
      </w:r>
      <w:r w:rsidR="002B427D" w:rsidRPr="0076647D">
        <w:t>, runs on, system</w:t>
      </w:r>
      <w:r w:rsidR="000B0094" w:rsidRPr="0076647D">
        <w:t>, mtc</w:t>
      </w:r>
      <w:r w:rsidR="002B427D" w:rsidRPr="0076647D">
        <w:t xml:space="preserve"> and return clauses</w:t>
      </w:r>
      <w:r w:rsidRPr="0076647D">
        <w:t xml:space="preserve">. They denote those altsteps, functions, and testcases, </w:t>
      </w:r>
      <w:r w:rsidR="00337C31" w:rsidRPr="0076647D">
        <w:t>respectively</w:t>
      </w:r>
      <w:r w:rsidRPr="0076647D">
        <w:t xml:space="preserve">, defined in the test suite that have a compatible parameter list and compatible </w:t>
      </w:r>
      <w:r w:rsidRPr="0076647D">
        <w:rPr>
          <w:rFonts w:ascii="Courier New" w:hAnsi="Courier New" w:cs="Courier New"/>
          <w:b/>
        </w:rPr>
        <w:t>runs on</w:t>
      </w:r>
      <w:r w:rsidRPr="0076647D">
        <w:t xml:space="preserve"> or </w:t>
      </w:r>
      <w:r w:rsidRPr="0076647D">
        <w:rPr>
          <w:rFonts w:ascii="Courier New" w:hAnsi="Courier New" w:cs="Courier New"/>
          <w:b/>
        </w:rPr>
        <w:t>system</w:t>
      </w:r>
      <w:r w:rsidR="0069771A" w:rsidRPr="0076647D">
        <w:t xml:space="preserve"> clauses.</w:t>
      </w:r>
    </w:p>
    <w:p w14:paraId="22697847" w14:textId="77777777" w:rsidR="002D77BE" w:rsidRPr="0076647D" w:rsidRDefault="002D77BE" w:rsidP="00CE6160">
      <w:pPr>
        <w:keepNext/>
        <w:keepLines/>
      </w:pPr>
      <w:r w:rsidRPr="0076647D">
        <w:rPr>
          <w:b/>
          <w:i/>
        </w:rPr>
        <w:t>Syntactical Structure</w:t>
      </w:r>
    </w:p>
    <w:p w14:paraId="4337EF58" w14:textId="427A1037" w:rsidR="002D77BE" w:rsidRPr="0076647D" w:rsidRDefault="002D77BE" w:rsidP="00CE6160">
      <w:pPr>
        <w:pStyle w:val="PL"/>
        <w:keepNext/>
        <w:keepLines/>
        <w:ind w:left="283"/>
        <w:rPr>
          <w:noProof w:val="0"/>
        </w:rPr>
      </w:pPr>
      <w:r w:rsidRPr="0076647D">
        <w:rPr>
          <w:b/>
          <w:noProof w:val="0"/>
        </w:rPr>
        <w:t xml:space="preserve">type </w:t>
      </w:r>
      <w:r w:rsidRPr="0076647D">
        <w:rPr>
          <w:noProof w:val="0"/>
        </w:rPr>
        <w:t xml:space="preserve"> </w:t>
      </w:r>
      <w:r w:rsidRPr="0076647D">
        <w:rPr>
          <w:b/>
          <w:noProof w:val="0"/>
        </w:rPr>
        <w:t>function</w:t>
      </w:r>
      <w:r w:rsidRPr="0076647D">
        <w:rPr>
          <w:noProof w:val="0"/>
        </w:rPr>
        <w:t xml:space="preserve">  </w:t>
      </w:r>
      <w:r w:rsidRPr="0076647D">
        <w:rPr>
          <w:i/>
          <w:noProof w:val="0"/>
        </w:rPr>
        <w:t>BehaviourTypeIdentifier</w:t>
      </w:r>
      <w:r w:rsidRPr="0076647D">
        <w:rPr>
          <w:i/>
          <w:noProof w:val="0"/>
        </w:rPr>
        <w:br/>
      </w:r>
      <w:r w:rsidRPr="0076647D">
        <w:rPr>
          <w:noProof w:val="0"/>
        </w:rPr>
        <w:t>[ "&lt;" {</w:t>
      </w:r>
      <w:r w:rsidRPr="0076647D">
        <w:rPr>
          <w:i/>
          <w:noProof w:val="0"/>
        </w:rPr>
        <w:t xml:space="preserve"> FormalTypePar </w:t>
      </w:r>
      <w:r w:rsidRPr="0076647D">
        <w:rPr>
          <w:noProof w:val="0"/>
        </w:rPr>
        <w:t>[","] } "&gt;" ] NOTE</w:t>
      </w:r>
      <w:r w:rsidR="00BD0C2F" w:rsidRPr="0076647D">
        <w:rPr>
          <w:noProof w:val="0"/>
        </w:rPr>
        <w:t xml:space="preserve"> </w:t>
      </w:r>
      <w:r w:rsidRPr="0076647D">
        <w:rPr>
          <w:noProof w:val="0"/>
        </w:rPr>
        <w:t>1</w:t>
      </w:r>
    </w:p>
    <w:p w14:paraId="53E5DB9C" w14:textId="77777777" w:rsidR="002D77BE" w:rsidRPr="0076647D" w:rsidRDefault="002D77BE" w:rsidP="00CE6160">
      <w:pPr>
        <w:pStyle w:val="PL"/>
        <w:keepNext/>
        <w:keepLines/>
        <w:ind w:left="283"/>
        <w:rPr>
          <w:noProof w:val="0"/>
        </w:rPr>
      </w:pPr>
      <w:r w:rsidRPr="0076647D">
        <w:rPr>
          <w:noProof w:val="0"/>
        </w:rPr>
        <w:t xml:space="preserve">"(" [ { ( </w:t>
      </w:r>
      <w:r w:rsidRPr="0076647D">
        <w:rPr>
          <w:i/>
          <w:noProof w:val="0"/>
        </w:rPr>
        <w:t>FormalValuePar</w:t>
      </w:r>
      <w:r w:rsidRPr="0076647D">
        <w:rPr>
          <w:noProof w:val="0"/>
        </w:rPr>
        <w:t xml:space="preserve"> | </w:t>
      </w:r>
      <w:r w:rsidRPr="0076647D">
        <w:rPr>
          <w:i/>
          <w:noProof w:val="0"/>
        </w:rPr>
        <w:t>FormalTimerPar</w:t>
      </w:r>
      <w:r w:rsidRPr="0076647D">
        <w:rPr>
          <w:noProof w:val="0"/>
        </w:rPr>
        <w:t xml:space="preserve"> | </w:t>
      </w:r>
      <w:r w:rsidRPr="0076647D">
        <w:rPr>
          <w:i/>
          <w:noProof w:val="0"/>
        </w:rPr>
        <w:t>FormalTemplatePar</w:t>
      </w:r>
      <w:r w:rsidRPr="0076647D">
        <w:rPr>
          <w:noProof w:val="0"/>
        </w:rPr>
        <w:t xml:space="preserve"> | </w:t>
      </w:r>
      <w:r w:rsidRPr="0076647D">
        <w:rPr>
          <w:i/>
          <w:noProof w:val="0"/>
        </w:rPr>
        <w:t>FormalPortPar</w:t>
      </w:r>
      <w:r w:rsidRPr="0076647D">
        <w:rPr>
          <w:noProof w:val="0"/>
        </w:rPr>
        <w:t xml:space="preserve"> ) [","] } ] ")"</w:t>
      </w:r>
    </w:p>
    <w:p w14:paraId="3426C4F1" w14:textId="2C63B583" w:rsidR="002D77BE" w:rsidRPr="0076647D" w:rsidRDefault="002D77BE" w:rsidP="002D77BE">
      <w:pPr>
        <w:pStyle w:val="PL"/>
        <w:ind w:left="283"/>
        <w:rPr>
          <w:noProof w:val="0"/>
        </w:rPr>
      </w:pPr>
      <w:r w:rsidRPr="0076647D">
        <w:rPr>
          <w:noProof w:val="0"/>
        </w:rPr>
        <w:t xml:space="preserve">[ </w:t>
      </w:r>
      <w:r w:rsidRPr="0076647D">
        <w:rPr>
          <w:b/>
          <w:noProof w:val="0"/>
        </w:rPr>
        <w:t>runs</w:t>
      </w:r>
      <w:r w:rsidRPr="0076647D">
        <w:rPr>
          <w:noProof w:val="0"/>
        </w:rPr>
        <w:t xml:space="preserve"> </w:t>
      </w:r>
      <w:r w:rsidRPr="0076647D">
        <w:rPr>
          <w:b/>
          <w:noProof w:val="0"/>
        </w:rPr>
        <w:t>on</w:t>
      </w:r>
      <w:r w:rsidRPr="0076647D">
        <w:rPr>
          <w:noProof w:val="0"/>
        </w:rPr>
        <w:t xml:space="preserve"> ( </w:t>
      </w:r>
      <w:r w:rsidRPr="0076647D">
        <w:rPr>
          <w:i/>
          <w:noProof w:val="0"/>
        </w:rPr>
        <w:t xml:space="preserve">ComponentType | </w:t>
      </w:r>
      <w:r w:rsidRPr="0076647D">
        <w:rPr>
          <w:b/>
          <w:noProof w:val="0"/>
        </w:rPr>
        <w:t>self</w:t>
      </w:r>
      <w:r w:rsidRPr="0076647D">
        <w:rPr>
          <w:i/>
          <w:noProof w:val="0"/>
        </w:rPr>
        <w:t xml:space="preserve"> </w:t>
      </w:r>
      <w:r w:rsidRPr="0076647D">
        <w:rPr>
          <w:noProof w:val="0"/>
        </w:rPr>
        <w:t xml:space="preserve">] </w:t>
      </w:r>
      <w:r w:rsidR="00653BAA" w:rsidRPr="0076647D">
        <w:rPr>
          <w:noProof w:val="0"/>
        </w:rPr>
        <w:t>NOTE</w:t>
      </w:r>
      <w:r w:rsidR="00BD0C2F" w:rsidRPr="0076647D">
        <w:rPr>
          <w:noProof w:val="0"/>
        </w:rPr>
        <w:t xml:space="preserve"> </w:t>
      </w:r>
      <w:r w:rsidR="00653BAA" w:rsidRPr="0076647D">
        <w:rPr>
          <w:noProof w:val="0"/>
        </w:rPr>
        <w:t>2</w:t>
      </w:r>
    </w:p>
    <w:p w14:paraId="0D9BC3F0" w14:textId="20F099AB" w:rsidR="001E5274" w:rsidRPr="0076647D" w:rsidRDefault="001E5274" w:rsidP="001E5274">
      <w:pPr>
        <w:pStyle w:val="PL"/>
        <w:ind w:left="283"/>
        <w:rPr>
          <w:noProof w:val="0"/>
        </w:rPr>
      </w:pPr>
      <w:r w:rsidRPr="0076647D">
        <w:rPr>
          <w:noProof w:val="0"/>
        </w:rPr>
        <w:t xml:space="preserve">[ </w:t>
      </w:r>
      <w:r w:rsidRPr="0076647D">
        <w:rPr>
          <w:b/>
          <w:noProof w:val="0"/>
        </w:rPr>
        <w:t xml:space="preserve">mtc </w:t>
      </w:r>
      <w:r w:rsidRPr="0076647D">
        <w:rPr>
          <w:i/>
          <w:noProof w:val="0"/>
        </w:rPr>
        <w:t xml:space="preserve">ComponentType </w:t>
      </w:r>
      <w:r w:rsidRPr="0076647D">
        <w:rPr>
          <w:noProof w:val="0"/>
        </w:rPr>
        <w:t xml:space="preserve">] </w:t>
      </w:r>
    </w:p>
    <w:p w14:paraId="7056ECD7" w14:textId="70F81484" w:rsidR="000B0094" w:rsidRPr="0076647D" w:rsidRDefault="000B0094" w:rsidP="000B0094">
      <w:pPr>
        <w:pStyle w:val="PL"/>
        <w:ind w:left="283"/>
        <w:rPr>
          <w:noProof w:val="0"/>
        </w:rPr>
      </w:pPr>
      <w:r w:rsidRPr="0076647D">
        <w:rPr>
          <w:noProof w:val="0"/>
        </w:rPr>
        <w:t xml:space="preserve">[ </w:t>
      </w:r>
      <w:r w:rsidRPr="0076647D">
        <w:rPr>
          <w:b/>
          <w:noProof w:val="0"/>
        </w:rPr>
        <w:t xml:space="preserve">system </w:t>
      </w:r>
      <w:r w:rsidRPr="0076647D">
        <w:rPr>
          <w:i/>
          <w:noProof w:val="0"/>
        </w:rPr>
        <w:t xml:space="preserve">ComponentType </w:t>
      </w:r>
      <w:r w:rsidRPr="0076647D">
        <w:rPr>
          <w:noProof w:val="0"/>
        </w:rPr>
        <w:t xml:space="preserve">] </w:t>
      </w:r>
    </w:p>
    <w:p w14:paraId="4E5E2026" w14:textId="7B2AD1E9" w:rsidR="002D77BE" w:rsidRPr="0076647D" w:rsidRDefault="002D77BE" w:rsidP="002D77BE">
      <w:pPr>
        <w:pStyle w:val="PL"/>
        <w:ind w:left="283"/>
        <w:rPr>
          <w:noProof w:val="0"/>
        </w:rPr>
      </w:pPr>
      <w:r w:rsidRPr="0076647D">
        <w:rPr>
          <w:noProof w:val="0"/>
        </w:rPr>
        <w:t xml:space="preserve">[ </w:t>
      </w:r>
      <w:r w:rsidRPr="0076647D">
        <w:rPr>
          <w:b/>
          <w:noProof w:val="0"/>
        </w:rPr>
        <w:t>return</w:t>
      </w:r>
      <w:r w:rsidRPr="0076647D">
        <w:rPr>
          <w:noProof w:val="0"/>
        </w:rPr>
        <w:t xml:space="preserve"> [ </w:t>
      </w:r>
      <w:r w:rsidRPr="0076647D">
        <w:rPr>
          <w:b/>
          <w:noProof w:val="0"/>
        </w:rPr>
        <w:t>template</w:t>
      </w:r>
      <w:r w:rsidRPr="0076647D">
        <w:rPr>
          <w:noProof w:val="0"/>
        </w:rPr>
        <w:t xml:space="preserve"> ] </w:t>
      </w:r>
      <w:r w:rsidRPr="0076647D">
        <w:rPr>
          <w:i/>
          <w:noProof w:val="0"/>
        </w:rPr>
        <w:t>Type</w:t>
      </w:r>
      <w:r w:rsidRPr="0076647D">
        <w:rPr>
          <w:noProof w:val="0"/>
        </w:rPr>
        <w:t xml:space="preserve"> ]</w:t>
      </w:r>
    </w:p>
    <w:p w14:paraId="0C044067" w14:textId="77777777" w:rsidR="002D77BE" w:rsidRPr="0076647D" w:rsidRDefault="002D77BE" w:rsidP="002D77BE">
      <w:pPr>
        <w:pStyle w:val="PL"/>
        <w:ind w:left="283"/>
        <w:rPr>
          <w:i/>
          <w:noProof w:val="0"/>
        </w:rPr>
      </w:pPr>
    </w:p>
    <w:p w14:paraId="1A2766CB" w14:textId="1B0B69C5" w:rsidR="00097F92" w:rsidRPr="0076647D" w:rsidRDefault="00097F92" w:rsidP="00097F92">
      <w:pPr>
        <w:pStyle w:val="PL"/>
        <w:ind w:left="283"/>
        <w:rPr>
          <w:noProof w:val="0"/>
        </w:rPr>
      </w:pPr>
      <w:r w:rsidRPr="0076647D">
        <w:rPr>
          <w:b/>
          <w:noProof w:val="0"/>
        </w:rPr>
        <w:t>type altstep</w:t>
      </w:r>
      <w:r w:rsidRPr="0076647D">
        <w:rPr>
          <w:noProof w:val="0"/>
        </w:rPr>
        <w:t xml:space="preserve"> </w:t>
      </w:r>
      <w:r w:rsidRPr="0076647D">
        <w:rPr>
          <w:i/>
          <w:noProof w:val="0"/>
        </w:rPr>
        <w:t>BehaviourTypeIdentifier</w:t>
      </w:r>
      <w:r w:rsidRPr="0076647D">
        <w:rPr>
          <w:i/>
          <w:noProof w:val="0"/>
        </w:rPr>
        <w:br/>
      </w:r>
      <w:r w:rsidRPr="0076647D">
        <w:rPr>
          <w:noProof w:val="0"/>
        </w:rPr>
        <w:t>[ "&lt;" {</w:t>
      </w:r>
      <w:r w:rsidRPr="0076647D">
        <w:rPr>
          <w:i/>
          <w:noProof w:val="0"/>
        </w:rPr>
        <w:t xml:space="preserve"> FormalTypePar </w:t>
      </w:r>
      <w:r w:rsidRPr="0076647D">
        <w:rPr>
          <w:noProof w:val="0"/>
        </w:rPr>
        <w:t>[","] } "&gt;" ] NOTE</w:t>
      </w:r>
      <w:r w:rsidR="00BD0C2F" w:rsidRPr="0076647D">
        <w:rPr>
          <w:noProof w:val="0"/>
        </w:rPr>
        <w:t xml:space="preserve"> </w:t>
      </w:r>
      <w:r w:rsidRPr="0076647D">
        <w:rPr>
          <w:noProof w:val="0"/>
        </w:rPr>
        <w:t>1</w:t>
      </w:r>
    </w:p>
    <w:p w14:paraId="749F3623" w14:textId="77777777" w:rsidR="00097F92" w:rsidRPr="0076647D" w:rsidRDefault="00097F92" w:rsidP="00097F92">
      <w:pPr>
        <w:pStyle w:val="PL"/>
        <w:ind w:left="283"/>
        <w:rPr>
          <w:noProof w:val="0"/>
        </w:rPr>
      </w:pPr>
      <w:r w:rsidRPr="0076647D">
        <w:rPr>
          <w:noProof w:val="0"/>
        </w:rPr>
        <w:t xml:space="preserve">"(" [ { ( </w:t>
      </w:r>
      <w:r w:rsidRPr="0076647D">
        <w:rPr>
          <w:i/>
          <w:noProof w:val="0"/>
        </w:rPr>
        <w:t>FormalValuePar</w:t>
      </w:r>
      <w:r w:rsidRPr="0076647D">
        <w:rPr>
          <w:noProof w:val="0"/>
        </w:rPr>
        <w:t xml:space="preserve"> | </w:t>
      </w:r>
      <w:r w:rsidRPr="0076647D">
        <w:rPr>
          <w:i/>
          <w:noProof w:val="0"/>
        </w:rPr>
        <w:t>FormalTimerPar</w:t>
      </w:r>
      <w:r w:rsidRPr="0076647D">
        <w:rPr>
          <w:noProof w:val="0"/>
        </w:rPr>
        <w:t xml:space="preserve"> | </w:t>
      </w:r>
      <w:r w:rsidRPr="0076647D">
        <w:rPr>
          <w:i/>
          <w:noProof w:val="0"/>
        </w:rPr>
        <w:t>FormalTemplatePar</w:t>
      </w:r>
      <w:r w:rsidRPr="0076647D">
        <w:rPr>
          <w:noProof w:val="0"/>
        </w:rPr>
        <w:t xml:space="preserve"> | </w:t>
      </w:r>
      <w:r w:rsidRPr="0076647D">
        <w:rPr>
          <w:i/>
          <w:noProof w:val="0"/>
        </w:rPr>
        <w:t>FormalPortPar</w:t>
      </w:r>
      <w:r w:rsidRPr="0076647D">
        <w:rPr>
          <w:noProof w:val="0"/>
        </w:rPr>
        <w:t xml:space="preserve"> ) [","] } ] ")"</w:t>
      </w:r>
    </w:p>
    <w:p w14:paraId="1AECC5FE" w14:textId="3816ACFE" w:rsidR="00097F92" w:rsidRPr="0076647D" w:rsidRDefault="00097F92" w:rsidP="00097F92">
      <w:pPr>
        <w:pStyle w:val="PL"/>
        <w:ind w:left="283"/>
        <w:rPr>
          <w:noProof w:val="0"/>
        </w:rPr>
      </w:pPr>
      <w:r w:rsidRPr="0076647D">
        <w:rPr>
          <w:noProof w:val="0"/>
        </w:rPr>
        <w:t xml:space="preserve">[ </w:t>
      </w:r>
      <w:r w:rsidRPr="0076647D">
        <w:rPr>
          <w:b/>
          <w:noProof w:val="0"/>
        </w:rPr>
        <w:t>runs</w:t>
      </w:r>
      <w:r w:rsidRPr="0076647D">
        <w:rPr>
          <w:noProof w:val="0"/>
        </w:rPr>
        <w:t xml:space="preserve"> </w:t>
      </w:r>
      <w:r w:rsidRPr="0076647D">
        <w:rPr>
          <w:b/>
          <w:noProof w:val="0"/>
        </w:rPr>
        <w:t>on</w:t>
      </w:r>
      <w:r w:rsidRPr="0076647D">
        <w:rPr>
          <w:noProof w:val="0"/>
        </w:rPr>
        <w:t xml:space="preserve"> ( </w:t>
      </w:r>
      <w:r w:rsidRPr="0076647D">
        <w:rPr>
          <w:i/>
          <w:noProof w:val="0"/>
        </w:rPr>
        <w:t xml:space="preserve">ComponentType | </w:t>
      </w:r>
      <w:r w:rsidRPr="0076647D">
        <w:rPr>
          <w:b/>
          <w:noProof w:val="0"/>
        </w:rPr>
        <w:t>self</w:t>
      </w:r>
      <w:r w:rsidRPr="0076647D">
        <w:rPr>
          <w:i/>
          <w:noProof w:val="0"/>
        </w:rPr>
        <w:t xml:space="preserve"> </w:t>
      </w:r>
      <w:r w:rsidRPr="0076647D">
        <w:rPr>
          <w:noProof w:val="0"/>
        </w:rPr>
        <w:t>] NOTE</w:t>
      </w:r>
      <w:r w:rsidR="00BD0C2F" w:rsidRPr="0076647D">
        <w:rPr>
          <w:noProof w:val="0"/>
        </w:rPr>
        <w:t xml:space="preserve"> </w:t>
      </w:r>
      <w:r w:rsidRPr="0076647D">
        <w:rPr>
          <w:noProof w:val="0"/>
        </w:rPr>
        <w:t>2</w:t>
      </w:r>
    </w:p>
    <w:p w14:paraId="378597A8" w14:textId="77777777" w:rsidR="001E5274" w:rsidRPr="0076647D" w:rsidRDefault="001E5274" w:rsidP="001E5274">
      <w:pPr>
        <w:pStyle w:val="PL"/>
        <w:ind w:left="283"/>
        <w:rPr>
          <w:noProof w:val="0"/>
        </w:rPr>
      </w:pPr>
      <w:r w:rsidRPr="0076647D">
        <w:rPr>
          <w:noProof w:val="0"/>
        </w:rPr>
        <w:t xml:space="preserve">[ </w:t>
      </w:r>
      <w:r w:rsidRPr="0076647D">
        <w:rPr>
          <w:b/>
          <w:noProof w:val="0"/>
        </w:rPr>
        <w:t xml:space="preserve">mtc </w:t>
      </w:r>
      <w:r w:rsidRPr="0076647D">
        <w:rPr>
          <w:i/>
          <w:noProof w:val="0"/>
        </w:rPr>
        <w:t xml:space="preserve">ComponentType </w:t>
      </w:r>
      <w:r w:rsidRPr="0076647D">
        <w:rPr>
          <w:noProof w:val="0"/>
        </w:rPr>
        <w:t xml:space="preserve">] </w:t>
      </w:r>
      <w:r w:rsidRPr="0076647D" w:rsidDel="00097F92">
        <w:rPr>
          <w:noProof w:val="0"/>
        </w:rPr>
        <w:t xml:space="preserve"> </w:t>
      </w:r>
    </w:p>
    <w:p w14:paraId="78D397C7" w14:textId="77777777" w:rsidR="000B0094" w:rsidRPr="0076647D" w:rsidRDefault="000B0094" w:rsidP="000B0094">
      <w:pPr>
        <w:pStyle w:val="PL"/>
        <w:ind w:left="283"/>
        <w:rPr>
          <w:noProof w:val="0"/>
        </w:rPr>
      </w:pPr>
      <w:r w:rsidRPr="0076647D">
        <w:rPr>
          <w:noProof w:val="0"/>
        </w:rPr>
        <w:t xml:space="preserve">[ </w:t>
      </w:r>
      <w:r w:rsidRPr="0076647D">
        <w:rPr>
          <w:b/>
          <w:noProof w:val="0"/>
        </w:rPr>
        <w:t xml:space="preserve">system </w:t>
      </w:r>
      <w:r w:rsidRPr="0076647D">
        <w:rPr>
          <w:i/>
          <w:noProof w:val="0"/>
        </w:rPr>
        <w:t xml:space="preserve">ComponentType </w:t>
      </w:r>
      <w:r w:rsidRPr="0076647D">
        <w:rPr>
          <w:noProof w:val="0"/>
        </w:rPr>
        <w:t xml:space="preserve">] </w:t>
      </w:r>
    </w:p>
    <w:p w14:paraId="08745CB2" w14:textId="77777777" w:rsidR="00097F92" w:rsidRPr="0076647D" w:rsidRDefault="00097F92" w:rsidP="00097F92">
      <w:pPr>
        <w:pStyle w:val="PL"/>
        <w:ind w:left="283"/>
        <w:rPr>
          <w:noProof w:val="0"/>
        </w:rPr>
      </w:pPr>
    </w:p>
    <w:p w14:paraId="7314CDB6" w14:textId="74AC1860" w:rsidR="00097F92" w:rsidRPr="0076647D" w:rsidRDefault="00097F92" w:rsidP="00097F92">
      <w:pPr>
        <w:pStyle w:val="PL"/>
        <w:ind w:left="283"/>
        <w:rPr>
          <w:noProof w:val="0"/>
        </w:rPr>
      </w:pPr>
      <w:r w:rsidRPr="0076647D">
        <w:rPr>
          <w:b/>
          <w:noProof w:val="0"/>
        </w:rPr>
        <w:t xml:space="preserve">type testcase </w:t>
      </w:r>
      <w:r w:rsidRPr="0076647D">
        <w:rPr>
          <w:i/>
          <w:noProof w:val="0"/>
        </w:rPr>
        <w:t>BehaviourTypeIdentifier</w:t>
      </w:r>
      <w:r w:rsidRPr="0076647D">
        <w:rPr>
          <w:i/>
          <w:noProof w:val="0"/>
        </w:rPr>
        <w:br/>
      </w:r>
      <w:r w:rsidRPr="0076647D">
        <w:rPr>
          <w:noProof w:val="0"/>
        </w:rPr>
        <w:t>[ "&lt;" {</w:t>
      </w:r>
      <w:r w:rsidRPr="0076647D">
        <w:rPr>
          <w:i/>
          <w:noProof w:val="0"/>
        </w:rPr>
        <w:t xml:space="preserve"> FormalTypePar </w:t>
      </w:r>
      <w:r w:rsidRPr="0076647D">
        <w:rPr>
          <w:noProof w:val="0"/>
        </w:rPr>
        <w:t>[","] } "&gt;" ] NOTE</w:t>
      </w:r>
      <w:r w:rsidR="00BD0C2F" w:rsidRPr="0076647D">
        <w:rPr>
          <w:noProof w:val="0"/>
        </w:rPr>
        <w:t xml:space="preserve"> </w:t>
      </w:r>
      <w:r w:rsidRPr="0076647D">
        <w:rPr>
          <w:noProof w:val="0"/>
        </w:rPr>
        <w:t>1</w:t>
      </w:r>
    </w:p>
    <w:p w14:paraId="0024B00A" w14:textId="77777777" w:rsidR="00097F92" w:rsidRPr="0076647D" w:rsidRDefault="00097F92" w:rsidP="00097F92">
      <w:pPr>
        <w:pStyle w:val="PL"/>
        <w:ind w:left="283"/>
        <w:rPr>
          <w:noProof w:val="0"/>
        </w:rPr>
      </w:pPr>
      <w:r w:rsidRPr="0076647D">
        <w:rPr>
          <w:noProof w:val="0"/>
        </w:rPr>
        <w:t xml:space="preserve">"(" [ { ( </w:t>
      </w:r>
      <w:r w:rsidRPr="0076647D">
        <w:rPr>
          <w:i/>
          <w:noProof w:val="0"/>
        </w:rPr>
        <w:t>FormalValuePar</w:t>
      </w:r>
      <w:r w:rsidRPr="0076647D">
        <w:rPr>
          <w:noProof w:val="0"/>
        </w:rPr>
        <w:t xml:space="preserve"> | </w:t>
      </w:r>
      <w:r w:rsidRPr="0076647D">
        <w:rPr>
          <w:i/>
          <w:noProof w:val="0"/>
        </w:rPr>
        <w:t>FormalTemplatePar</w:t>
      </w:r>
      <w:r w:rsidRPr="0076647D">
        <w:rPr>
          <w:noProof w:val="0"/>
        </w:rPr>
        <w:t xml:space="preserve"> ) [","] } ] ")"</w:t>
      </w:r>
    </w:p>
    <w:p w14:paraId="1A8218EC" w14:textId="77777777" w:rsidR="00097F92" w:rsidRPr="0076647D" w:rsidRDefault="00097F92" w:rsidP="00097F92">
      <w:pPr>
        <w:pStyle w:val="PL"/>
        <w:ind w:left="283"/>
        <w:rPr>
          <w:noProof w:val="0"/>
        </w:rPr>
      </w:pPr>
      <w:r w:rsidRPr="0076647D">
        <w:rPr>
          <w:b/>
          <w:noProof w:val="0"/>
        </w:rPr>
        <w:t>runs</w:t>
      </w:r>
      <w:r w:rsidRPr="0076647D">
        <w:rPr>
          <w:noProof w:val="0"/>
        </w:rPr>
        <w:t xml:space="preserve"> </w:t>
      </w:r>
      <w:r w:rsidRPr="0076647D">
        <w:rPr>
          <w:b/>
          <w:noProof w:val="0"/>
        </w:rPr>
        <w:t>on</w:t>
      </w:r>
      <w:r w:rsidRPr="0076647D">
        <w:rPr>
          <w:noProof w:val="0"/>
        </w:rPr>
        <w:t xml:space="preserve"> </w:t>
      </w:r>
      <w:r w:rsidRPr="0076647D">
        <w:rPr>
          <w:i/>
          <w:noProof w:val="0"/>
        </w:rPr>
        <w:t xml:space="preserve">ComponentType </w:t>
      </w:r>
    </w:p>
    <w:p w14:paraId="0C02CC70" w14:textId="77777777" w:rsidR="00097F92" w:rsidRPr="0076647D" w:rsidRDefault="00097F92" w:rsidP="00097F92">
      <w:pPr>
        <w:pStyle w:val="PL"/>
        <w:ind w:left="283"/>
        <w:rPr>
          <w:noProof w:val="0"/>
        </w:rPr>
      </w:pPr>
      <w:r w:rsidRPr="0076647D">
        <w:rPr>
          <w:noProof w:val="0"/>
        </w:rPr>
        <w:t xml:space="preserve">[ </w:t>
      </w:r>
      <w:r w:rsidRPr="0076647D">
        <w:rPr>
          <w:b/>
          <w:noProof w:val="0"/>
        </w:rPr>
        <w:t xml:space="preserve">system </w:t>
      </w:r>
      <w:r w:rsidRPr="0076647D">
        <w:rPr>
          <w:i/>
          <w:noProof w:val="0"/>
        </w:rPr>
        <w:t xml:space="preserve">ComponentType </w:t>
      </w:r>
      <w:r w:rsidRPr="0076647D">
        <w:rPr>
          <w:noProof w:val="0"/>
        </w:rPr>
        <w:t xml:space="preserve">] </w:t>
      </w:r>
    </w:p>
    <w:p w14:paraId="62699718" w14:textId="77777777" w:rsidR="00097F92" w:rsidRPr="0076647D" w:rsidRDefault="00097F92" w:rsidP="00097F92">
      <w:pPr>
        <w:pStyle w:val="PL"/>
        <w:ind w:left="283"/>
        <w:rPr>
          <w:i/>
          <w:noProof w:val="0"/>
        </w:rPr>
      </w:pPr>
    </w:p>
    <w:p w14:paraId="07D65EC7" w14:textId="77777777" w:rsidR="002D77BE" w:rsidRPr="0076647D" w:rsidRDefault="002D77BE" w:rsidP="000E3DCE">
      <w:pPr>
        <w:keepNext/>
      </w:pPr>
      <w:r w:rsidRPr="0076647D">
        <w:rPr>
          <w:b/>
          <w:i/>
        </w:rPr>
        <w:t>Semantic Description</w:t>
      </w:r>
    </w:p>
    <w:p w14:paraId="45FEA2ED" w14:textId="77777777" w:rsidR="002D77BE" w:rsidRPr="0076647D" w:rsidRDefault="002D77BE" w:rsidP="002D77BE">
      <w:pPr>
        <w:rPr>
          <w:color w:val="000000"/>
        </w:rPr>
      </w:pPr>
      <w:r w:rsidRPr="0076647D">
        <w:rPr>
          <w:color w:val="000000"/>
        </w:rPr>
        <w:t>Behaviour types define prototypes of alts</w:t>
      </w:r>
      <w:r w:rsidR="00364B2F" w:rsidRPr="0076647D">
        <w:rPr>
          <w:color w:val="000000"/>
        </w:rPr>
        <w:t>teps, functions, and testcases.</w:t>
      </w:r>
    </w:p>
    <w:p w14:paraId="54BD457F" w14:textId="1E32C4C4" w:rsidR="002D77BE" w:rsidRPr="0076647D" w:rsidRDefault="002D77BE" w:rsidP="002849AD">
      <w:pPr>
        <w:pStyle w:val="NO"/>
      </w:pPr>
      <w:r w:rsidRPr="0076647D">
        <w:t>NOTE</w:t>
      </w:r>
      <w:r w:rsidR="002849AD" w:rsidRPr="0076647D">
        <w:t xml:space="preserve"> </w:t>
      </w:r>
      <w:r w:rsidRPr="0076647D">
        <w:t>1:</w:t>
      </w:r>
      <w:r w:rsidR="002849AD" w:rsidRPr="0076647D">
        <w:tab/>
      </w:r>
      <w:r w:rsidRPr="0076647D">
        <w:t>[AdvancedParameterization]</w:t>
      </w:r>
      <w:r w:rsidR="00F27DF9" w:rsidRPr="0076647D">
        <w:t xml:space="preserve"> </w:t>
      </w:r>
      <w:r w:rsidR="00AF5847" w:rsidRPr="0076647D">
        <w:t>If the advanced parameterization</w:t>
      </w:r>
      <w:r w:rsidR="002B427D" w:rsidRPr="0076647D">
        <w:t xml:space="preserve"> package </w:t>
      </w:r>
      <w:r w:rsidR="00AB0779" w:rsidRPr="0076647D">
        <w:t>[</w:t>
      </w:r>
      <w:r w:rsidR="00AB0779" w:rsidRPr="0076647D">
        <w:fldChar w:fldCharType="begin"/>
      </w:r>
      <w:r w:rsidR="00AB0779" w:rsidRPr="0076647D">
        <w:instrText xml:space="preserve">REF REF_ES202784 \h </w:instrText>
      </w:r>
      <w:r w:rsidR="00AB0779" w:rsidRPr="0076647D">
        <w:fldChar w:fldCharType="separate"/>
      </w:r>
      <w:r w:rsidR="00E15429" w:rsidRPr="0076647D">
        <w:t>6</w:t>
      </w:r>
      <w:r w:rsidR="00AB0779" w:rsidRPr="0076647D">
        <w:fldChar w:fldCharType="end"/>
      </w:r>
      <w:r w:rsidR="00AB0779" w:rsidRPr="0076647D">
        <w:t>]</w:t>
      </w:r>
      <w:r w:rsidR="00A04F32" w:rsidRPr="0076647D">
        <w:t xml:space="preserve"> </w:t>
      </w:r>
      <w:r w:rsidR="002B427D" w:rsidRPr="0076647D">
        <w:t>is also supported, b</w:t>
      </w:r>
      <w:r w:rsidRPr="0076647D">
        <w:t>ehaviour types can have type parameters.</w:t>
      </w:r>
    </w:p>
    <w:p w14:paraId="7C200C73" w14:textId="77777777" w:rsidR="002D77BE" w:rsidRPr="0076647D" w:rsidRDefault="002D77BE" w:rsidP="002849AD">
      <w:pPr>
        <w:pStyle w:val="NO"/>
      </w:pPr>
      <w:r w:rsidRPr="0076647D">
        <w:t>NOTE</w:t>
      </w:r>
      <w:r w:rsidR="002849AD" w:rsidRPr="0076647D">
        <w:t xml:space="preserve"> </w:t>
      </w:r>
      <w:r w:rsidRPr="0076647D">
        <w:t>2:</w:t>
      </w:r>
      <w:r w:rsidR="002849AD" w:rsidRPr="0076647D">
        <w:tab/>
      </w:r>
      <w:r w:rsidRPr="0076647D">
        <w:rPr>
          <w:rFonts w:ascii="Courier New" w:hAnsi="Courier New" w:cs="Courier New"/>
          <w:b/>
        </w:rPr>
        <w:t xml:space="preserve">runs on self </w:t>
      </w:r>
      <w:r w:rsidRPr="0076647D">
        <w:t xml:space="preserve">indicates a specific compatibility check, see </w:t>
      </w:r>
      <w:r w:rsidR="0060594B" w:rsidRPr="0076647D">
        <w:t xml:space="preserve">extension of </w:t>
      </w:r>
      <w:r w:rsidRPr="0076647D">
        <w:t xml:space="preserve">clause </w:t>
      </w:r>
      <w:r w:rsidR="0060594B" w:rsidRPr="0076647D">
        <w:t>6.3</w:t>
      </w:r>
      <w:r w:rsidR="00AB09D1" w:rsidRPr="0076647D">
        <w:t>.</w:t>
      </w:r>
    </w:p>
    <w:p w14:paraId="748A8685" w14:textId="77777777" w:rsidR="002D77BE" w:rsidRPr="0076647D" w:rsidRDefault="002D77BE" w:rsidP="002D77BE">
      <w:r w:rsidRPr="0076647D">
        <w:rPr>
          <w:b/>
          <w:i/>
        </w:rPr>
        <w:t>Restrictions</w:t>
      </w:r>
    </w:p>
    <w:p w14:paraId="01578824" w14:textId="5AB6C8FB" w:rsidR="002D77BE" w:rsidRPr="0076647D" w:rsidRDefault="002D77BE" w:rsidP="00CE24F3">
      <w:pPr>
        <w:pStyle w:val="BL"/>
        <w:numPr>
          <w:ilvl w:val="0"/>
          <w:numId w:val="9"/>
        </w:numPr>
      </w:pPr>
      <w:r w:rsidRPr="0076647D">
        <w:rPr>
          <w:color w:val="000000"/>
        </w:rPr>
        <w:t xml:space="preserve">The </w:t>
      </w:r>
      <w:r w:rsidRPr="0076647D">
        <w:t>rules</w:t>
      </w:r>
      <w:r w:rsidRPr="0076647D">
        <w:rPr>
          <w:color w:val="000000"/>
        </w:rPr>
        <w:t xml:space="preserve"> for formal parameter lists shall be followed as defined in </w:t>
      </w:r>
      <w:r w:rsidR="00097F92" w:rsidRPr="0076647D">
        <w:rPr>
          <w:color w:val="000000"/>
        </w:rPr>
        <w:t xml:space="preserve">the </w:t>
      </w:r>
      <w:r w:rsidRPr="0076647D">
        <w:t>TTCN</w:t>
      </w:r>
      <w:r w:rsidRPr="0076647D">
        <w:rPr>
          <w:color w:val="000000"/>
        </w:rPr>
        <w:t xml:space="preserve">-3 Core Language </w:t>
      </w:r>
      <w:r w:rsidR="00AB0779" w:rsidRPr="0076647D">
        <w:t>[</w:t>
      </w:r>
      <w:r w:rsidR="00AB0779" w:rsidRPr="0076647D">
        <w:fldChar w:fldCharType="begin"/>
      </w:r>
      <w:r w:rsidR="00AB0779" w:rsidRPr="0076647D">
        <w:instrText xml:space="preserve">REF REF_ES201873_1 \h </w:instrText>
      </w:r>
      <w:r w:rsidR="00AB0779" w:rsidRPr="0076647D">
        <w:fldChar w:fldCharType="separate"/>
      </w:r>
      <w:r w:rsidR="00E15429" w:rsidRPr="0076647D">
        <w:t>1</w:t>
      </w:r>
      <w:r w:rsidR="00AB0779" w:rsidRPr="0076647D">
        <w:fldChar w:fldCharType="end"/>
      </w:r>
      <w:r w:rsidR="00AB0779" w:rsidRPr="0076647D">
        <w:t>]</w:t>
      </w:r>
      <w:r w:rsidR="00097F92" w:rsidRPr="0076647D">
        <w:rPr>
          <w:color w:val="000000"/>
        </w:rPr>
        <w:t xml:space="preserve"> </w:t>
      </w:r>
      <w:r w:rsidR="00CE24F3" w:rsidRPr="0076647D">
        <w:rPr>
          <w:color w:val="000000"/>
        </w:rPr>
        <w:t>clause </w:t>
      </w:r>
      <w:r w:rsidR="00327ECC" w:rsidRPr="0076647D">
        <w:rPr>
          <w:color w:val="000000"/>
        </w:rPr>
        <w:t>5.4</w:t>
      </w:r>
      <w:r w:rsidR="00653BAA" w:rsidRPr="0076647D">
        <w:rPr>
          <w:color w:val="000000"/>
        </w:rPr>
        <w:t xml:space="preserve"> and extended in c</w:t>
      </w:r>
      <w:r w:rsidRPr="0076647D">
        <w:rPr>
          <w:color w:val="000000"/>
        </w:rPr>
        <w:t xml:space="preserve">lause </w:t>
      </w:r>
      <w:r w:rsidRPr="0076647D">
        <w:rPr>
          <w:color w:val="000000"/>
        </w:rPr>
        <w:fldChar w:fldCharType="begin"/>
      </w:r>
      <w:r w:rsidRPr="0076647D">
        <w:rPr>
          <w:color w:val="000000"/>
        </w:rPr>
        <w:instrText xml:space="preserve"> REF clause_extension_part1_clause5 \h </w:instrText>
      </w:r>
      <w:r w:rsidR="00653BAA" w:rsidRPr="0076647D">
        <w:rPr>
          <w:color w:val="000000"/>
        </w:rPr>
        <w:instrText xml:space="preserve"> \* MERGEFORMAT </w:instrText>
      </w:r>
      <w:r w:rsidRPr="0076647D">
        <w:rPr>
          <w:color w:val="000000"/>
        </w:rPr>
      </w:r>
      <w:r w:rsidRPr="0076647D">
        <w:rPr>
          <w:color w:val="000000"/>
        </w:rPr>
        <w:fldChar w:fldCharType="separate"/>
      </w:r>
      <w:r w:rsidR="00E15429" w:rsidRPr="0076647D">
        <w:t>5.1</w:t>
      </w:r>
      <w:r w:rsidRPr="0076647D">
        <w:rPr>
          <w:color w:val="000000"/>
        </w:rPr>
        <w:fldChar w:fldCharType="end"/>
      </w:r>
      <w:r w:rsidRPr="0076647D">
        <w:rPr>
          <w:color w:val="000000"/>
        </w:rPr>
        <w:t xml:space="preserve"> of </w:t>
      </w:r>
      <w:r w:rsidR="00672128" w:rsidRPr="0076647D">
        <w:rPr>
          <w:color w:val="000000"/>
        </w:rPr>
        <w:t>the present document</w:t>
      </w:r>
      <w:r w:rsidRPr="0076647D">
        <w:t>.</w:t>
      </w:r>
    </w:p>
    <w:p w14:paraId="0EECD08A" w14:textId="74F90463" w:rsidR="000B0094" w:rsidRPr="0076647D" w:rsidRDefault="000B0094" w:rsidP="000B0094">
      <w:pPr>
        <w:pStyle w:val="BL"/>
      </w:pPr>
      <w:r w:rsidRPr="0076647D">
        <w:t xml:space="preserve">Behaviour types of kind </w:t>
      </w:r>
      <w:r w:rsidRPr="0076647D">
        <w:rPr>
          <w:rFonts w:ascii="Courier New" w:hAnsi="Courier New" w:cs="Courier New"/>
          <w:b/>
        </w:rPr>
        <w:t>altstep</w:t>
      </w:r>
      <w:r w:rsidRPr="0076647D">
        <w:t xml:space="preserve"> may have a </w:t>
      </w:r>
      <w:r w:rsidRPr="0076647D">
        <w:rPr>
          <w:rFonts w:ascii="Courier New" w:hAnsi="Courier New" w:cs="Courier New"/>
          <w:b/>
        </w:rPr>
        <w:t>runs on</w:t>
      </w:r>
      <w:r w:rsidRPr="0076647D">
        <w:t xml:space="preserve">, </w:t>
      </w:r>
      <w:r w:rsidRPr="0076647D">
        <w:rPr>
          <w:rFonts w:ascii="Courier New" w:hAnsi="Courier New" w:cs="Courier New"/>
          <w:b/>
        </w:rPr>
        <w:t>system</w:t>
      </w:r>
      <w:r w:rsidRPr="0076647D">
        <w:t xml:space="preserve"> or </w:t>
      </w:r>
      <w:r w:rsidRPr="0076647D">
        <w:rPr>
          <w:rFonts w:ascii="Courier New" w:hAnsi="Courier New" w:cs="Courier New"/>
          <w:b/>
        </w:rPr>
        <w:t>mtc</w:t>
      </w:r>
      <w:r w:rsidRPr="0076647D">
        <w:t xml:space="preserve"> clause, behaviour types of type </w:t>
      </w:r>
      <w:r w:rsidRPr="0076647D">
        <w:rPr>
          <w:rFonts w:ascii="Courier New" w:hAnsi="Courier New" w:cs="Courier New"/>
          <w:b/>
        </w:rPr>
        <w:t>function</w:t>
      </w:r>
      <w:r w:rsidRPr="0076647D">
        <w:t xml:space="preserve"> may have a </w:t>
      </w:r>
      <w:r w:rsidRPr="0076647D">
        <w:rPr>
          <w:rFonts w:ascii="Courier New" w:hAnsi="Courier New" w:cs="Courier New"/>
          <w:b/>
        </w:rPr>
        <w:t>runs on</w:t>
      </w:r>
      <w:r w:rsidRPr="0076647D">
        <w:t xml:space="preserve">, </w:t>
      </w:r>
      <w:r w:rsidRPr="0076647D">
        <w:rPr>
          <w:rFonts w:ascii="Courier New" w:hAnsi="Courier New" w:cs="Courier New"/>
          <w:b/>
        </w:rPr>
        <w:t>system</w:t>
      </w:r>
      <w:r w:rsidRPr="0076647D">
        <w:t xml:space="preserve">, </w:t>
      </w:r>
      <w:r w:rsidRPr="0076647D">
        <w:rPr>
          <w:rFonts w:ascii="Courier New" w:hAnsi="Courier New" w:cs="Courier New"/>
          <w:b/>
        </w:rPr>
        <w:t>mtc</w:t>
      </w:r>
      <w:r w:rsidRPr="0076647D">
        <w:t xml:space="preserve"> or </w:t>
      </w:r>
      <w:r w:rsidRPr="0076647D">
        <w:rPr>
          <w:rFonts w:ascii="Courier New" w:hAnsi="Courier New"/>
          <w:b/>
        </w:rPr>
        <w:t>return</w:t>
      </w:r>
      <w:r w:rsidRPr="0076647D">
        <w:t xml:space="preserve"> clause, behaviour types of kind </w:t>
      </w:r>
      <w:r w:rsidRPr="0076647D">
        <w:rPr>
          <w:rFonts w:ascii="Courier New" w:hAnsi="Courier New" w:cs="Courier New"/>
          <w:b/>
        </w:rPr>
        <w:t>testcase</w:t>
      </w:r>
      <w:r w:rsidRPr="0076647D">
        <w:t xml:space="preserve"> shall have a </w:t>
      </w:r>
      <w:r w:rsidRPr="0076647D">
        <w:rPr>
          <w:rFonts w:ascii="Courier New" w:hAnsi="Courier New" w:cs="Courier New"/>
          <w:b/>
        </w:rPr>
        <w:t>runs on</w:t>
      </w:r>
      <w:r w:rsidRPr="0076647D">
        <w:t xml:space="preserve"> clause and may have a </w:t>
      </w:r>
      <w:r w:rsidRPr="0076647D">
        <w:rPr>
          <w:rFonts w:ascii="Courier New" w:hAnsi="Courier New" w:cs="Courier New"/>
          <w:b/>
        </w:rPr>
        <w:t>system</w:t>
      </w:r>
      <w:r w:rsidRPr="0076647D">
        <w:t xml:space="preserve"> clause.</w:t>
      </w:r>
    </w:p>
    <w:p w14:paraId="4799FFE9" w14:textId="77777777" w:rsidR="00C9201D" w:rsidRPr="0076647D" w:rsidRDefault="00C9201D" w:rsidP="002D77BE">
      <w:pPr>
        <w:pStyle w:val="BL"/>
      </w:pPr>
      <w:r w:rsidRPr="0076647D">
        <w:rPr>
          <w:rFonts w:ascii="Courier New" w:hAnsi="Courier New" w:cs="Courier New"/>
          <w:b/>
        </w:rPr>
        <w:t>runs on self</w:t>
      </w:r>
      <w:r w:rsidRPr="0076647D">
        <w:t xml:space="preserve"> shall not be used for test cases.</w:t>
      </w:r>
    </w:p>
    <w:p w14:paraId="79FB706F" w14:textId="77777777" w:rsidR="002D77BE" w:rsidRPr="0076647D" w:rsidRDefault="002D77BE" w:rsidP="00DA19C5">
      <w:pPr>
        <w:keepNext/>
        <w:keepLines/>
      </w:pPr>
      <w:r w:rsidRPr="0076647D">
        <w:rPr>
          <w:b/>
          <w:i/>
        </w:rPr>
        <w:lastRenderedPageBreak/>
        <w:t>Examples</w:t>
      </w:r>
    </w:p>
    <w:p w14:paraId="3E15524D" w14:textId="77777777" w:rsidR="002D77BE" w:rsidRPr="0076647D" w:rsidRDefault="00725A24" w:rsidP="00DA19C5">
      <w:pPr>
        <w:pStyle w:val="EX"/>
        <w:keepNext/>
      </w:pPr>
      <w:r w:rsidRPr="0076647D">
        <w:t>EXAMPLE 1:</w:t>
      </w:r>
      <w:r w:rsidR="002D77BE" w:rsidRPr="0076647D">
        <w:tab/>
        <w:t>Function type with one parameter and a return value.</w:t>
      </w:r>
    </w:p>
    <w:p w14:paraId="5303371A" w14:textId="77777777" w:rsidR="002D77BE" w:rsidRPr="0076647D" w:rsidRDefault="002D77BE" w:rsidP="00AB348C">
      <w:pPr>
        <w:pStyle w:val="PL"/>
        <w:rPr>
          <w:noProof w:val="0"/>
          <w:color w:val="000000"/>
        </w:rPr>
      </w:pPr>
      <w:r w:rsidRPr="0076647D">
        <w:rPr>
          <w:noProof w:val="0"/>
          <w:color w:val="000000"/>
        </w:rPr>
        <w:tab/>
      </w:r>
      <w:r w:rsidRPr="0076647D">
        <w:rPr>
          <w:b/>
          <w:noProof w:val="0"/>
          <w:color w:val="000000"/>
        </w:rPr>
        <w:t>type function</w:t>
      </w:r>
      <w:r w:rsidRPr="0076647D">
        <w:rPr>
          <w:noProof w:val="0"/>
          <w:color w:val="000000"/>
        </w:rPr>
        <w:t xml:space="preserve"> MyFunc1 ( </w:t>
      </w:r>
      <w:r w:rsidRPr="0076647D">
        <w:rPr>
          <w:b/>
          <w:noProof w:val="0"/>
          <w:color w:val="000000"/>
        </w:rPr>
        <w:t>in integer</w:t>
      </w:r>
      <w:r w:rsidRPr="0076647D">
        <w:rPr>
          <w:noProof w:val="0"/>
          <w:color w:val="000000"/>
        </w:rPr>
        <w:t xml:space="preserve"> p1 ) </w:t>
      </w:r>
      <w:r w:rsidRPr="0076647D">
        <w:rPr>
          <w:b/>
          <w:noProof w:val="0"/>
          <w:color w:val="000000"/>
        </w:rPr>
        <w:t>return</w:t>
      </w:r>
      <w:r w:rsidRPr="0076647D">
        <w:rPr>
          <w:noProof w:val="0"/>
          <w:color w:val="000000"/>
        </w:rPr>
        <w:t xml:space="preserve"> </w:t>
      </w:r>
      <w:r w:rsidRPr="0076647D">
        <w:rPr>
          <w:b/>
          <w:noProof w:val="0"/>
          <w:color w:val="000000"/>
        </w:rPr>
        <w:t>boolean</w:t>
      </w:r>
      <w:r w:rsidRPr="0076647D">
        <w:rPr>
          <w:noProof w:val="0"/>
          <w:color w:val="000000"/>
        </w:rPr>
        <w:t>;</w:t>
      </w:r>
    </w:p>
    <w:p w14:paraId="3D65C633" w14:textId="77777777" w:rsidR="002D77BE" w:rsidRPr="0076647D" w:rsidRDefault="002D77BE" w:rsidP="00AB348C">
      <w:pPr>
        <w:pStyle w:val="PL"/>
        <w:rPr>
          <w:noProof w:val="0"/>
          <w:color w:val="000000"/>
        </w:rPr>
      </w:pPr>
    </w:p>
    <w:p w14:paraId="04715FA2" w14:textId="77777777" w:rsidR="002D77BE" w:rsidRPr="0076647D" w:rsidRDefault="002D77BE" w:rsidP="00AB348C">
      <w:pPr>
        <w:pStyle w:val="EX"/>
        <w:keepNext/>
      </w:pPr>
      <w:r w:rsidRPr="0076647D">
        <w:t>EXAMPLE 2:</w:t>
      </w:r>
      <w:r w:rsidRPr="0076647D">
        <w:tab/>
        <w:t xml:space="preserve">Function type with one parameter, a </w:t>
      </w:r>
      <w:r w:rsidRPr="0076647D">
        <w:rPr>
          <w:rFonts w:ascii="Courier New" w:hAnsi="Courier New" w:cs="Courier New"/>
          <w:b/>
        </w:rPr>
        <w:t>runs on</w:t>
      </w:r>
      <w:r w:rsidRPr="0076647D">
        <w:t xml:space="preserve"> clause and a return value.</w:t>
      </w:r>
    </w:p>
    <w:p w14:paraId="0C6E79CF" w14:textId="77777777" w:rsidR="002D77BE" w:rsidRPr="0076647D" w:rsidRDefault="002D77BE" w:rsidP="002D77BE">
      <w:pPr>
        <w:pStyle w:val="PL"/>
        <w:keepNext/>
        <w:keepLines/>
        <w:rPr>
          <w:noProof w:val="0"/>
          <w:color w:val="000000"/>
        </w:rPr>
      </w:pPr>
      <w:r w:rsidRPr="0076647D">
        <w:rPr>
          <w:noProof w:val="0"/>
          <w:color w:val="000000"/>
        </w:rPr>
        <w:tab/>
      </w:r>
      <w:r w:rsidRPr="0076647D">
        <w:rPr>
          <w:b/>
          <w:noProof w:val="0"/>
          <w:color w:val="000000"/>
        </w:rPr>
        <w:t>type function</w:t>
      </w:r>
      <w:r w:rsidRPr="0076647D">
        <w:rPr>
          <w:noProof w:val="0"/>
          <w:color w:val="000000"/>
        </w:rPr>
        <w:t xml:space="preserve"> MyFunc2 ( </w:t>
      </w:r>
      <w:r w:rsidRPr="0076647D">
        <w:rPr>
          <w:b/>
          <w:noProof w:val="0"/>
          <w:color w:val="000000"/>
        </w:rPr>
        <w:t>in integer</w:t>
      </w:r>
      <w:r w:rsidRPr="0076647D">
        <w:rPr>
          <w:noProof w:val="0"/>
          <w:color w:val="000000"/>
        </w:rPr>
        <w:t xml:space="preserve"> p1 ) </w:t>
      </w:r>
      <w:r w:rsidRPr="0076647D">
        <w:rPr>
          <w:b/>
          <w:noProof w:val="0"/>
          <w:color w:val="000000"/>
        </w:rPr>
        <w:t>runs</w:t>
      </w:r>
      <w:r w:rsidRPr="0076647D">
        <w:rPr>
          <w:noProof w:val="0"/>
          <w:color w:val="000000"/>
        </w:rPr>
        <w:t xml:space="preserve"> </w:t>
      </w:r>
      <w:r w:rsidRPr="0076647D">
        <w:rPr>
          <w:b/>
          <w:noProof w:val="0"/>
          <w:color w:val="000000"/>
        </w:rPr>
        <w:t>on</w:t>
      </w:r>
      <w:r w:rsidRPr="0076647D">
        <w:rPr>
          <w:noProof w:val="0"/>
          <w:color w:val="000000"/>
        </w:rPr>
        <w:t xml:space="preserve"> MyCompType </w:t>
      </w:r>
      <w:r w:rsidRPr="0076647D">
        <w:rPr>
          <w:b/>
          <w:noProof w:val="0"/>
          <w:color w:val="000000"/>
        </w:rPr>
        <w:t>return</w:t>
      </w:r>
      <w:r w:rsidRPr="0076647D">
        <w:rPr>
          <w:noProof w:val="0"/>
          <w:color w:val="000000"/>
        </w:rPr>
        <w:t xml:space="preserve"> </w:t>
      </w:r>
      <w:r w:rsidRPr="0076647D">
        <w:rPr>
          <w:b/>
          <w:noProof w:val="0"/>
          <w:color w:val="000000"/>
        </w:rPr>
        <w:t>boolean</w:t>
      </w:r>
      <w:r w:rsidRPr="0076647D">
        <w:rPr>
          <w:noProof w:val="0"/>
          <w:color w:val="000000"/>
        </w:rPr>
        <w:t>;</w:t>
      </w:r>
    </w:p>
    <w:p w14:paraId="0543B745" w14:textId="77777777" w:rsidR="00B9778C" w:rsidRPr="0076647D" w:rsidRDefault="00B9778C" w:rsidP="002D77BE">
      <w:pPr>
        <w:pStyle w:val="PL"/>
        <w:keepNext/>
        <w:keepLines/>
        <w:rPr>
          <w:noProof w:val="0"/>
          <w:color w:val="000000"/>
        </w:rPr>
      </w:pPr>
    </w:p>
    <w:p w14:paraId="11DA86F8" w14:textId="77777777" w:rsidR="002D77BE" w:rsidRPr="0076647D" w:rsidRDefault="002D77BE" w:rsidP="002D77BE">
      <w:pPr>
        <w:pStyle w:val="EX"/>
      </w:pPr>
      <w:r w:rsidRPr="0076647D">
        <w:t>EXAMPLE 3:</w:t>
      </w:r>
      <w:r w:rsidRPr="0076647D">
        <w:tab/>
        <w:t xml:space="preserve">Altstep type with a type parameter and a </w:t>
      </w:r>
      <w:r w:rsidRPr="0076647D">
        <w:rPr>
          <w:rFonts w:ascii="Courier New" w:hAnsi="Courier New" w:cs="Courier New"/>
          <w:b/>
        </w:rPr>
        <w:t>runs on</w:t>
      </w:r>
      <w:r w:rsidRPr="0076647D">
        <w:t xml:space="preserve"> clause.</w:t>
      </w:r>
    </w:p>
    <w:p w14:paraId="077894B7" w14:textId="77777777" w:rsidR="002D77BE" w:rsidRPr="0076647D" w:rsidRDefault="002D77BE" w:rsidP="00CE6160">
      <w:pPr>
        <w:pStyle w:val="PL"/>
        <w:ind w:left="384" w:hanging="384"/>
        <w:rPr>
          <w:noProof w:val="0"/>
          <w:color w:val="000000"/>
        </w:rPr>
      </w:pPr>
      <w:r w:rsidRPr="0076647D">
        <w:rPr>
          <w:noProof w:val="0"/>
          <w:color w:val="000000"/>
        </w:rPr>
        <w:tab/>
      </w:r>
      <w:r w:rsidRPr="0076647D">
        <w:rPr>
          <w:b/>
          <w:noProof w:val="0"/>
          <w:color w:val="000000"/>
        </w:rPr>
        <w:t>type altstep</w:t>
      </w:r>
      <w:r w:rsidRPr="0076647D">
        <w:rPr>
          <w:noProof w:val="0"/>
          <w:color w:val="000000"/>
        </w:rPr>
        <w:t xml:space="preserve"> MyAltstep1&lt;</w:t>
      </w:r>
      <w:r w:rsidRPr="0076647D">
        <w:rPr>
          <w:b/>
          <w:noProof w:val="0"/>
          <w:color w:val="000000"/>
        </w:rPr>
        <w:t>type</w:t>
      </w:r>
      <w:r w:rsidRPr="0076647D">
        <w:rPr>
          <w:noProof w:val="0"/>
          <w:color w:val="000000"/>
        </w:rPr>
        <w:t xml:space="preserve"> T&gt; ( </w:t>
      </w:r>
      <w:r w:rsidRPr="0076647D">
        <w:rPr>
          <w:b/>
          <w:noProof w:val="0"/>
          <w:color w:val="000000"/>
        </w:rPr>
        <w:t xml:space="preserve">in </w:t>
      </w:r>
      <w:r w:rsidRPr="0076647D">
        <w:rPr>
          <w:noProof w:val="0"/>
          <w:color w:val="000000"/>
        </w:rPr>
        <w:t xml:space="preserve">T p1 ) </w:t>
      </w:r>
      <w:r w:rsidRPr="0076647D">
        <w:rPr>
          <w:b/>
          <w:noProof w:val="0"/>
          <w:color w:val="000000"/>
        </w:rPr>
        <w:t xml:space="preserve">runs on </w:t>
      </w:r>
      <w:r w:rsidRPr="0076647D">
        <w:rPr>
          <w:noProof w:val="0"/>
          <w:color w:val="000000"/>
        </w:rPr>
        <w:t>MyCompType;</w:t>
      </w:r>
    </w:p>
    <w:p w14:paraId="37EDE1EF" w14:textId="77777777" w:rsidR="00B9778C" w:rsidRPr="0076647D" w:rsidRDefault="00B9778C" w:rsidP="00CE6160">
      <w:pPr>
        <w:pStyle w:val="PL"/>
        <w:ind w:left="384" w:hanging="384"/>
        <w:rPr>
          <w:noProof w:val="0"/>
        </w:rPr>
      </w:pPr>
    </w:p>
    <w:p w14:paraId="3C01632B" w14:textId="77777777" w:rsidR="002D77BE" w:rsidRPr="0076647D" w:rsidRDefault="002D77BE" w:rsidP="00CE6160">
      <w:pPr>
        <w:pStyle w:val="EX"/>
        <w:keepNext/>
        <w:keepLines w:val="0"/>
      </w:pPr>
      <w:r w:rsidRPr="0076647D">
        <w:t>EXAMPLE 4:</w:t>
      </w:r>
      <w:r w:rsidRPr="0076647D">
        <w:tab/>
        <w:t xml:space="preserve">Testcase type without parameter, with a </w:t>
      </w:r>
      <w:r w:rsidRPr="0076647D">
        <w:rPr>
          <w:rFonts w:ascii="Courier New" w:hAnsi="Courier New" w:cs="Courier New"/>
          <w:b/>
        </w:rPr>
        <w:t>runs on</w:t>
      </w:r>
      <w:r w:rsidRPr="0076647D">
        <w:t xml:space="preserve"> clause and a </w:t>
      </w:r>
      <w:r w:rsidRPr="0076647D">
        <w:rPr>
          <w:rFonts w:ascii="Courier New" w:hAnsi="Courier New" w:cs="Courier New"/>
          <w:b/>
        </w:rPr>
        <w:t>system</w:t>
      </w:r>
      <w:r w:rsidRPr="0076647D">
        <w:t xml:space="preserve"> clause.</w:t>
      </w:r>
    </w:p>
    <w:p w14:paraId="1C463E31" w14:textId="77777777" w:rsidR="002D77BE" w:rsidRPr="0076647D" w:rsidRDefault="002D77BE" w:rsidP="00CE6160">
      <w:pPr>
        <w:pStyle w:val="PL"/>
        <w:keepNext/>
        <w:rPr>
          <w:noProof w:val="0"/>
          <w:color w:val="000000"/>
        </w:rPr>
      </w:pPr>
      <w:r w:rsidRPr="0076647D">
        <w:rPr>
          <w:noProof w:val="0"/>
          <w:color w:val="000000"/>
        </w:rPr>
        <w:tab/>
      </w:r>
      <w:r w:rsidRPr="0076647D">
        <w:rPr>
          <w:b/>
          <w:noProof w:val="0"/>
          <w:color w:val="000000"/>
        </w:rPr>
        <w:t>type testcase</w:t>
      </w:r>
      <w:r w:rsidRPr="0076647D">
        <w:rPr>
          <w:noProof w:val="0"/>
          <w:color w:val="000000"/>
        </w:rPr>
        <w:t xml:space="preserve"> MyTestcase1 ( ) </w:t>
      </w:r>
      <w:r w:rsidRPr="0076647D">
        <w:rPr>
          <w:b/>
          <w:noProof w:val="0"/>
          <w:color w:val="000000"/>
        </w:rPr>
        <w:t xml:space="preserve">runs on </w:t>
      </w:r>
      <w:r w:rsidRPr="0076647D">
        <w:rPr>
          <w:noProof w:val="0"/>
          <w:color w:val="000000"/>
        </w:rPr>
        <w:t>MyCompType</w:t>
      </w:r>
      <w:r w:rsidRPr="0076647D">
        <w:rPr>
          <w:noProof w:val="0"/>
        </w:rPr>
        <w:t xml:space="preserve"> </w:t>
      </w:r>
      <w:r w:rsidR="00C9201D" w:rsidRPr="0076647D">
        <w:rPr>
          <w:b/>
          <w:noProof w:val="0"/>
        </w:rPr>
        <w:t>system</w:t>
      </w:r>
      <w:r w:rsidRPr="0076647D">
        <w:rPr>
          <w:noProof w:val="0"/>
        </w:rPr>
        <w:t xml:space="preserve"> </w:t>
      </w:r>
      <w:r w:rsidRPr="0076647D">
        <w:rPr>
          <w:noProof w:val="0"/>
          <w:color w:val="000000"/>
        </w:rPr>
        <w:t>MySysType;</w:t>
      </w:r>
    </w:p>
    <w:p w14:paraId="4DCCA1E9" w14:textId="77777777" w:rsidR="00B9778C" w:rsidRPr="0076647D" w:rsidRDefault="00B9778C" w:rsidP="002D77BE">
      <w:pPr>
        <w:pStyle w:val="PL"/>
        <w:keepNext/>
        <w:keepLines/>
        <w:rPr>
          <w:noProof w:val="0"/>
          <w:color w:val="000000"/>
        </w:rPr>
      </w:pPr>
    </w:p>
    <w:p w14:paraId="3E6C45C1" w14:textId="77777777" w:rsidR="002D77BE" w:rsidRPr="0076647D" w:rsidRDefault="002D77BE" w:rsidP="000E3DCE">
      <w:pPr>
        <w:pStyle w:val="H6"/>
      </w:pPr>
      <w:r w:rsidRPr="0076647D">
        <w:t>6.2.</w:t>
      </w:r>
      <w:r w:rsidR="00BF4869" w:rsidRPr="0076647D">
        <w:t>13</w:t>
      </w:r>
      <w:r w:rsidRPr="0076647D">
        <w:t>.2</w:t>
      </w:r>
      <w:r w:rsidR="00B9778C" w:rsidRPr="0076647D">
        <w:tab/>
      </w:r>
      <w:r w:rsidRPr="0076647D">
        <w:t>Behaviour Values</w:t>
      </w:r>
    </w:p>
    <w:p w14:paraId="5ABCDC59" w14:textId="619C8B8D" w:rsidR="002D77BE" w:rsidRPr="0076647D" w:rsidRDefault="002D77BE" w:rsidP="002D77BE">
      <w:r w:rsidRPr="0076647D">
        <w:t xml:space="preserve">The values of a behaviour type are the </w:t>
      </w:r>
      <w:r w:rsidR="00B138C0" w:rsidRPr="0076647D">
        <w:t>identifiers</w:t>
      </w:r>
      <w:r w:rsidR="00097F92" w:rsidRPr="0076647D">
        <w:t xml:space="preserve"> of </w:t>
      </w:r>
      <w:r w:rsidRPr="0076647D">
        <w:t xml:space="preserve">altsteps, functions, and testcases with compatible parameters and </w:t>
      </w:r>
      <w:r w:rsidRPr="0076647D">
        <w:rPr>
          <w:rFonts w:ascii="Courier New" w:hAnsi="Courier New" w:cs="Courier New"/>
          <w:b/>
        </w:rPr>
        <w:t>runs on</w:t>
      </w:r>
      <w:r w:rsidR="00B31964" w:rsidRPr="0076647D">
        <w:rPr>
          <w:rFonts w:ascii="Courier New" w:hAnsi="Courier New" w:cs="Courier New"/>
          <w:b/>
        </w:rPr>
        <w:t>,</w:t>
      </w:r>
      <w:r w:rsidRPr="0076647D">
        <w:t xml:space="preserve"> </w:t>
      </w:r>
      <w:r w:rsidRPr="0076647D">
        <w:rPr>
          <w:rFonts w:ascii="Courier New" w:hAnsi="Courier New" w:cs="Courier New"/>
          <w:b/>
        </w:rPr>
        <w:t>system</w:t>
      </w:r>
      <w:r w:rsidR="000B0094" w:rsidRPr="0076647D">
        <w:t xml:space="preserve">, </w:t>
      </w:r>
      <w:r w:rsidR="000B0094" w:rsidRPr="0076647D">
        <w:rPr>
          <w:rFonts w:ascii="Courier New" w:hAnsi="Courier New" w:cs="Courier New"/>
          <w:b/>
        </w:rPr>
        <w:t>mtc</w:t>
      </w:r>
      <w:r w:rsidRPr="0076647D">
        <w:t xml:space="preserve"> </w:t>
      </w:r>
      <w:r w:rsidR="00B31964" w:rsidRPr="0076647D">
        <w:t xml:space="preserve">and </w:t>
      </w:r>
      <w:r w:rsidR="00B31964" w:rsidRPr="0076647D">
        <w:rPr>
          <w:rFonts w:ascii="Courier New" w:hAnsi="Courier New" w:cs="Courier New"/>
          <w:b/>
        </w:rPr>
        <w:t>return</w:t>
      </w:r>
      <w:r w:rsidR="00B31964" w:rsidRPr="0076647D">
        <w:t xml:space="preserve"> </w:t>
      </w:r>
      <w:r w:rsidRPr="0076647D">
        <w:t xml:space="preserve">clauses. Both predefined and user-defined, including external, functions can be used as values. Type compatibility of behaviour types is defined in </w:t>
      </w:r>
      <w:r w:rsidR="00653BAA" w:rsidRPr="0076647D">
        <w:t xml:space="preserve">the extension to </w:t>
      </w:r>
      <w:r w:rsidR="00C9201D" w:rsidRPr="0076647D">
        <w:t xml:space="preserve">clause </w:t>
      </w:r>
      <w:r w:rsidR="00653BAA" w:rsidRPr="0076647D">
        <w:t>6.3.5</w:t>
      </w:r>
      <w:r w:rsidR="00C9201D" w:rsidRPr="0076647D">
        <w:t xml:space="preserve"> </w:t>
      </w:r>
      <w:r w:rsidR="00653BAA" w:rsidRPr="0076647D">
        <w:t>within</w:t>
      </w:r>
      <w:r w:rsidR="00C9201D" w:rsidRPr="0076647D">
        <w:t xml:space="preserve"> </w:t>
      </w:r>
      <w:r w:rsidR="00672128" w:rsidRPr="0076647D">
        <w:t>the present document</w:t>
      </w:r>
      <w:r w:rsidR="00C9201D" w:rsidRPr="0076647D">
        <w:t>.</w:t>
      </w:r>
    </w:p>
    <w:p w14:paraId="1A5E1701" w14:textId="77777777" w:rsidR="002D77BE" w:rsidRPr="0076647D" w:rsidRDefault="002D77BE" w:rsidP="002D77BE">
      <w:r w:rsidRPr="0076647D">
        <w:rPr>
          <w:b/>
          <w:i/>
        </w:rPr>
        <w:t>Syntactical Structure</w:t>
      </w:r>
    </w:p>
    <w:p w14:paraId="26A53E95" w14:textId="77777777" w:rsidR="002D77BE" w:rsidRPr="0076647D" w:rsidRDefault="002D77BE" w:rsidP="002D77BE">
      <w:pPr>
        <w:pStyle w:val="PL"/>
        <w:ind w:left="283"/>
        <w:rPr>
          <w:i/>
          <w:noProof w:val="0"/>
        </w:rPr>
      </w:pPr>
      <w:r w:rsidRPr="0076647D">
        <w:rPr>
          <w:i/>
          <w:noProof w:val="0"/>
        </w:rPr>
        <w:t>VariableRef | FunctionInstance | FunctionRef | AltstepRef | TestcaseRef</w:t>
      </w:r>
      <w:r w:rsidR="006A748E" w:rsidRPr="0076647D">
        <w:rPr>
          <w:i/>
          <w:noProof w:val="0"/>
        </w:rPr>
        <w:t xml:space="preserve"> | </w:t>
      </w:r>
      <w:r w:rsidR="006A748E" w:rsidRPr="0076647D">
        <w:rPr>
          <w:noProof w:val="0"/>
        </w:rPr>
        <w:t>null</w:t>
      </w:r>
    </w:p>
    <w:p w14:paraId="2C5E9CF7" w14:textId="77777777" w:rsidR="002D77BE" w:rsidRPr="0076647D" w:rsidRDefault="002D77BE" w:rsidP="002D77BE">
      <w:pPr>
        <w:pStyle w:val="PL"/>
        <w:ind w:left="283"/>
        <w:rPr>
          <w:i/>
          <w:noProof w:val="0"/>
        </w:rPr>
      </w:pPr>
    </w:p>
    <w:p w14:paraId="44B88A78" w14:textId="77777777" w:rsidR="002D77BE" w:rsidRPr="0076647D" w:rsidRDefault="002D77BE" w:rsidP="007612E9">
      <w:pPr>
        <w:keepNext/>
        <w:keepLines/>
      </w:pPr>
      <w:r w:rsidRPr="0076647D">
        <w:rPr>
          <w:b/>
          <w:i/>
        </w:rPr>
        <w:t>Semantic Description</w:t>
      </w:r>
    </w:p>
    <w:p w14:paraId="76A4F628" w14:textId="77777777" w:rsidR="002D77BE" w:rsidRPr="0076647D" w:rsidRDefault="002D77BE" w:rsidP="007612E9">
      <w:pPr>
        <w:keepNext/>
        <w:keepLines/>
        <w:rPr>
          <w:color w:val="000000"/>
        </w:rPr>
      </w:pPr>
      <w:r w:rsidRPr="0076647D">
        <w:rPr>
          <w:color w:val="000000"/>
        </w:rPr>
        <w:t>The literal behaviour values are the identifiers of the predefined and user-defined altsteps, (external) functions, and testcases</w:t>
      </w:r>
      <w:r w:rsidR="006A748E" w:rsidRPr="0076647D">
        <w:rPr>
          <w:color w:val="000000"/>
        </w:rPr>
        <w:t xml:space="preserve"> and the special value </w:t>
      </w:r>
      <w:r w:rsidR="006A748E" w:rsidRPr="0076647D">
        <w:rPr>
          <w:rFonts w:ascii="Courier New" w:hAnsi="Courier New" w:cs="Courier New"/>
          <w:b/>
          <w:color w:val="000000"/>
        </w:rPr>
        <w:t>null</w:t>
      </w:r>
      <w:r w:rsidRPr="0076647D">
        <w:rPr>
          <w:color w:val="000000"/>
        </w:rPr>
        <w:t xml:space="preserve">. </w:t>
      </w:r>
      <w:r w:rsidR="006A748E" w:rsidRPr="0076647D">
        <w:rPr>
          <w:color w:val="000000"/>
        </w:rPr>
        <w:t xml:space="preserve">The special value </w:t>
      </w:r>
      <w:r w:rsidR="006A748E" w:rsidRPr="0076647D">
        <w:rPr>
          <w:rFonts w:ascii="Courier New" w:hAnsi="Courier New"/>
          <w:b/>
          <w:color w:val="000000"/>
        </w:rPr>
        <w:t>null</w:t>
      </w:r>
      <w:r w:rsidR="006A748E" w:rsidRPr="0076647D">
        <w:rPr>
          <w:color w:val="000000"/>
        </w:rPr>
        <w:t xml:space="preserve"> is available to indicate an undefined behaviour value,</w:t>
      </w:r>
      <w:r w:rsidR="00364B2F" w:rsidRPr="0076647D">
        <w:rPr>
          <w:color w:val="000000"/>
        </w:rPr>
        <w:t xml:space="preserve"> e.g. </w:t>
      </w:r>
      <w:r w:rsidR="006A748E" w:rsidRPr="0076647D">
        <w:rPr>
          <w:color w:val="000000"/>
        </w:rPr>
        <w:t xml:space="preserve">for the initialization of variables. </w:t>
      </w:r>
      <w:r w:rsidRPr="0076647D">
        <w:rPr>
          <w:color w:val="000000"/>
        </w:rPr>
        <w:t xml:space="preserve">Behaviour values can be passed around as parameters and behaviour values can be stored. Behaviour values can be used, together with a corresponding </w:t>
      </w:r>
      <w:r w:rsidRPr="0076647D">
        <w:t>list</w:t>
      </w:r>
      <w:r w:rsidRPr="0076647D">
        <w:rPr>
          <w:color w:val="000000"/>
        </w:rPr>
        <w:t xml:space="preserve"> of actual parameters, to invoke the behaviours in statements and expressions. Behaviour values can also be used, again together with a corresponding </w:t>
      </w:r>
      <w:r w:rsidRPr="0076647D">
        <w:t>list</w:t>
      </w:r>
      <w:r w:rsidRPr="0076647D">
        <w:rPr>
          <w:color w:val="000000"/>
        </w:rPr>
        <w:t xml:space="preserve"> of actual parameters, in </w:t>
      </w:r>
      <w:r w:rsidRPr="0076647D">
        <w:rPr>
          <w:rFonts w:ascii="Courier New" w:hAnsi="Courier New" w:cs="Courier New"/>
          <w:b/>
          <w:color w:val="000000"/>
        </w:rPr>
        <w:t>activate</w:t>
      </w:r>
      <w:r w:rsidRPr="0076647D">
        <w:rPr>
          <w:color w:val="000000"/>
        </w:rPr>
        <w:t xml:space="preserve">, </w:t>
      </w:r>
      <w:r w:rsidRPr="0076647D">
        <w:rPr>
          <w:rFonts w:ascii="Courier New" w:hAnsi="Courier New" w:cs="Courier New"/>
          <w:b/>
          <w:color w:val="000000"/>
        </w:rPr>
        <w:t>start</w:t>
      </w:r>
      <w:r w:rsidRPr="0076647D">
        <w:rPr>
          <w:color w:val="000000"/>
        </w:rPr>
        <w:t xml:space="preserve">, and </w:t>
      </w:r>
      <w:r w:rsidRPr="0076647D">
        <w:rPr>
          <w:rFonts w:ascii="Courier New" w:hAnsi="Courier New" w:cs="Courier New"/>
          <w:b/>
          <w:color w:val="000000"/>
        </w:rPr>
        <w:t>execute</w:t>
      </w:r>
      <w:r w:rsidR="00603171" w:rsidRPr="0076647D">
        <w:rPr>
          <w:color w:val="000000"/>
        </w:rPr>
        <w:t xml:space="preserve"> statements, respectively.</w:t>
      </w:r>
    </w:p>
    <w:p w14:paraId="31845132" w14:textId="160C3B0E" w:rsidR="002D77BE" w:rsidRPr="0076647D" w:rsidRDefault="006A748E" w:rsidP="002D77BE">
      <w:r w:rsidRPr="0076647D">
        <w:rPr>
          <w:color w:val="000000"/>
        </w:rPr>
        <w:t>The only operat</w:t>
      </w:r>
      <w:r w:rsidR="00097F92" w:rsidRPr="0076647D">
        <w:rPr>
          <w:color w:val="000000"/>
        </w:rPr>
        <w:t>ors</w:t>
      </w:r>
      <w:r w:rsidRPr="0076647D">
        <w:rPr>
          <w:color w:val="000000"/>
        </w:rPr>
        <w:t xml:space="preserve"> </w:t>
      </w:r>
      <w:r w:rsidR="00097F92" w:rsidRPr="0076647D">
        <w:rPr>
          <w:color w:val="000000"/>
        </w:rPr>
        <w:t xml:space="preserve">(see clause 7.1 of the </w:t>
      </w:r>
      <w:r w:rsidR="00097F92" w:rsidRPr="0076647D">
        <w:t>TTCN</w:t>
      </w:r>
      <w:r w:rsidR="00097F92" w:rsidRPr="0076647D">
        <w:rPr>
          <w:color w:val="000000"/>
        </w:rPr>
        <w:t>-3 core language</w:t>
      </w:r>
      <w:r w:rsidR="00AB0779" w:rsidRPr="0076647D">
        <w:rPr>
          <w:color w:val="000000"/>
        </w:rPr>
        <w:t xml:space="preserve"> </w:t>
      </w:r>
      <w:r w:rsidR="00AB0779" w:rsidRPr="0076647D">
        <w:t>[</w:t>
      </w:r>
      <w:r w:rsidR="00AB0779" w:rsidRPr="0076647D">
        <w:fldChar w:fldCharType="begin"/>
      </w:r>
      <w:r w:rsidR="00AB0779" w:rsidRPr="0076647D">
        <w:instrText xml:space="preserve">REF REF_ES201873_1 \h </w:instrText>
      </w:r>
      <w:r w:rsidR="00AB0779" w:rsidRPr="0076647D">
        <w:fldChar w:fldCharType="separate"/>
      </w:r>
      <w:r w:rsidR="00E15429" w:rsidRPr="0076647D">
        <w:t>1</w:t>
      </w:r>
      <w:r w:rsidR="00AB0779" w:rsidRPr="0076647D">
        <w:fldChar w:fldCharType="end"/>
      </w:r>
      <w:r w:rsidR="00AB0779" w:rsidRPr="0076647D">
        <w:t>]</w:t>
      </w:r>
      <w:r w:rsidR="00097F92" w:rsidRPr="0076647D">
        <w:rPr>
          <w:color w:val="000000"/>
        </w:rPr>
        <w:t xml:space="preserve">) </w:t>
      </w:r>
      <w:r w:rsidRPr="0076647D">
        <w:rPr>
          <w:color w:val="000000"/>
        </w:rPr>
        <w:t>on behaviour values that are defined are the check for equality and inequality.</w:t>
      </w:r>
    </w:p>
    <w:p w14:paraId="3C2BBDF6" w14:textId="77777777" w:rsidR="002D77BE" w:rsidRPr="0076647D" w:rsidRDefault="002D77BE" w:rsidP="002D77BE">
      <w:pPr>
        <w:rPr>
          <w:b/>
          <w:i/>
        </w:rPr>
      </w:pPr>
      <w:r w:rsidRPr="0076647D">
        <w:rPr>
          <w:b/>
          <w:i/>
        </w:rPr>
        <w:t>Restrictions</w:t>
      </w:r>
    </w:p>
    <w:p w14:paraId="75235530" w14:textId="77777777" w:rsidR="00127E92" w:rsidRPr="0076647D" w:rsidRDefault="00CD3F53" w:rsidP="00CE24F3">
      <w:pPr>
        <w:pStyle w:val="BL"/>
        <w:numPr>
          <w:ilvl w:val="0"/>
          <w:numId w:val="17"/>
        </w:numPr>
      </w:pPr>
      <w:r w:rsidRPr="0076647D">
        <w:t>V</w:t>
      </w:r>
      <w:r w:rsidR="00127E92" w:rsidRPr="0076647D">
        <w:t xml:space="preserve">alues of a behaviour type with a </w:t>
      </w:r>
      <w:r w:rsidR="00127E92" w:rsidRPr="0076647D">
        <w:rPr>
          <w:rFonts w:ascii="Courier New" w:hAnsi="Courier New" w:cs="Courier New"/>
          <w:b/>
        </w:rPr>
        <w:t>runs on self</w:t>
      </w:r>
      <w:r w:rsidR="00127E92" w:rsidRPr="0076647D">
        <w:t xml:space="preserve"> clause shall not be sen</w:t>
      </w:r>
      <w:r w:rsidR="00097F92" w:rsidRPr="0076647D">
        <w:t>t</w:t>
      </w:r>
      <w:r w:rsidR="00127E92" w:rsidRPr="0076647D">
        <w:t xml:space="preserve"> to another test component.</w:t>
      </w:r>
    </w:p>
    <w:p w14:paraId="678815EF" w14:textId="77777777" w:rsidR="00127E92" w:rsidRPr="0076647D" w:rsidRDefault="00CD3F53" w:rsidP="00CE24F3">
      <w:pPr>
        <w:pStyle w:val="BL"/>
      </w:pPr>
      <w:r w:rsidRPr="0076647D">
        <w:t>V</w:t>
      </w:r>
      <w:r w:rsidR="00127E92" w:rsidRPr="0076647D">
        <w:t xml:space="preserve">alues of a behaviour type with a </w:t>
      </w:r>
      <w:r w:rsidR="00127E92" w:rsidRPr="0076647D">
        <w:rPr>
          <w:rFonts w:ascii="Courier New" w:hAnsi="Courier New" w:cs="Courier New"/>
          <w:b/>
        </w:rPr>
        <w:t>runs on self</w:t>
      </w:r>
      <w:r w:rsidR="00127E92" w:rsidRPr="0076647D">
        <w:t xml:space="preserve"> clause shall not be used in a start test component operation.</w:t>
      </w:r>
    </w:p>
    <w:p w14:paraId="6ABE69A2" w14:textId="77777777" w:rsidR="00603171" w:rsidRPr="0076647D" w:rsidRDefault="00603171" w:rsidP="00CE24F3">
      <w:pPr>
        <w:pStyle w:val="BL"/>
      </w:pPr>
      <w:r w:rsidRPr="0076647D">
        <w:t xml:space="preserve">The special value </w:t>
      </w:r>
      <w:r w:rsidRPr="0076647D">
        <w:rPr>
          <w:rFonts w:ascii="Courier New" w:hAnsi="Courier New" w:cs="Courier New"/>
          <w:b/>
        </w:rPr>
        <w:t>null</w:t>
      </w:r>
      <w:r w:rsidRPr="0076647D">
        <w:t xml:space="preserve"> shall not be used to invoke a behaviour.</w:t>
      </w:r>
    </w:p>
    <w:p w14:paraId="25E756B4" w14:textId="77777777" w:rsidR="002D77BE" w:rsidRPr="0076647D" w:rsidRDefault="002D77BE" w:rsidP="009404D0">
      <w:pPr>
        <w:keepLines/>
      </w:pPr>
      <w:r w:rsidRPr="0076647D">
        <w:rPr>
          <w:b/>
          <w:i/>
        </w:rPr>
        <w:t>Examples</w:t>
      </w:r>
    </w:p>
    <w:p w14:paraId="135CD708" w14:textId="77777777" w:rsidR="002D77BE" w:rsidRPr="0076647D" w:rsidRDefault="002D77BE" w:rsidP="009404D0">
      <w:pPr>
        <w:pStyle w:val="PL"/>
        <w:keepLines/>
        <w:rPr>
          <w:noProof w:val="0"/>
          <w:color w:val="000000"/>
        </w:rPr>
      </w:pPr>
      <w:r w:rsidRPr="0076647D">
        <w:rPr>
          <w:noProof w:val="0"/>
          <w:color w:val="000000"/>
        </w:rPr>
        <w:tab/>
      </w:r>
      <w:r w:rsidRPr="0076647D">
        <w:rPr>
          <w:b/>
          <w:noProof w:val="0"/>
          <w:color w:val="000000"/>
        </w:rPr>
        <w:t>type function</w:t>
      </w:r>
      <w:r w:rsidRPr="0076647D">
        <w:rPr>
          <w:noProof w:val="0"/>
          <w:color w:val="000000"/>
        </w:rPr>
        <w:t xml:space="preserve"> MyFunc3 ( </w:t>
      </w:r>
      <w:r w:rsidRPr="0076647D">
        <w:rPr>
          <w:b/>
          <w:noProof w:val="0"/>
          <w:color w:val="000000"/>
        </w:rPr>
        <w:t>in integer</w:t>
      </w:r>
      <w:r w:rsidRPr="0076647D">
        <w:rPr>
          <w:noProof w:val="0"/>
          <w:color w:val="000000"/>
        </w:rPr>
        <w:t xml:space="preserve"> p1 ) </w:t>
      </w:r>
      <w:r w:rsidRPr="0076647D">
        <w:rPr>
          <w:b/>
          <w:noProof w:val="0"/>
          <w:color w:val="000000"/>
        </w:rPr>
        <w:t>return</w:t>
      </w:r>
      <w:r w:rsidRPr="0076647D">
        <w:rPr>
          <w:noProof w:val="0"/>
          <w:color w:val="000000"/>
        </w:rPr>
        <w:t xml:space="preserve"> </w:t>
      </w:r>
      <w:r w:rsidRPr="0076647D">
        <w:rPr>
          <w:b/>
          <w:noProof w:val="0"/>
          <w:color w:val="000000"/>
        </w:rPr>
        <w:t>charstring</w:t>
      </w:r>
      <w:r w:rsidRPr="0076647D">
        <w:rPr>
          <w:noProof w:val="0"/>
          <w:color w:val="000000"/>
        </w:rPr>
        <w:t>;</w:t>
      </w:r>
    </w:p>
    <w:p w14:paraId="6BB1FE15" w14:textId="77777777" w:rsidR="002D77BE" w:rsidRPr="0076647D" w:rsidRDefault="002D77BE" w:rsidP="009404D0">
      <w:pPr>
        <w:pStyle w:val="PL"/>
        <w:keepLines/>
        <w:rPr>
          <w:noProof w:val="0"/>
          <w:color w:val="000000"/>
        </w:rPr>
      </w:pPr>
      <w:r w:rsidRPr="0076647D">
        <w:rPr>
          <w:noProof w:val="0"/>
          <w:color w:val="000000"/>
        </w:rPr>
        <w:tab/>
      </w:r>
      <w:r w:rsidRPr="0076647D">
        <w:rPr>
          <w:b/>
          <w:noProof w:val="0"/>
          <w:color w:val="000000"/>
        </w:rPr>
        <w:t>function</w:t>
      </w:r>
      <w:r w:rsidRPr="0076647D">
        <w:rPr>
          <w:noProof w:val="0"/>
          <w:color w:val="000000"/>
        </w:rPr>
        <w:t xml:space="preserve"> blanks (</w:t>
      </w:r>
      <w:r w:rsidRPr="0076647D">
        <w:rPr>
          <w:b/>
          <w:noProof w:val="0"/>
          <w:color w:val="000000"/>
        </w:rPr>
        <w:t>in</w:t>
      </w:r>
      <w:r w:rsidRPr="0076647D">
        <w:rPr>
          <w:noProof w:val="0"/>
          <w:color w:val="000000"/>
        </w:rPr>
        <w:t xml:space="preserve"> </w:t>
      </w:r>
      <w:r w:rsidRPr="0076647D">
        <w:rPr>
          <w:b/>
          <w:noProof w:val="0"/>
          <w:color w:val="000000"/>
        </w:rPr>
        <w:t>integer</w:t>
      </w:r>
      <w:r w:rsidRPr="0076647D">
        <w:rPr>
          <w:noProof w:val="0"/>
          <w:color w:val="000000"/>
        </w:rPr>
        <w:t xml:space="preserve"> p1) </w:t>
      </w:r>
      <w:r w:rsidRPr="0076647D">
        <w:rPr>
          <w:b/>
          <w:noProof w:val="0"/>
          <w:color w:val="000000"/>
        </w:rPr>
        <w:t>return</w:t>
      </w:r>
      <w:r w:rsidRPr="0076647D">
        <w:rPr>
          <w:noProof w:val="0"/>
          <w:color w:val="000000"/>
        </w:rPr>
        <w:t xml:space="preserve"> </w:t>
      </w:r>
      <w:r w:rsidRPr="0076647D">
        <w:rPr>
          <w:b/>
          <w:noProof w:val="0"/>
          <w:color w:val="000000"/>
        </w:rPr>
        <w:t>charstring</w:t>
      </w:r>
      <w:r w:rsidRPr="0076647D">
        <w:rPr>
          <w:noProof w:val="0"/>
          <w:color w:val="000000"/>
        </w:rPr>
        <w:t xml:space="preserve"> {</w:t>
      </w:r>
    </w:p>
    <w:p w14:paraId="266D63F7" w14:textId="77777777" w:rsidR="002D77BE" w:rsidRPr="0076647D" w:rsidRDefault="002D77BE" w:rsidP="009404D0">
      <w:pPr>
        <w:pStyle w:val="PL"/>
        <w:keepLines/>
        <w:rPr>
          <w:noProof w:val="0"/>
          <w:color w:val="000000"/>
        </w:rPr>
      </w:pPr>
      <w:r w:rsidRPr="0076647D">
        <w:rPr>
          <w:noProof w:val="0"/>
          <w:color w:val="000000"/>
        </w:rPr>
        <w:tab/>
      </w:r>
      <w:r w:rsidRPr="0076647D">
        <w:rPr>
          <w:noProof w:val="0"/>
          <w:color w:val="000000"/>
        </w:rPr>
        <w:tab/>
        <w:t>// return a charstring of p1 blank characters</w:t>
      </w:r>
    </w:p>
    <w:p w14:paraId="4DA0C9C8" w14:textId="1A7A518C" w:rsidR="002D77BE" w:rsidRPr="0076647D" w:rsidRDefault="002D77BE" w:rsidP="009404D0">
      <w:pPr>
        <w:pStyle w:val="PL"/>
        <w:keepLines/>
        <w:rPr>
          <w:noProof w:val="0"/>
          <w:color w:val="000000"/>
        </w:rPr>
      </w:pPr>
      <w:r w:rsidRPr="0076647D">
        <w:rPr>
          <w:noProof w:val="0"/>
          <w:color w:val="000000"/>
        </w:rPr>
        <w:tab/>
        <w:t>}</w:t>
      </w:r>
    </w:p>
    <w:p w14:paraId="2C69C956" w14:textId="77777777" w:rsidR="002D77BE" w:rsidRPr="0076647D" w:rsidRDefault="002D77BE" w:rsidP="009404D0">
      <w:pPr>
        <w:pStyle w:val="PL"/>
        <w:keepLines/>
        <w:rPr>
          <w:noProof w:val="0"/>
          <w:color w:val="000000"/>
        </w:rPr>
      </w:pPr>
      <w:r w:rsidRPr="0076647D">
        <w:rPr>
          <w:noProof w:val="0"/>
          <w:color w:val="000000"/>
        </w:rPr>
        <w:tab/>
      </w:r>
      <w:r w:rsidRPr="0076647D">
        <w:rPr>
          <w:b/>
          <w:noProof w:val="0"/>
          <w:color w:val="000000"/>
        </w:rPr>
        <w:t>var</w:t>
      </w:r>
      <w:r w:rsidRPr="0076647D">
        <w:rPr>
          <w:noProof w:val="0"/>
          <w:color w:val="000000"/>
        </w:rPr>
        <w:t xml:space="preserve"> MyFunc3 myVar1 := blanks;</w:t>
      </w:r>
    </w:p>
    <w:p w14:paraId="715DAD40" w14:textId="77777777" w:rsidR="002D77BE" w:rsidRPr="0076647D" w:rsidRDefault="002D77BE" w:rsidP="009404D0">
      <w:pPr>
        <w:pStyle w:val="PL"/>
        <w:keepLines/>
        <w:rPr>
          <w:noProof w:val="0"/>
          <w:color w:val="000000"/>
        </w:rPr>
      </w:pPr>
      <w:r w:rsidRPr="0076647D">
        <w:rPr>
          <w:noProof w:val="0"/>
          <w:color w:val="000000"/>
        </w:rPr>
        <w:tab/>
      </w:r>
      <w:r w:rsidRPr="0076647D">
        <w:rPr>
          <w:b/>
          <w:noProof w:val="0"/>
          <w:color w:val="000000"/>
        </w:rPr>
        <w:t>var</w:t>
      </w:r>
      <w:r w:rsidRPr="0076647D">
        <w:rPr>
          <w:noProof w:val="0"/>
          <w:color w:val="000000"/>
        </w:rPr>
        <w:t xml:space="preserve"> MyFunc3 myVar1 := int2char;</w:t>
      </w:r>
    </w:p>
    <w:p w14:paraId="31CC5541" w14:textId="77777777" w:rsidR="00B9778C" w:rsidRPr="0076647D" w:rsidRDefault="00B9778C" w:rsidP="009404D0">
      <w:pPr>
        <w:pStyle w:val="PL"/>
        <w:keepLines/>
        <w:rPr>
          <w:noProof w:val="0"/>
        </w:rPr>
      </w:pPr>
    </w:p>
    <w:p w14:paraId="06EF72C3" w14:textId="77777777" w:rsidR="008C3EC7" w:rsidRPr="0076647D" w:rsidRDefault="008C3EC7" w:rsidP="00A320AE">
      <w:pPr>
        <w:pStyle w:val="H6"/>
        <w:rPr>
          <w:lang w:eastAsia="zh-TW"/>
        </w:rPr>
      </w:pPr>
      <w:r w:rsidRPr="0076647D">
        <w:rPr>
          <w:lang w:eastAsia="zh-TW"/>
        </w:rPr>
        <w:lastRenderedPageBreak/>
        <w:t>6.2.13.3</w:t>
      </w:r>
      <w:r w:rsidRPr="0076647D">
        <w:rPr>
          <w:lang w:eastAsia="zh-TW"/>
        </w:rPr>
        <w:tab/>
        <w:t>Deferred Behaviour Type Definitions</w:t>
      </w:r>
    </w:p>
    <w:p w14:paraId="2B1255A5" w14:textId="0762FA8B" w:rsidR="008C3EC7" w:rsidRPr="0076647D" w:rsidRDefault="008C3EC7" w:rsidP="00A320AE">
      <w:pPr>
        <w:keepNext/>
        <w:keepLines/>
      </w:pPr>
      <w:r w:rsidRPr="0076647D">
        <w:t>Deferred behaviour types are the set of altstep, function, and testcase behavio</w:t>
      </w:r>
      <w:r w:rsidR="00BD0C2F" w:rsidRPr="0076647D">
        <w:t>u</w:t>
      </w:r>
      <w:r w:rsidRPr="0076647D">
        <w:t xml:space="preserve">rs with possible runs on, system and mtc clauses paired with their actual parameter list which can be passed to the </w:t>
      </w:r>
      <w:r w:rsidRPr="0076647D">
        <w:rPr>
          <w:b/>
        </w:rPr>
        <w:t>activate</w:t>
      </w:r>
      <w:r w:rsidRPr="0076647D">
        <w:t xml:space="preserve">, </w:t>
      </w:r>
      <w:r w:rsidRPr="0076647D">
        <w:rPr>
          <w:b/>
        </w:rPr>
        <w:t>start</w:t>
      </w:r>
      <w:r w:rsidRPr="0076647D">
        <w:t xml:space="preserve"> and </w:t>
      </w:r>
      <w:r w:rsidRPr="0076647D">
        <w:rPr>
          <w:b/>
        </w:rPr>
        <w:t>execute</w:t>
      </w:r>
      <w:r w:rsidRPr="0076647D">
        <w:t xml:space="preserve"> operations, respectively. They denote those instantiations of altsteps, functions, and testcases defined in the test suite that have compatible </w:t>
      </w:r>
      <w:r w:rsidRPr="0076647D">
        <w:rPr>
          <w:rFonts w:ascii="Courier New" w:hAnsi="Courier New" w:cs="Courier New"/>
          <w:b/>
        </w:rPr>
        <w:t>runs on</w:t>
      </w:r>
      <w:r w:rsidRPr="0076647D">
        <w:t xml:space="preserve">, </w:t>
      </w:r>
      <w:r w:rsidRPr="0076647D">
        <w:rPr>
          <w:rFonts w:ascii="Courier New" w:hAnsi="Courier New" w:cs="Courier New"/>
          <w:b/>
        </w:rPr>
        <w:t>system</w:t>
      </w:r>
      <w:r w:rsidRPr="0076647D">
        <w:t xml:space="preserve"> or </w:t>
      </w:r>
      <w:r w:rsidRPr="0076647D">
        <w:rPr>
          <w:rFonts w:ascii="Courier New" w:hAnsi="Courier New" w:cs="Courier New"/>
          <w:b/>
        </w:rPr>
        <w:t>mtc</w:t>
      </w:r>
      <w:r w:rsidRPr="0076647D">
        <w:t xml:space="preserve"> clauses.</w:t>
      </w:r>
    </w:p>
    <w:p w14:paraId="796C5442" w14:textId="77777777" w:rsidR="008C3EC7" w:rsidRPr="0076647D" w:rsidRDefault="008C3EC7" w:rsidP="008C3EC7">
      <w:pPr>
        <w:keepNext/>
        <w:keepLines/>
      </w:pPr>
      <w:r w:rsidRPr="0076647D">
        <w:rPr>
          <w:b/>
          <w:i/>
        </w:rPr>
        <w:t>Syntactical Structure</w:t>
      </w:r>
    </w:p>
    <w:p w14:paraId="4BE96675" w14:textId="77777777" w:rsidR="008C3EC7" w:rsidRPr="0076647D" w:rsidRDefault="008C3EC7" w:rsidP="00CE24F3">
      <w:pPr>
        <w:pStyle w:val="PL"/>
        <w:ind w:left="284"/>
        <w:rPr>
          <w:noProof w:val="0"/>
          <w:lang w:eastAsia="de-DE"/>
        </w:rPr>
      </w:pPr>
      <w:r w:rsidRPr="0076647D">
        <w:rPr>
          <w:b/>
          <w:noProof w:val="0"/>
          <w:lang w:eastAsia="de-DE"/>
        </w:rPr>
        <w:t xml:space="preserve">type </w:t>
      </w:r>
      <w:r w:rsidRPr="0076647D">
        <w:rPr>
          <w:noProof w:val="0"/>
          <w:lang w:eastAsia="de-DE"/>
        </w:rPr>
        <w:t xml:space="preserve"> </w:t>
      </w:r>
      <w:r w:rsidRPr="0076647D">
        <w:rPr>
          <w:b/>
          <w:noProof w:val="0"/>
          <w:lang w:eastAsia="de-DE"/>
        </w:rPr>
        <w:t>function</w:t>
      </w:r>
      <w:r w:rsidRPr="0076647D">
        <w:rPr>
          <w:noProof w:val="0"/>
          <w:lang w:eastAsia="de-DE"/>
        </w:rPr>
        <w:t xml:space="preserve">  BehaviourTypeIdentifier</w:t>
      </w:r>
    </w:p>
    <w:p w14:paraId="540C615B" w14:textId="77777777" w:rsidR="008C3EC7" w:rsidRPr="0076647D" w:rsidRDefault="008C3EC7" w:rsidP="00CE24F3">
      <w:pPr>
        <w:pStyle w:val="PL"/>
        <w:ind w:left="284"/>
        <w:rPr>
          <w:noProof w:val="0"/>
          <w:lang w:eastAsia="de-DE"/>
        </w:rPr>
      </w:pPr>
      <w:r w:rsidRPr="0076647D">
        <w:rPr>
          <w:noProof w:val="0"/>
          <w:lang w:eastAsia="de-DE"/>
        </w:rPr>
        <w:t xml:space="preserve">[ </w:t>
      </w:r>
      <w:r w:rsidRPr="0076647D">
        <w:rPr>
          <w:b/>
          <w:noProof w:val="0"/>
          <w:lang w:eastAsia="de-DE"/>
        </w:rPr>
        <w:t>runs</w:t>
      </w:r>
      <w:r w:rsidRPr="0076647D">
        <w:rPr>
          <w:noProof w:val="0"/>
          <w:lang w:eastAsia="de-DE"/>
        </w:rPr>
        <w:t xml:space="preserve"> </w:t>
      </w:r>
      <w:r w:rsidRPr="0076647D">
        <w:rPr>
          <w:b/>
          <w:noProof w:val="0"/>
          <w:lang w:eastAsia="de-DE"/>
        </w:rPr>
        <w:t>on</w:t>
      </w:r>
      <w:r w:rsidRPr="0076647D">
        <w:rPr>
          <w:noProof w:val="0"/>
          <w:lang w:eastAsia="de-DE"/>
        </w:rPr>
        <w:t xml:space="preserve"> ComponentType ] </w:t>
      </w:r>
    </w:p>
    <w:p w14:paraId="23DA2CED" w14:textId="77777777" w:rsidR="001E5274" w:rsidRPr="0076647D" w:rsidRDefault="001E5274" w:rsidP="001E5274">
      <w:pPr>
        <w:pStyle w:val="PL"/>
        <w:ind w:left="284"/>
        <w:rPr>
          <w:noProof w:val="0"/>
          <w:lang w:eastAsia="de-DE"/>
        </w:rPr>
      </w:pPr>
      <w:r w:rsidRPr="0076647D">
        <w:rPr>
          <w:noProof w:val="0"/>
          <w:lang w:eastAsia="de-DE"/>
        </w:rPr>
        <w:t xml:space="preserve">[ </w:t>
      </w:r>
      <w:r w:rsidRPr="0076647D">
        <w:rPr>
          <w:b/>
          <w:noProof w:val="0"/>
          <w:lang w:eastAsia="de-DE"/>
        </w:rPr>
        <w:t xml:space="preserve">mtc </w:t>
      </w:r>
      <w:r w:rsidRPr="0076647D">
        <w:rPr>
          <w:noProof w:val="0"/>
          <w:lang w:eastAsia="de-DE"/>
        </w:rPr>
        <w:t>ComponentType ]</w:t>
      </w:r>
    </w:p>
    <w:p w14:paraId="79FFCB81" w14:textId="77777777" w:rsidR="008C3EC7" w:rsidRPr="0076647D" w:rsidRDefault="008C3EC7" w:rsidP="00CE24F3">
      <w:pPr>
        <w:pStyle w:val="PL"/>
        <w:ind w:left="284"/>
        <w:rPr>
          <w:noProof w:val="0"/>
          <w:lang w:eastAsia="de-DE"/>
        </w:rPr>
      </w:pPr>
      <w:r w:rsidRPr="0076647D">
        <w:rPr>
          <w:noProof w:val="0"/>
          <w:lang w:eastAsia="de-DE"/>
        </w:rPr>
        <w:t xml:space="preserve">[ </w:t>
      </w:r>
      <w:r w:rsidRPr="0076647D">
        <w:rPr>
          <w:b/>
          <w:noProof w:val="0"/>
          <w:lang w:eastAsia="de-DE"/>
        </w:rPr>
        <w:t xml:space="preserve">system </w:t>
      </w:r>
      <w:r w:rsidRPr="0076647D">
        <w:rPr>
          <w:noProof w:val="0"/>
          <w:lang w:eastAsia="de-DE"/>
        </w:rPr>
        <w:t>ComponentType ]</w:t>
      </w:r>
    </w:p>
    <w:p w14:paraId="571984D7" w14:textId="77777777" w:rsidR="008C3EC7" w:rsidRPr="0076647D" w:rsidRDefault="008C3EC7" w:rsidP="00CE24F3">
      <w:pPr>
        <w:pStyle w:val="PL"/>
        <w:ind w:left="284"/>
        <w:rPr>
          <w:noProof w:val="0"/>
          <w:lang w:eastAsia="de-DE"/>
        </w:rPr>
      </w:pPr>
    </w:p>
    <w:p w14:paraId="090A0C9E" w14:textId="77777777" w:rsidR="008C3EC7" w:rsidRPr="0076647D" w:rsidRDefault="008C3EC7" w:rsidP="00CE24F3">
      <w:pPr>
        <w:pStyle w:val="PL"/>
        <w:ind w:left="284"/>
        <w:rPr>
          <w:noProof w:val="0"/>
          <w:lang w:eastAsia="de-DE"/>
        </w:rPr>
      </w:pPr>
      <w:r w:rsidRPr="0076647D">
        <w:rPr>
          <w:b/>
          <w:noProof w:val="0"/>
          <w:lang w:eastAsia="de-DE"/>
        </w:rPr>
        <w:t>type altstep</w:t>
      </w:r>
      <w:r w:rsidRPr="0076647D">
        <w:rPr>
          <w:noProof w:val="0"/>
          <w:lang w:eastAsia="de-DE"/>
        </w:rPr>
        <w:t xml:space="preserve"> BehaviourTypeIdentifier</w:t>
      </w:r>
    </w:p>
    <w:p w14:paraId="6192BB13" w14:textId="77777777" w:rsidR="008C3EC7" w:rsidRPr="0076647D" w:rsidRDefault="008C3EC7" w:rsidP="00CE24F3">
      <w:pPr>
        <w:pStyle w:val="PL"/>
        <w:ind w:left="284"/>
        <w:rPr>
          <w:noProof w:val="0"/>
          <w:lang w:eastAsia="de-DE"/>
        </w:rPr>
      </w:pPr>
      <w:r w:rsidRPr="0076647D">
        <w:rPr>
          <w:noProof w:val="0"/>
          <w:lang w:eastAsia="de-DE"/>
        </w:rPr>
        <w:t xml:space="preserve">[ </w:t>
      </w:r>
      <w:r w:rsidRPr="0076647D">
        <w:rPr>
          <w:b/>
          <w:noProof w:val="0"/>
          <w:lang w:eastAsia="de-DE"/>
        </w:rPr>
        <w:t>runs</w:t>
      </w:r>
      <w:r w:rsidRPr="0076647D">
        <w:rPr>
          <w:noProof w:val="0"/>
          <w:lang w:eastAsia="de-DE"/>
        </w:rPr>
        <w:t xml:space="preserve"> </w:t>
      </w:r>
      <w:r w:rsidRPr="0076647D">
        <w:rPr>
          <w:b/>
          <w:noProof w:val="0"/>
          <w:lang w:eastAsia="de-DE"/>
        </w:rPr>
        <w:t>on</w:t>
      </w:r>
      <w:r w:rsidRPr="0076647D">
        <w:rPr>
          <w:noProof w:val="0"/>
          <w:lang w:eastAsia="de-DE"/>
        </w:rPr>
        <w:t xml:space="preserve"> ComponentType ] </w:t>
      </w:r>
    </w:p>
    <w:p w14:paraId="70D7B6CB" w14:textId="77777777" w:rsidR="001E5274" w:rsidRPr="0076647D" w:rsidRDefault="001E5274" w:rsidP="001E5274">
      <w:pPr>
        <w:pStyle w:val="PL"/>
        <w:ind w:left="284"/>
        <w:rPr>
          <w:noProof w:val="0"/>
          <w:lang w:eastAsia="de-DE"/>
        </w:rPr>
      </w:pPr>
      <w:r w:rsidRPr="0076647D">
        <w:rPr>
          <w:noProof w:val="0"/>
          <w:lang w:eastAsia="de-DE"/>
        </w:rPr>
        <w:t xml:space="preserve">[ </w:t>
      </w:r>
      <w:r w:rsidRPr="0076647D">
        <w:rPr>
          <w:b/>
          <w:noProof w:val="0"/>
          <w:lang w:eastAsia="de-DE"/>
        </w:rPr>
        <w:t xml:space="preserve">mtc </w:t>
      </w:r>
      <w:r w:rsidRPr="0076647D">
        <w:rPr>
          <w:noProof w:val="0"/>
          <w:lang w:eastAsia="de-DE"/>
        </w:rPr>
        <w:t>ComponentType ]</w:t>
      </w:r>
    </w:p>
    <w:p w14:paraId="551FB226" w14:textId="77777777" w:rsidR="008C3EC7" w:rsidRPr="0076647D" w:rsidRDefault="008C3EC7" w:rsidP="00CE24F3">
      <w:pPr>
        <w:pStyle w:val="PL"/>
        <w:ind w:left="284"/>
        <w:rPr>
          <w:noProof w:val="0"/>
          <w:lang w:eastAsia="de-DE"/>
        </w:rPr>
      </w:pPr>
      <w:r w:rsidRPr="0076647D">
        <w:rPr>
          <w:noProof w:val="0"/>
          <w:lang w:eastAsia="de-DE"/>
        </w:rPr>
        <w:t xml:space="preserve">[ </w:t>
      </w:r>
      <w:r w:rsidRPr="0076647D">
        <w:rPr>
          <w:b/>
          <w:noProof w:val="0"/>
          <w:lang w:eastAsia="de-DE"/>
        </w:rPr>
        <w:t xml:space="preserve">system </w:t>
      </w:r>
      <w:r w:rsidRPr="0076647D">
        <w:rPr>
          <w:noProof w:val="0"/>
          <w:lang w:eastAsia="de-DE"/>
        </w:rPr>
        <w:t>ComponentType ]</w:t>
      </w:r>
    </w:p>
    <w:p w14:paraId="3F12671C" w14:textId="77777777" w:rsidR="008C3EC7" w:rsidRPr="0076647D" w:rsidRDefault="008C3EC7" w:rsidP="00CE24F3">
      <w:pPr>
        <w:pStyle w:val="PL"/>
        <w:ind w:left="284"/>
        <w:rPr>
          <w:noProof w:val="0"/>
          <w:lang w:eastAsia="de-DE"/>
        </w:rPr>
      </w:pPr>
    </w:p>
    <w:p w14:paraId="400A70B8" w14:textId="77777777" w:rsidR="008C3EC7" w:rsidRPr="0076647D" w:rsidRDefault="008C3EC7" w:rsidP="00CE24F3">
      <w:pPr>
        <w:pStyle w:val="PL"/>
        <w:ind w:left="284"/>
        <w:rPr>
          <w:noProof w:val="0"/>
          <w:lang w:eastAsia="de-DE"/>
        </w:rPr>
      </w:pPr>
      <w:r w:rsidRPr="0076647D">
        <w:rPr>
          <w:b/>
          <w:noProof w:val="0"/>
          <w:lang w:eastAsia="de-DE"/>
        </w:rPr>
        <w:t xml:space="preserve">type testcase </w:t>
      </w:r>
      <w:r w:rsidRPr="0076647D">
        <w:rPr>
          <w:noProof w:val="0"/>
          <w:lang w:eastAsia="de-DE"/>
        </w:rPr>
        <w:t>BehaviourTypeIdentifier</w:t>
      </w:r>
    </w:p>
    <w:p w14:paraId="6B930A9F" w14:textId="77777777" w:rsidR="008C3EC7" w:rsidRPr="0076647D" w:rsidRDefault="008C3EC7" w:rsidP="00CE24F3">
      <w:pPr>
        <w:pStyle w:val="PL"/>
        <w:ind w:left="284"/>
        <w:rPr>
          <w:noProof w:val="0"/>
          <w:lang w:eastAsia="de-DE"/>
        </w:rPr>
      </w:pPr>
      <w:r w:rsidRPr="0076647D">
        <w:rPr>
          <w:b/>
          <w:noProof w:val="0"/>
          <w:lang w:eastAsia="de-DE"/>
        </w:rPr>
        <w:t>runs</w:t>
      </w:r>
      <w:r w:rsidRPr="0076647D">
        <w:rPr>
          <w:noProof w:val="0"/>
          <w:lang w:eastAsia="de-DE"/>
        </w:rPr>
        <w:t xml:space="preserve"> </w:t>
      </w:r>
      <w:r w:rsidRPr="0076647D">
        <w:rPr>
          <w:b/>
          <w:noProof w:val="0"/>
          <w:lang w:eastAsia="de-DE"/>
        </w:rPr>
        <w:t>on</w:t>
      </w:r>
      <w:r w:rsidRPr="0076647D">
        <w:rPr>
          <w:noProof w:val="0"/>
          <w:lang w:eastAsia="de-DE"/>
        </w:rPr>
        <w:t xml:space="preserve"> ComponentType </w:t>
      </w:r>
    </w:p>
    <w:p w14:paraId="030B766B" w14:textId="77777777" w:rsidR="008C3EC7" w:rsidRPr="0076647D" w:rsidRDefault="008C3EC7" w:rsidP="00CE24F3">
      <w:pPr>
        <w:pStyle w:val="PL"/>
        <w:ind w:left="284"/>
        <w:rPr>
          <w:noProof w:val="0"/>
          <w:lang w:eastAsia="de-DE"/>
        </w:rPr>
      </w:pPr>
      <w:r w:rsidRPr="0076647D">
        <w:rPr>
          <w:noProof w:val="0"/>
          <w:lang w:eastAsia="de-DE"/>
        </w:rPr>
        <w:t xml:space="preserve">[ </w:t>
      </w:r>
      <w:r w:rsidRPr="0076647D">
        <w:rPr>
          <w:b/>
          <w:noProof w:val="0"/>
          <w:lang w:eastAsia="de-DE"/>
        </w:rPr>
        <w:t xml:space="preserve">system </w:t>
      </w:r>
      <w:r w:rsidRPr="0076647D">
        <w:rPr>
          <w:noProof w:val="0"/>
          <w:lang w:eastAsia="de-DE"/>
        </w:rPr>
        <w:t xml:space="preserve">ComponentType ] </w:t>
      </w:r>
    </w:p>
    <w:p w14:paraId="69CA95B3" w14:textId="77777777" w:rsidR="008C3EC7" w:rsidRPr="0076647D" w:rsidRDefault="008C3EC7" w:rsidP="00CE24F3">
      <w:pPr>
        <w:pStyle w:val="PL"/>
        <w:ind w:left="284"/>
        <w:rPr>
          <w:noProof w:val="0"/>
          <w:lang w:eastAsia="de-DE"/>
        </w:rPr>
      </w:pPr>
    </w:p>
    <w:p w14:paraId="1BDDE207" w14:textId="77777777" w:rsidR="008C3EC7" w:rsidRPr="0076647D" w:rsidRDefault="008C3EC7" w:rsidP="008C3EC7">
      <w:pPr>
        <w:keepNext/>
      </w:pPr>
      <w:r w:rsidRPr="0076647D">
        <w:rPr>
          <w:b/>
          <w:i/>
        </w:rPr>
        <w:t>Semantic Description</w:t>
      </w:r>
    </w:p>
    <w:p w14:paraId="2A34E389" w14:textId="12526A16" w:rsidR="008C3EC7" w:rsidRPr="0076647D" w:rsidRDefault="008C3EC7" w:rsidP="008C3EC7">
      <w:pPr>
        <w:rPr>
          <w:color w:val="000000"/>
        </w:rPr>
      </w:pPr>
      <w:r w:rsidRPr="0076647D">
        <w:rPr>
          <w:color w:val="000000"/>
        </w:rPr>
        <w:t xml:space="preserve">Deferred behaviour types define references to executable </w:t>
      </w:r>
      <w:r w:rsidR="00BD0C2F" w:rsidRPr="0076647D">
        <w:rPr>
          <w:color w:val="000000"/>
        </w:rPr>
        <w:t>behaviour</w:t>
      </w:r>
      <w:r w:rsidRPr="0076647D">
        <w:rPr>
          <w:color w:val="000000"/>
        </w:rPr>
        <w:t xml:space="preserve">s. Deferred function behaviour types define the set of behaviours that can be started on a ptc. Deferred altstep behaviour types define the set of behaviours that can be activated as default alternatives. Deferred testcase behaviour types define the set of behaviours that can be </w:t>
      </w:r>
      <w:r w:rsidR="00ED096F" w:rsidRPr="0076647D">
        <w:rPr>
          <w:color w:val="000000"/>
        </w:rPr>
        <w:t>executed from the control part.</w:t>
      </w:r>
    </w:p>
    <w:p w14:paraId="4A09D310" w14:textId="77777777" w:rsidR="008C3EC7" w:rsidRPr="0076647D" w:rsidRDefault="008C3EC7" w:rsidP="008C3EC7">
      <w:r w:rsidRPr="0076647D">
        <w:rPr>
          <w:color w:val="000000"/>
        </w:rPr>
        <w:t>The actual parameters of a deferred behaviour value are evaluated when creating the value.</w:t>
      </w:r>
    </w:p>
    <w:p w14:paraId="75F2F3E9" w14:textId="77777777" w:rsidR="008C3EC7" w:rsidRPr="0076647D" w:rsidRDefault="008C3EC7" w:rsidP="008C3EC7">
      <w:r w:rsidRPr="0076647D">
        <w:rPr>
          <w:b/>
          <w:i/>
        </w:rPr>
        <w:t>Restrictions</w:t>
      </w:r>
    </w:p>
    <w:p w14:paraId="04842F74" w14:textId="77777777" w:rsidR="008C3EC7" w:rsidRPr="0076647D" w:rsidRDefault="008C3EC7" w:rsidP="00CE24F3">
      <w:pPr>
        <w:pStyle w:val="BL"/>
        <w:numPr>
          <w:ilvl w:val="0"/>
          <w:numId w:val="18"/>
        </w:numPr>
      </w:pPr>
      <w:r w:rsidRPr="0076647D">
        <w:t>The same restrictions apply for the start, activate and execute operations that apply for functions, altsteps and testcases used directly in these statements in a non-deferred way.</w:t>
      </w:r>
    </w:p>
    <w:p w14:paraId="5E1D27B7" w14:textId="77777777" w:rsidR="008C3EC7" w:rsidRPr="0076647D" w:rsidRDefault="008C3EC7" w:rsidP="008C3EC7">
      <w:r w:rsidRPr="0076647D">
        <w:rPr>
          <w:b/>
          <w:i/>
        </w:rPr>
        <w:t>Examples</w:t>
      </w:r>
    </w:p>
    <w:p w14:paraId="1F8988A0" w14:textId="77777777" w:rsidR="008C3EC7" w:rsidRPr="0076647D" w:rsidRDefault="00CE24F3" w:rsidP="00CE24F3">
      <w:pPr>
        <w:pStyle w:val="EX"/>
        <w:rPr>
          <w:lang w:eastAsia="zh-TW"/>
        </w:rPr>
      </w:pPr>
      <w:r w:rsidRPr="0076647D">
        <w:rPr>
          <w:lang w:eastAsia="zh-TW"/>
        </w:rPr>
        <w:t>EXAMPLE 1:</w:t>
      </w:r>
      <w:r w:rsidR="008C3EC7" w:rsidRPr="0076647D">
        <w:rPr>
          <w:lang w:eastAsia="zh-TW"/>
        </w:rPr>
        <w:tab/>
        <w:t>Deferred function type with.</w:t>
      </w:r>
    </w:p>
    <w:p w14:paraId="7A4B203D" w14:textId="77777777" w:rsidR="008C3EC7" w:rsidRPr="0076647D" w:rsidRDefault="008C3EC7" w:rsidP="00CE24F3">
      <w:pPr>
        <w:pStyle w:val="PL"/>
        <w:rPr>
          <w:noProof w:val="0"/>
          <w:color w:val="000000"/>
          <w:lang w:eastAsia="de-DE"/>
        </w:rPr>
      </w:pPr>
      <w:r w:rsidRPr="0076647D">
        <w:rPr>
          <w:noProof w:val="0"/>
          <w:color w:val="000000"/>
          <w:lang w:eastAsia="de-DE"/>
        </w:rPr>
        <w:tab/>
      </w:r>
      <w:r w:rsidRPr="0076647D">
        <w:rPr>
          <w:b/>
          <w:noProof w:val="0"/>
          <w:color w:val="000000"/>
          <w:lang w:eastAsia="de-DE"/>
        </w:rPr>
        <w:t>type function</w:t>
      </w:r>
      <w:r w:rsidRPr="0076647D">
        <w:rPr>
          <w:noProof w:val="0"/>
          <w:color w:val="000000"/>
          <w:lang w:eastAsia="de-DE"/>
        </w:rPr>
        <w:t xml:space="preserve"> MyFunc1;</w:t>
      </w:r>
    </w:p>
    <w:p w14:paraId="2F20B441" w14:textId="77777777" w:rsidR="008C3EC7" w:rsidRPr="0076647D" w:rsidRDefault="008C3EC7" w:rsidP="00CE24F3">
      <w:pPr>
        <w:pStyle w:val="PL"/>
        <w:rPr>
          <w:noProof w:val="0"/>
          <w:lang w:eastAsia="de-DE"/>
        </w:rPr>
      </w:pPr>
    </w:p>
    <w:p w14:paraId="14AFF144" w14:textId="77777777" w:rsidR="008C3EC7" w:rsidRPr="0076647D" w:rsidRDefault="008C3EC7" w:rsidP="00CE24F3">
      <w:pPr>
        <w:pStyle w:val="EX"/>
        <w:rPr>
          <w:lang w:eastAsia="zh-TW"/>
        </w:rPr>
      </w:pPr>
      <w:r w:rsidRPr="0076647D">
        <w:rPr>
          <w:lang w:eastAsia="zh-TW"/>
        </w:rPr>
        <w:t>EXAMPLE 2:</w:t>
      </w:r>
      <w:r w:rsidRPr="0076647D">
        <w:rPr>
          <w:lang w:eastAsia="zh-TW"/>
        </w:rPr>
        <w:tab/>
        <w:t xml:space="preserve">Deferred function type with a </w:t>
      </w:r>
      <w:r w:rsidRPr="0076647D">
        <w:rPr>
          <w:rFonts w:cs="Courier New"/>
          <w:b/>
          <w:lang w:eastAsia="zh-TW"/>
        </w:rPr>
        <w:t>runs on</w:t>
      </w:r>
      <w:r w:rsidRPr="0076647D">
        <w:rPr>
          <w:lang w:eastAsia="zh-TW"/>
        </w:rPr>
        <w:t xml:space="preserve"> clause.</w:t>
      </w:r>
    </w:p>
    <w:p w14:paraId="3CC77467" w14:textId="77777777" w:rsidR="008C3EC7" w:rsidRPr="0076647D" w:rsidRDefault="008C3EC7" w:rsidP="00CE24F3">
      <w:pPr>
        <w:pStyle w:val="PL"/>
        <w:rPr>
          <w:noProof w:val="0"/>
          <w:color w:val="000000"/>
          <w:lang w:eastAsia="de-DE"/>
        </w:rPr>
      </w:pPr>
      <w:r w:rsidRPr="0076647D">
        <w:rPr>
          <w:noProof w:val="0"/>
          <w:color w:val="000000"/>
          <w:lang w:eastAsia="de-DE"/>
        </w:rPr>
        <w:tab/>
      </w:r>
      <w:r w:rsidRPr="0076647D">
        <w:rPr>
          <w:b/>
          <w:noProof w:val="0"/>
          <w:color w:val="000000"/>
          <w:lang w:eastAsia="de-DE"/>
        </w:rPr>
        <w:t>type function</w:t>
      </w:r>
      <w:r w:rsidRPr="0076647D">
        <w:rPr>
          <w:noProof w:val="0"/>
          <w:color w:val="000000"/>
          <w:lang w:eastAsia="de-DE"/>
        </w:rPr>
        <w:t xml:space="preserve"> MyFunc2 </w:t>
      </w:r>
      <w:r w:rsidRPr="0076647D">
        <w:rPr>
          <w:b/>
          <w:noProof w:val="0"/>
          <w:color w:val="000000"/>
          <w:lang w:eastAsia="de-DE"/>
        </w:rPr>
        <w:t>runs</w:t>
      </w:r>
      <w:r w:rsidRPr="0076647D">
        <w:rPr>
          <w:noProof w:val="0"/>
          <w:color w:val="000000"/>
          <w:lang w:eastAsia="de-DE"/>
        </w:rPr>
        <w:t xml:space="preserve"> </w:t>
      </w:r>
      <w:r w:rsidRPr="0076647D">
        <w:rPr>
          <w:b/>
          <w:noProof w:val="0"/>
          <w:color w:val="000000"/>
          <w:lang w:eastAsia="de-DE"/>
        </w:rPr>
        <w:t>on</w:t>
      </w:r>
      <w:r w:rsidRPr="0076647D">
        <w:rPr>
          <w:noProof w:val="0"/>
          <w:color w:val="000000"/>
          <w:lang w:eastAsia="de-DE"/>
        </w:rPr>
        <w:t xml:space="preserve"> MyCompType;</w:t>
      </w:r>
    </w:p>
    <w:p w14:paraId="4AC95DD2" w14:textId="77777777" w:rsidR="008C3EC7" w:rsidRPr="0076647D" w:rsidRDefault="008C3EC7" w:rsidP="00CE24F3">
      <w:pPr>
        <w:pStyle w:val="PL"/>
        <w:rPr>
          <w:noProof w:val="0"/>
          <w:color w:val="000000"/>
          <w:lang w:eastAsia="de-DE"/>
        </w:rPr>
      </w:pPr>
    </w:p>
    <w:p w14:paraId="2A21294B" w14:textId="77777777" w:rsidR="008C3EC7" w:rsidRPr="0076647D" w:rsidRDefault="008C3EC7" w:rsidP="00CE24F3">
      <w:pPr>
        <w:pStyle w:val="EX"/>
        <w:rPr>
          <w:lang w:eastAsia="zh-TW"/>
        </w:rPr>
      </w:pPr>
      <w:r w:rsidRPr="0076647D">
        <w:rPr>
          <w:lang w:eastAsia="zh-TW"/>
        </w:rPr>
        <w:t>EXAMPLE 3:</w:t>
      </w:r>
      <w:r w:rsidRPr="0076647D">
        <w:rPr>
          <w:lang w:eastAsia="zh-TW"/>
        </w:rPr>
        <w:tab/>
        <w:t xml:space="preserve">Deferred altstep type with a </w:t>
      </w:r>
      <w:r w:rsidRPr="0076647D">
        <w:rPr>
          <w:rFonts w:cs="Courier New"/>
          <w:b/>
          <w:lang w:eastAsia="zh-TW"/>
        </w:rPr>
        <w:t>runs on</w:t>
      </w:r>
      <w:r w:rsidRPr="0076647D">
        <w:rPr>
          <w:lang w:eastAsia="zh-TW"/>
        </w:rPr>
        <w:t xml:space="preserve"> clause.</w:t>
      </w:r>
    </w:p>
    <w:p w14:paraId="5539DA37" w14:textId="77777777" w:rsidR="008C3EC7" w:rsidRPr="0076647D" w:rsidRDefault="008C3EC7" w:rsidP="00CE24F3">
      <w:pPr>
        <w:pStyle w:val="PL"/>
        <w:rPr>
          <w:noProof w:val="0"/>
          <w:color w:val="000000"/>
          <w:lang w:eastAsia="de-DE"/>
        </w:rPr>
      </w:pPr>
      <w:r w:rsidRPr="0076647D">
        <w:rPr>
          <w:noProof w:val="0"/>
          <w:color w:val="000000"/>
          <w:lang w:eastAsia="de-DE"/>
        </w:rPr>
        <w:tab/>
      </w:r>
      <w:r w:rsidRPr="0076647D">
        <w:rPr>
          <w:b/>
          <w:noProof w:val="0"/>
          <w:color w:val="000000"/>
          <w:lang w:eastAsia="de-DE"/>
        </w:rPr>
        <w:t>type altstep</w:t>
      </w:r>
      <w:r w:rsidRPr="0076647D">
        <w:rPr>
          <w:noProof w:val="0"/>
          <w:color w:val="000000"/>
          <w:lang w:eastAsia="de-DE"/>
        </w:rPr>
        <w:t xml:space="preserve"> MyAltstep1 </w:t>
      </w:r>
      <w:r w:rsidRPr="0076647D">
        <w:rPr>
          <w:b/>
          <w:noProof w:val="0"/>
          <w:color w:val="000000"/>
          <w:lang w:eastAsia="de-DE"/>
        </w:rPr>
        <w:t xml:space="preserve">runs on </w:t>
      </w:r>
      <w:r w:rsidRPr="0076647D">
        <w:rPr>
          <w:noProof w:val="0"/>
          <w:color w:val="000000"/>
          <w:lang w:eastAsia="de-DE"/>
        </w:rPr>
        <w:t>MyCompType;</w:t>
      </w:r>
    </w:p>
    <w:p w14:paraId="2775641F" w14:textId="77777777" w:rsidR="008C3EC7" w:rsidRPr="0076647D" w:rsidRDefault="008C3EC7" w:rsidP="00CE24F3">
      <w:pPr>
        <w:pStyle w:val="PL"/>
        <w:rPr>
          <w:noProof w:val="0"/>
          <w:lang w:eastAsia="de-DE"/>
        </w:rPr>
      </w:pPr>
    </w:p>
    <w:p w14:paraId="5D8EC191" w14:textId="77777777" w:rsidR="008C3EC7" w:rsidRPr="0076647D" w:rsidRDefault="008C3EC7" w:rsidP="00CE24F3">
      <w:pPr>
        <w:pStyle w:val="EX"/>
        <w:rPr>
          <w:lang w:eastAsia="zh-TW"/>
        </w:rPr>
      </w:pPr>
      <w:r w:rsidRPr="0076647D">
        <w:rPr>
          <w:lang w:eastAsia="zh-TW"/>
        </w:rPr>
        <w:t>EXAMPLE 4:</w:t>
      </w:r>
      <w:r w:rsidRPr="0076647D">
        <w:rPr>
          <w:lang w:eastAsia="zh-TW"/>
        </w:rPr>
        <w:tab/>
        <w:t xml:space="preserve">Deferred testcase type with a </w:t>
      </w:r>
      <w:r w:rsidRPr="0076647D">
        <w:rPr>
          <w:rFonts w:cs="Courier New"/>
          <w:b/>
          <w:lang w:eastAsia="zh-TW"/>
        </w:rPr>
        <w:t>runs on</w:t>
      </w:r>
      <w:r w:rsidRPr="0076647D">
        <w:rPr>
          <w:lang w:eastAsia="zh-TW"/>
        </w:rPr>
        <w:t xml:space="preserve"> clause and a </w:t>
      </w:r>
      <w:r w:rsidRPr="0076647D">
        <w:rPr>
          <w:rFonts w:cs="Courier New"/>
          <w:b/>
          <w:lang w:eastAsia="zh-TW"/>
        </w:rPr>
        <w:t>system</w:t>
      </w:r>
      <w:r w:rsidRPr="0076647D">
        <w:rPr>
          <w:lang w:eastAsia="zh-TW"/>
        </w:rPr>
        <w:t xml:space="preserve"> clause.</w:t>
      </w:r>
    </w:p>
    <w:p w14:paraId="48A4BC61" w14:textId="77777777" w:rsidR="008C3EC7" w:rsidRPr="0076647D" w:rsidRDefault="008C3EC7" w:rsidP="00CE24F3">
      <w:pPr>
        <w:pStyle w:val="PL"/>
        <w:rPr>
          <w:noProof w:val="0"/>
          <w:color w:val="000000"/>
          <w:lang w:eastAsia="de-DE"/>
        </w:rPr>
      </w:pPr>
      <w:r w:rsidRPr="0076647D">
        <w:rPr>
          <w:noProof w:val="0"/>
          <w:color w:val="000000"/>
          <w:lang w:eastAsia="de-DE"/>
        </w:rPr>
        <w:tab/>
      </w:r>
      <w:r w:rsidRPr="0076647D">
        <w:rPr>
          <w:b/>
          <w:noProof w:val="0"/>
          <w:color w:val="000000"/>
          <w:lang w:eastAsia="de-DE"/>
        </w:rPr>
        <w:t>type testcase</w:t>
      </w:r>
      <w:r w:rsidRPr="0076647D">
        <w:rPr>
          <w:noProof w:val="0"/>
          <w:color w:val="000000"/>
          <w:lang w:eastAsia="de-DE"/>
        </w:rPr>
        <w:t xml:space="preserve"> MyTestcase1 </w:t>
      </w:r>
      <w:r w:rsidRPr="0076647D">
        <w:rPr>
          <w:b/>
          <w:noProof w:val="0"/>
          <w:color w:val="000000"/>
          <w:lang w:eastAsia="de-DE"/>
        </w:rPr>
        <w:t xml:space="preserve">runs on </w:t>
      </w:r>
      <w:r w:rsidRPr="0076647D">
        <w:rPr>
          <w:noProof w:val="0"/>
          <w:color w:val="000000"/>
          <w:lang w:eastAsia="de-DE"/>
        </w:rPr>
        <w:t>MyCompType</w:t>
      </w:r>
      <w:r w:rsidRPr="0076647D">
        <w:rPr>
          <w:noProof w:val="0"/>
          <w:lang w:eastAsia="de-DE"/>
        </w:rPr>
        <w:t xml:space="preserve"> </w:t>
      </w:r>
      <w:r w:rsidRPr="0076647D">
        <w:rPr>
          <w:b/>
          <w:noProof w:val="0"/>
          <w:lang w:eastAsia="de-DE"/>
        </w:rPr>
        <w:t>system</w:t>
      </w:r>
      <w:r w:rsidRPr="0076647D">
        <w:rPr>
          <w:noProof w:val="0"/>
          <w:lang w:eastAsia="de-DE"/>
        </w:rPr>
        <w:t xml:space="preserve"> </w:t>
      </w:r>
      <w:r w:rsidRPr="0076647D">
        <w:rPr>
          <w:noProof w:val="0"/>
          <w:color w:val="000000"/>
          <w:lang w:eastAsia="de-DE"/>
        </w:rPr>
        <w:t>MySysType;</w:t>
      </w:r>
    </w:p>
    <w:p w14:paraId="72DBB3DF" w14:textId="77777777" w:rsidR="008C3EC7" w:rsidRPr="0076647D" w:rsidRDefault="008C3EC7" w:rsidP="00CE24F3">
      <w:pPr>
        <w:pStyle w:val="PL"/>
        <w:rPr>
          <w:noProof w:val="0"/>
          <w:color w:val="000000"/>
          <w:lang w:eastAsia="de-DE"/>
        </w:rPr>
      </w:pPr>
    </w:p>
    <w:p w14:paraId="71905BA8" w14:textId="77777777" w:rsidR="008C3EC7" w:rsidRPr="0076647D" w:rsidRDefault="008C3EC7" w:rsidP="00A320AE">
      <w:pPr>
        <w:pStyle w:val="H6"/>
        <w:rPr>
          <w:lang w:eastAsia="zh-TW"/>
        </w:rPr>
      </w:pPr>
      <w:r w:rsidRPr="0076647D">
        <w:rPr>
          <w:lang w:eastAsia="zh-TW"/>
        </w:rPr>
        <w:lastRenderedPageBreak/>
        <w:t>6.2.13.4</w:t>
      </w:r>
      <w:r w:rsidRPr="0076647D">
        <w:rPr>
          <w:lang w:eastAsia="zh-TW"/>
        </w:rPr>
        <w:tab/>
        <w:t>Deferred Behaviour Values</w:t>
      </w:r>
    </w:p>
    <w:p w14:paraId="4A1940BB" w14:textId="77777777" w:rsidR="008C3EC7" w:rsidRPr="0076647D" w:rsidRDefault="008C3EC7" w:rsidP="00A320AE">
      <w:pPr>
        <w:keepNext/>
        <w:keepLines/>
      </w:pPr>
      <w:r w:rsidRPr="0076647D">
        <w:t>The values of a deferred behaviour type are the un-executed instantiations of altsteps, functions, and testcases together with their compatible actual parameters which have compatible runs on, system and mtc clauses to those in the behaviour type. Type compatibility of deferred behaviour types is defined in the extension to clause 6.3.5 within the present document.</w:t>
      </w:r>
    </w:p>
    <w:p w14:paraId="45D513C9" w14:textId="77777777" w:rsidR="008C3EC7" w:rsidRPr="0076647D" w:rsidRDefault="008C3EC7" w:rsidP="00A320AE">
      <w:pPr>
        <w:keepNext/>
        <w:keepLines/>
      </w:pPr>
      <w:r w:rsidRPr="0076647D">
        <w:rPr>
          <w:b/>
          <w:i/>
        </w:rPr>
        <w:t>Syntactical Structure</w:t>
      </w:r>
    </w:p>
    <w:p w14:paraId="1A64D54C" w14:textId="77777777" w:rsidR="008C3EC7" w:rsidRPr="0076647D" w:rsidRDefault="008C3EC7" w:rsidP="00A320AE">
      <w:pPr>
        <w:keepNext/>
        <w:keepLines/>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left="283"/>
        <w:rPr>
          <w:rFonts w:ascii="Courier New" w:hAnsi="Courier New"/>
          <w:i/>
          <w:sz w:val="16"/>
          <w:lang w:eastAsia="de-DE"/>
        </w:rPr>
      </w:pPr>
      <w:r w:rsidRPr="0076647D">
        <w:rPr>
          <w:rFonts w:ascii="Courier New" w:hAnsi="Courier New"/>
          <w:i/>
          <w:sz w:val="16"/>
          <w:lang w:eastAsia="de-DE"/>
        </w:rPr>
        <w:t>VariableRef | FunctionInstance</w:t>
      </w:r>
    </w:p>
    <w:p w14:paraId="29577ED5" w14:textId="77777777" w:rsidR="008C3EC7" w:rsidRPr="0076647D" w:rsidRDefault="008C3EC7" w:rsidP="00A320AE">
      <w:pPr>
        <w:keepNext/>
        <w:keepLines/>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left="283"/>
        <w:rPr>
          <w:rFonts w:ascii="Courier New" w:hAnsi="Courier New"/>
          <w:i/>
          <w:sz w:val="16"/>
          <w:lang w:eastAsia="de-DE"/>
        </w:rPr>
      </w:pPr>
    </w:p>
    <w:p w14:paraId="1CA96A07" w14:textId="77777777" w:rsidR="008C3EC7" w:rsidRPr="0076647D" w:rsidRDefault="008C3EC7" w:rsidP="008C3EC7">
      <w:pPr>
        <w:keepNext/>
        <w:keepLines/>
      </w:pPr>
      <w:r w:rsidRPr="0076647D">
        <w:rPr>
          <w:b/>
          <w:i/>
        </w:rPr>
        <w:t>Semantic Description</w:t>
      </w:r>
    </w:p>
    <w:p w14:paraId="2A554E4F" w14:textId="5C0AC469" w:rsidR="008C3EC7" w:rsidRPr="0076647D" w:rsidRDefault="008C3EC7" w:rsidP="008C3EC7">
      <w:pPr>
        <w:keepNext/>
        <w:keepLines/>
        <w:rPr>
          <w:color w:val="000000"/>
        </w:rPr>
      </w:pPr>
      <w:r w:rsidRPr="0076647D">
        <w:rPr>
          <w:color w:val="000000"/>
        </w:rPr>
        <w:t xml:space="preserve">The literal deferred behaviour values are the function instance expressions of the user-defined altsteps, (external) functions, and testcases. Deferred behaviour values can be passed around as actual parameters or stored in a variable. Deferred altstep, function or testcase </w:t>
      </w:r>
      <w:r w:rsidR="00BD0C2F" w:rsidRPr="0076647D">
        <w:rPr>
          <w:color w:val="000000"/>
        </w:rPr>
        <w:t>behaviour</w:t>
      </w:r>
      <w:r w:rsidRPr="0076647D">
        <w:rPr>
          <w:color w:val="000000"/>
        </w:rPr>
        <w:t xml:space="preserve"> values can be used in </w:t>
      </w:r>
      <w:r w:rsidRPr="0076647D">
        <w:rPr>
          <w:rFonts w:ascii="Courier New" w:hAnsi="Courier New" w:cs="Courier New"/>
          <w:b/>
          <w:color w:val="000000"/>
        </w:rPr>
        <w:t>activate</w:t>
      </w:r>
      <w:r w:rsidRPr="0076647D">
        <w:rPr>
          <w:color w:val="000000"/>
        </w:rPr>
        <w:t xml:space="preserve">, </w:t>
      </w:r>
      <w:r w:rsidRPr="0076647D">
        <w:rPr>
          <w:rFonts w:ascii="Courier New" w:hAnsi="Courier New" w:cs="Courier New"/>
          <w:b/>
          <w:color w:val="000000"/>
        </w:rPr>
        <w:t>start</w:t>
      </w:r>
      <w:r w:rsidRPr="0076647D">
        <w:rPr>
          <w:color w:val="000000"/>
        </w:rPr>
        <w:t xml:space="preserve">, and </w:t>
      </w:r>
      <w:r w:rsidRPr="0076647D">
        <w:rPr>
          <w:rFonts w:ascii="Courier New" w:hAnsi="Courier New" w:cs="Courier New"/>
          <w:b/>
          <w:color w:val="000000"/>
        </w:rPr>
        <w:t>execute</w:t>
      </w:r>
      <w:r w:rsidRPr="0076647D">
        <w:rPr>
          <w:color w:val="000000"/>
        </w:rPr>
        <w:t xml:space="preserve"> statements, respectively.</w:t>
      </w:r>
    </w:p>
    <w:p w14:paraId="25A9F648" w14:textId="45B6E00A" w:rsidR="008C3EC7" w:rsidRPr="0076647D" w:rsidRDefault="008C3EC7" w:rsidP="008C3EC7">
      <w:r w:rsidRPr="0076647D">
        <w:rPr>
          <w:color w:val="000000"/>
        </w:rPr>
        <w:t xml:space="preserve">The only operators (see clause 7.1 of the </w:t>
      </w:r>
      <w:r w:rsidRPr="0076647D">
        <w:t>TTCN</w:t>
      </w:r>
      <w:r w:rsidRPr="0076647D">
        <w:rPr>
          <w:color w:val="000000"/>
        </w:rPr>
        <w:t>-3 core language</w:t>
      </w:r>
      <w:r w:rsidR="00AB0779" w:rsidRPr="0076647D">
        <w:rPr>
          <w:color w:val="000000"/>
        </w:rPr>
        <w:t xml:space="preserve"> </w:t>
      </w:r>
      <w:r w:rsidR="00AB0779" w:rsidRPr="0076647D">
        <w:t>[</w:t>
      </w:r>
      <w:r w:rsidR="00AB0779" w:rsidRPr="0076647D">
        <w:fldChar w:fldCharType="begin"/>
      </w:r>
      <w:r w:rsidR="00AB0779" w:rsidRPr="0076647D">
        <w:instrText xml:space="preserve">REF REF_ES201873_1 \h </w:instrText>
      </w:r>
      <w:r w:rsidR="00AB0779" w:rsidRPr="0076647D">
        <w:fldChar w:fldCharType="separate"/>
      </w:r>
      <w:r w:rsidR="00E15429" w:rsidRPr="0076647D">
        <w:t>1</w:t>
      </w:r>
      <w:r w:rsidR="00AB0779" w:rsidRPr="0076647D">
        <w:fldChar w:fldCharType="end"/>
      </w:r>
      <w:r w:rsidR="00AB0779" w:rsidRPr="0076647D">
        <w:t>]</w:t>
      </w:r>
      <w:r w:rsidRPr="0076647D">
        <w:rPr>
          <w:color w:val="000000"/>
        </w:rPr>
        <w:t>) on deferred behaviour values that are defined are the check for equality and inequality.</w:t>
      </w:r>
    </w:p>
    <w:p w14:paraId="0459E9DF" w14:textId="77777777" w:rsidR="008C3EC7" w:rsidRPr="0076647D" w:rsidRDefault="008C3EC7" w:rsidP="00DA19C5">
      <w:pPr>
        <w:keepNext/>
        <w:keepLines/>
        <w:rPr>
          <w:b/>
          <w:i/>
        </w:rPr>
      </w:pPr>
      <w:r w:rsidRPr="0076647D">
        <w:rPr>
          <w:b/>
          <w:i/>
        </w:rPr>
        <w:t>Restrictions</w:t>
      </w:r>
    </w:p>
    <w:p w14:paraId="086DCEF5" w14:textId="77777777" w:rsidR="008C3EC7" w:rsidRPr="0076647D" w:rsidRDefault="008C3EC7" w:rsidP="00CE24F3">
      <w:pPr>
        <w:pStyle w:val="BL"/>
        <w:numPr>
          <w:ilvl w:val="0"/>
          <w:numId w:val="19"/>
        </w:numPr>
        <w:rPr>
          <w:lang w:eastAsia="en-GB"/>
        </w:rPr>
      </w:pPr>
      <w:r w:rsidRPr="0076647D">
        <w:rPr>
          <w:lang w:eastAsia="en-GB"/>
        </w:rPr>
        <w:t>Only in functions, altsteps and tescases without inout or out parameters shall be used as deferred behaviour values.</w:t>
      </w:r>
    </w:p>
    <w:p w14:paraId="77A9304B" w14:textId="084B1B01" w:rsidR="008C3EC7" w:rsidRPr="0076647D" w:rsidRDefault="008C3EC7" w:rsidP="00CE24F3">
      <w:pPr>
        <w:pStyle w:val="BL"/>
        <w:numPr>
          <w:ilvl w:val="0"/>
          <w:numId w:val="19"/>
        </w:numPr>
        <w:rPr>
          <w:lang w:eastAsia="en-GB"/>
        </w:rPr>
      </w:pPr>
      <w:r w:rsidRPr="0076647D">
        <w:rPr>
          <w:lang w:eastAsia="en-GB"/>
        </w:rPr>
        <w:t xml:space="preserve">For the actual parameters of a function behaviour value instance, restrictions from </w:t>
      </w:r>
      <w:r w:rsidR="008A3EDF" w:rsidRPr="0076647D">
        <w:rPr>
          <w:lang w:eastAsia="en-GB"/>
        </w:rPr>
        <w:t xml:space="preserve">clause </w:t>
      </w:r>
      <w:r w:rsidRPr="0076647D">
        <w:rPr>
          <w:lang w:eastAsia="en-GB"/>
        </w:rPr>
        <w:t>21.3.2 of the core language specification shall apply.</w:t>
      </w:r>
    </w:p>
    <w:p w14:paraId="30AE9C4B" w14:textId="7FDD5B84" w:rsidR="008C3EC7" w:rsidRPr="0076647D" w:rsidRDefault="008C3EC7" w:rsidP="00CE24F3">
      <w:pPr>
        <w:pStyle w:val="BL"/>
        <w:numPr>
          <w:ilvl w:val="0"/>
          <w:numId w:val="19"/>
        </w:numPr>
        <w:rPr>
          <w:lang w:eastAsia="en-GB"/>
        </w:rPr>
      </w:pPr>
      <w:r w:rsidRPr="0076647D">
        <w:rPr>
          <w:lang w:eastAsia="en-GB"/>
        </w:rPr>
        <w:t xml:space="preserve">For the actual parameters of an alstep behaviour value instance, restrictions from </w:t>
      </w:r>
      <w:r w:rsidR="008A3EDF" w:rsidRPr="0076647D">
        <w:rPr>
          <w:lang w:eastAsia="en-GB"/>
        </w:rPr>
        <w:t xml:space="preserve">clause </w:t>
      </w:r>
      <w:r w:rsidRPr="0076647D">
        <w:rPr>
          <w:lang w:eastAsia="en-GB"/>
        </w:rPr>
        <w:t>20.5.2 of the core language specification shall apply.</w:t>
      </w:r>
    </w:p>
    <w:p w14:paraId="35AEA437" w14:textId="6A0CCE16" w:rsidR="008C3EC7" w:rsidRPr="0076647D" w:rsidRDefault="008C3EC7" w:rsidP="00CE24F3">
      <w:pPr>
        <w:pStyle w:val="BL"/>
        <w:numPr>
          <w:ilvl w:val="0"/>
          <w:numId w:val="19"/>
        </w:numPr>
        <w:rPr>
          <w:lang w:eastAsia="en-GB"/>
        </w:rPr>
      </w:pPr>
      <w:r w:rsidRPr="0076647D">
        <w:rPr>
          <w:lang w:eastAsia="en-GB"/>
        </w:rPr>
        <w:t xml:space="preserve">For the actual parameters of a testcase behaviour value instance, restriction from </w:t>
      </w:r>
      <w:r w:rsidR="008A3EDF" w:rsidRPr="0076647D">
        <w:rPr>
          <w:lang w:eastAsia="en-GB"/>
        </w:rPr>
        <w:t xml:space="preserve">clause </w:t>
      </w:r>
      <w:r w:rsidRPr="0076647D">
        <w:rPr>
          <w:lang w:eastAsia="en-GB"/>
        </w:rPr>
        <w:t>26.1 of the core language specification shall apply.</w:t>
      </w:r>
    </w:p>
    <w:p w14:paraId="07DEA9F3" w14:textId="77777777" w:rsidR="008C3EC7" w:rsidRPr="0076647D" w:rsidRDefault="008C3EC7" w:rsidP="008C3EC7">
      <w:pPr>
        <w:keepLines/>
      </w:pPr>
      <w:r w:rsidRPr="0076647D">
        <w:rPr>
          <w:b/>
          <w:i/>
        </w:rPr>
        <w:t>Examples</w:t>
      </w:r>
    </w:p>
    <w:p w14:paraId="042A8C33" w14:textId="0A9F1A25" w:rsidR="008C3EC7" w:rsidRPr="0076647D" w:rsidRDefault="00F23523" w:rsidP="00CE24F3">
      <w:pPr>
        <w:pStyle w:val="EX"/>
        <w:rPr>
          <w:lang w:eastAsia="zh-TW"/>
        </w:rPr>
      </w:pPr>
      <w:r w:rsidRPr="0076647D">
        <w:rPr>
          <w:lang w:eastAsia="zh-TW"/>
        </w:rPr>
        <w:t>EXAMPLE 1:</w:t>
      </w:r>
    </w:p>
    <w:p w14:paraId="6F51277D" w14:textId="77777777" w:rsidR="008C3EC7" w:rsidRPr="0076647D" w:rsidRDefault="008C3EC7" w:rsidP="00CE24F3">
      <w:pPr>
        <w:pStyle w:val="PL"/>
        <w:rPr>
          <w:noProof w:val="0"/>
          <w:lang w:eastAsia="de-DE"/>
        </w:rPr>
      </w:pPr>
      <w:r w:rsidRPr="0076647D">
        <w:rPr>
          <w:noProof w:val="0"/>
          <w:lang w:eastAsia="de-DE"/>
        </w:rPr>
        <w:tab/>
      </w:r>
      <w:r w:rsidRPr="0076647D">
        <w:rPr>
          <w:b/>
          <w:noProof w:val="0"/>
          <w:lang w:eastAsia="de-DE"/>
        </w:rPr>
        <w:t>type function</w:t>
      </w:r>
      <w:r w:rsidRPr="0076647D">
        <w:rPr>
          <w:noProof w:val="0"/>
          <w:lang w:eastAsia="de-DE"/>
        </w:rPr>
        <w:t xml:space="preserve"> MyFunctionBehaviour;</w:t>
      </w:r>
    </w:p>
    <w:p w14:paraId="1764D1A3" w14:textId="77777777" w:rsidR="008C3EC7" w:rsidRPr="0076647D" w:rsidRDefault="008C3EC7" w:rsidP="00CE24F3">
      <w:pPr>
        <w:pStyle w:val="PL"/>
        <w:rPr>
          <w:noProof w:val="0"/>
          <w:lang w:eastAsia="de-DE"/>
        </w:rPr>
      </w:pPr>
      <w:r w:rsidRPr="0076647D">
        <w:rPr>
          <w:noProof w:val="0"/>
          <w:lang w:eastAsia="de-DE"/>
        </w:rPr>
        <w:tab/>
      </w:r>
      <w:r w:rsidRPr="0076647D">
        <w:rPr>
          <w:b/>
          <w:noProof w:val="0"/>
          <w:lang w:eastAsia="de-DE"/>
        </w:rPr>
        <w:t>function</w:t>
      </w:r>
      <w:r w:rsidRPr="0076647D">
        <w:rPr>
          <w:noProof w:val="0"/>
          <w:lang w:eastAsia="de-DE"/>
        </w:rPr>
        <w:t xml:space="preserve"> MyFunction (</w:t>
      </w:r>
      <w:r w:rsidRPr="0076647D">
        <w:rPr>
          <w:b/>
          <w:noProof w:val="0"/>
          <w:lang w:eastAsia="de-DE"/>
        </w:rPr>
        <w:t>in</w:t>
      </w:r>
      <w:r w:rsidRPr="0076647D">
        <w:rPr>
          <w:noProof w:val="0"/>
          <w:lang w:eastAsia="de-DE"/>
        </w:rPr>
        <w:t xml:space="preserve"> </w:t>
      </w:r>
      <w:r w:rsidRPr="0076647D">
        <w:rPr>
          <w:b/>
          <w:noProof w:val="0"/>
          <w:lang w:eastAsia="de-DE"/>
        </w:rPr>
        <w:t>integer</w:t>
      </w:r>
      <w:r w:rsidRPr="0076647D">
        <w:rPr>
          <w:noProof w:val="0"/>
          <w:lang w:eastAsia="de-DE"/>
        </w:rPr>
        <w:t xml:space="preserve"> p1) {</w:t>
      </w:r>
    </w:p>
    <w:p w14:paraId="11CB0AFF" w14:textId="77777777" w:rsidR="008C3EC7" w:rsidRPr="0076647D" w:rsidRDefault="008C3EC7" w:rsidP="00CE24F3">
      <w:pPr>
        <w:pStyle w:val="PL"/>
        <w:rPr>
          <w:noProof w:val="0"/>
          <w:lang w:eastAsia="de-DE"/>
        </w:rPr>
      </w:pPr>
      <w:r w:rsidRPr="0076647D">
        <w:rPr>
          <w:noProof w:val="0"/>
          <w:lang w:eastAsia="de-DE"/>
        </w:rPr>
        <w:tab/>
      </w:r>
      <w:r w:rsidRPr="0076647D">
        <w:rPr>
          <w:noProof w:val="0"/>
          <w:lang w:eastAsia="de-DE"/>
        </w:rPr>
        <w:tab/>
        <w:t>// …</w:t>
      </w:r>
    </w:p>
    <w:p w14:paraId="357195A1" w14:textId="77777777" w:rsidR="008C3EC7" w:rsidRPr="0076647D" w:rsidRDefault="008C3EC7" w:rsidP="00CE24F3">
      <w:pPr>
        <w:pStyle w:val="PL"/>
        <w:rPr>
          <w:noProof w:val="0"/>
          <w:lang w:eastAsia="de-DE"/>
        </w:rPr>
      </w:pPr>
      <w:r w:rsidRPr="0076647D">
        <w:rPr>
          <w:noProof w:val="0"/>
          <w:lang w:eastAsia="de-DE"/>
        </w:rPr>
        <w:t xml:space="preserve"> </w:t>
      </w:r>
      <w:r w:rsidRPr="0076647D">
        <w:rPr>
          <w:noProof w:val="0"/>
          <w:lang w:eastAsia="de-DE"/>
        </w:rPr>
        <w:tab/>
        <w:t>}</w:t>
      </w:r>
    </w:p>
    <w:p w14:paraId="618615C8" w14:textId="37B3F99E" w:rsidR="008C3EC7" w:rsidRPr="0076647D" w:rsidRDefault="008C3EC7" w:rsidP="00CE24F3">
      <w:pPr>
        <w:pStyle w:val="PL"/>
        <w:rPr>
          <w:noProof w:val="0"/>
          <w:lang w:eastAsia="de-DE"/>
        </w:rPr>
      </w:pPr>
      <w:r w:rsidRPr="0076647D">
        <w:rPr>
          <w:noProof w:val="0"/>
          <w:lang w:eastAsia="de-DE"/>
        </w:rPr>
        <w:tab/>
      </w:r>
      <w:r w:rsidRPr="0076647D">
        <w:rPr>
          <w:b/>
          <w:noProof w:val="0"/>
          <w:lang w:eastAsia="de-DE"/>
        </w:rPr>
        <w:t>var</w:t>
      </w:r>
      <w:r w:rsidRPr="0076647D">
        <w:rPr>
          <w:noProof w:val="0"/>
          <w:lang w:eastAsia="de-DE"/>
        </w:rPr>
        <w:t xml:space="preserve"> MyFunctionBehaviour v_myBehavio</w:t>
      </w:r>
      <w:r w:rsidR="00BD0C2F" w:rsidRPr="0076647D">
        <w:rPr>
          <w:noProof w:val="0"/>
          <w:lang w:eastAsia="de-DE"/>
        </w:rPr>
        <w:t>u</w:t>
      </w:r>
      <w:r w:rsidRPr="0076647D">
        <w:rPr>
          <w:noProof w:val="0"/>
          <w:lang w:eastAsia="de-DE"/>
        </w:rPr>
        <w:t>r := MyFunction(4); // does not invoke MyFunction(4)</w:t>
      </w:r>
    </w:p>
    <w:p w14:paraId="6FFE80C1" w14:textId="77777777" w:rsidR="008C3EC7" w:rsidRPr="0076647D" w:rsidRDefault="008C3EC7" w:rsidP="00CE24F3">
      <w:pPr>
        <w:pStyle w:val="PL"/>
        <w:rPr>
          <w:noProof w:val="0"/>
          <w:lang w:eastAsia="de-DE"/>
        </w:rPr>
      </w:pPr>
      <w:r w:rsidRPr="0076647D">
        <w:rPr>
          <w:noProof w:val="0"/>
          <w:lang w:eastAsia="de-DE"/>
        </w:rPr>
        <w:t xml:space="preserve">    var PtcType ptc := PtcType.create;</w:t>
      </w:r>
    </w:p>
    <w:p w14:paraId="119E69EC" w14:textId="77BCF548" w:rsidR="008C3EC7" w:rsidRPr="0076647D" w:rsidRDefault="008C3EC7" w:rsidP="00CE24F3">
      <w:pPr>
        <w:pStyle w:val="PL"/>
        <w:rPr>
          <w:noProof w:val="0"/>
          <w:lang w:eastAsia="de-DE"/>
        </w:rPr>
      </w:pPr>
      <w:r w:rsidRPr="0076647D">
        <w:rPr>
          <w:noProof w:val="0"/>
          <w:lang w:eastAsia="de-DE"/>
        </w:rPr>
        <w:tab/>
        <w:t>ptc.start(myBehavio</w:t>
      </w:r>
      <w:r w:rsidR="00BD0C2F" w:rsidRPr="0076647D">
        <w:rPr>
          <w:noProof w:val="0"/>
          <w:lang w:eastAsia="de-DE"/>
        </w:rPr>
        <w:t>u</w:t>
      </w:r>
      <w:r w:rsidRPr="0076647D">
        <w:rPr>
          <w:noProof w:val="0"/>
          <w:lang w:eastAsia="de-DE"/>
        </w:rPr>
        <w:t>r); // starts MyFunction(4) on component ptc</w:t>
      </w:r>
    </w:p>
    <w:p w14:paraId="05523551" w14:textId="77777777" w:rsidR="008C3EC7" w:rsidRPr="0076647D" w:rsidRDefault="008C3EC7" w:rsidP="00CE24F3">
      <w:pPr>
        <w:pStyle w:val="PL"/>
        <w:rPr>
          <w:noProof w:val="0"/>
          <w:lang w:eastAsia="zh-TW"/>
        </w:rPr>
      </w:pPr>
    </w:p>
    <w:p w14:paraId="3DD408D7" w14:textId="161A7B33" w:rsidR="008C3EC7" w:rsidRPr="0076647D" w:rsidRDefault="00F23523" w:rsidP="00CE24F3">
      <w:pPr>
        <w:pStyle w:val="EX"/>
        <w:rPr>
          <w:lang w:eastAsia="zh-TW"/>
        </w:rPr>
      </w:pPr>
      <w:r w:rsidRPr="0076647D">
        <w:rPr>
          <w:lang w:eastAsia="zh-TW"/>
        </w:rPr>
        <w:t>EXAMPLE 2:</w:t>
      </w:r>
    </w:p>
    <w:p w14:paraId="0A640497" w14:textId="77777777" w:rsidR="008C3EC7" w:rsidRPr="0076647D" w:rsidRDefault="008C3EC7" w:rsidP="00CE24F3">
      <w:pPr>
        <w:pStyle w:val="PL"/>
        <w:rPr>
          <w:noProof w:val="0"/>
          <w:lang w:eastAsia="de-DE"/>
        </w:rPr>
      </w:pPr>
      <w:r w:rsidRPr="0076647D">
        <w:rPr>
          <w:noProof w:val="0"/>
          <w:lang w:eastAsia="de-DE"/>
        </w:rPr>
        <w:tab/>
        <w:t>type altstep MyAltstepType runs on PtcType;</w:t>
      </w:r>
    </w:p>
    <w:p w14:paraId="3A10B839" w14:textId="77777777" w:rsidR="008C3EC7" w:rsidRPr="0076647D" w:rsidRDefault="008C3EC7" w:rsidP="00CE24F3">
      <w:pPr>
        <w:pStyle w:val="PL"/>
        <w:rPr>
          <w:noProof w:val="0"/>
          <w:lang w:eastAsia="de-DE"/>
        </w:rPr>
      </w:pPr>
      <w:r w:rsidRPr="0076647D">
        <w:rPr>
          <w:noProof w:val="0"/>
          <w:lang w:eastAsia="de-DE"/>
        </w:rPr>
        <w:tab/>
        <w:t>altstep MyAltstep(integer i) runs on PtcType {</w:t>
      </w:r>
    </w:p>
    <w:p w14:paraId="2E78325B" w14:textId="77777777" w:rsidR="008C3EC7" w:rsidRPr="0076647D" w:rsidRDefault="008C3EC7" w:rsidP="00CE24F3">
      <w:pPr>
        <w:pStyle w:val="PL"/>
        <w:rPr>
          <w:noProof w:val="0"/>
          <w:lang w:eastAsia="de-DE"/>
        </w:rPr>
      </w:pPr>
      <w:r w:rsidRPr="0076647D">
        <w:rPr>
          <w:noProof w:val="0"/>
          <w:lang w:eastAsia="de-DE"/>
        </w:rPr>
        <w:tab/>
        <w:t>[] …</w:t>
      </w:r>
    </w:p>
    <w:p w14:paraId="5430AA1E" w14:textId="77777777" w:rsidR="008C3EC7" w:rsidRPr="0076647D" w:rsidRDefault="008C3EC7" w:rsidP="00CE24F3">
      <w:pPr>
        <w:pStyle w:val="PL"/>
        <w:rPr>
          <w:noProof w:val="0"/>
          <w:lang w:eastAsia="de-DE"/>
        </w:rPr>
      </w:pPr>
      <w:r w:rsidRPr="0076647D">
        <w:rPr>
          <w:noProof w:val="0"/>
          <w:lang w:eastAsia="de-DE"/>
        </w:rPr>
        <w:tab/>
        <w:t>}</w:t>
      </w:r>
    </w:p>
    <w:p w14:paraId="69FB31AA" w14:textId="77777777" w:rsidR="008C3EC7" w:rsidRPr="0076647D" w:rsidRDefault="008C3EC7" w:rsidP="00CE24F3">
      <w:pPr>
        <w:pStyle w:val="PL"/>
        <w:rPr>
          <w:noProof w:val="0"/>
          <w:lang w:eastAsia="de-DE"/>
        </w:rPr>
      </w:pPr>
      <w:r w:rsidRPr="0076647D">
        <w:rPr>
          <w:noProof w:val="0"/>
          <w:lang w:eastAsia="de-DE"/>
        </w:rPr>
        <w:tab/>
        <w:t>var MyAltstepType v_myAltstep := MyAltstep(3);</w:t>
      </w:r>
    </w:p>
    <w:p w14:paraId="64AD2EC2" w14:textId="77777777" w:rsidR="008C3EC7" w:rsidRPr="0076647D" w:rsidRDefault="008C3EC7" w:rsidP="00CE24F3">
      <w:pPr>
        <w:pStyle w:val="PL"/>
        <w:rPr>
          <w:noProof w:val="0"/>
          <w:lang w:eastAsia="de-DE"/>
        </w:rPr>
      </w:pPr>
      <w:r w:rsidRPr="0076647D">
        <w:rPr>
          <w:noProof w:val="0"/>
          <w:lang w:eastAsia="de-DE"/>
        </w:rPr>
        <w:tab/>
        <w:t>activate(v_myAltstep);</w:t>
      </w:r>
    </w:p>
    <w:p w14:paraId="62E7A6CF" w14:textId="77777777" w:rsidR="008C3EC7" w:rsidRPr="0076647D" w:rsidRDefault="008C3EC7" w:rsidP="00CE24F3">
      <w:pPr>
        <w:pStyle w:val="PL"/>
        <w:rPr>
          <w:noProof w:val="0"/>
          <w:lang w:eastAsia="de-DE"/>
        </w:rPr>
      </w:pPr>
    </w:p>
    <w:p w14:paraId="6BF74756" w14:textId="5786EB89" w:rsidR="008C3EC7" w:rsidRPr="0076647D" w:rsidRDefault="00F23523" w:rsidP="00CE24F3">
      <w:pPr>
        <w:pStyle w:val="EX"/>
        <w:rPr>
          <w:lang w:eastAsia="zh-TW"/>
        </w:rPr>
      </w:pPr>
      <w:r w:rsidRPr="0076647D">
        <w:rPr>
          <w:lang w:eastAsia="zh-TW"/>
        </w:rPr>
        <w:t>EXAMPLE 3:</w:t>
      </w:r>
    </w:p>
    <w:p w14:paraId="08789CEA" w14:textId="77777777" w:rsidR="008C3EC7" w:rsidRPr="0076647D" w:rsidRDefault="008C3EC7" w:rsidP="00CE24F3">
      <w:pPr>
        <w:pStyle w:val="PL"/>
        <w:rPr>
          <w:noProof w:val="0"/>
          <w:lang w:eastAsia="de-DE"/>
        </w:rPr>
      </w:pPr>
      <w:r w:rsidRPr="0076647D">
        <w:rPr>
          <w:noProof w:val="0"/>
          <w:lang w:eastAsia="de-DE"/>
        </w:rPr>
        <w:tab/>
        <w:t>type testcase MyTestcaseBehaviour runs on PtcType;</w:t>
      </w:r>
    </w:p>
    <w:p w14:paraId="16287B6D" w14:textId="77777777" w:rsidR="008C3EC7" w:rsidRPr="0076647D" w:rsidRDefault="008C3EC7" w:rsidP="00CE24F3">
      <w:pPr>
        <w:pStyle w:val="PL"/>
        <w:rPr>
          <w:noProof w:val="0"/>
          <w:lang w:eastAsia="de-DE"/>
        </w:rPr>
      </w:pPr>
      <w:r w:rsidRPr="0076647D">
        <w:rPr>
          <w:noProof w:val="0"/>
          <w:lang w:eastAsia="de-DE"/>
        </w:rPr>
        <w:tab/>
        <w:t>testcase MyTestcase(integer i) runs on PtcType { … }</w:t>
      </w:r>
    </w:p>
    <w:p w14:paraId="2A13C3D7" w14:textId="77777777" w:rsidR="008C3EC7" w:rsidRPr="0076647D" w:rsidRDefault="008C3EC7" w:rsidP="00CE24F3">
      <w:pPr>
        <w:pStyle w:val="PL"/>
        <w:rPr>
          <w:noProof w:val="0"/>
          <w:lang w:eastAsia="de-DE"/>
        </w:rPr>
      </w:pPr>
      <w:r w:rsidRPr="0076647D">
        <w:rPr>
          <w:noProof w:val="0"/>
          <w:lang w:eastAsia="de-DE"/>
        </w:rPr>
        <w:tab/>
        <w:t>function runTestCase(MyTestcaseBehaviour p_myTestcase) {</w:t>
      </w:r>
    </w:p>
    <w:p w14:paraId="534CCE45" w14:textId="77777777" w:rsidR="008C3EC7" w:rsidRPr="0076647D" w:rsidRDefault="008C3EC7" w:rsidP="00CE24F3">
      <w:pPr>
        <w:pStyle w:val="PL"/>
        <w:rPr>
          <w:noProof w:val="0"/>
          <w:lang w:eastAsia="de-DE"/>
        </w:rPr>
      </w:pPr>
      <w:r w:rsidRPr="0076647D">
        <w:rPr>
          <w:noProof w:val="0"/>
          <w:lang w:eastAsia="de-DE"/>
        </w:rPr>
        <w:tab/>
      </w:r>
      <w:r w:rsidRPr="0076647D">
        <w:rPr>
          <w:noProof w:val="0"/>
          <w:lang w:eastAsia="de-DE"/>
        </w:rPr>
        <w:tab/>
        <w:t>execute(p_myTestcase, 1.0);</w:t>
      </w:r>
    </w:p>
    <w:p w14:paraId="44920BA0" w14:textId="77777777" w:rsidR="008C3EC7" w:rsidRPr="0076647D" w:rsidRDefault="008C3EC7" w:rsidP="00CE24F3">
      <w:pPr>
        <w:pStyle w:val="PL"/>
        <w:rPr>
          <w:noProof w:val="0"/>
          <w:lang w:eastAsia="de-DE"/>
        </w:rPr>
      </w:pPr>
      <w:r w:rsidRPr="0076647D">
        <w:rPr>
          <w:noProof w:val="0"/>
          <w:lang w:eastAsia="de-DE"/>
        </w:rPr>
        <w:tab/>
        <w:t>}</w:t>
      </w:r>
    </w:p>
    <w:p w14:paraId="31D4DBCF" w14:textId="77777777" w:rsidR="008C3EC7" w:rsidRPr="0076647D" w:rsidRDefault="008C3EC7" w:rsidP="00CE24F3">
      <w:pPr>
        <w:pStyle w:val="PL"/>
        <w:rPr>
          <w:noProof w:val="0"/>
          <w:lang w:eastAsia="de-DE"/>
        </w:rPr>
      </w:pPr>
      <w:r w:rsidRPr="0076647D">
        <w:rPr>
          <w:noProof w:val="0"/>
          <w:lang w:eastAsia="de-DE"/>
        </w:rPr>
        <w:tab/>
        <w:t>control {</w:t>
      </w:r>
    </w:p>
    <w:p w14:paraId="4E015024" w14:textId="77777777" w:rsidR="008C3EC7" w:rsidRPr="0076647D" w:rsidRDefault="008C3EC7" w:rsidP="00CE24F3">
      <w:pPr>
        <w:pStyle w:val="PL"/>
        <w:rPr>
          <w:noProof w:val="0"/>
          <w:lang w:eastAsia="de-DE"/>
        </w:rPr>
      </w:pPr>
      <w:r w:rsidRPr="0076647D">
        <w:rPr>
          <w:noProof w:val="0"/>
          <w:lang w:eastAsia="de-DE"/>
        </w:rPr>
        <w:tab/>
      </w:r>
      <w:r w:rsidRPr="0076647D">
        <w:rPr>
          <w:noProof w:val="0"/>
          <w:lang w:eastAsia="de-DE"/>
        </w:rPr>
        <w:tab/>
        <w:t>var MyTestcaseBehaviour v_myTestcase := MyTestcase(3);</w:t>
      </w:r>
    </w:p>
    <w:p w14:paraId="236C5AE8" w14:textId="77777777" w:rsidR="008C3EC7" w:rsidRPr="0076647D" w:rsidRDefault="008C3EC7" w:rsidP="00CE24F3">
      <w:pPr>
        <w:pStyle w:val="PL"/>
        <w:rPr>
          <w:noProof w:val="0"/>
          <w:lang w:eastAsia="de-DE"/>
        </w:rPr>
      </w:pPr>
      <w:r w:rsidRPr="0076647D">
        <w:rPr>
          <w:noProof w:val="0"/>
          <w:lang w:eastAsia="de-DE"/>
        </w:rPr>
        <w:tab/>
      </w:r>
      <w:r w:rsidRPr="0076647D">
        <w:rPr>
          <w:noProof w:val="0"/>
          <w:lang w:eastAsia="de-DE"/>
        </w:rPr>
        <w:tab/>
        <w:t>runTestCase(v_myTestcase);</w:t>
      </w:r>
    </w:p>
    <w:p w14:paraId="0EE84A5B" w14:textId="77777777" w:rsidR="008C3EC7" w:rsidRPr="0076647D" w:rsidRDefault="008C3EC7" w:rsidP="00CE24F3">
      <w:pPr>
        <w:pStyle w:val="PL"/>
        <w:rPr>
          <w:noProof w:val="0"/>
          <w:lang w:eastAsia="de-DE"/>
        </w:rPr>
      </w:pPr>
      <w:r w:rsidRPr="0076647D">
        <w:rPr>
          <w:noProof w:val="0"/>
          <w:lang w:eastAsia="de-DE"/>
        </w:rPr>
        <w:tab/>
      </w:r>
      <w:r w:rsidRPr="0076647D">
        <w:rPr>
          <w:noProof w:val="0"/>
          <w:lang w:eastAsia="de-DE"/>
        </w:rPr>
        <w:tab/>
        <w:t>runTestCase(MyTestcase(4)); // execution is deferred to runTestCase</w:t>
      </w:r>
    </w:p>
    <w:p w14:paraId="007930E5" w14:textId="77777777" w:rsidR="008C3EC7" w:rsidRPr="0076647D" w:rsidRDefault="008C3EC7" w:rsidP="00CE24F3">
      <w:pPr>
        <w:pStyle w:val="PL"/>
        <w:rPr>
          <w:noProof w:val="0"/>
          <w:lang w:eastAsia="de-DE"/>
        </w:rPr>
      </w:pPr>
      <w:r w:rsidRPr="0076647D">
        <w:rPr>
          <w:noProof w:val="0"/>
          <w:lang w:eastAsia="de-DE"/>
        </w:rPr>
        <w:tab/>
        <w:t>}</w:t>
      </w:r>
    </w:p>
    <w:p w14:paraId="44557EA2" w14:textId="77777777" w:rsidR="008C3EC7" w:rsidRPr="0076647D" w:rsidRDefault="008C3EC7" w:rsidP="00CE24F3">
      <w:pPr>
        <w:pStyle w:val="PL"/>
        <w:rPr>
          <w:noProof w:val="0"/>
          <w:lang w:eastAsia="de-DE"/>
        </w:rPr>
      </w:pPr>
    </w:p>
    <w:p w14:paraId="1EE7E499" w14:textId="522A6108" w:rsidR="001D500B" w:rsidRPr="0076647D" w:rsidRDefault="001D500B" w:rsidP="009404D0">
      <w:pPr>
        <w:pStyle w:val="H6"/>
      </w:pPr>
      <w:r w:rsidRPr="0076647D">
        <w:lastRenderedPageBreak/>
        <w:t>Clause 6.3</w:t>
      </w:r>
      <w:r w:rsidR="00327ECC" w:rsidRPr="0076647D">
        <w:tab/>
      </w:r>
      <w:r w:rsidR="00ED096F" w:rsidRPr="0076647D">
        <w:t>Type compatibility</w:t>
      </w:r>
    </w:p>
    <w:p w14:paraId="4139750F" w14:textId="77777777" w:rsidR="00B10DC7" w:rsidRPr="0076647D" w:rsidRDefault="00C9201D" w:rsidP="009404D0">
      <w:pPr>
        <w:keepNext/>
      </w:pPr>
      <w:r w:rsidRPr="0076647D">
        <w:t>Clause 6.3</w:t>
      </w:r>
      <w:r w:rsidR="00BF4869" w:rsidRPr="0076647D">
        <w:t xml:space="preserve"> Type compatibility</w:t>
      </w:r>
      <w:r w:rsidRPr="0076647D">
        <w:t xml:space="preserve"> is extended by</w:t>
      </w:r>
      <w:r w:rsidR="009404D0" w:rsidRPr="0076647D">
        <w:t>:</w:t>
      </w:r>
    </w:p>
    <w:p w14:paraId="544C921F" w14:textId="77777777" w:rsidR="00C9201D" w:rsidRPr="0076647D" w:rsidRDefault="00C9201D" w:rsidP="00B9778C">
      <w:pPr>
        <w:pStyle w:val="H6"/>
      </w:pPr>
      <w:r w:rsidRPr="0076647D">
        <w:t>6.3.5</w:t>
      </w:r>
      <w:r w:rsidR="00B9778C" w:rsidRPr="0076647D">
        <w:tab/>
      </w:r>
      <w:r w:rsidRPr="0076647D">
        <w:t>Type compatibility of behaviour types</w:t>
      </w:r>
    </w:p>
    <w:p w14:paraId="0FAC3CC3" w14:textId="59C97BD5" w:rsidR="009F2269" w:rsidRPr="0076647D" w:rsidRDefault="009F2269" w:rsidP="009F2269">
      <w:r w:rsidRPr="0076647D">
        <w:t xml:space="preserve">Altsteps are only compatible to </w:t>
      </w:r>
      <w:r w:rsidRPr="0076647D">
        <w:rPr>
          <w:rFonts w:ascii="Courier New" w:hAnsi="Courier New" w:cs="Courier New"/>
          <w:b/>
        </w:rPr>
        <w:t>altstep</w:t>
      </w:r>
      <w:r w:rsidRPr="0076647D">
        <w:t xml:space="preserve"> behaviour types, functions are only compatible to </w:t>
      </w:r>
      <w:r w:rsidRPr="0076647D">
        <w:rPr>
          <w:rFonts w:ascii="Courier New" w:hAnsi="Courier New" w:cs="Courier New"/>
          <w:b/>
        </w:rPr>
        <w:t>function</w:t>
      </w:r>
      <w:r w:rsidRPr="0076647D">
        <w:t xml:space="preserve"> behaviour types, testcases are only compatible to </w:t>
      </w:r>
      <w:r w:rsidRPr="0076647D">
        <w:rPr>
          <w:rFonts w:ascii="Courier New" w:hAnsi="Courier New" w:cs="Courier New"/>
          <w:b/>
        </w:rPr>
        <w:t>testcase</w:t>
      </w:r>
      <w:r w:rsidRPr="0076647D">
        <w:t xml:space="preserve"> behaviour types. A behaviour object (an altstep, function or testcase) is a value of a given behaviour type, if the parameter lists are compatible, if the return clause is compatible, if the </w:t>
      </w:r>
      <w:r w:rsidRPr="0076647D">
        <w:rPr>
          <w:rFonts w:ascii="Courier New" w:hAnsi="Courier New" w:cs="Courier New"/>
          <w:b/>
        </w:rPr>
        <w:t>runs</w:t>
      </w:r>
      <w:r w:rsidRPr="0076647D">
        <w:t xml:space="preserve"> </w:t>
      </w:r>
      <w:r w:rsidRPr="0076647D">
        <w:rPr>
          <w:rFonts w:ascii="Courier New" w:hAnsi="Courier New" w:cs="Courier New"/>
          <w:b/>
        </w:rPr>
        <w:t>on</w:t>
      </w:r>
      <w:r w:rsidR="000B0094" w:rsidRPr="0076647D">
        <w:t xml:space="preserve">, </w:t>
      </w:r>
      <w:r w:rsidR="000B0094" w:rsidRPr="0076647D">
        <w:rPr>
          <w:rFonts w:ascii="Courier New" w:hAnsi="Courier New" w:cs="Courier New"/>
          <w:b/>
        </w:rPr>
        <w:t>mtc</w:t>
      </w:r>
      <w:r w:rsidRPr="0076647D">
        <w:t xml:space="preserve"> and </w:t>
      </w:r>
      <w:r w:rsidRPr="0076647D">
        <w:rPr>
          <w:rFonts w:ascii="Courier New" w:hAnsi="Courier New" w:cs="Courier New"/>
          <w:b/>
        </w:rPr>
        <w:t>system</w:t>
      </w:r>
      <w:r w:rsidRPr="0076647D">
        <w:t xml:space="preserve"> clauses are compatible, provided they exist, and if modifiers (optionally) declared for the behaviour object and the given behaviour type are identical.</w:t>
      </w:r>
    </w:p>
    <w:p w14:paraId="5DA3C3C7" w14:textId="019B79D7" w:rsidR="009F2269" w:rsidRPr="0076647D" w:rsidRDefault="009F2269" w:rsidP="009F2269">
      <w:pPr>
        <w:keepNext/>
        <w:keepLines/>
      </w:pPr>
      <w:r w:rsidRPr="0076647D">
        <w:t xml:space="preserve">The parameter list of an object is compatible with the parameter list of a type if the order of the parameters is identical, as well as direction, kind, type, name of the parameters, optional modifiers and whether a default exists. If the parameter is of kind </w:t>
      </w:r>
      <w:r w:rsidRPr="0076647D">
        <w:rPr>
          <w:rFonts w:ascii="Courier New" w:hAnsi="Courier New" w:cs="Courier New"/>
          <w:b/>
        </w:rPr>
        <w:t>template</w:t>
      </w:r>
      <w:r w:rsidRPr="0076647D">
        <w:t>, then also potential template restrictions have to be identical. Compatibility of parameter lists applies to the type parameter list, if exists (i</w:t>
      </w:r>
      <w:r w:rsidRPr="0076647D">
        <w:rPr>
          <w:color w:val="000000"/>
        </w:rPr>
        <w:t xml:space="preserve">.e. when the advanced parameterization package </w:t>
      </w:r>
      <w:r w:rsidR="00AB0779" w:rsidRPr="0076647D">
        <w:t>[</w:t>
      </w:r>
      <w:r w:rsidR="00AB0779" w:rsidRPr="0076647D">
        <w:fldChar w:fldCharType="begin"/>
      </w:r>
      <w:r w:rsidR="00AB0779" w:rsidRPr="0076647D">
        <w:instrText xml:space="preserve">REF REF_ES202784 \h </w:instrText>
      </w:r>
      <w:r w:rsidR="00AB0779" w:rsidRPr="0076647D">
        <w:fldChar w:fldCharType="separate"/>
      </w:r>
      <w:r w:rsidR="00E15429" w:rsidRPr="0076647D">
        <w:t>6</w:t>
      </w:r>
      <w:r w:rsidR="00AB0779" w:rsidRPr="0076647D">
        <w:fldChar w:fldCharType="end"/>
      </w:r>
      <w:r w:rsidR="00AB0779" w:rsidRPr="0076647D">
        <w:t>]</w:t>
      </w:r>
      <w:r w:rsidRPr="0076647D">
        <w:t xml:space="preserve"> </w:t>
      </w:r>
      <w:r w:rsidRPr="0076647D">
        <w:rPr>
          <w:color w:val="000000"/>
        </w:rPr>
        <w:t xml:space="preserve">is also supported and a type parameter </w:t>
      </w:r>
      <w:r w:rsidRPr="0076647D">
        <w:t>list</w:t>
      </w:r>
      <w:r w:rsidRPr="0076647D">
        <w:rPr>
          <w:color w:val="000000"/>
        </w:rPr>
        <w:t xml:space="preserve"> is defined</w:t>
      </w:r>
      <w:r w:rsidRPr="0076647D">
        <w:t>), and the value parameter list separately.</w:t>
      </w:r>
    </w:p>
    <w:p w14:paraId="0FB5E8F2" w14:textId="77777777" w:rsidR="00C9201D" w:rsidRPr="0076647D" w:rsidRDefault="00C9201D" w:rsidP="00C9201D">
      <w:r w:rsidRPr="0076647D">
        <w:t xml:space="preserve">The return </w:t>
      </w:r>
      <w:r w:rsidR="004877C0" w:rsidRPr="0076647D">
        <w:t xml:space="preserve">clause </w:t>
      </w:r>
      <w:r w:rsidRPr="0076647D">
        <w:t xml:space="preserve">of a function is compatible with the return </w:t>
      </w:r>
      <w:r w:rsidR="004877C0" w:rsidRPr="0076647D">
        <w:t xml:space="preserve">clause </w:t>
      </w:r>
      <w:r w:rsidRPr="0076647D">
        <w:t xml:space="preserve">of </w:t>
      </w:r>
      <w:r w:rsidR="004877C0" w:rsidRPr="0076647D">
        <w:t xml:space="preserve">a </w:t>
      </w:r>
      <w:r w:rsidRPr="0076647D">
        <w:t xml:space="preserve">function type if it is either absent in case the function type does not have a return </w:t>
      </w:r>
      <w:r w:rsidR="004877C0" w:rsidRPr="0076647D">
        <w:t>clause</w:t>
      </w:r>
      <w:r w:rsidRPr="0076647D">
        <w:t xml:space="preserve">, </w:t>
      </w:r>
      <w:r w:rsidR="004877C0" w:rsidRPr="0076647D">
        <w:t xml:space="preserve">or </w:t>
      </w:r>
      <w:r w:rsidRPr="0076647D">
        <w:t xml:space="preserve">it is of identical kind and type if the function type has a return </w:t>
      </w:r>
      <w:r w:rsidR="004877C0" w:rsidRPr="0076647D">
        <w:t>clause</w:t>
      </w:r>
      <w:r w:rsidRPr="0076647D">
        <w:t xml:space="preserve">. In case the return </w:t>
      </w:r>
      <w:r w:rsidR="004877C0" w:rsidRPr="0076647D">
        <w:t xml:space="preserve">clause </w:t>
      </w:r>
      <w:r w:rsidRPr="0076647D">
        <w:t xml:space="preserve">is of kind </w:t>
      </w:r>
      <w:r w:rsidRPr="0076647D">
        <w:rPr>
          <w:rFonts w:ascii="Courier New" w:hAnsi="Courier New" w:cs="Courier New"/>
          <w:b/>
        </w:rPr>
        <w:t>template</w:t>
      </w:r>
      <w:r w:rsidRPr="0076647D">
        <w:t>, then potential</w:t>
      </w:r>
      <w:r w:rsidR="00672128" w:rsidRPr="0076647D">
        <w:t xml:space="preserve"> </w:t>
      </w:r>
      <w:r w:rsidRPr="0076647D">
        <w:t>template restrictions have to be identical, too.</w:t>
      </w:r>
    </w:p>
    <w:p w14:paraId="07147425" w14:textId="594BF2DB" w:rsidR="000B0094" w:rsidRPr="0076647D" w:rsidRDefault="000B0094" w:rsidP="000B0094">
      <w:pPr>
        <w:keepNext/>
        <w:keepLines/>
      </w:pPr>
      <w:r w:rsidRPr="0076647D">
        <w:t xml:space="preserve">The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clause of an object is compatible with the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clause of a behaviour type, if it is either absent in the object or, if the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clause exists, the component type in the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clause of the object is runs on compatible (see ETSI ES 201 873</w:t>
      </w:r>
      <w:r w:rsidRPr="0076647D">
        <w:noBreakHyphen/>
        <w:t>1 [</w:t>
      </w:r>
      <w:r w:rsidRPr="0076647D">
        <w:fldChar w:fldCharType="begin"/>
      </w:r>
      <w:r w:rsidRPr="0076647D">
        <w:instrText xml:space="preserve">REF REF_ES201873_1 \* MERGEFORMAT  \h </w:instrText>
      </w:r>
      <w:r w:rsidRPr="0076647D">
        <w:fldChar w:fldCharType="separate"/>
      </w:r>
      <w:r w:rsidR="00E15429" w:rsidRPr="0076647D">
        <w:t>1</w:t>
      </w:r>
      <w:r w:rsidRPr="0076647D">
        <w:fldChar w:fldCharType="end"/>
      </w:r>
      <w:r w:rsidRPr="0076647D">
        <w:t>], clause 6.3.3</w:t>
      </w:r>
      <w:r w:rsidR="00BA4AC1" w:rsidRPr="0076647D">
        <w:t>,</w:t>
      </w:r>
      <w:r w:rsidRPr="0076647D">
        <w:t xml:space="preserve"> section 2)</w:t>
      </w:r>
      <w:r w:rsidR="00BA4AC1" w:rsidRPr="0076647D">
        <w:t>)</w:t>
      </w:r>
      <w:r w:rsidRPr="0076647D">
        <w:t xml:space="preserve"> with the type specified in the </w:t>
      </w:r>
      <w:r w:rsidRPr="0076647D">
        <w:rPr>
          <w:rFonts w:ascii="Courier New" w:hAnsi="Courier New" w:cs="Courier New"/>
          <w:b/>
        </w:rPr>
        <w:t>runs</w:t>
      </w:r>
      <w:r w:rsidRPr="0076647D">
        <w:rPr>
          <w:b/>
        </w:rPr>
        <w:t xml:space="preserve"> </w:t>
      </w:r>
      <w:r w:rsidRPr="0076647D">
        <w:rPr>
          <w:rFonts w:ascii="Courier New" w:hAnsi="Courier New" w:cs="Courier New"/>
          <w:b/>
        </w:rPr>
        <w:t>on</w:t>
      </w:r>
      <w:r w:rsidRPr="0076647D">
        <w:t xml:space="preserve"> clause of the behaviour type. According to the first condition, an object without a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clause is compatible with a behaviour type that has a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clause.</w:t>
      </w:r>
    </w:p>
    <w:p w14:paraId="36B85DAC" w14:textId="6BB9FB78" w:rsidR="000B0094" w:rsidRPr="0076647D" w:rsidRDefault="000B0094" w:rsidP="000B0094">
      <w:pPr>
        <w:keepNext/>
        <w:keepLines/>
      </w:pPr>
      <w:r w:rsidRPr="0076647D">
        <w:t xml:space="preserve">The </w:t>
      </w:r>
      <w:r w:rsidRPr="0076647D">
        <w:rPr>
          <w:rFonts w:ascii="Courier New" w:hAnsi="Courier New" w:cs="Courier New"/>
          <w:b/>
        </w:rPr>
        <w:t>system</w:t>
      </w:r>
      <w:r w:rsidRPr="0076647D">
        <w:t xml:space="preserve"> clause of a </w:t>
      </w:r>
      <w:r w:rsidRPr="0076647D">
        <w:rPr>
          <w:rFonts w:ascii="Courier New" w:hAnsi="Courier New"/>
          <w:b/>
        </w:rPr>
        <w:t>testcase</w:t>
      </w:r>
      <w:r w:rsidRPr="0076647D">
        <w:t xml:space="preserve"> object is compatible with the </w:t>
      </w:r>
      <w:r w:rsidRPr="0076647D">
        <w:rPr>
          <w:rFonts w:ascii="Courier New" w:hAnsi="Courier New" w:cs="Courier New"/>
          <w:b/>
        </w:rPr>
        <w:t>system</w:t>
      </w:r>
      <w:r w:rsidRPr="0076647D">
        <w:t xml:space="preserve"> clause of a </w:t>
      </w:r>
      <w:r w:rsidRPr="0076647D">
        <w:rPr>
          <w:rFonts w:ascii="Courier New" w:hAnsi="Courier New"/>
          <w:b/>
        </w:rPr>
        <w:t>testcase</w:t>
      </w:r>
      <w:r w:rsidRPr="0076647D">
        <w:t xml:space="preserve"> type, if the component type in the </w:t>
      </w:r>
      <w:r w:rsidRPr="0076647D">
        <w:rPr>
          <w:rFonts w:ascii="Courier New" w:hAnsi="Courier New" w:cs="Courier New"/>
          <w:b/>
        </w:rPr>
        <w:t>system</w:t>
      </w:r>
      <w:r w:rsidRPr="0076647D">
        <w:t xml:space="preserve"> clause of the </w:t>
      </w:r>
      <w:r w:rsidRPr="0076647D">
        <w:rPr>
          <w:rFonts w:ascii="Courier New" w:hAnsi="Courier New"/>
          <w:b/>
        </w:rPr>
        <w:t>testcase</w:t>
      </w:r>
      <w:r w:rsidRPr="0076647D">
        <w:t xml:space="preserve"> object is system compatible (see ETSI ES 201 873</w:t>
      </w:r>
      <w:r w:rsidRPr="0076647D">
        <w:noBreakHyphen/>
        <w:t>1 [</w:t>
      </w:r>
      <w:r w:rsidRPr="0076647D">
        <w:fldChar w:fldCharType="begin"/>
      </w:r>
      <w:r w:rsidRPr="0076647D">
        <w:instrText xml:space="preserve">REF REF_ES201873_1 \* MERGEFORMAT  \h </w:instrText>
      </w:r>
      <w:r w:rsidRPr="0076647D">
        <w:fldChar w:fldCharType="separate"/>
      </w:r>
      <w:r w:rsidR="00E15429" w:rsidRPr="0076647D">
        <w:t>1</w:t>
      </w:r>
      <w:r w:rsidRPr="0076647D">
        <w:fldChar w:fldCharType="end"/>
      </w:r>
      <w:r w:rsidRPr="0076647D">
        <w:t>], clause 6.3.3</w:t>
      </w:r>
      <w:r w:rsidR="00BA4AC1" w:rsidRPr="0076647D">
        <w:t>,</w:t>
      </w:r>
      <w:r w:rsidRPr="0076647D">
        <w:t xml:space="preserve"> section 4)</w:t>
      </w:r>
      <w:r w:rsidR="00BA4AC1" w:rsidRPr="0076647D">
        <w:t>)</w:t>
      </w:r>
      <w:r w:rsidRPr="0076647D">
        <w:t xml:space="preserve"> with the type specified in the </w:t>
      </w:r>
      <w:r w:rsidRPr="0076647D">
        <w:rPr>
          <w:rFonts w:ascii="Courier New" w:hAnsi="Courier New" w:cs="Courier New"/>
          <w:b/>
        </w:rPr>
        <w:t>system</w:t>
      </w:r>
      <w:r w:rsidRPr="0076647D">
        <w:t xml:space="preserve"> clause of the </w:t>
      </w:r>
      <w:r w:rsidRPr="0076647D">
        <w:rPr>
          <w:rFonts w:ascii="Courier New" w:hAnsi="Courier New"/>
          <w:b/>
        </w:rPr>
        <w:t>testcase</w:t>
      </w:r>
      <w:r w:rsidRPr="0076647D">
        <w:t xml:space="preserve"> type. If the </w:t>
      </w:r>
      <w:r w:rsidRPr="0076647D">
        <w:rPr>
          <w:rFonts w:ascii="Courier New" w:hAnsi="Courier New" w:cs="Courier New"/>
          <w:b/>
        </w:rPr>
        <w:t>testcase</w:t>
      </w:r>
      <w:r w:rsidRPr="0076647D">
        <w:t xml:space="preserve"> object or the </w:t>
      </w:r>
      <w:r w:rsidRPr="0076647D">
        <w:rPr>
          <w:rFonts w:ascii="Courier New" w:hAnsi="Courier New" w:cs="Courier New"/>
          <w:b/>
        </w:rPr>
        <w:t>testcase</w:t>
      </w:r>
      <w:r w:rsidRPr="0076647D">
        <w:t xml:space="preserve"> behaviour type does not have a </w:t>
      </w:r>
      <w:r w:rsidRPr="0076647D">
        <w:rPr>
          <w:rFonts w:ascii="Courier New" w:hAnsi="Courier New" w:cs="Courier New"/>
          <w:b/>
        </w:rPr>
        <w:t>system</w:t>
      </w:r>
      <w:r w:rsidRPr="0076647D">
        <w:t xml:space="preserve"> clause, then the component type of the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clause is used instead (see ETSI ES 201 873</w:t>
      </w:r>
      <w:r w:rsidRPr="0076647D">
        <w:noBreakHyphen/>
        <w:t>1 [</w:t>
      </w:r>
      <w:r w:rsidRPr="0076647D">
        <w:fldChar w:fldCharType="begin"/>
      </w:r>
      <w:r w:rsidRPr="0076647D">
        <w:instrText xml:space="preserve">REF REF_ES201873_1 \* MERGEFORMAT  \h </w:instrText>
      </w:r>
      <w:r w:rsidRPr="0076647D">
        <w:fldChar w:fldCharType="separate"/>
      </w:r>
      <w:r w:rsidR="00E15429" w:rsidRPr="0076647D">
        <w:t>1</w:t>
      </w:r>
      <w:r w:rsidRPr="0076647D">
        <w:fldChar w:fldCharType="end"/>
      </w:r>
      <w:r w:rsidRPr="0076647D">
        <w:t>], clause 9.2).</w:t>
      </w:r>
    </w:p>
    <w:p w14:paraId="59EE6C18" w14:textId="16704772" w:rsidR="000B0094" w:rsidRPr="0076647D" w:rsidRDefault="000B0094" w:rsidP="000B0094">
      <w:pPr>
        <w:keepNext/>
        <w:keepLines/>
      </w:pPr>
      <w:r w:rsidRPr="0076647D">
        <w:t xml:space="preserve">The </w:t>
      </w:r>
      <w:r w:rsidRPr="0076647D">
        <w:rPr>
          <w:rFonts w:ascii="Courier New" w:hAnsi="Courier New" w:cs="Courier New"/>
          <w:b/>
        </w:rPr>
        <w:t>system</w:t>
      </w:r>
      <w:r w:rsidRPr="0076647D">
        <w:t xml:space="preserve"> clause of a function or altstep object is compatible with the </w:t>
      </w:r>
      <w:r w:rsidRPr="0076647D">
        <w:rPr>
          <w:rFonts w:ascii="Courier New" w:hAnsi="Courier New" w:cs="Courier New"/>
          <w:b/>
        </w:rPr>
        <w:t>system</w:t>
      </w:r>
      <w:r w:rsidRPr="0076647D">
        <w:t xml:space="preserve"> clause of a function or altstep behaviour type, if it is either absent in the function or altstep object or, if the </w:t>
      </w:r>
      <w:r w:rsidRPr="0076647D">
        <w:rPr>
          <w:rFonts w:ascii="Courier New" w:hAnsi="Courier New" w:cs="Courier New"/>
          <w:b/>
        </w:rPr>
        <w:t>system</w:t>
      </w:r>
      <w:r w:rsidRPr="0076647D">
        <w:t xml:space="preserve"> clause exists, the component type in the </w:t>
      </w:r>
      <w:r w:rsidRPr="0076647D">
        <w:rPr>
          <w:rFonts w:ascii="Courier New" w:hAnsi="Courier New" w:cs="Courier New"/>
          <w:b/>
        </w:rPr>
        <w:t>system</w:t>
      </w:r>
      <w:r w:rsidRPr="0076647D">
        <w:t xml:space="preserve"> clause of the function or altstep object is system compatible (see ETSI ES 201 873</w:t>
      </w:r>
      <w:r w:rsidRPr="0076647D">
        <w:noBreakHyphen/>
        <w:t>1 [</w:t>
      </w:r>
      <w:r w:rsidRPr="0076647D">
        <w:fldChar w:fldCharType="begin"/>
      </w:r>
      <w:r w:rsidRPr="0076647D">
        <w:instrText xml:space="preserve">REF REF_ES201873_1 \* MERGEFORMAT  \h </w:instrText>
      </w:r>
      <w:r w:rsidRPr="0076647D">
        <w:fldChar w:fldCharType="separate"/>
      </w:r>
      <w:r w:rsidR="00E15429" w:rsidRPr="0076647D">
        <w:t>1</w:t>
      </w:r>
      <w:r w:rsidRPr="0076647D">
        <w:fldChar w:fldCharType="end"/>
      </w:r>
      <w:r w:rsidRPr="0076647D">
        <w:t>], clause</w:t>
      </w:r>
      <w:r w:rsidR="00A320AE" w:rsidRPr="0076647D">
        <w:t> </w:t>
      </w:r>
      <w:r w:rsidRPr="0076647D">
        <w:t>6.3.3</w:t>
      </w:r>
      <w:r w:rsidR="00BA4AC1" w:rsidRPr="0076647D">
        <w:t>,</w:t>
      </w:r>
      <w:r w:rsidRPr="0076647D">
        <w:t xml:space="preserve"> section 4)</w:t>
      </w:r>
      <w:r w:rsidR="00BA4AC1" w:rsidRPr="0076647D">
        <w:t>)</w:t>
      </w:r>
      <w:r w:rsidRPr="0076647D">
        <w:t xml:space="preserve"> with the type specified in the </w:t>
      </w:r>
      <w:r w:rsidRPr="0076647D">
        <w:rPr>
          <w:rFonts w:ascii="Courier New" w:hAnsi="Courier New" w:cs="Courier New"/>
          <w:b/>
        </w:rPr>
        <w:t>system</w:t>
      </w:r>
      <w:r w:rsidRPr="0076647D">
        <w:t xml:space="preserve"> clause of the function or altstep behaviour. According to the first condition, a function or altstep object without a </w:t>
      </w:r>
      <w:r w:rsidRPr="0076647D">
        <w:rPr>
          <w:rFonts w:ascii="Courier New" w:hAnsi="Courier New" w:cs="Courier New"/>
          <w:b/>
        </w:rPr>
        <w:t>system</w:t>
      </w:r>
      <w:r w:rsidRPr="0076647D">
        <w:t xml:space="preserve"> clause is compatible with a function or altstep behaviour type that has a </w:t>
      </w:r>
      <w:r w:rsidRPr="0076647D">
        <w:rPr>
          <w:rFonts w:ascii="Courier New" w:hAnsi="Courier New" w:cs="Courier New"/>
          <w:b/>
        </w:rPr>
        <w:t>system</w:t>
      </w:r>
      <w:r w:rsidRPr="0076647D">
        <w:t xml:space="preserve"> clause.</w:t>
      </w:r>
    </w:p>
    <w:p w14:paraId="2AB5C20A" w14:textId="720C2D40" w:rsidR="000B0094" w:rsidRPr="0076647D" w:rsidRDefault="000B0094" w:rsidP="000B0094">
      <w:pPr>
        <w:keepNext/>
        <w:keepLines/>
      </w:pPr>
      <w:r w:rsidRPr="0076647D">
        <w:t xml:space="preserve">The </w:t>
      </w:r>
      <w:r w:rsidRPr="0076647D">
        <w:rPr>
          <w:rFonts w:ascii="Courier New" w:hAnsi="Courier New" w:cs="Courier New"/>
          <w:b/>
        </w:rPr>
        <w:t>mtc</w:t>
      </w:r>
      <w:r w:rsidRPr="0076647D">
        <w:t xml:space="preserve"> clause of an object is compatible with the </w:t>
      </w:r>
      <w:r w:rsidRPr="0076647D">
        <w:rPr>
          <w:rFonts w:ascii="Courier New" w:hAnsi="Courier New" w:cs="Courier New"/>
          <w:b/>
        </w:rPr>
        <w:t>mtc</w:t>
      </w:r>
      <w:r w:rsidRPr="0076647D">
        <w:t xml:space="preserve"> clause of a behaviour type, if it is either absent in the object or, if the </w:t>
      </w:r>
      <w:r w:rsidRPr="0076647D">
        <w:rPr>
          <w:rFonts w:ascii="Courier New" w:hAnsi="Courier New" w:cs="Courier New"/>
          <w:b/>
        </w:rPr>
        <w:t>mtc</w:t>
      </w:r>
      <w:r w:rsidRPr="0076647D">
        <w:t xml:space="preserve"> clause exists, the component type in the </w:t>
      </w:r>
      <w:r w:rsidRPr="0076647D">
        <w:rPr>
          <w:rFonts w:ascii="Courier New" w:hAnsi="Courier New" w:cs="Courier New"/>
          <w:b/>
        </w:rPr>
        <w:t>mtc</w:t>
      </w:r>
      <w:r w:rsidRPr="0076647D">
        <w:t xml:space="preserve"> clause of the object is mtc compatible (see ETSI ES 201 873</w:t>
      </w:r>
      <w:r w:rsidRPr="0076647D">
        <w:noBreakHyphen/>
        <w:t>1</w:t>
      </w:r>
      <w:r w:rsidR="00590E5D" w:rsidRPr="0076647D">
        <w:t> </w:t>
      </w:r>
      <w:r w:rsidRPr="0076647D">
        <w:t>[</w:t>
      </w:r>
      <w:r w:rsidRPr="0076647D">
        <w:fldChar w:fldCharType="begin"/>
      </w:r>
      <w:r w:rsidRPr="0076647D">
        <w:instrText xml:space="preserve">REF REF_ES201873_1 \* MERGEFORMAT  \h </w:instrText>
      </w:r>
      <w:r w:rsidRPr="0076647D">
        <w:fldChar w:fldCharType="separate"/>
      </w:r>
      <w:r w:rsidR="00E15429" w:rsidRPr="0076647D">
        <w:t>1</w:t>
      </w:r>
      <w:r w:rsidRPr="0076647D">
        <w:fldChar w:fldCharType="end"/>
      </w:r>
      <w:r w:rsidRPr="0076647D">
        <w:t>], clause 6.3.3</w:t>
      </w:r>
      <w:r w:rsidR="00BA4AC1" w:rsidRPr="0076647D">
        <w:t>,</w:t>
      </w:r>
      <w:r w:rsidRPr="0076647D">
        <w:t xml:space="preserve"> section 3)</w:t>
      </w:r>
      <w:r w:rsidR="00BA4AC1" w:rsidRPr="0076647D">
        <w:t>)</w:t>
      </w:r>
      <w:r w:rsidRPr="0076647D">
        <w:t xml:space="preserve"> with the type specified in the </w:t>
      </w:r>
      <w:r w:rsidRPr="0076647D">
        <w:rPr>
          <w:rFonts w:ascii="Courier New" w:hAnsi="Courier New" w:cs="Courier New"/>
          <w:b/>
        </w:rPr>
        <w:t>mtc</w:t>
      </w:r>
      <w:r w:rsidRPr="0076647D">
        <w:t xml:space="preserve"> clause of the behaviour type. According to the first condition, an object without an </w:t>
      </w:r>
      <w:r w:rsidRPr="0076647D">
        <w:rPr>
          <w:rFonts w:ascii="Courier New" w:hAnsi="Courier New" w:cs="Courier New"/>
          <w:b/>
        </w:rPr>
        <w:t>mtc</w:t>
      </w:r>
      <w:r w:rsidRPr="0076647D">
        <w:t xml:space="preserve"> clause is compatible with a behaviour type that has an </w:t>
      </w:r>
      <w:r w:rsidRPr="0076647D">
        <w:rPr>
          <w:rFonts w:ascii="Courier New" w:hAnsi="Courier New" w:cs="Courier New"/>
          <w:b/>
        </w:rPr>
        <w:t>mtc</w:t>
      </w:r>
      <w:r w:rsidRPr="0076647D">
        <w:t xml:space="preserve"> clause.</w:t>
      </w:r>
    </w:p>
    <w:p w14:paraId="5D4668A3" w14:textId="77777777" w:rsidR="00C9201D" w:rsidRPr="0076647D" w:rsidRDefault="00C9201D" w:rsidP="00C9201D">
      <w:r w:rsidRPr="0076647D">
        <w:t>For functions it does not matter whether the function is an external function. If the parameter</w:t>
      </w:r>
      <w:r w:rsidR="002437E9" w:rsidRPr="0076647D">
        <w:t xml:space="preserve"> </w:t>
      </w:r>
      <w:r w:rsidRPr="0076647D">
        <w:t>lists are compatible, then an external function is also compatible with the function behaviour type.</w:t>
      </w:r>
    </w:p>
    <w:p w14:paraId="71290ADB" w14:textId="77777777" w:rsidR="00C9201D" w:rsidRPr="0076647D" w:rsidRDefault="00CE6160" w:rsidP="00C9201D">
      <w:pPr>
        <w:pStyle w:val="EX"/>
      </w:pPr>
      <w:r w:rsidRPr="0076647D">
        <w:t>EXAMPLE</w:t>
      </w:r>
      <w:r w:rsidR="00C9201D" w:rsidRPr="0076647D">
        <w:t>:</w:t>
      </w:r>
    </w:p>
    <w:p w14:paraId="4E926500" w14:textId="77777777" w:rsidR="00C9201D" w:rsidRPr="0076647D" w:rsidRDefault="00C9201D" w:rsidP="00CE24F3">
      <w:pPr>
        <w:pStyle w:val="PL"/>
        <w:ind w:left="284"/>
        <w:rPr>
          <w:noProof w:val="0"/>
        </w:rPr>
      </w:pPr>
      <w:r w:rsidRPr="0076647D">
        <w:rPr>
          <w:noProof w:val="0"/>
        </w:rPr>
        <w:t>// Given</w:t>
      </w:r>
    </w:p>
    <w:p w14:paraId="61398B23" w14:textId="77777777" w:rsidR="00C9201D" w:rsidRPr="0076647D" w:rsidRDefault="00C9201D" w:rsidP="00CE24F3">
      <w:pPr>
        <w:pStyle w:val="PL"/>
        <w:ind w:left="284"/>
        <w:rPr>
          <w:noProof w:val="0"/>
        </w:rPr>
      </w:pPr>
      <w:r w:rsidRPr="0076647D">
        <w:rPr>
          <w:b/>
          <w:noProof w:val="0"/>
        </w:rPr>
        <w:t>type</w:t>
      </w:r>
      <w:r w:rsidRPr="0076647D">
        <w:rPr>
          <w:noProof w:val="0"/>
        </w:rPr>
        <w:t xml:space="preserve"> </w:t>
      </w:r>
      <w:r w:rsidRPr="0076647D">
        <w:rPr>
          <w:b/>
          <w:noProof w:val="0"/>
        </w:rPr>
        <w:t>component</w:t>
      </w:r>
      <w:r w:rsidRPr="0076647D">
        <w:rPr>
          <w:noProof w:val="0"/>
        </w:rPr>
        <w:t xml:space="preserve"> MyCompType0 { };</w:t>
      </w:r>
    </w:p>
    <w:p w14:paraId="779BAB42" w14:textId="77777777" w:rsidR="00C9201D" w:rsidRPr="0076647D" w:rsidRDefault="00C9201D" w:rsidP="00CE24F3">
      <w:pPr>
        <w:pStyle w:val="PL"/>
        <w:ind w:left="284"/>
        <w:rPr>
          <w:noProof w:val="0"/>
        </w:rPr>
      </w:pPr>
      <w:r w:rsidRPr="0076647D">
        <w:rPr>
          <w:b/>
          <w:noProof w:val="0"/>
        </w:rPr>
        <w:t>type</w:t>
      </w:r>
      <w:r w:rsidRPr="0076647D">
        <w:rPr>
          <w:noProof w:val="0"/>
        </w:rPr>
        <w:t xml:space="preserve"> </w:t>
      </w:r>
      <w:r w:rsidRPr="0076647D">
        <w:rPr>
          <w:b/>
          <w:noProof w:val="0"/>
        </w:rPr>
        <w:t>component</w:t>
      </w:r>
      <w:r w:rsidRPr="0076647D">
        <w:rPr>
          <w:noProof w:val="0"/>
        </w:rPr>
        <w:t xml:space="preserve"> MyCompType1 { </w:t>
      </w:r>
      <w:r w:rsidRPr="0076647D">
        <w:rPr>
          <w:b/>
          <w:noProof w:val="0"/>
        </w:rPr>
        <w:t>integer</w:t>
      </w:r>
      <w:r w:rsidRPr="0076647D">
        <w:rPr>
          <w:noProof w:val="0"/>
        </w:rPr>
        <w:t xml:space="preserve"> a };</w:t>
      </w:r>
    </w:p>
    <w:p w14:paraId="2A05F23F" w14:textId="77777777" w:rsidR="00C9201D" w:rsidRPr="0076647D" w:rsidRDefault="00C9201D" w:rsidP="00CE24F3">
      <w:pPr>
        <w:pStyle w:val="PL"/>
        <w:ind w:left="284"/>
        <w:rPr>
          <w:b/>
          <w:noProof w:val="0"/>
        </w:rPr>
      </w:pPr>
      <w:r w:rsidRPr="0076647D">
        <w:rPr>
          <w:b/>
          <w:noProof w:val="0"/>
        </w:rPr>
        <w:t>type</w:t>
      </w:r>
      <w:r w:rsidRPr="0076647D">
        <w:rPr>
          <w:noProof w:val="0"/>
        </w:rPr>
        <w:t xml:space="preserve"> </w:t>
      </w:r>
      <w:r w:rsidRPr="0076647D">
        <w:rPr>
          <w:b/>
          <w:noProof w:val="0"/>
        </w:rPr>
        <w:t>component</w:t>
      </w:r>
      <w:r w:rsidRPr="0076647D">
        <w:rPr>
          <w:noProof w:val="0"/>
        </w:rPr>
        <w:t xml:space="preserve"> MyCompType2 {</w:t>
      </w:r>
      <w:r w:rsidR="001E3D98" w:rsidRPr="0076647D">
        <w:rPr>
          <w:noProof w:val="0"/>
        </w:rPr>
        <w:t xml:space="preserve"> </w:t>
      </w:r>
      <w:r w:rsidRPr="0076647D">
        <w:rPr>
          <w:b/>
          <w:noProof w:val="0"/>
        </w:rPr>
        <w:t>integer</w:t>
      </w:r>
      <w:r w:rsidRPr="0076647D">
        <w:rPr>
          <w:noProof w:val="0"/>
        </w:rPr>
        <w:t xml:space="preserve"> a; </w:t>
      </w:r>
      <w:r w:rsidR="00B138C0" w:rsidRPr="0076647D">
        <w:rPr>
          <w:noProof w:val="0"/>
        </w:rPr>
        <w:br/>
        <w:t xml:space="preserve">                             </w:t>
      </w:r>
      <w:r w:rsidRPr="0076647D">
        <w:rPr>
          <w:b/>
          <w:noProof w:val="0"/>
        </w:rPr>
        <w:t>float</w:t>
      </w:r>
      <w:r w:rsidRPr="0076647D">
        <w:rPr>
          <w:noProof w:val="0"/>
        </w:rPr>
        <w:t xml:space="preserve"> </w:t>
      </w:r>
      <w:r w:rsidR="00B138C0" w:rsidRPr="0076647D">
        <w:rPr>
          <w:noProof w:val="0"/>
        </w:rPr>
        <w:t xml:space="preserve">  </w:t>
      </w:r>
      <w:r w:rsidRPr="0076647D">
        <w:rPr>
          <w:noProof w:val="0"/>
        </w:rPr>
        <w:t>b</w:t>
      </w:r>
      <w:r w:rsidR="001E3D98" w:rsidRPr="0076647D">
        <w:rPr>
          <w:noProof w:val="0"/>
        </w:rPr>
        <w:t xml:space="preserve"> </w:t>
      </w:r>
      <w:r w:rsidRPr="0076647D">
        <w:rPr>
          <w:noProof w:val="0"/>
        </w:rPr>
        <w:t>};</w:t>
      </w:r>
    </w:p>
    <w:p w14:paraId="412B2AB0" w14:textId="77777777" w:rsidR="00C9201D" w:rsidRPr="0076647D" w:rsidRDefault="00C9201D" w:rsidP="00CE24F3">
      <w:pPr>
        <w:pStyle w:val="PL"/>
        <w:ind w:left="284"/>
        <w:rPr>
          <w:noProof w:val="0"/>
        </w:rPr>
      </w:pPr>
      <w:r w:rsidRPr="0076647D">
        <w:rPr>
          <w:b/>
          <w:noProof w:val="0"/>
        </w:rPr>
        <w:t xml:space="preserve">type function </w:t>
      </w:r>
      <w:r w:rsidRPr="0076647D">
        <w:rPr>
          <w:noProof w:val="0"/>
        </w:rPr>
        <w:t>MyFunc</w:t>
      </w:r>
      <w:r w:rsidRPr="0076647D">
        <w:rPr>
          <w:b/>
          <w:noProof w:val="0"/>
        </w:rPr>
        <w:t xml:space="preserve"> </w:t>
      </w:r>
      <w:r w:rsidRPr="0076647D">
        <w:rPr>
          <w:noProof w:val="0"/>
        </w:rPr>
        <w:t>(</w:t>
      </w:r>
      <w:r w:rsidR="001E3D98" w:rsidRPr="0076647D">
        <w:rPr>
          <w:b/>
          <w:noProof w:val="0"/>
        </w:rPr>
        <w:t xml:space="preserve"> </w:t>
      </w:r>
      <w:r w:rsidRPr="0076647D">
        <w:rPr>
          <w:b/>
          <w:noProof w:val="0"/>
        </w:rPr>
        <w:t xml:space="preserve">in integer </w:t>
      </w:r>
      <w:r w:rsidRPr="0076647D">
        <w:rPr>
          <w:noProof w:val="0"/>
        </w:rPr>
        <w:t>p1</w:t>
      </w:r>
      <w:r w:rsidR="001E3D98" w:rsidRPr="0076647D">
        <w:rPr>
          <w:noProof w:val="0"/>
        </w:rPr>
        <w:t xml:space="preserve"> </w:t>
      </w:r>
      <w:r w:rsidRPr="0076647D">
        <w:rPr>
          <w:noProof w:val="0"/>
        </w:rPr>
        <w:t>)</w:t>
      </w:r>
      <w:r w:rsidRPr="0076647D">
        <w:rPr>
          <w:b/>
          <w:noProof w:val="0"/>
        </w:rPr>
        <w:t xml:space="preserve"> runs on </w:t>
      </w:r>
      <w:r w:rsidRPr="0076647D">
        <w:rPr>
          <w:noProof w:val="0"/>
        </w:rPr>
        <w:t>MyCompType1</w:t>
      </w:r>
      <w:r w:rsidRPr="0076647D">
        <w:rPr>
          <w:b/>
          <w:noProof w:val="0"/>
        </w:rPr>
        <w:t xml:space="preserve"> return boolean;</w:t>
      </w:r>
    </w:p>
    <w:p w14:paraId="30116693" w14:textId="77777777" w:rsidR="00C9201D" w:rsidRPr="0076647D" w:rsidRDefault="00C9201D" w:rsidP="00CE24F3">
      <w:pPr>
        <w:pStyle w:val="PL"/>
        <w:ind w:left="284"/>
        <w:rPr>
          <w:noProof w:val="0"/>
        </w:rPr>
      </w:pPr>
      <w:r w:rsidRPr="0076647D">
        <w:rPr>
          <w:b/>
          <w:noProof w:val="0"/>
        </w:rPr>
        <w:t xml:space="preserve">type function </w:t>
      </w:r>
      <w:r w:rsidRPr="0076647D">
        <w:rPr>
          <w:noProof w:val="0"/>
        </w:rPr>
        <w:t>MyFuncNoRunsOn</w:t>
      </w:r>
      <w:r w:rsidRPr="0076647D">
        <w:rPr>
          <w:b/>
          <w:noProof w:val="0"/>
        </w:rPr>
        <w:t xml:space="preserve"> </w:t>
      </w:r>
      <w:r w:rsidRPr="0076647D">
        <w:rPr>
          <w:noProof w:val="0"/>
        </w:rPr>
        <w:t>(</w:t>
      </w:r>
      <w:r w:rsidR="001E3D98" w:rsidRPr="0076647D">
        <w:rPr>
          <w:b/>
          <w:noProof w:val="0"/>
        </w:rPr>
        <w:t xml:space="preserve"> </w:t>
      </w:r>
      <w:r w:rsidRPr="0076647D">
        <w:rPr>
          <w:b/>
          <w:noProof w:val="0"/>
        </w:rPr>
        <w:t xml:space="preserve">in integer </w:t>
      </w:r>
      <w:r w:rsidRPr="0076647D">
        <w:rPr>
          <w:noProof w:val="0"/>
        </w:rPr>
        <w:t>p1</w:t>
      </w:r>
      <w:r w:rsidR="001E3D98" w:rsidRPr="0076647D">
        <w:rPr>
          <w:noProof w:val="0"/>
        </w:rPr>
        <w:t xml:space="preserve"> </w:t>
      </w:r>
      <w:r w:rsidRPr="0076647D">
        <w:rPr>
          <w:noProof w:val="0"/>
        </w:rPr>
        <w:t>)</w:t>
      </w:r>
      <w:r w:rsidRPr="0076647D">
        <w:rPr>
          <w:b/>
          <w:noProof w:val="0"/>
        </w:rPr>
        <w:t xml:space="preserve"> return boolean;</w:t>
      </w:r>
    </w:p>
    <w:p w14:paraId="2698D791" w14:textId="77777777" w:rsidR="00C9201D" w:rsidRPr="0076647D" w:rsidRDefault="00C9201D" w:rsidP="00CE24F3">
      <w:pPr>
        <w:pStyle w:val="PL"/>
        <w:ind w:left="284"/>
        <w:rPr>
          <w:noProof w:val="0"/>
        </w:rPr>
      </w:pPr>
    </w:p>
    <w:p w14:paraId="50929810" w14:textId="77777777" w:rsidR="00C9201D" w:rsidRPr="0076647D" w:rsidRDefault="00C9201D" w:rsidP="00CE24F3">
      <w:pPr>
        <w:pStyle w:val="PL"/>
        <w:ind w:left="284"/>
        <w:rPr>
          <w:noProof w:val="0"/>
        </w:rPr>
      </w:pPr>
      <w:r w:rsidRPr="0076647D">
        <w:rPr>
          <w:noProof w:val="0"/>
        </w:rPr>
        <w:t>//compatible with MyFun</w:t>
      </w:r>
      <w:r w:rsidR="003D06A5" w:rsidRPr="0076647D">
        <w:rPr>
          <w:noProof w:val="0"/>
        </w:rPr>
        <w:t>c, identical parameterlist, runs on clause, return type</w:t>
      </w:r>
    </w:p>
    <w:p w14:paraId="22E0751B" w14:textId="77777777" w:rsidR="00C9201D" w:rsidRPr="0076647D" w:rsidRDefault="00C9201D" w:rsidP="00CE24F3">
      <w:pPr>
        <w:pStyle w:val="PL"/>
        <w:ind w:left="284"/>
        <w:rPr>
          <w:noProof w:val="0"/>
        </w:rPr>
      </w:pPr>
      <w:r w:rsidRPr="0076647D">
        <w:rPr>
          <w:b/>
          <w:noProof w:val="0"/>
        </w:rPr>
        <w:t>function</w:t>
      </w:r>
      <w:r w:rsidRPr="0076647D">
        <w:rPr>
          <w:noProof w:val="0"/>
        </w:rPr>
        <w:t xml:space="preserve"> f1 (</w:t>
      </w:r>
      <w:r w:rsidRPr="0076647D">
        <w:rPr>
          <w:b/>
          <w:noProof w:val="0"/>
        </w:rPr>
        <w:t>in</w:t>
      </w:r>
      <w:r w:rsidRPr="0076647D">
        <w:rPr>
          <w:noProof w:val="0"/>
        </w:rPr>
        <w:t xml:space="preserve"> </w:t>
      </w:r>
      <w:r w:rsidRPr="0076647D">
        <w:rPr>
          <w:b/>
          <w:noProof w:val="0"/>
        </w:rPr>
        <w:t>integer</w:t>
      </w:r>
      <w:r w:rsidRPr="0076647D">
        <w:rPr>
          <w:noProof w:val="0"/>
        </w:rPr>
        <w:t xml:space="preserve"> p1) </w:t>
      </w:r>
      <w:r w:rsidRPr="0076647D">
        <w:rPr>
          <w:b/>
          <w:noProof w:val="0"/>
        </w:rPr>
        <w:t>runs</w:t>
      </w:r>
      <w:r w:rsidRPr="0076647D">
        <w:rPr>
          <w:noProof w:val="0"/>
        </w:rPr>
        <w:t xml:space="preserve"> </w:t>
      </w:r>
      <w:r w:rsidRPr="0076647D">
        <w:rPr>
          <w:b/>
          <w:noProof w:val="0"/>
        </w:rPr>
        <w:t>on</w:t>
      </w:r>
      <w:r w:rsidRPr="0076647D">
        <w:rPr>
          <w:noProof w:val="0"/>
        </w:rPr>
        <w:t xml:space="preserve"> MyCompType1 </w:t>
      </w:r>
      <w:r w:rsidRPr="0076647D">
        <w:rPr>
          <w:b/>
          <w:noProof w:val="0"/>
        </w:rPr>
        <w:t>return</w:t>
      </w:r>
      <w:r w:rsidRPr="0076647D">
        <w:rPr>
          <w:noProof w:val="0"/>
        </w:rPr>
        <w:t xml:space="preserve"> </w:t>
      </w:r>
      <w:r w:rsidRPr="0076647D">
        <w:rPr>
          <w:b/>
          <w:noProof w:val="0"/>
        </w:rPr>
        <w:t>boolean</w:t>
      </w:r>
      <w:r w:rsidRPr="0076647D">
        <w:rPr>
          <w:noProof w:val="0"/>
        </w:rPr>
        <w:t xml:space="preserve"> { /*…*/ };</w:t>
      </w:r>
    </w:p>
    <w:p w14:paraId="17F957BD" w14:textId="77777777" w:rsidR="00C9201D" w:rsidRPr="0076647D" w:rsidRDefault="00C9201D" w:rsidP="00CE24F3">
      <w:pPr>
        <w:pStyle w:val="PL"/>
        <w:ind w:left="284"/>
        <w:rPr>
          <w:noProof w:val="0"/>
        </w:rPr>
      </w:pPr>
      <w:r w:rsidRPr="0076647D">
        <w:rPr>
          <w:noProof w:val="0"/>
        </w:rPr>
        <w:t>//compatible with MyFunc, component type in type extends the one of the function</w:t>
      </w:r>
    </w:p>
    <w:p w14:paraId="53A7B9B6" w14:textId="77777777" w:rsidR="00C9201D" w:rsidRPr="0076647D" w:rsidRDefault="00C9201D" w:rsidP="00CE24F3">
      <w:pPr>
        <w:pStyle w:val="PL"/>
        <w:ind w:left="284"/>
        <w:rPr>
          <w:noProof w:val="0"/>
        </w:rPr>
      </w:pPr>
      <w:r w:rsidRPr="0076647D">
        <w:rPr>
          <w:b/>
          <w:noProof w:val="0"/>
        </w:rPr>
        <w:t>function</w:t>
      </w:r>
      <w:r w:rsidRPr="0076647D">
        <w:rPr>
          <w:noProof w:val="0"/>
        </w:rPr>
        <w:t xml:space="preserve"> </w:t>
      </w:r>
      <w:r w:rsidR="0096325F" w:rsidRPr="0076647D">
        <w:rPr>
          <w:noProof w:val="0"/>
        </w:rPr>
        <w:t xml:space="preserve">f2 </w:t>
      </w:r>
      <w:r w:rsidRPr="0076647D">
        <w:rPr>
          <w:noProof w:val="0"/>
        </w:rPr>
        <w:t>(</w:t>
      </w:r>
      <w:r w:rsidRPr="0076647D">
        <w:rPr>
          <w:b/>
          <w:noProof w:val="0"/>
        </w:rPr>
        <w:t>in</w:t>
      </w:r>
      <w:r w:rsidRPr="0076647D">
        <w:rPr>
          <w:noProof w:val="0"/>
        </w:rPr>
        <w:t xml:space="preserve"> </w:t>
      </w:r>
      <w:r w:rsidRPr="0076647D">
        <w:rPr>
          <w:b/>
          <w:noProof w:val="0"/>
        </w:rPr>
        <w:t>integer</w:t>
      </w:r>
      <w:r w:rsidRPr="0076647D">
        <w:rPr>
          <w:noProof w:val="0"/>
        </w:rPr>
        <w:t xml:space="preserve"> p1) </w:t>
      </w:r>
      <w:r w:rsidRPr="0076647D">
        <w:rPr>
          <w:b/>
          <w:noProof w:val="0"/>
        </w:rPr>
        <w:t>runs</w:t>
      </w:r>
      <w:r w:rsidRPr="0076647D">
        <w:rPr>
          <w:noProof w:val="0"/>
        </w:rPr>
        <w:t xml:space="preserve"> </w:t>
      </w:r>
      <w:r w:rsidRPr="0076647D">
        <w:rPr>
          <w:b/>
          <w:noProof w:val="0"/>
        </w:rPr>
        <w:t>on</w:t>
      </w:r>
      <w:r w:rsidRPr="0076647D">
        <w:rPr>
          <w:noProof w:val="0"/>
        </w:rPr>
        <w:t xml:space="preserve"> MyCompType0 </w:t>
      </w:r>
      <w:r w:rsidRPr="0076647D">
        <w:rPr>
          <w:b/>
          <w:noProof w:val="0"/>
        </w:rPr>
        <w:t>return</w:t>
      </w:r>
      <w:r w:rsidRPr="0076647D">
        <w:rPr>
          <w:noProof w:val="0"/>
        </w:rPr>
        <w:t xml:space="preserve"> </w:t>
      </w:r>
      <w:r w:rsidRPr="0076647D">
        <w:rPr>
          <w:b/>
          <w:noProof w:val="0"/>
        </w:rPr>
        <w:t>boolean</w:t>
      </w:r>
      <w:r w:rsidRPr="0076647D">
        <w:rPr>
          <w:noProof w:val="0"/>
        </w:rPr>
        <w:t xml:space="preserve"> { /* … */ }</w:t>
      </w:r>
    </w:p>
    <w:p w14:paraId="648C62F7" w14:textId="77777777" w:rsidR="00C9201D" w:rsidRPr="0076647D" w:rsidRDefault="00C9201D" w:rsidP="00CE24F3">
      <w:pPr>
        <w:pStyle w:val="PL"/>
        <w:ind w:left="284"/>
        <w:rPr>
          <w:noProof w:val="0"/>
        </w:rPr>
      </w:pPr>
      <w:r w:rsidRPr="0076647D">
        <w:rPr>
          <w:noProof w:val="0"/>
        </w:rPr>
        <w:t>//compatible with MyFunc, function does not have runs on clause</w:t>
      </w:r>
    </w:p>
    <w:p w14:paraId="78BD947D" w14:textId="77777777" w:rsidR="00C9201D" w:rsidRPr="0076647D" w:rsidRDefault="00C9201D" w:rsidP="00CE24F3">
      <w:pPr>
        <w:pStyle w:val="PL"/>
        <w:ind w:left="284"/>
        <w:rPr>
          <w:noProof w:val="0"/>
        </w:rPr>
      </w:pPr>
      <w:r w:rsidRPr="0076647D">
        <w:rPr>
          <w:b/>
          <w:noProof w:val="0"/>
        </w:rPr>
        <w:t>function</w:t>
      </w:r>
      <w:r w:rsidRPr="0076647D">
        <w:rPr>
          <w:noProof w:val="0"/>
        </w:rPr>
        <w:t xml:space="preserve"> </w:t>
      </w:r>
      <w:r w:rsidR="0096325F" w:rsidRPr="0076647D">
        <w:rPr>
          <w:noProof w:val="0"/>
        </w:rPr>
        <w:t xml:space="preserve">f3 </w:t>
      </w:r>
      <w:r w:rsidRPr="0076647D">
        <w:rPr>
          <w:noProof w:val="0"/>
        </w:rPr>
        <w:t>(</w:t>
      </w:r>
      <w:r w:rsidRPr="0076647D">
        <w:rPr>
          <w:b/>
          <w:noProof w:val="0"/>
        </w:rPr>
        <w:t>in</w:t>
      </w:r>
      <w:r w:rsidRPr="0076647D">
        <w:rPr>
          <w:noProof w:val="0"/>
        </w:rPr>
        <w:t xml:space="preserve"> </w:t>
      </w:r>
      <w:r w:rsidRPr="0076647D">
        <w:rPr>
          <w:b/>
          <w:noProof w:val="0"/>
        </w:rPr>
        <w:t>integer</w:t>
      </w:r>
      <w:r w:rsidRPr="0076647D">
        <w:rPr>
          <w:noProof w:val="0"/>
        </w:rPr>
        <w:t xml:space="preserve"> p1) </w:t>
      </w:r>
      <w:r w:rsidRPr="0076647D">
        <w:rPr>
          <w:b/>
          <w:noProof w:val="0"/>
        </w:rPr>
        <w:t>return</w:t>
      </w:r>
      <w:r w:rsidRPr="0076647D">
        <w:rPr>
          <w:noProof w:val="0"/>
        </w:rPr>
        <w:t xml:space="preserve"> </w:t>
      </w:r>
      <w:r w:rsidRPr="0076647D">
        <w:rPr>
          <w:b/>
          <w:noProof w:val="0"/>
        </w:rPr>
        <w:t>boolean</w:t>
      </w:r>
      <w:r w:rsidRPr="0076647D">
        <w:rPr>
          <w:noProof w:val="0"/>
        </w:rPr>
        <w:t xml:space="preserve"> { /* … */ }</w:t>
      </w:r>
    </w:p>
    <w:p w14:paraId="1BF67BCB" w14:textId="77777777" w:rsidR="00C9201D" w:rsidRPr="0076647D" w:rsidRDefault="00C9201D" w:rsidP="00CE24F3">
      <w:pPr>
        <w:pStyle w:val="PL"/>
        <w:ind w:left="284"/>
        <w:rPr>
          <w:noProof w:val="0"/>
        </w:rPr>
      </w:pPr>
    </w:p>
    <w:p w14:paraId="59F7E24D" w14:textId="77777777" w:rsidR="00C9201D" w:rsidRPr="0076647D" w:rsidRDefault="00C9201D" w:rsidP="00CE24F3">
      <w:pPr>
        <w:pStyle w:val="PL"/>
        <w:ind w:left="284"/>
        <w:rPr>
          <w:noProof w:val="0"/>
        </w:rPr>
      </w:pPr>
      <w:r w:rsidRPr="0076647D">
        <w:rPr>
          <w:noProof w:val="0"/>
        </w:rPr>
        <w:t>//incompatible with MyFunc, additional parameter without default value</w:t>
      </w:r>
    </w:p>
    <w:p w14:paraId="15B18FB9" w14:textId="77777777" w:rsidR="00C9201D" w:rsidRPr="0076647D" w:rsidRDefault="00C9201D" w:rsidP="00CE24F3">
      <w:pPr>
        <w:pStyle w:val="PL"/>
        <w:ind w:left="284"/>
        <w:rPr>
          <w:noProof w:val="0"/>
        </w:rPr>
      </w:pPr>
      <w:r w:rsidRPr="0076647D">
        <w:rPr>
          <w:b/>
          <w:noProof w:val="0"/>
        </w:rPr>
        <w:t>function</w:t>
      </w:r>
      <w:r w:rsidRPr="0076647D">
        <w:rPr>
          <w:noProof w:val="0"/>
        </w:rPr>
        <w:t xml:space="preserve"> g1 (in </w:t>
      </w:r>
      <w:r w:rsidRPr="0076647D">
        <w:rPr>
          <w:b/>
          <w:noProof w:val="0"/>
        </w:rPr>
        <w:t>integer</w:t>
      </w:r>
      <w:r w:rsidRPr="0076647D">
        <w:rPr>
          <w:noProof w:val="0"/>
        </w:rPr>
        <w:t xml:space="preserve"> p1, </w:t>
      </w:r>
      <w:r w:rsidRPr="0076647D">
        <w:rPr>
          <w:b/>
          <w:noProof w:val="0"/>
        </w:rPr>
        <w:t>in</w:t>
      </w:r>
      <w:r w:rsidRPr="0076647D">
        <w:rPr>
          <w:noProof w:val="0"/>
        </w:rPr>
        <w:t xml:space="preserve"> </w:t>
      </w:r>
      <w:r w:rsidRPr="0076647D">
        <w:rPr>
          <w:b/>
          <w:noProof w:val="0"/>
        </w:rPr>
        <w:t>boolean</w:t>
      </w:r>
      <w:r w:rsidRPr="0076647D">
        <w:rPr>
          <w:noProof w:val="0"/>
        </w:rPr>
        <w:t xml:space="preserve"> p2) </w:t>
      </w:r>
      <w:r w:rsidRPr="0076647D">
        <w:rPr>
          <w:b/>
          <w:noProof w:val="0"/>
        </w:rPr>
        <w:t>runs</w:t>
      </w:r>
      <w:r w:rsidRPr="0076647D">
        <w:rPr>
          <w:noProof w:val="0"/>
        </w:rPr>
        <w:t xml:space="preserve"> </w:t>
      </w:r>
      <w:r w:rsidRPr="0076647D">
        <w:rPr>
          <w:b/>
          <w:noProof w:val="0"/>
        </w:rPr>
        <w:t>on</w:t>
      </w:r>
      <w:r w:rsidRPr="0076647D">
        <w:rPr>
          <w:noProof w:val="0"/>
        </w:rPr>
        <w:t xml:space="preserve"> MyCompType1 </w:t>
      </w:r>
      <w:r w:rsidRPr="0076647D">
        <w:rPr>
          <w:b/>
          <w:noProof w:val="0"/>
        </w:rPr>
        <w:t>return</w:t>
      </w:r>
      <w:r w:rsidRPr="0076647D">
        <w:rPr>
          <w:noProof w:val="0"/>
        </w:rPr>
        <w:t xml:space="preserve"> </w:t>
      </w:r>
      <w:r w:rsidRPr="0076647D">
        <w:rPr>
          <w:b/>
          <w:noProof w:val="0"/>
        </w:rPr>
        <w:t>boolean</w:t>
      </w:r>
      <w:r w:rsidRPr="0076647D">
        <w:rPr>
          <w:noProof w:val="0"/>
        </w:rPr>
        <w:t xml:space="preserve"> { /*…*/ };</w:t>
      </w:r>
    </w:p>
    <w:p w14:paraId="57E36753" w14:textId="77777777" w:rsidR="00C9201D" w:rsidRPr="0076647D" w:rsidRDefault="00C9201D" w:rsidP="00CE24F3">
      <w:pPr>
        <w:pStyle w:val="PL"/>
        <w:ind w:left="284"/>
        <w:rPr>
          <w:noProof w:val="0"/>
        </w:rPr>
      </w:pPr>
      <w:r w:rsidRPr="0076647D">
        <w:rPr>
          <w:noProof w:val="0"/>
        </w:rPr>
        <w:t xml:space="preserve">//incompatible with MyFunc, missing return </w:t>
      </w:r>
      <w:r w:rsidR="00F42F33" w:rsidRPr="0076647D">
        <w:rPr>
          <w:noProof w:val="0"/>
        </w:rPr>
        <w:t>clause</w:t>
      </w:r>
    </w:p>
    <w:p w14:paraId="49FFC10E" w14:textId="77777777" w:rsidR="00C9201D" w:rsidRPr="0076647D" w:rsidRDefault="00C9201D" w:rsidP="00CE24F3">
      <w:pPr>
        <w:pStyle w:val="PL"/>
        <w:ind w:left="284"/>
        <w:rPr>
          <w:noProof w:val="0"/>
        </w:rPr>
      </w:pPr>
      <w:r w:rsidRPr="0076647D">
        <w:rPr>
          <w:b/>
          <w:noProof w:val="0"/>
        </w:rPr>
        <w:t>function</w:t>
      </w:r>
      <w:r w:rsidRPr="0076647D">
        <w:rPr>
          <w:noProof w:val="0"/>
        </w:rPr>
        <w:t xml:space="preserve"> g2 (in </w:t>
      </w:r>
      <w:r w:rsidRPr="0076647D">
        <w:rPr>
          <w:b/>
          <w:noProof w:val="0"/>
        </w:rPr>
        <w:t>integer</w:t>
      </w:r>
      <w:r w:rsidRPr="0076647D">
        <w:rPr>
          <w:noProof w:val="0"/>
        </w:rPr>
        <w:t xml:space="preserve"> p1) </w:t>
      </w:r>
      <w:r w:rsidRPr="0076647D">
        <w:rPr>
          <w:b/>
          <w:noProof w:val="0"/>
        </w:rPr>
        <w:t>runs</w:t>
      </w:r>
      <w:r w:rsidRPr="0076647D">
        <w:rPr>
          <w:noProof w:val="0"/>
        </w:rPr>
        <w:t xml:space="preserve"> </w:t>
      </w:r>
      <w:r w:rsidRPr="0076647D">
        <w:rPr>
          <w:b/>
          <w:noProof w:val="0"/>
        </w:rPr>
        <w:t>on</w:t>
      </w:r>
      <w:r w:rsidRPr="0076647D">
        <w:rPr>
          <w:noProof w:val="0"/>
        </w:rPr>
        <w:t xml:space="preserve"> MyCompType1 { /*…*/ };</w:t>
      </w:r>
    </w:p>
    <w:p w14:paraId="739E111F" w14:textId="77777777" w:rsidR="00C9201D" w:rsidRPr="0076647D" w:rsidRDefault="00C9201D" w:rsidP="00CE24F3">
      <w:pPr>
        <w:pStyle w:val="PL"/>
        <w:ind w:left="284"/>
        <w:rPr>
          <w:noProof w:val="0"/>
        </w:rPr>
      </w:pPr>
      <w:r w:rsidRPr="0076647D">
        <w:rPr>
          <w:noProof w:val="0"/>
        </w:rPr>
        <w:t>//incompatible with MyFunc, different kind of parameter</w:t>
      </w:r>
    </w:p>
    <w:p w14:paraId="1203C6B4" w14:textId="77777777" w:rsidR="00C9201D" w:rsidRPr="0076647D" w:rsidRDefault="00C9201D" w:rsidP="00CE24F3">
      <w:pPr>
        <w:pStyle w:val="PL"/>
        <w:ind w:left="284"/>
        <w:rPr>
          <w:noProof w:val="0"/>
        </w:rPr>
      </w:pPr>
      <w:r w:rsidRPr="0076647D">
        <w:rPr>
          <w:b/>
          <w:noProof w:val="0"/>
        </w:rPr>
        <w:t>function</w:t>
      </w:r>
      <w:r w:rsidRPr="0076647D">
        <w:rPr>
          <w:noProof w:val="0"/>
        </w:rPr>
        <w:t xml:space="preserve"> g3 (in </w:t>
      </w:r>
      <w:r w:rsidRPr="0076647D">
        <w:rPr>
          <w:b/>
          <w:noProof w:val="0"/>
        </w:rPr>
        <w:t>template</w:t>
      </w:r>
      <w:r w:rsidRPr="0076647D">
        <w:rPr>
          <w:noProof w:val="0"/>
        </w:rPr>
        <w:t xml:space="preserve"> </w:t>
      </w:r>
      <w:r w:rsidRPr="0076647D">
        <w:rPr>
          <w:b/>
          <w:noProof w:val="0"/>
        </w:rPr>
        <w:t>integer</w:t>
      </w:r>
      <w:r w:rsidRPr="0076647D">
        <w:rPr>
          <w:noProof w:val="0"/>
        </w:rPr>
        <w:t xml:space="preserve"> p1) </w:t>
      </w:r>
      <w:r w:rsidRPr="0076647D">
        <w:rPr>
          <w:b/>
          <w:noProof w:val="0"/>
        </w:rPr>
        <w:t>runs</w:t>
      </w:r>
      <w:r w:rsidRPr="0076647D">
        <w:rPr>
          <w:noProof w:val="0"/>
        </w:rPr>
        <w:t xml:space="preserve"> </w:t>
      </w:r>
      <w:r w:rsidRPr="0076647D">
        <w:rPr>
          <w:b/>
          <w:noProof w:val="0"/>
        </w:rPr>
        <w:t>on</w:t>
      </w:r>
      <w:r w:rsidRPr="0076647D">
        <w:rPr>
          <w:noProof w:val="0"/>
        </w:rPr>
        <w:t xml:space="preserve"> MyCompType1 </w:t>
      </w:r>
      <w:r w:rsidRPr="0076647D">
        <w:rPr>
          <w:b/>
          <w:noProof w:val="0"/>
        </w:rPr>
        <w:t>return</w:t>
      </w:r>
      <w:r w:rsidRPr="0076647D">
        <w:rPr>
          <w:noProof w:val="0"/>
        </w:rPr>
        <w:t xml:space="preserve"> </w:t>
      </w:r>
      <w:r w:rsidRPr="0076647D">
        <w:rPr>
          <w:b/>
          <w:noProof w:val="0"/>
        </w:rPr>
        <w:t>boolean</w:t>
      </w:r>
      <w:r w:rsidRPr="0076647D">
        <w:rPr>
          <w:noProof w:val="0"/>
        </w:rPr>
        <w:t xml:space="preserve"> { /*…*/ };</w:t>
      </w:r>
    </w:p>
    <w:p w14:paraId="35EAA55B" w14:textId="77777777" w:rsidR="00C9201D" w:rsidRPr="0076647D" w:rsidRDefault="00C9201D" w:rsidP="00CE24F3">
      <w:pPr>
        <w:pStyle w:val="PL"/>
        <w:ind w:left="284"/>
        <w:rPr>
          <w:noProof w:val="0"/>
        </w:rPr>
      </w:pPr>
      <w:r w:rsidRPr="0076647D">
        <w:rPr>
          <w:noProof w:val="0"/>
        </w:rPr>
        <w:t>//incompatible with MyFunc, component type of function is an extension of the function type</w:t>
      </w:r>
    </w:p>
    <w:p w14:paraId="05D67638" w14:textId="77777777" w:rsidR="00C9201D" w:rsidRPr="0076647D" w:rsidRDefault="00C9201D" w:rsidP="00CE24F3">
      <w:pPr>
        <w:pStyle w:val="PL"/>
        <w:ind w:left="284"/>
        <w:rPr>
          <w:noProof w:val="0"/>
        </w:rPr>
      </w:pPr>
      <w:r w:rsidRPr="0076647D">
        <w:rPr>
          <w:b/>
          <w:noProof w:val="0"/>
        </w:rPr>
        <w:t>function</w:t>
      </w:r>
      <w:r w:rsidRPr="0076647D">
        <w:rPr>
          <w:noProof w:val="0"/>
        </w:rPr>
        <w:t xml:space="preserve"> g4 (</w:t>
      </w:r>
      <w:r w:rsidRPr="0076647D">
        <w:rPr>
          <w:b/>
          <w:noProof w:val="0"/>
        </w:rPr>
        <w:t>in</w:t>
      </w:r>
      <w:r w:rsidRPr="0076647D">
        <w:rPr>
          <w:noProof w:val="0"/>
        </w:rPr>
        <w:t xml:space="preserve"> </w:t>
      </w:r>
      <w:r w:rsidRPr="0076647D">
        <w:rPr>
          <w:b/>
          <w:noProof w:val="0"/>
        </w:rPr>
        <w:t>integer</w:t>
      </w:r>
      <w:r w:rsidRPr="0076647D">
        <w:rPr>
          <w:noProof w:val="0"/>
        </w:rPr>
        <w:t xml:space="preserve"> p1) </w:t>
      </w:r>
      <w:r w:rsidRPr="0076647D">
        <w:rPr>
          <w:b/>
          <w:noProof w:val="0"/>
        </w:rPr>
        <w:t>runs</w:t>
      </w:r>
      <w:r w:rsidRPr="0076647D">
        <w:rPr>
          <w:noProof w:val="0"/>
        </w:rPr>
        <w:t xml:space="preserve"> </w:t>
      </w:r>
      <w:r w:rsidRPr="0076647D">
        <w:rPr>
          <w:b/>
          <w:noProof w:val="0"/>
        </w:rPr>
        <w:t>on</w:t>
      </w:r>
      <w:r w:rsidRPr="0076647D">
        <w:rPr>
          <w:noProof w:val="0"/>
        </w:rPr>
        <w:t xml:space="preserve"> MyCompType2 </w:t>
      </w:r>
      <w:r w:rsidRPr="0076647D">
        <w:rPr>
          <w:b/>
          <w:noProof w:val="0"/>
        </w:rPr>
        <w:t>return</w:t>
      </w:r>
      <w:r w:rsidRPr="0076647D">
        <w:rPr>
          <w:noProof w:val="0"/>
        </w:rPr>
        <w:t xml:space="preserve"> </w:t>
      </w:r>
      <w:r w:rsidRPr="0076647D">
        <w:rPr>
          <w:b/>
          <w:noProof w:val="0"/>
        </w:rPr>
        <w:t>boolean</w:t>
      </w:r>
      <w:r w:rsidRPr="0076647D">
        <w:rPr>
          <w:noProof w:val="0"/>
        </w:rPr>
        <w:t xml:space="preserve"> { /* … */ }</w:t>
      </w:r>
    </w:p>
    <w:p w14:paraId="0F81F3E0" w14:textId="77777777" w:rsidR="00C9201D" w:rsidRPr="0076647D" w:rsidRDefault="00C9201D" w:rsidP="00CE24F3">
      <w:pPr>
        <w:pStyle w:val="PL"/>
        <w:ind w:left="284"/>
        <w:rPr>
          <w:noProof w:val="0"/>
        </w:rPr>
      </w:pPr>
      <w:r w:rsidRPr="0076647D">
        <w:rPr>
          <w:noProof w:val="0"/>
        </w:rPr>
        <w:t>//incompatible with MyFuncNoRunsOn, function has runs on clause, type does not have one</w:t>
      </w:r>
    </w:p>
    <w:p w14:paraId="07758E54" w14:textId="77777777" w:rsidR="00C9201D" w:rsidRPr="0076647D" w:rsidRDefault="00C9201D" w:rsidP="00CE24F3">
      <w:pPr>
        <w:pStyle w:val="PL"/>
        <w:ind w:left="284"/>
        <w:rPr>
          <w:noProof w:val="0"/>
        </w:rPr>
      </w:pPr>
      <w:r w:rsidRPr="0076647D">
        <w:rPr>
          <w:b/>
          <w:noProof w:val="0"/>
        </w:rPr>
        <w:t>function</w:t>
      </w:r>
      <w:r w:rsidRPr="0076647D">
        <w:rPr>
          <w:noProof w:val="0"/>
        </w:rPr>
        <w:t xml:space="preserve"> g5 (</w:t>
      </w:r>
      <w:r w:rsidRPr="0076647D">
        <w:rPr>
          <w:b/>
          <w:noProof w:val="0"/>
        </w:rPr>
        <w:t>in</w:t>
      </w:r>
      <w:r w:rsidRPr="0076647D">
        <w:rPr>
          <w:noProof w:val="0"/>
        </w:rPr>
        <w:t xml:space="preserve"> </w:t>
      </w:r>
      <w:r w:rsidRPr="0076647D">
        <w:rPr>
          <w:b/>
          <w:noProof w:val="0"/>
        </w:rPr>
        <w:t>integer</w:t>
      </w:r>
      <w:r w:rsidRPr="0076647D">
        <w:rPr>
          <w:noProof w:val="0"/>
        </w:rPr>
        <w:t xml:space="preserve"> p1) </w:t>
      </w:r>
      <w:r w:rsidRPr="0076647D">
        <w:rPr>
          <w:b/>
          <w:noProof w:val="0"/>
        </w:rPr>
        <w:t>runs</w:t>
      </w:r>
      <w:r w:rsidRPr="0076647D">
        <w:rPr>
          <w:noProof w:val="0"/>
        </w:rPr>
        <w:t xml:space="preserve"> </w:t>
      </w:r>
      <w:r w:rsidRPr="0076647D">
        <w:rPr>
          <w:b/>
          <w:noProof w:val="0"/>
        </w:rPr>
        <w:t>on</w:t>
      </w:r>
      <w:r w:rsidRPr="0076647D">
        <w:rPr>
          <w:noProof w:val="0"/>
        </w:rPr>
        <w:t xml:space="preserve"> MyCompType1 </w:t>
      </w:r>
      <w:r w:rsidRPr="0076647D">
        <w:rPr>
          <w:b/>
          <w:noProof w:val="0"/>
        </w:rPr>
        <w:t>return</w:t>
      </w:r>
      <w:r w:rsidRPr="0076647D">
        <w:rPr>
          <w:noProof w:val="0"/>
        </w:rPr>
        <w:t xml:space="preserve"> </w:t>
      </w:r>
      <w:r w:rsidRPr="0076647D">
        <w:rPr>
          <w:b/>
          <w:noProof w:val="0"/>
        </w:rPr>
        <w:t>boolean</w:t>
      </w:r>
      <w:r w:rsidRPr="0076647D">
        <w:rPr>
          <w:noProof w:val="0"/>
        </w:rPr>
        <w:t xml:space="preserve"> { /* … */ }</w:t>
      </w:r>
    </w:p>
    <w:p w14:paraId="43E1D799" w14:textId="77777777" w:rsidR="00B9778C" w:rsidRPr="0076647D" w:rsidRDefault="00B9778C" w:rsidP="00CE24F3">
      <w:pPr>
        <w:pStyle w:val="PL"/>
        <w:ind w:left="284"/>
        <w:rPr>
          <w:noProof w:val="0"/>
        </w:rPr>
      </w:pPr>
    </w:p>
    <w:p w14:paraId="4A18F36E" w14:textId="77777777" w:rsidR="00C9201D" w:rsidRPr="0076647D" w:rsidRDefault="00C9201D" w:rsidP="009E7A41">
      <w:pPr>
        <w:pStyle w:val="H6"/>
      </w:pPr>
      <w:r w:rsidRPr="0076647D">
        <w:t>6.3.</w:t>
      </w:r>
      <w:r w:rsidR="004C2D80" w:rsidRPr="0076647D">
        <w:t>6</w:t>
      </w:r>
      <w:r w:rsidR="00B9778C" w:rsidRPr="0076647D">
        <w:tab/>
      </w:r>
      <w:r w:rsidRPr="0076647D">
        <w:t>Type compatibility of behaviour types with runs on self</w:t>
      </w:r>
    </w:p>
    <w:p w14:paraId="3A3F9D8D" w14:textId="77777777" w:rsidR="00C9201D" w:rsidRPr="0076647D" w:rsidRDefault="00FC4FF9" w:rsidP="00BE430E">
      <w:r w:rsidRPr="0076647D">
        <w:t xml:space="preserve">Function and altstep </w:t>
      </w:r>
      <w:r w:rsidR="00C9201D" w:rsidRPr="0076647D">
        <w:t xml:space="preserve">types can be defined with a </w:t>
      </w:r>
      <w:r w:rsidR="00C9201D" w:rsidRPr="0076647D">
        <w:rPr>
          <w:rFonts w:ascii="Courier New" w:hAnsi="Courier New" w:cs="Courier New"/>
          <w:b/>
        </w:rPr>
        <w:t>runs on self</w:t>
      </w:r>
      <w:r w:rsidR="00C9201D" w:rsidRPr="0076647D">
        <w:t xml:space="preserve"> clause. If a specific value is assigned to a variable or parameter of such a behaviour type, then the </w:t>
      </w:r>
      <w:r w:rsidR="00C9201D" w:rsidRPr="0076647D">
        <w:rPr>
          <w:rFonts w:ascii="Courier New" w:hAnsi="Courier New" w:cs="Courier New"/>
          <w:b/>
        </w:rPr>
        <w:t>runs on</w:t>
      </w:r>
      <w:r w:rsidR="00C9201D" w:rsidRPr="0076647D">
        <w:t xml:space="preserve"> clause of the enclosing definition is u</w:t>
      </w:r>
      <w:r w:rsidR="00CE6160" w:rsidRPr="0076647D">
        <w:t>sed in the compatibility check.</w:t>
      </w:r>
    </w:p>
    <w:p w14:paraId="553D25BD" w14:textId="77777777" w:rsidR="00C9201D" w:rsidRPr="0076647D" w:rsidRDefault="00C9201D" w:rsidP="00C9201D">
      <w:r w:rsidRPr="0076647D">
        <w:t xml:space="preserve">A value of a behaviour type with a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w:t>
      </w:r>
      <w:r w:rsidRPr="0076647D">
        <w:rPr>
          <w:rFonts w:ascii="Courier New" w:hAnsi="Courier New" w:cs="Courier New"/>
          <w:b/>
        </w:rPr>
        <w:t>self</w:t>
      </w:r>
      <w:r w:rsidRPr="0076647D">
        <w:t xml:space="preserve"> clause can always be used in a function or altstep invocation.</w:t>
      </w:r>
    </w:p>
    <w:p w14:paraId="25DD95A2" w14:textId="74573DC6" w:rsidR="00332BB7" w:rsidRPr="0076647D" w:rsidRDefault="00332BB7" w:rsidP="00B837DE">
      <w:pPr>
        <w:keepNext/>
        <w:rPr>
          <w:b/>
          <w:i/>
        </w:rPr>
      </w:pPr>
      <w:r w:rsidRPr="0076647D">
        <w:rPr>
          <w:b/>
          <w:i/>
        </w:rPr>
        <w:t>Restriction</w:t>
      </w:r>
    </w:p>
    <w:p w14:paraId="40C236C0" w14:textId="4BD51889" w:rsidR="00332BB7" w:rsidRPr="0076647D" w:rsidRDefault="00332BB7" w:rsidP="00A320AE">
      <w:pPr>
        <w:pStyle w:val="BL"/>
        <w:numPr>
          <w:ilvl w:val="0"/>
          <w:numId w:val="42"/>
        </w:numPr>
      </w:pPr>
      <w:r w:rsidRPr="0076647D">
        <w:t xml:space="preserve">Behaviour type definitions of module parameters and global constants shall have no </w:t>
      </w:r>
      <w:r w:rsidRPr="0076647D">
        <w:rPr>
          <w:rFonts w:ascii="Courier New" w:hAnsi="Courier New" w:cs="Courier New"/>
          <w:b/>
          <w:bCs/>
        </w:rPr>
        <w:t>runs on</w:t>
      </w:r>
      <w:r w:rsidRPr="0076647D">
        <w:t xml:space="preserve"> </w:t>
      </w:r>
      <w:r w:rsidR="00F50A86" w:rsidRPr="0076647D">
        <w:rPr>
          <w:rFonts w:ascii="Courier New" w:hAnsi="Courier New" w:cs="Courier New"/>
          <w:b/>
        </w:rPr>
        <w:t>self</w:t>
      </w:r>
      <w:r w:rsidR="00F50A86" w:rsidRPr="0076647D">
        <w:t xml:space="preserve"> </w:t>
      </w:r>
      <w:r w:rsidRPr="0076647D">
        <w:t>clause.</w:t>
      </w:r>
    </w:p>
    <w:p w14:paraId="458215FC" w14:textId="115ABC87" w:rsidR="00F50A86" w:rsidRPr="0076647D" w:rsidRDefault="00F50A86" w:rsidP="00201724">
      <w:pPr>
        <w:pStyle w:val="NO"/>
        <w:spacing w:before="180"/>
      </w:pPr>
      <w:r w:rsidRPr="0076647D">
        <w:t>NOTE:</w:t>
      </w:r>
      <w:r w:rsidRPr="0076647D">
        <w:tab/>
        <w:t xml:space="preserve">The compatibility check is not possible for module parameters and global constants defined in the module definitions because the module definitions part has no </w:t>
      </w:r>
      <w:r w:rsidRPr="0076647D">
        <w:rPr>
          <w:rFonts w:ascii="Courier New" w:hAnsi="Courier New" w:cs="Courier New"/>
          <w:b/>
          <w:bCs/>
        </w:rPr>
        <w:t>runs on</w:t>
      </w:r>
      <w:r w:rsidRPr="0076647D">
        <w:t xml:space="preserve"> clause.</w:t>
      </w:r>
    </w:p>
    <w:p w14:paraId="2CC069D0" w14:textId="77777777" w:rsidR="00C9201D" w:rsidRPr="0076647D" w:rsidRDefault="00CE6160" w:rsidP="00F23523">
      <w:pPr>
        <w:pStyle w:val="EX"/>
        <w:keepNext/>
        <w:keepLines w:val="0"/>
      </w:pPr>
      <w:r w:rsidRPr="0076647D">
        <w:t>EXAMPLE</w:t>
      </w:r>
      <w:r w:rsidR="00C9201D" w:rsidRPr="0076647D">
        <w:t>:</w:t>
      </w:r>
    </w:p>
    <w:p w14:paraId="6CA80E87" w14:textId="77777777" w:rsidR="00C9201D" w:rsidRPr="0076647D" w:rsidRDefault="00C9201D" w:rsidP="00F23523">
      <w:pPr>
        <w:pStyle w:val="PL"/>
        <w:keepNext/>
        <w:rPr>
          <w:noProof w:val="0"/>
        </w:rPr>
      </w:pPr>
      <w:r w:rsidRPr="0076647D">
        <w:rPr>
          <w:noProof w:val="0"/>
        </w:rPr>
        <w:t>// Given</w:t>
      </w:r>
    </w:p>
    <w:p w14:paraId="06423334" w14:textId="77777777" w:rsidR="00C9201D" w:rsidRPr="0076647D" w:rsidRDefault="00C9201D" w:rsidP="00F23523">
      <w:pPr>
        <w:pStyle w:val="PL"/>
        <w:keepNext/>
        <w:rPr>
          <w:noProof w:val="0"/>
        </w:rPr>
      </w:pPr>
      <w:r w:rsidRPr="0076647D">
        <w:rPr>
          <w:b/>
          <w:noProof w:val="0"/>
        </w:rPr>
        <w:t>type</w:t>
      </w:r>
      <w:r w:rsidRPr="0076647D">
        <w:rPr>
          <w:noProof w:val="0"/>
        </w:rPr>
        <w:t xml:space="preserve"> </w:t>
      </w:r>
      <w:r w:rsidRPr="0076647D">
        <w:rPr>
          <w:b/>
          <w:noProof w:val="0"/>
        </w:rPr>
        <w:t>component</w:t>
      </w:r>
      <w:r w:rsidRPr="0076647D">
        <w:rPr>
          <w:noProof w:val="0"/>
        </w:rPr>
        <w:t xml:space="preserve"> MyCompType0 { };</w:t>
      </w:r>
    </w:p>
    <w:p w14:paraId="34B30392" w14:textId="77777777" w:rsidR="00C9201D" w:rsidRPr="0076647D" w:rsidRDefault="00C9201D" w:rsidP="00F23523">
      <w:pPr>
        <w:pStyle w:val="PL"/>
        <w:keepNext/>
        <w:rPr>
          <w:noProof w:val="0"/>
        </w:rPr>
      </w:pPr>
      <w:r w:rsidRPr="0076647D">
        <w:rPr>
          <w:b/>
          <w:noProof w:val="0"/>
        </w:rPr>
        <w:t>type</w:t>
      </w:r>
      <w:r w:rsidRPr="0076647D">
        <w:rPr>
          <w:noProof w:val="0"/>
        </w:rPr>
        <w:t xml:space="preserve"> </w:t>
      </w:r>
      <w:r w:rsidRPr="0076647D">
        <w:rPr>
          <w:b/>
          <w:noProof w:val="0"/>
        </w:rPr>
        <w:t>component</w:t>
      </w:r>
      <w:r w:rsidRPr="0076647D">
        <w:rPr>
          <w:noProof w:val="0"/>
        </w:rPr>
        <w:t xml:space="preserve"> MyCompType1 { </w:t>
      </w:r>
      <w:r w:rsidRPr="0076647D">
        <w:rPr>
          <w:b/>
          <w:noProof w:val="0"/>
        </w:rPr>
        <w:t>integer</w:t>
      </w:r>
      <w:r w:rsidRPr="0076647D">
        <w:rPr>
          <w:noProof w:val="0"/>
        </w:rPr>
        <w:t xml:space="preserve"> a };</w:t>
      </w:r>
    </w:p>
    <w:p w14:paraId="529CBBEC" w14:textId="77777777" w:rsidR="00C9201D" w:rsidRPr="0076647D" w:rsidRDefault="00C9201D" w:rsidP="00F23523">
      <w:pPr>
        <w:pStyle w:val="PL"/>
        <w:keepNext/>
        <w:rPr>
          <w:b/>
          <w:noProof w:val="0"/>
        </w:rPr>
      </w:pPr>
      <w:r w:rsidRPr="0076647D">
        <w:rPr>
          <w:b/>
          <w:noProof w:val="0"/>
        </w:rPr>
        <w:t>type</w:t>
      </w:r>
      <w:r w:rsidRPr="0076647D">
        <w:rPr>
          <w:noProof w:val="0"/>
        </w:rPr>
        <w:t xml:space="preserve"> </w:t>
      </w:r>
      <w:r w:rsidRPr="0076647D">
        <w:rPr>
          <w:b/>
          <w:noProof w:val="0"/>
        </w:rPr>
        <w:t>component</w:t>
      </w:r>
      <w:r w:rsidRPr="0076647D">
        <w:rPr>
          <w:noProof w:val="0"/>
        </w:rPr>
        <w:t xml:space="preserve"> MyCompType2 {</w:t>
      </w:r>
      <w:r w:rsidR="0057032A" w:rsidRPr="0076647D">
        <w:rPr>
          <w:noProof w:val="0"/>
        </w:rPr>
        <w:t xml:space="preserve"> </w:t>
      </w:r>
      <w:r w:rsidRPr="0076647D">
        <w:rPr>
          <w:b/>
          <w:noProof w:val="0"/>
        </w:rPr>
        <w:t>integer</w:t>
      </w:r>
      <w:r w:rsidRPr="0076647D">
        <w:rPr>
          <w:noProof w:val="0"/>
        </w:rPr>
        <w:t xml:space="preserve"> a; </w:t>
      </w:r>
      <w:r w:rsidR="00B138C0" w:rsidRPr="0076647D">
        <w:rPr>
          <w:noProof w:val="0"/>
        </w:rPr>
        <w:br/>
        <w:t xml:space="preserve">                             </w:t>
      </w:r>
      <w:r w:rsidRPr="0076647D">
        <w:rPr>
          <w:b/>
          <w:noProof w:val="0"/>
        </w:rPr>
        <w:t>float</w:t>
      </w:r>
      <w:r w:rsidR="00B138C0" w:rsidRPr="0076647D">
        <w:rPr>
          <w:b/>
          <w:noProof w:val="0"/>
        </w:rPr>
        <w:t xml:space="preserve">  </w:t>
      </w:r>
      <w:r w:rsidRPr="0076647D">
        <w:rPr>
          <w:noProof w:val="0"/>
        </w:rPr>
        <w:t xml:space="preserve"> b</w:t>
      </w:r>
      <w:r w:rsidR="0057032A" w:rsidRPr="0076647D">
        <w:rPr>
          <w:noProof w:val="0"/>
        </w:rPr>
        <w:t xml:space="preserve"> </w:t>
      </w:r>
      <w:r w:rsidRPr="0076647D">
        <w:rPr>
          <w:noProof w:val="0"/>
        </w:rPr>
        <w:t>};</w:t>
      </w:r>
    </w:p>
    <w:p w14:paraId="61E23C4D" w14:textId="77777777" w:rsidR="00C9201D" w:rsidRPr="0076647D" w:rsidRDefault="00C9201D" w:rsidP="00F23523">
      <w:pPr>
        <w:pStyle w:val="PL"/>
        <w:keepNext/>
        <w:rPr>
          <w:noProof w:val="0"/>
        </w:rPr>
      </w:pPr>
      <w:r w:rsidRPr="0076647D">
        <w:rPr>
          <w:b/>
          <w:noProof w:val="0"/>
        </w:rPr>
        <w:t xml:space="preserve">type function </w:t>
      </w:r>
      <w:r w:rsidRPr="0076647D">
        <w:rPr>
          <w:noProof w:val="0"/>
        </w:rPr>
        <w:t>MyFunc</w:t>
      </w:r>
      <w:r w:rsidR="000C69F0" w:rsidRPr="0076647D">
        <w:rPr>
          <w:noProof w:val="0"/>
        </w:rPr>
        <w:t>Type</w:t>
      </w:r>
      <w:r w:rsidRPr="0076647D">
        <w:rPr>
          <w:b/>
          <w:noProof w:val="0"/>
        </w:rPr>
        <w:t xml:space="preserve"> </w:t>
      </w:r>
      <w:r w:rsidRPr="0076647D">
        <w:rPr>
          <w:noProof w:val="0"/>
        </w:rPr>
        <w:t>(</w:t>
      </w:r>
      <w:r w:rsidR="0057032A" w:rsidRPr="0076647D">
        <w:rPr>
          <w:b/>
          <w:noProof w:val="0"/>
        </w:rPr>
        <w:t xml:space="preserve"> </w:t>
      </w:r>
      <w:r w:rsidRPr="0076647D">
        <w:rPr>
          <w:b/>
          <w:noProof w:val="0"/>
        </w:rPr>
        <w:t xml:space="preserve">in integer </w:t>
      </w:r>
      <w:r w:rsidRPr="0076647D">
        <w:rPr>
          <w:noProof w:val="0"/>
        </w:rPr>
        <w:t>p1</w:t>
      </w:r>
      <w:r w:rsidR="0057032A" w:rsidRPr="0076647D">
        <w:rPr>
          <w:noProof w:val="0"/>
        </w:rPr>
        <w:t xml:space="preserve"> </w:t>
      </w:r>
      <w:r w:rsidRPr="0076647D">
        <w:rPr>
          <w:noProof w:val="0"/>
        </w:rPr>
        <w:t>)</w:t>
      </w:r>
      <w:r w:rsidRPr="0076647D">
        <w:rPr>
          <w:b/>
          <w:noProof w:val="0"/>
        </w:rPr>
        <w:t xml:space="preserve"> runs on </w:t>
      </w:r>
      <w:r w:rsidR="000C69F0" w:rsidRPr="0076647D">
        <w:rPr>
          <w:b/>
          <w:noProof w:val="0"/>
        </w:rPr>
        <w:t>self;</w:t>
      </w:r>
      <w:r w:rsidR="000C69F0" w:rsidRPr="0076647D">
        <w:rPr>
          <w:b/>
          <w:noProof w:val="0"/>
        </w:rPr>
        <w:br/>
      </w:r>
    </w:p>
    <w:p w14:paraId="3F304192" w14:textId="77777777" w:rsidR="00C9201D" w:rsidRPr="0076647D" w:rsidRDefault="00C9201D" w:rsidP="00F23523">
      <w:pPr>
        <w:pStyle w:val="PL"/>
        <w:keepNext/>
        <w:keepLines/>
        <w:rPr>
          <w:noProof w:val="0"/>
        </w:rPr>
      </w:pPr>
      <w:r w:rsidRPr="0076647D">
        <w:rPr>
          <w:b/>
          <w:noProof w:val="0"/>
        </w:rPr>
        <w:t xml:space="preserve">function </w:t>
      </w:r>
      <w:r w:rsidRPr="0076647D">
        <w:rPr>
          <w:noProof w:val="0"/>
        </w:rPr>
        <w:t>MyFunc</w:t>
      </w:r>
      <w:r w:rsidR="000C69F0" w:rsidRPr="0076647D">
        <w:rPr>
          <w:noProof w:val="0"/>
        </w:rPr>
        <w:t>1</w:t>
      </w:r>
      <w:r w:rsidRPr="0076647D">
        <w:rPr>
          <w:b/>
          <w:noProof w:val="0"/>
        </w:rPr>
        <w:t xml:space="preserve"> </w:t>
      </w:r>
      <w:r w:rsidRPr="0076647D">
        <w:rPr>
          <w:noProof w:val="0"/>
        </w:rPr>
        <w:t>(</w:t>
      </w:r>
      <w:r w:rsidR="0057032A" w:rsidRPr="0076647D">
        <w:rPr>
          <w:b/>
          <w:noProof w:val="0"/>
        </w:rPr>
        <w:t xml:space="preserve"> </w:t>
      </w:r>
      <w:r w:rsidRPr="0076647D">
        <w:rPr>
          <w:b/>
          <w:noProof w:val="0"/>
        </w:rPr>
        <w:t xml:space="preserve">in integer </w:t>
      </w:r>
      <w:r w:rsidRPr="0076647D">
        <w:rPr>
          <w:noProof w:val="0"/>
        </w:rPr>
        <w:t>p1</w:t>
      </w:r>
      <w:r w:rsidR="0057032A" w:rsidRPr="0076647D">
        <w:rPr>
          <w:noProof w:val="0"/>
        </w:rPr>
        <w:t xml:space="preserve"> </w:t>
      </w:r>
      <w:r w:rsidRPr="0076647D">
        <w:rPr>
          <w:noProof w:val="0"/>
        </w:rPr>
        <w:t>)</w:t>
      </w:r>
      <w:r w:rsidRPr="0076647D">
        <w:rPr>
          <w:b/>
          <w:noProof w:val="0"/>
        </w:rPr>
        <w:t xml:space="preserve"> </w:t>
      </w:r>
      <w:r w:rsidR="000C69F0" w:rsidRPr="0076647D">
        <w:rPr>
          <w:b/>
          <w:noProof w:val="0"/>
        </w:rPr>
        <w:t xml:space="preserve">runs on </w:t>
      </w:r>
      <w:r w:rsidR="000C69F0" w:rsidRPr="0076647D">
        <w:rPr>
          <w:noProof w:val="0"/>
        </w:rPr>
        <w:t>MyCompType1</w:t>
      </w:r>
      <w:r w:rsidR="00FA7499" w:rsidRPr="0076647D">
        <w:rPr>
          <w:noProof w:val="0"/>
        </w:rPr>
        <w:t xml:space="preserve"> { /* … */ }</w:t>
      </w:r>
      <w:r w:rsidRPr="0076647D">
        <w:rPr>
          <w:b/>
          <w:noProof w:val="0"/>
        </w:rPr>
        <w:t>;</w:t>
      </w:r>
      <w:r w:rsidR="000C69F0" w:rsidRPr="0076647D">
        <w:rPr>
          <w:b/>
          <w:noProof w:val="0"/>
        </w:rPr>
        <w:br/>
        <w:t xml:space="preserve">function </w:t>
      </w:r>
      <w:r w:rsidR="000C69F0" w:rsidRPr="0076647D">
        <w:rPr>
          <w:noProof w:val="0"/>
        </w:rPr>
        <w:t>MyFunc2 ()</w:t>
      </w:r>
      <w:r w:rsidR="000C69F0" w:rsidRPr="0076647D">
        <w:rPr>
          <w:b/>
          <w:noProof w:val="0"/>
        </w:rPr>
        <w:t xml:space="preserve"> runs on </w:t>
      </w:r>
      <w:r w:rsidR="000C69F0" w:rsidRPr="0076647D">
        <w:rPr>
          <w:noProof w:val="0"/>
        </w:rPr>
        <w:t>MyCompType2 {</w:t>
      </w:r>
      <w:r w:rsidR="000C69F0" w:rsidRPr="0076647D">
        <w:rPr>
          <w:b/>
          <w:noProof w:val="0"/>
        </w:rPr>
        <w:br/>
        <w:t xml:space="preserve">  var </w:t>
      </w:r>
      <w:r w:rsidR="000C69F0" w:rsidRPr="0076647D">
        <w:rPr>
          <w:noProof w:val="0"/>
        </w:rPr>
        <w:t>MyFuncType func;</w:t>
      </w:r>
      <w:r w:rsidR="000C69F0" w:rsidRPr="0076647D">
        <w:rPr>
          <w:noProof w:val="0"/>
        </w:rPr>
        <w:br/>
        <w:t xml:space="preserve">  func := MyFunc1;  // correct, </w:t>
      </w:r>
      <w:r w:rsidR="000C69F0" w:rsidRPr="0076647D">
        <w:rPr>
          <w:noProof w:val="0"/>
        </w:rPr>
        <w:br/>
        <w:t xml:space="preserve">                    // MyCompType1 of MyFunc1 is compared against MyCompType2 of MyFunc2</w:t>
      </w:r>
      <w:r w:rsidR="000C69F0" w:rsidRPr="0076647D">
        <w:rPr>
          <w:noProof w:val="0"/>
        </w:rPr>
        <w:br/>
        <w:t>:</w:t>
      </w:r>
      <w:r w:rsidR="000C69F0" w:rsidRPr="0076647D">
        <w:rPr>
          <w:noProof w:val="0"/>
        </w:rPr>
        <w:br/>
        <w:t>}</w:t>
      </w:r>
      <w:r w:rsidR="000C69F0" w:rsidRPr="0076647D">
        <w:rPr>
          <w:noProof w:val="0"/>
        </w:rPr>
        <w:br/>
      </w:r>
    </w:p>
    <w:p w14:paraId="39505196" w14:textId="755C6A81" w:rsidR="008C3EC7" w:rsidRPr="0076647D" w:rsidRDefault="008C3EC7" w:rsidP="009E7A41">
      <w:pPr>
        <w:pStyle w:val="H6"/>
        <w:rPr>
          <w:lang w:eastAsia="zh-TW"/>
        </w:rPr>
      </w:pPr>
      <w:r w:rsidRPr="0076647D">
        <w:rPr>
          <w:lang w:eastAsia="zh-TW"/>
        </w:rPr>
        <w:t>6.3.7</w:t>
      </w:r>
      <w:r w:rsidRPr="0076647D">
        <w:rPr>
          <w:lang w:eastAsia="zh-TW"/>
        </w:rPr>
        <w:tab/>
        <w:t xml:space="preserve">Type compatibility of </w:t>
      </w:r>
      <w:r w:rsidR="00295A53" w:rsidRPr="0076647D">
        <w:rPr>
          <w:lang w:eastAsia="zh-TW"/>
        </w:rPr>
        <w:t xml:space="preserve">deferred </w:t>
      </w:r>
      <w:r w:rsidRPr="0076647D">
        <w:rPr>
          <w:lang w:eastAsia="zh-TW"/>
        </w:rPr>
        <w:t>behaviour types</w:t>
      </w:r>
    </w:p>
    <w:p w14:paraId="5956AF46" w14:textId="77777777" w:rsidR="008C3EC7" w:rsidRPr="0076647D" w:rsidRDefault="008C3EC7" w:rsidP="008C3EC7">
      <w:r w:rsidRPr="0076647D">
        <w:t xml:space="preserve">Deferred altstep behaviour values are only compatible to deferred </w:t>
      </w:r>
      <w:r w:rsidRPr="0076647D">
        <w:rPr>
          <w:rFonts w:ascii="Courier New" w:hAnsi="Courier New" w:cs="Courier New"/>
          <w:b/>
        </w:rPr>
        <w:t>altstep</w:t>
      </w:r>
      <w:r w:rsidRPr="0076647D">
        <w:t xml:space="preserve"> behaviour types, deferred function behaviour values are only compatible to deferred </w:t>
      </w:r>
      <w:r w:rsidRPr="0076647D">
        <w:rPr>
          <w:rFonts w:ascii="Courier New" w:hAnsi="Courier New" w:cs="Courier New"/>
          <w:b/>
        </w:rPr>
        <w:t>function</w:t>
      </w:r>
      <w:r w:rsidRPr="0076647D">
        <w:t xml:space="preserve"> behaviour types, deferred testcase behaviour values are only compatible to deferred </w:t>
      </w:r>
      <w:r w:rsidRPr="0076647D">
        <w:rPr>
          <w:rFonts w:ascii="Courier New" w:hAnsi="Courier New" w:cs="Courier New"/>
          <w:b/>
        </w:rPr>
        <w:t>testcase</w:t>
      </w:r>
      <w:r w:rsidRPr="0076647D">
        <w:t xml:space="preserve"> behaviour types. A behaviour object (an altstep, function or testcase) is a value of a given behaviour type, if the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w:t>
      </w:r>
      <w:r w:rsidRPr="0076647D">
        <w:rPr>
          <w:rFonts w:ascii="Courier New" w:hAnsi="Courier New" w:cs="Courier New"/>
          <w:b/>
        </w:rPr>
        <w:t>system</w:t>
      </w:r>
      <w:r w:rsidRPr="0076647D">
        <w:t xml:space="preserve"> and mtc clauses are compatible, provided they exist.</w:t>
      </w:r>
    </w:p>
    <w:p w14:paraId="2C04998E" w14:textId="34EA9B85" w:rsidR="00295A53" w:rsidRPr="0076647D" w:rsidRDefault="00295A53" w:rsidP="00295A53">
      <w:r w:rsidRPr="0076647D">
        <w:t xml:space="preserve">The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clause of a deferred object is compatible with the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clause of a deferred behaviour type, if it is either absent in the object or, if the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clause exists, the component type in the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clause of the object is runs on compatible (see ETSI ES 201 873</w:t>
      </w:r>
      <w:r w:rsidRPr="0076647D">
        <w:noBreakHyphen/>
        <w:t>1 [</w:t>
      </w:r>
      <w:r w:rsidRPr="0076647D">
        <w:fldChar w:fldCharType="begin"/>
      </w:r>
      <w:r w:rsidRPr="0076647D">
        <w:instrText xml:space="preserve">REF REF_ES201873_1 \* MERGEFORMAT  \h </w:instrText>
      </w:r>
      <w:r w:rsidRPr="0076647D">
        <w:fldChar w:fldCharType="separate"/>
      </w:r>
      <w:r w:rsidR="00E15429" w:rsidRPr="0076647D">
        <w:t>1</w:t>
      </w:r>
      <w:r w:rsidRPr="0076647D">
        <w:fldChar w:fldCharType="end"/>
      </w:r>
      <w:r w:rsidRPr="0076647D">
        <w:t>], clause 6.3.3</w:t>
      </w:r>
      <w:r w:rsidR="00BA4AC1" w:rsidRPr="0076647D">
        <w:t>,</w:t>
      </w:r>
      <w:r w:rsidRPr="0076647D">
        <w:t xml:space="preserve"> section 2)</w:t>
      </w:r>
      <w:r w:rsidR="00BA4AC1" w:rsidRPr="0076647D">
        <w:t>)</w:t>
      </w:r>
      <w:r w:rsidRPr="0076647D">
        <w:t xml:space="preserve"> with the type specified in the </w:t>
      </w:r>
      <w:r w:rsidRPr="0076647D">
        <w:rPr>
          <w:rFonts w:ascii="Courier New" w:hAnsi="Courier New" w:cs="Courier New"/>
          <w:b/>
        </w:rPr>
        <w:t>runs</w:t>
      </w:r>
      <w:r w:rsidRPr="0076647D">
        <w:rPr>
          <w:b/>
        </w:rPr>
        <w:t xml:space="preserve"> </w:t>
      </w:r>
      <w:r w:rsidRPr="0076647D">
        <w:rPr>
          <w:rFonts w:ascii="Courier New" w:hAnsi="Courier New" w:cs="Courier New"/>
          <w:b/>
        </w:rPr>
        <w:t>on</w:t>
      </w:r>
      <w:r w:rsidRPr="0076647D">
        <w:t xml:space="preserve"> clause of the deferred behaviour. According to the first condition, an object without a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clause is compatible with a deferred behaviour type that has a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clause.</w:t>
      </w:r>
    </w:p>
    <w:p w14:paraId="47839CF3" w14:textId="71D3246E" w:rsidR="00295A53" w:rsidRPr="0076647D" w:rsidRDefault="00295A53" w:rsidP="00295A53">
      <w:r w:rsidRPr="0076647D">
        <w:t xml:space="preserve">The </w:t>
      </w:r>
      <w:r w:rsidRPr="0076647D">
        <w:rPr>
          <w:rFonts w:ascii="Courier New" w:hAnsi="Courier New" w:cs="Courier New"/>
          <w:b/>
        </w:rPr>
        <w:t>system</w:t>
      </w:r>
      <w:r w:rsidRPr="0076647D">
        <w:t xml:space="preserve"> clause of a deferred </w:t>
      </w:r>
      <w:r w:rsidRPr="0076647D">
        <w:rPr>
          <w:rFonts w:ascii="Courier New" w:hAnsi="Courier New"/>
          <w:b/>
        </w:rPr>
        <w:t>testcase</w:t>
      </w:r>
      <w:r w:rsidRPr="0076647D">
        <w:t xml:space="preserve"> behaviour object is compatible with the </w:t>
      </w:r>
      <w:r w:rsidRPr="0076647D">
        <w:rPr>
          <w:rFonts w:ascii="Courier New" w:hAnsi="Courier New" w:cs="Courier New"/>
          <w:b/>
        </w:rPr>
        <w:t>system</w:t>
      </w:r>
      <w:r w:rsidRPr="0076647D">
        <w:t xml:space="preserve"> clause of a deferred </w:t>
      </w:r>
      <w:r w:rsidRPr="0076647D">
        <w:rPr>
          <w:rFonts w:ascii="Courier New" w:hAnsi="Courier New"/>
          <w:b/>
        </w:rPr>
        <w:t>testcase</w:t>
      </w:r>
      <w:r w:rsidRPr="0076647D">
        <w:t xml:space="preserve"> behaviour type, if the component type in the </w:t>
      </w:r>
      <w:r w:rsidRPr="0076647D">
        <w:rPr>
          <w:rFonts w:ascii="Courier New" w:hAnsi="Courier New" w:cs="Courier New"/>
          <w:b/>
        </w:rPr>
        <w:t>system</w:t>
      </w:r>
      <w:r w:rsidRPr="0076647D">
        <w:t xml:space="preserve"> clause of the </w:t>
      </w:r>
      <w:r w:rsidRPr="0076647D">
        <w:rPr>
          <w:rFonts w:ascii="Courier New" w:hAnsi="Courier New" w:cs="Courier New"/>
          <w:b/>
        </w:rPr>
        <w:t>testcase</w:t>
      </w:r>
      <w:r w:rsidRPr="0076647D">
        <w:t xml:space="preserve"> object is system compatible (see ETSI ES 201 873</w:t>
      </w:r>
      <w:r w:rsidRPr="0076647D">
        <w:noBreakHyphen/>
        <w:t>1 [</w:t>
      </w:r>
      <w:r w:rsidRPr="0076647D">
        <w:fldChar w:fldCharType="begin"/>
      </w:r>
      <w:r w:rsidRPr="0076647D">
        <w:instrText xml:space="preserve">REF REF_ES201873_1 \* MERGEFORMAT  \h </w:instrText>
      </w:r>
      <w:r w:rsidRPr="0076647D">
        <w:fldChar w:fldCharType="separate"/>
      </w:r>
      <w:r w:rsidR="00E15429" w:rsidRPr="0076647D">
        <w:t>1</w:t>
      </w:r>
      <w:r w:rsidRPr="0076647D">
        <w:fldChar w:fldCharType="end"/>
      </w:r>
      <w:r w:rsidRPr="0076647D">
        <w:t>], clause 6.3.3</w:t>
      </w:r>
      <w:r w:rsidR="00BA4AC1" w:rsidRPr="0076647D">
        <w:t>,</w:t>
      </w:r>
      <w:r w:rsidRPr="0076647D">
        <w:t xml:space="preserve"> section 4)</w:t>
      </w:r>
      <w:r w:rsidR="00BA4AC1" w:rsidRPr="0076647D">
        <w:t>)</w:t>
      </w:r>
      <w:r w:rsidRPr="0076647D">
        <w:t xml:space="preserve"> with the type specified in the </w:t>
      </w:r>
      <w:r w:rsidRPr="0076647D">
        <w:rPr>
          <w:rFonts w:ascii="Courier New" w:hAnsi="Courier New" w:cs="Courier New"/>
          <w:b/>
        </w:rPr>
        <w:t>system</w:t>
      </w:r>
      <w:r w:rsidRPr="0076647D">
        <w:t xml:space="preserve"> clause of the deferred </w:t>
      </w:r>
      <w:r w:rsidRPr="0076647D">
        <w:rPr>
          <w:rFonts w:ascii="Courier New" w:hAnsi="Courier New"/>
          <w:b/>
        </w:rPr>
        <w:t>testcase</w:t>
      </w:r>
      <w:r w:rsidRPr="0076647D">
        <w:t xml:space="preserve"> behaviour type. If the </w:t>
      </w:r>
      <w:r w:rsidRPr="0076647D">
        <w:rPr>
          <w:rFonts w:ascii="Courier New" w:hAnsi="Courier New" w:cs="Courier New"/>
          <w:b/>
        </w:rPr>
        <w:t>testcase</w:t>
      </w:r>
      <w:r w:rsidRPr="0076647D">
        <w:t xml:space="preserve"> object or the deferred </w:t>
      </w:r>
      <w:r w:rsidRPr="0076647D">
        <w:rPr>
          <w:rFonts w:ascii="Courier New" w:hAnsi="Courier New" w:cs="Courier New"/>
          <w:b/>
        </w:rPr>
        <w:t>testcase</w:t>
      </w:r>
      <w:r w:rsidRPr="0076647D">
        <w:t xml:space="preserve"> behaviour type does not have a </w:t>
      </w:r>
      <w:r w:rsidRPr="0076647D">
        <w:rPr>
          <w:rFonts w:ascii="Courier New" w:hAnsi="Courier New" w:cs="Courier New"/>
          <w:b/>
        </w:rPr>
        <w:t>system</w:t>
      </w:r>
      <w:r w:rsidRPr="0076647D">
        <w:t xml:space="preserve"> clause, then the component type of the </w:t>
      </w:r>
      <w:r w:rsidRPr="0076647D">
        <w:rPr>
          <w:rFonts w:ascii="Courier New" w:hAnsi="Courier New" w:cs="Courier New"/>
          <w:b/>
        </w:rPr>
        <w:t>runs</w:t>
      </w:r>
      <w:r w:rsidRPr="0076647D">
        <w:t xml:space="preserve"> </w:t>
      </w:r>
      <w:r w:rsidRPr="0076647D">
        <w:rPr>
          <w:rFonts w:ascii="Courier New" w:hAnsi="Courier New" w:cs="Courier New"/>
          <w:b/>
        </w:rPr>
        <w:t>on</w:t>
      </w:r>
      <w:r w:rsidRPr="0076647D">
        <w:t xml:space="preserve"> clause is used instead (see ETSI ES 201 873</w:t>
      </w:r>
      <w:r w:rsidRPr="0076647D">
        <w:noBreakHyphen/>
        <w:t>1 [</w:t>
      </w:r>
      <w:r w:rsidRPr="0076647D">
        <w:fldChar w:fldCharType="begin"/>
      </w:r>
      <w:r w:rsidRPr="0076647D">
        <w:instrText xml:space="preserve">REF REF_ES201873_1 \* MERGEFORMAT  \h </w:instrText>
      </w:r>
      <w:r w:rsidRPr="0076647D">
        <w:fldChar w:fldCharType="separate"/>
      </w:r>
      <w:r w:rsidR="00E15429" w:rsidRPr="0076647D">
        <w:t>1</w:t>
      </w:r>
      <w:r w:rsidRPr="0076647D">
        <w:fldChar w:fldCharType="end"/>
      </w:r>
      <w:r w:rsidRPr="0076647D">
        <w:t>], clause 9.2).</w:t>
      </w:r>
    </w:p>
    <w:p w14:paraId="1F28F13E" w14:textId="210D846F" w:rsidR="00295A53" w:rsidRPr="0076647D" w:rsidRDefault="00295A53" w:rsidP="00295A53">
      <w:pPr>
        <w:keepNext/>
        <w:keepLines/>
      </w:pPr>
      <w:r w:rsidRPr="0076647D">
        <w:lastRenderedPageBreak/>
        <w:t xml:space="preserve">The </w:t>
      </w:r>
      <w:r w:rsidRPr="0076647D">
        <w:rPr>
          <w:rFonts w:ascii="Courier New" w:hAnsi="Courier New" w:cs="Courier New"/>
          <w:b/>
        </w:rPr>
        <w:t>system</w:t>
      </w:r>
      <w:r w:rsidRPr="0076647D">
        <w:t xml:space="preserve"> clause of a deferred function or altstep object is compatible with the </w:t>
      </w:r>
      <w:r w:rsidRPr="0076647D">
        <w:rPr>
          <w:rFonts w:ascii="Courier New" w:hAnsi="Courier New" w:cs="Courier New"/>
          <w:b/>
        </w:rPr>
        <w:t>system</w:t>
      </w:r>
      <w:r w:rsidRPr="0076647D">
        <w:t xml:space="preserve"> clause of a deferred function or altstep behaviour type, if it is either absent in the function or altstep object or, if the </w:t>
      </w:r>
      <w:r w:rsidRPr="0076647D">
        <w:rPr>
          <w:rFonts w:ascii="Courier New" w:hAnsi="Courier New" w:cs="Courier New"/>
          <w:b/>
        </w:rPr>
        <w:t>system</w:t>
      </w:r>
      <w:r w:rsidRPr="0076647D">
        <w:t xml:space="preserve"> clause exists, the component type in the </w:t>
      </w:r>
      <w:r w:rsidRPr="0076647D">
        <w:rPr>
          <w:rFonts w:ascii="Courier New" w:hAnsi="Courier New" w:cs="Courier New"/>
          <w:b/>
        </w:rPr>
        <w:t>system</w:t>
      </w:r>
      <w:r w:rsidRPr="0076647D">
        <w:t xml:space="preserve"> clause of the function or altstep object is system compatible (see ETSI ES 201 873</w:t>
      </w:r>
      <w:r w:rsidRPr="0076647D">
        <w:noBreakHyphen/>
        <w:t>1 [</w:t>
      </w:r>
      <w:r w:rsidRPr="0076647D">
        <w:fldChar w:fldCharType="begin"/>
      </w:r>
      <w:r w:rsidRPr="0076647D">
        <w:instrText xml:space="preserve">REF REF_ES201873_1 \* MERGEFORMAT  \h </w:instrText>
      </w:r>
      <w:r w:rsidRPr="0076647D">
        <w:fldChar w:fldCharType="separate"/>
      </w:r>
      <w:r w:rsidR="00E15429" w:rsidRPr="0076647D">
        <w:t>1</w:t>
      </w:r>
      <w:r w:rsidRPr="0076647D">
        <w:fldChar w:fldCharType="end"/>
      </w:r>
      <w:r w:rsidRPr="0076647D">
        <w:t>], clause 6.3.3</w:t>
      </w:r>
      <w:r w:rsidR="00BA4AC1" w:rsidRPr="0076647D">
        <w:t>,</w:t>
      </w:r>
      <w:r w:rsidRPr="0076647D">
        <w:t xml:space="preserve"> section 4)</w:t>
      </w:r>
      <w:r w:rsidR="00BA4AC1" w:rsidRPr="0076647D">
        <w:t>)</w:t>
      </w:r>
      <w:r w:rsidRPr="0076647D">
        <w:t xml:space="preserve"> with the type specified in the </w:t>
      </w:r>
      <w:r w:rsidRPr="0076647D">
        <w:rPr>
          <w:rFonts w:ascii="Courier New" w:hAnsi="Courier New" w:cs="Courier New"/>
          <w:b/>
        </w:rPr>
        <w:t>system</w:t>
      </w:r>
      <w:r w:rsidRPr="0076647D">
        <w:t xml:space="preserve"> clause of the deferred function or altstep behaviour type. According to the first condition, a function or altstep object without a </w:t>
      </w:r>
      <w:r w:rsidRPr="0076647D">
        <w:rPr>
          <w:rFonts w:ascii="Courier New" w:hAnsi="Courier New" w:cs="Courier New"/>
          <w:b/>
        </w:rPr>
        <w:t>system</w:t>
      </w:r>
      <w:r w:rsidRPr="0076647D">
        <w:t xml:space="preserve"> clause is compatible with a deferred function or altstep behaviour type that has a </w:t>
      </w:r>
      <w:r w:rsidRPr="0076647D">
        <w:rPr>
          <w:rFonts w:ascii="Courier New" w:hAnsi="Courier New" w:cs="Courier New"/>
          <w:b/>
        </w:rPr>
        <w:t>system</w:t>
      </w:r>
      <w:r w:rsidRPr="0076647D">
        <w:t xml:space="preserve"> clause.</w:t>
      </w:r>
    </w:p>
    <w:p w14:paraId="00BB9EA2" w14:textId="31628704" w:rsidR="00295A53" w:rsidRPr="0076647D" w:rsidRDefault="00295A53" w:rsidP="00295A53">
      <w:r w:rsidRPr="0076647D">
        <w:t xml:space="preserve">The </w:t>
      </w:r>
      <w:r w:rsidRPr="0076647D">
        <w:rPr>
          <w:rFonts w:ascii="Courier New" w:hAnsi="Courier New" w:cs="Courier New"/>
          <w:b/>
        </w:rPr>
        <w:t>mtc</w:t>
      </w:r>
      <w:r w:rsidRPr="0076647D">
        <w:t xml:space="preserve"> clause of a deferred object is compatible with the </w:t>
      </w:r>
      <w:r w:rsidRPr="0076647D">
        <w:rPr>
          <w:rFonts w:ascii="Courier New" w:hAnsi="Courier New" w:cs="Courier New"/>
          <w:b/>
        </w:rPr>
        <w:t>mtc</w:t>
      </w:r>
      <w:r w:rsidRPr="0076647D">
        <w:t xml:space="preserve"> clause of a deferred behaviour type, if it is either absent in the object or, if the </w:t>
      </w:r>
      <w:r w:rsidRPr="0076647D">
        <w:rPr>
          <w:rFonts w:ascii="Courier New" w:hAnsi="Courier New" w:cs="Courier New"/>
          <w:b/>
        </w:rPr>
        <w:t>mtc</w:t>
      </w:r>
      <w:r w:rsidRPr="0076647D">
        <w:t xml:space="preserve"> clause exists, the component type in the </w:t>
      </w:r>
      <w:r w:rsidRPr="0076647D">
        <w:rPr>
          <w:rFonts w:ascii="Courier New" w:hAnsi="Courier New" w:cs="Courier New"/>
          <w:b/>
        </w:rPr>
        <w:t>mtc</w:t>
      </w:r>
      <w:r w:rsidRPr="0076647D">
        <w:t xml:space="preserve"> clause of the object is mtc compatible (see ETSI ES 201 873</w:t>
      </w:r>
      <w:r w:rsidRPr="0076647D">
        <w:noBreakHyphen/>
        <w:t>1 [</w:t>
      </w:r>
      <w:r w:rsidRPr="0076647D">
        <w:fldChar w:fldCharType="begin"/>
      </w:r>
      <w:r w:rsidRPr="0076647D">
        <w:instrText xml:space="preserve">REF REF_ES201873_1 \* MERGEFORMAT  \h </w:instrText>
      </w:r>
      <w:r w:rsidRPr="0076647D">
        <w:fldChar w:fldCharType="separate"/>
      </w:r>
      <w:r w:rsidR="00E15429" w:rsidRPr="0076647D">
        <w:t>1</w:t>
      </w:r>
      <w:r w:rsidRPr="0076647D">
        <w:fldChar w:fldCharType="end"/>
      </w:r>
      <w:r w:rsidRPr="0076647D">
        <w:t>], clause 6.3.3</w:t>
      </w:r>
      <w:r w:rsidR="00BA4AC1" w:rsidRPr="0076647D">
        <w:t>,</w:t>
      </w:r>
      <w:r w:rsidRPr="0076647D">
        <w:t xml:space="preserve"> section 3)</w:t>
      </w:r>
      <w:r w:rsidR="00BA4AC1" w:rsidRPr="0076647D">
        <w:t>)</w:t>
      </w:r>
      <w:r w:rsidRPr="0076647D">
        <w:t xml:space="preserve"> with the type specified in the </w:t>
      </w:r>
      <w:r w:rsidRPr="0076647D">
        <w:rPr>
          <w:rFonts w:ascii="Courier New" w:hAnsi="Courier New" w:cs="Courier New"/>
          <w:b/>
        </w:rPr>
        <w:t>mtc</w:t>
      </w:r>
      <w:r w:rsidRPr="0076647D">
        <w:t xml:space="preserve"> clause of the deferred behaviour type. According to the first condition, an object without an </w:t>
      </w:r>
      <w:r w:rsidRPr="0076647D">
        <w:rPr>
          <w:rFonts w:ascii="Courier New" w:hAnsi="Courier New" w:cs="Courier New"/>
          <w:b/>
        </w:rPr>
        <w:t>mtc</w:t>
      </w:r>
      <w:r w:rsidRPr="0076647D">
        <w:t xml:space="preserve"> clause is compatible with a deferred behaviour type that has an </w:t>
      </w:r>
      <w:r w:rsidRPr="0076647D">
        <w:rPr>
          <w:rFonts w:ascii="Courier New" w:hAnsi="Courier New" w:cs="Courier New"/>
          <w:b/>
        </w:rPr>
        <w:t>mtc</w:t>
      </w:r>
      <w:r w:rsidRPr="0076647D">
        <w:t xml:space="preserve"> clause.</w:t>
      </w:r>
    </w:p>
    <w:p w14:paraId="1620E965" w14:textId="77777777" w:rsidR="008C3EC7" w:rsidRPr="0076647D" w:rsidRDefault="008C3EC7" w:rsidP="00BF13A7">
      <w:pPr>
        <w:pStyle w:val="EX"/>
        <w:rPr>
          <w:lang w:eastAsia="zh-TW"/>
        </w:rPr>
      </w:pPr>
      <w:r w:rsidRPr="0076647D">
        <w:rPr>
          <w:lang w:eastAsia="zh-TW"/>
        </w:rPr>
        <w:t>EXAMPLE:</w:t>
      </w:r>
    </w:p>
    <w:p w14:paraId="07A6982B" w14:textId="77777777" w:rsidR="008C3EC7" w:rsidRPr="0076647D" w:rsidRDefault="008C3EC7" w:rsidP="00F23523">
      <w:pPr>
        <w:pStyle w:val="PL"/>
        <w:rPr>
          <w:noProof w:val="0"/>
          <w:lang w:eastAsia="de-DE"/>
        </w:rPr>
      </w:pPr>
      <w:r w:rsidRPr="0076647D">
        <w:rPr>
          <w:noProof w:val="0"/>
          <w:lang w:eastAsia="de-DE"/>
        </w:rPr>
        <w:t>// Given</w:t>
      </w:r>
    </w:p>
    <w:p w14:paraId="1D28603F" w14:textId="77777777" w:rsidR="008C3EC7" w:rsidRPr="0076647D" w:rsidRDefault="008C3EC7" w:rsidP="00F23523">
      <w:pPr>
        <w:pStyle w:val="PL"/>
        <w:rPr>
          <w:noProof w:val="0"/>
          <w:lang w:eastAsia="de-DE"/>
        </w:rPr>
      </w:pPr>
      <w:r w:rsidRPr="0076647D">
        <w:rPr>
          <w:b/>
          <w:noProof w:val="0"/>
          <w:lang w:eastAsia="de-DE"/>
        </w:rPr>
        <w:t>type</w:t>
      </w:r>
      <w:r w:rsidRPr="0076647D">
        <w:rPr>
          <w:noProof w:val="0"/>
          <w:lang w:eastAsia="de-DE"/>
        </w:rPr>
        <w:t xml:space="preserve"> </w:t>
      </w:r>
      <w:r w:rsidRPr="0076647D">
        <w:rPr>
          <w:b/>
          <w:noProof w:val="0"/>
          <w:lang w:eastAsia="de-DE"/>
        </w:rPr>
        <w:t>component</w:t>
      </w:r>
      <w:r w:rsidRPr="0076647D">
        <w:rPr>
          <w:noProof w:val="0"/>
          <w:lang w:eastAsia="de-DE"/>
        </w:rPr>
        <w:t xml:space="preserve"> MyCompType0 { };</w:t>
      </w:r>
    </w:p>
    <w:p w14:paraId="31011453" w14:textId="77777777" w:rsidR="008C3EC7" w:rsidRPr="0076647D" w:rsidRDefault="008C3EC7" w:rsidP="00F23523">
      <w:pPr>
        <w:pStyle w:val="PL"/>
        <w:rPr>
          <w:noProof w:val="0"/>
          <w:lang w:eastAsia="de-DE"/>
        </w:rPr>
      </w:pPr>
      <w:r w:rsidRPr="0076647D">
        <w:rPr>
          <w:b/>
          <w:noProof w:val="0"/>
          <w:lang w:eastAsia="de-DE"/>
        </w:rPr>
        <w:t>type</w:t>
      </w:r>
      <w:r w:rsidRPr="0076647D">
        <w:rPr>
          <w:noProof w:val="0"/>
          <w:lang w:eastAsia="de-DE"/>
        </w:rPr>
        <w:t xml:space="preserve"> </w:t>
      </w:r>
      <w:r w:rsidRPr="0076647D">
        <w:rPr>
          <w:b/>
          <w:noProof w:val="0"/>
          <w:lang w:eastAsia="de-DE"/>
        </w:rPr>
        <w:t>component</w:t>
      </w:r>
      <w:r w:rsidRPr="0076647D">
        <w:rPr>
          <w:noProof w:val="0"/>
          <w:lang w:eastAsia="de-DE"/>
        </w:rPr>
        <w:t xml:space="preserve"> MyCompType1 { </w:t>
      </w:r>
      <w:r w:rsidRPr="0076647D">
        <w:rPr>
          <w:b/>
          <w:noProof w:val="0"/>
          <w:lang w:eastAsia="de-DE"/>
        </w:rPr>
        <w:t>integer</w:t>
      </w:r>
      <w:r w:rsidRPr="0076647D">
        <w:rPr>
          <w:noProof w:val="0"/>
          <w:lang w:eastAsia="de-DE"/>
        </w:rPr>
        <w:t xml:space="preserve"> a };</w:t>
      </w:r>
    </w:p>
    <w:p w14:paraId="117579EA" w14:textId="77777777" w:rsidR="008C3EC7" w:rsidRPr="0076647D" w:rsidRDefault="008C3EC7" w:rsidP="00F23523">
      <w:pPr>
        <w:pStyle w:val="PL"/>
        <w:rPr>
          <w:b/>
          <w:noProof w:val="0"/>
          <w:lang w:eastAsia="de-DE"/>
        </w:rPr>
      </w:pPr>
      <w:r w:rsidRPr="0076647D">
        <w:rPr>
          <w:b/>
          <w:noProof w:val="0"/>
          <w:lang w:eastAsia="de-DE"/>
        </w:rPr>
        <w:t>type</w:t>
      </w:r>
      <w:r w:rsidRPr="0076647D">
        <w:rPr>
          <w:noProof w:val="0"/>
          <w:lang w:eastAsia="de-DE"/>
        </w:rPr>
        <w:t xml:space="preserve"> </w:t>
      </w:r>
      <w:r w:rsidRPr="0076647D">
        <w:rPr>
          <w:b/>
          <w:noProof w:val="0"/>
          <w:lang w:eastAsia="de-DE"/>
        </w:rPr>
        <w:t>component</w:t>
      </w:r>
      <w:r w:rsidRPr="0076647D">
        <w:rPr>
          <w:noProof w:val="0"/>
          <w:lang w:eastAsia="de-DE"/>
        </w:rPr>
        <w:t xml:space="preserve"> MyCompType2 { </w:t>
      </w:r>
      <w:r w:rsidRPr="0076647D">
        <w:rPr>
          <w:b/>
          <w:noProof w:val="0"/>
          <w:lang w:eastAsia="de-DE"/>
        </w:rPr>
        <w:t>integer</w:t>
      </w:r>
      <w:r w:rsidRPr="0076647D">
        <w:rPr>
          <w:noProof w:val="0"/>
          <w:lang w:eastAsia="de-DE"/>
        </w:rPr>
        <w:t xml:space="preserve"> a; </w:t>
      </w:r>
      <w:r w:rsidRPr="0076647D">
        <w:rPr>
          <w:noProof w:val="0"/>
          <w:lang w:eastAsia="de-DE"/>
        </w:rPr>
        <w:br/>
        <w:t xml:space="preserve">                             </w:t>
      </w:r>
      <w:r w:rsidRPr="0076647D">
        <w:rPr>
          <w:b/>
          <w:noProof w:val="0"/>
          <w:lang w:eastAsia="de-DE"/>
        </w:rPr>
        <w:t>float</w:t>
      </w:r>
      <w:r w:rsidRPr="0076647D">
        <w:rPr>
          <w:noProof w:val="0"/>
          <w:lang w:eastAsia="de-DE"/>
        </w:rPr>
        <w:t xml:space="preserve">   b };</w:t>
      </w:r>
    </w:p>
    <w:p w14:paraId="62D2BD9A" w14:textId="77777777" w:rsidR="008C3EC7" w:rsidRPr="0076647D" w:rsidRDefault="008C3EC7" w:rsidP="00F23523">
      <w:pPr>
        <w:pStyle w:val="PL"/>
        <w:rPr>
          <w:noProof w:val="0"/>
          <w:lang w:eastAsia="de-DE"/>
        </w:rPr>
      </w:pPr>
      <w:r w:rsidRPr="0076647D">
        <w:rPr>
          <w:b/>
          <w:noProof w:val="0"/>
          <w:lang w:eastAsia="de-DE"/>
        </w:rPr>
        <w:t xml:space="preserve">type function </w:t>
      </w:r>
      <w:r w:rsidRPr="0076647D">
        <w:rPr>
          <w:noProof w:val="0"/>
          <w:lang w:eastAsia="de-DE"/>
        </w:rPr>
        <w:t>MyFunc</w:t>
      </w:r>
      <w:r w:rsidRPr="0076647D">
        <w:rPr>
          <w:b/>
          <w:noProof w:val="0"/>
          <w:lang w:eastAsia="de-DE"/>
        </w:rPr>
        <w:t xml:space="preserve"> runs on </w:t>
      </w:r>
      <w:r w:rsidRPr="0076647D">
        <w:rPr>
          <w:noProof w:val="0"/>
          <w:lang w:eastAsia="de-DE"/>
        </w:rPr>
        <w:t>MyCompType1</w:t>
      </w:r>
      <w:r w:rsidRPr="0076647D">
        <w:rPr>
          <w:b/>
          <w:noProof w:val="0"/>
          <w:lang w:eastAsia="de-DE"/>
        </w:rPr>
        <w:t>;</w:t>
      </w:r>
    </w:p>
    <w:p w14:paraId="49C0B49B" w14:textId="77777777" w:rsidR="008C3EC7" w:rsidRPr="0076647D" w:rsidRDefault="008C3EC7" w:rsidP="00F23523">
      <w:pPr>
        <w:pStyle w:val="PL"/>
        <w:rPr>
          <w:noProof w:val="0"/>
          <w:lang w:eastAsia="de-DE"/>
        </w:rPr>
      </w:pPr>
      <w:r w:rsidRPr="0076647D">
        <w:rPr>
          <w:b/>
          <w:noProof w:val="0"/>
          <w:lang w:eastAsia="de-DE"/>
        </w:rPr>
        <w:t xml:space="preserve">type function </w:t>
      </w:r>
      <w:r w:rsidRPr="0076647D">
        <w:rPr>
          <w:noProof w:val="0"/>
          <w:lang w:eastAsia="de-DE"/>
        </w:rPr>
        <w:t>MyFuncNoRunsOn</w:t>
      </w:r>
      <w:r w:rsidRPr="0076647D">
        <w:rPr>
          <w:b/>
          <w:noProof w:val="0"/>
          <w:lang w:eastAsia="de-DE"/>
        </w:rPr>
        <w:t>;</w:t>
      </w:r>
    </w:p>
    <w:p w14:paraId="00DD7B39" w14:textId="77777777" w:rsidR="008C3EC7" w:rsidRPr="0076647D" w:rsidRDefault="008C3EC7" w:rsidP="00F23523">
      <w:pPr>
        <w:pStyle w:val="PL"/>
        <w:rPr>
          <w:noProof w:val="0"/>
          <w:lang w:eastAsia="de-DE"/>
        </w:rPr>
      </w:pPr>
    </w:p>
    <w:p w14:paraId="4BCCF62C" w14:textId="77777777" w:rsidR="008C3EC7" w:rsidRPr="0076647D" w:rsidRDefault="008C3EC7" w:rsidP="00F23523">
      <w:pPr>
        <w:pStyle w:val="PL"/>
        <w:rPr>
          <w:noProof w:val="0"/>
          <w:lang w:eastAsia="de-DE"/>
        </w:rPr>
      </w:pPr>
      <w:r w:rsidRPr="0076647D">
        <w:rPr>
          <w:noProof w:val="0"/>
          <w:lang w:eastAsia="de-DE"/>
        </w:rPr>
        <w:t>// instantiations of f1 are compatible with MyFunc runs on clause</w:t>
      </w:r>
    </w:p>
    <w:p w14:paraId="110CE63B" w14:textId="77777777" w:rsidR="008C3EC7" w:rsidRPr="0076647D" w:rsidRDefault="008C3EC7" w:rsidP="00F23523">
      <w:pPr>
        <w:pStyle w:val="PL"/>
        <w:rPr>
          <w:noProof w:val="0"/>
          <w:lang w:eastAsia="de-DE"/>
        </w:rPr>
      </w:pPr>
      <w:r w:rsidRPr="0076647D">
        <w:rPr>
          <w:b/>
          <w:noProof w:val="0"/>
          <w:lang w:eastAsia="de-DE"/>
        </w:rPr>
        <w:t>function</w:t>
      </w:r>
      <w:r w:rsidRPr="0076647D">
        <w:rPr>
          <w:noProof w:val="0"/>
          <w:lang w:eastAsia="de-DE"/>
        </w:rPr>
        <w:t xml:space="preserve"> f1 (</w:t>
      </w:r>
      <w:r w:rsidRPr="0076647D">
        <w:rPr>
          <w:b/>
          <w:noProof w:val="0"/>
          <w:lang w:eastAsia="de-DE"/>
        </w:rPr>
        <w:t>in</w:t>
      </w:r>
      <w:r w:rsidRPr="0076647D">
        <w:rPr>
          <w:noProof w:val="0"/>
          <w:lang w:eastAsia="de-DE"/>
        </w:rPr>
        <w:t xml:space="preserve"> </w:t>
      </w:r>
      <w:r w:rsidRPr="0076647D">
        <w:rPr>
          <w:b/>
          <w:noProof w:val="0"/>
          <w:lang w:eastAsia="de-DE"/>
        </w:rPr>
        <w:t>integer</w:t>
      </w:r>
      <w:r w:rsidRPr="0076647D">
        <w:rPr>
          <w:noProof w:val="0"/>
          <w:lang w:eastAsia="de-DE"/>
        </w:rPr>
        <w:t xml:space="preserve"> p1) </w:t>
      </w:r>
      <w:r w:rsidRPr="0076647D">
        <w:rPr>
          <w:b/>
          <w:noProof w:val="0"/>
          <w:lang w:eastAsia="de-DE"/>
        </w:rPr>
        <w:t>runs</w:t>
      </w:r>
      <w:r w:rsidRPr="0076647D">
        <w:rPr>
          <w:noProof w:val="0"/>
          <w:lang w:eastAsia="de-DE"/>
        </w:rPr>
        <w:t xml:space="preserve"> </w:t>
      </w:r>
      <w:r w:rsidRPr="0076647D">
        <w:rPr>
          <w:b/>
          <w:noProof w:val="0"/>
          <w:lang w:eastAsia="de-DE"/>
        </w:rPr>
        <w:t>on</w:t>
      </w:r>
      <w:r w:rsidRPr="0076647D">
        <w:rPr>
          <w:noProof w:val="0"/>
          <w:lang w:eastAsia="de-DE"/>
        </w:rPr>
        <w:t xml:space="preserve"> MyCompType1 </w:t>
      </w:r>
      <w:r w:rsidRPr="0076647D">
        <w:rPr>
          <w:b/>
          <w:noProof w:val="0"/>
          <w:lang w:eastAsia="de-DE"/>
        </w:rPr>
        <w:t>return</w:t>
      </w:r>
      <w:r w:rsidRPr="0076647D">
        <w:rPr>
          <w:noProof w:val="0"/>
          <w:lang w:eastAsia="de-DE"/>
        </w:rPr>
        <w:t xml:space="preserve"> </w:t>
      </w:r>
      <w:r w:rsidRPr="0076647D">
        <w:rPr>
          <w:b/>
          <w:noProof w:val="0"/>
          <w:lang w:eastAsia="de-DE"/>
        </w:rPr>
        <w:t>boolean</w:t>
      </w:r>
      <w:r w:rsidRPr="0076647D">
        <w:rPr>
          <w:noProof w:val="0"/>
          <w:lang w:eastAsia="de-DE"/>
        </w:rPr>
        <w:t xml:space="preserve"> { /*…*/ };</w:t>
      </w:r>
    </w:p>
    <w:p w14:paraId="36E9281F" w14:textId="77777777" w:rsidR="008C3EC7" w:rsidRPr="0076647D" w:rsidRDefault="008C3EC7" w:rsidP="00F23523">
      <w:pPr>
        <w:pStyle w:val="PL"/>
        <w:rPr>
          <w:noProof w:val="0"/>
          <w:lang w:eastAsia="de-DE"/>
        </w:rPr>
      </w:pPr>
      <w:r w:rsidRPr="0076647D">
        <w:rPr>
          <w:noProof w:val="0"/>
          <w:lang w:eastAsia="de-DE"/>
        </w:rPr>
        <w:t xml:space="preserve">// instantiations of f2 are compatible with MyFunc, component type in type </w:t>
      </w:r>
    </w:p>
    <w:p w14:paraId="29B4FA11" w14:textId="77777777" w:rsidR="008C3EC7" w:rsidRPr="0076647D" w:rsidRDefault="008C3EC7" w:rsidP="00F23523">
      <w:pPr>
        <w:pStyle w:val="PL"/>
        <w:rPr>
          <w:noProof w:val="0"/>
          <w:lang w:eastAsia="de-DE"/>
        </w:rPr>
      </w:pPr>
      <w:r w:rsidRPr="0076647D">
        <w:rPr>
          <w:noProof w:val="0"/>
          <w:lang w:eastAsia="de-DE"/>
        </w:rPr>
        <w:t>// extends the one of the function</w:t>
      </w:r>
    </w:p>
    <w:p w14:paraId="1EEA189F" w14:textId="77777777" w:rsidR="008C3EC7" w:rsidRPr="0076647D" w:rsidRDefault="008C3EC7" w:rsidP="00F23523">
      <w:pPr>
        <w:pStyle w:val="PL"/>
        <w:rPr>
          <w:noProof w:val="0"/>
          <w:lang w:eastAsia="de-DE"/>
        </w:rPr>
      </w:pPr>
      <w:r w:rsidRPr="0076647D">
        <w:rPr>
          <w:b/>
          <w:noProof w:val="0"/>
          <w:lang w:eastAsia="de-DE"/>
        </w:rPr>
        <w:t>function</w:t>
      </w:r>
      <w:r w:rsidRPr="0076647D">
        <w:rPr>
          <w:noProof w:val="0"/>
          <w:lang w:eastAsia="de-DE"/>
        </w:rPr>
        <w:t xml:space="preserve"> f2 (</w:t>
      </w:r>
      <w:r w:rsidRPr="0076647D">
        <w:rPr>
          <w:b/>
          <w:noProof w:val="0"/>
          <w:lang w:eastAsia="de-DE"/>
        </w:rPr>
        <w:t>in</w:t>
      </w:r>
      <w:r w:rsidRPr="0076647D">
        <w:rPr>
          <w:noProof w:val="0"/>
          <w:lang w:eastAsia="de-DE"/>
        </w:rPr>
        <w:t xml:space="preserve"> </w:t>
      </w:r>
      <w:r w:rsidRPr="0076647D">
        <w:rPr>
          <w:b/>
          <w:noProof w:val="0"/>
          <w:lang w:eastAsia="de-DE"/>
        </w:rPr>
        <w:t>integer</w:t>
      </w:r>
      <w:r w:rsidRPr="0076647D">
        <w:rPr>
          <w:noProof w:val="0"/>
          <w:lang w:eastAsia="de-DE"/>
        </w:rPr>
        <w:t xml:space="preserve"> p1) </w:t>
      </w:r>
      <w:r w:rsidRPr="0076647D">
        <w:rPr>
          <w:b/>
          <w:noProof w:val="0"/>
          <w:lang w:eastAsia="de-DE"/>
        </w:rPr>
        <w:t>runs</w:t>
      </w:r>
      <w:r w:rsidRPr="0076647D">
        <w:rPr>
          <w:noProof w:val="0"/>
          <w:lang w:eastAsia="de-DE"/>
        </w:rPr>
        <w:t xml:space="preserve"> </w:t>
      </w:r>
      <w:r w:rsidRPr="0076647D">
        <w:rPr>
          <w:b/>
          <w:noProof w:val="0"/>
          <w:lang w:eastAsia="de-DE"/>
        </w:rPr>
        <w:t>on</w:t>
      </w:r>
      <w:r w:rsidRPr="0076647D">
        <w:rPr>
          <w:noProof w:val="0"/>
          <w:lang w:eastAsia="de-DE"/>
        </w:rPr>
        <w:t xml:space="preserve"> MyCompType0 </w:t>
      </w:r>
      <w:r w:rsidRPr="0076647D">
        <w:rPr>
          <w:b/>
          <w:noProof w:val="0"/>
          <w:lang w:eastAsia="de-DE"/>
        </w:rPr>
        <w:t>return</w:t>
      </w:r>
      <w:r w:rsidRPr="0076647D">
        <w:rPr>
          <w:noProof w:val="0"/>
          <w:lang w:eastAsia="de-DE"/>
        </w:rPr>
        <w:t xml:space="preserve"> </w:t>
      </w:r>
      <w:r w:rsidRPr="0076647D">
        <w:rPr>
          <w:b/>
          <w:noProof w:val="0"/>
          <w:lang w:eastAsia="de-DE"/>
        </w:rPr>
        <w:t>boolean</w:t>
      </w:r>
      <w:r w:rsidRPr="0076647D">
        <w:rPr>
          <w:noProof w:val="0"/>
          <w:lang w:eastAsia="de-DE"/>
        </w:rPr>
        <w:t xml:space="preserve"> { /* … */ }</w:t>
      </w:r>
    </w:p>
    <w:p w14:paraId="15BF5951" w14:textId="77777777" w:rsidR="008C3EC7" w:rsidRPr="0076647D" w:rsidRDefault="008C3EC7" w:rsidP="00F23523">
      <w:pPr>
        <w:pStyle w:val="PL"/>
        <w:rPr>
          <w:noProof w:val="0"/>
          <w:lang w:eastAsia="de-DE"/>
        </w:rPr>
      </w:pPr>
      <w:r w:rsidRPr="0076647D">
        <w:rPr>
          <w:noProof w:val="0"/>
          <w:lang w:eastAsia="de-DE"/>
        </w:rPr>
        <w:t>// instantiationos of f3 compatible with MyFunc, function does not have runs on clause</w:t>
      </w:r>
    </w:p>
    <w:p w14:paraId="68D22BD3" w14:textId="77777777" w:rsidR="008C3EC7" w:rsidRPr="0076647D" w:rsidRDefault="008C3EC7" w:rsidP="00F23523">
      <w:pPr>
        <w:pStyle w:val="PL"/>
        <w:rPr>
          <w:noProof w:val="0"/>
          <w:lang w:eastAsia="de-DE"/>
        </w:rPr>
      </w:pPr>
      <w:r w:rsidRPr="0076647D">
        <w:rPr>
          <w:b/>
          <w:noProof w:val="0"/>
          <w:lang w:eastAsia="de-DE"/>
        </w:rPr>
        <w:t>function</w:t>
      </w:r>
      <w:r w:rsidRPr="0076647D">
        <w:rPr>
          <w:noProof w:val="0"/>
          <w:lang w:eastAsia="de-DE"/>
        </w:rPr>
        <w:t xml:space="preserve"> f3 (</w:t>
      </w:r>
      <w:r w:rsidRPr="0076647D">
        <w:rPr>
          <w:b/>
          <w:noProof w:val="0"/>
          <w:lang w:eastAsia="de-DE"/>
        </w:rPr>
        <w:t>in</w:t>
      </w:r>
      <w:r w:rsidRPr="0076647D">
        <w:rPr>
          <w:noProof w:val="0"/>
          <w:lang w:eastAsia="de-DE"/>
        </w:rPr>
        <w:t xml:space="preserve"> </w:t>
      </w:r>
      <w:r w:rsidRPr="0076647D">
        <w:rPr>
          <w:b/>
          <w:noProof w:val="0"/>
          <w:lang w:eastAsia="de-DE"/>
        </w:rPr>
        <w:t>integer</w:t>
      </w:r>
      <w:r w:rsidRPr="0076647D">
        <w:rPr>
          <w:noProof w:val="0"/>
          <w:lang w:eastAsia="de-DE"/>
        </w:rPr>
        <w:t xml:space="preserve"> p1) </w:t>
      </w:r>
      <w:r w:rsidRPr="0076647D">
        <w:rPr>
          <w:b/>
          <w:noProof w:val="0"/>
          <w:lang w:eastAsia="de-DE"/>
        </w:rPr>
        <w:t>return</w:t>
      </w:r>
      <w:r w:rsidRPr="0076647D">
        <w:rPr>
          <w:noProof w:val="0"/>
          <w:lang w:eastAsia="de-DE"/>
        </w:rPr>
        <w:t xml:space="preserve"> </w:t>
      </w:r>
      <w:r w:rsidRPr="0076647D">
        <w:rPr>
          <w:b/>
          <w:noProof w:val="0"/>
          <w:lang w:eastAsia="de-DE"/>
        </w:rPr>
        <w:t>boolean</w:t>
      </w:r>
      <w:r w:rsidRPr="0076647D">
        <w:rPr>
          <w:noProof w:val="0"/>
          <w:lang w:eastAsia="de-DE"/>
        </w:rPr>
        <w:t xml:space="preserve"> { /* … */ }</w:t>
      </w:r>
    </w:p>
    <w:p w14:paraId="61E82EB8" w14:textId="77777777" w:rsidR="008C3EC7" w:rsidRPr="0076647D" w:rsidRDefault="008C3EC7" w:rsidP="00F23523">
      <w:pPr>
        <w:pStyle w:val="PL"/>
        <w:rPr>
          <w:noProof w:val="0"/>
          <w:lang w:eastAsia="de-DE"/>
        </w:rPr>
      </w:pPr>
    </w:p>
    <w:p w14:paraId="2355265B" w14:textId="77777777" w:rsidR="008C3EC7" w:rsidRPr="0076647D" w:rsidRDefault="008C3EC7" w:rsidP="00F23523">
      <w:pPr>
        <w:pStyle w:val="PL"/>
        <w:rPr>
          <w:noProof w:val="0"/>
          <w:lang w:eastAsia="de-DE"/>
        </w:rPr>
      </w:pPr>
      <w:r w:rsidRPr="0076647D">
        <w:rPr>
          <w:noProof w:val="0"/>
          <w:lang w:eastAsia="de-DE"/>
        </w:rPr>
        <w:t>//incompatible with MyFunc, component type of function is an extension of the function type</w:t>
      </w:r>
    </w:p>
    <w:p w14:paraId="14AD3EE9" w14:textId="77777777" w:rsidR="008C3EC7" w:rsidRPr="0076647D" w:rsidRDefault="008C3EC7" w:rsidP="00F23523">
      <w:pPr>
        <w:pStyle w:val="PL"/>
        <w:rPr>
          <w:noProof w:val="0"/>
          <w:lang w:eastAsia="de-DE"/>
        </w:rPr>
      </w:pPr>
      <w:r w:rsidRPr="0076647D">
        <w:rPr>
          <w:noProof w:val="0"/>
          <w:lang w:eastAsia="de-DE"/>
        </w:rPr>
        <w:tab/>
      </w:r>
      <w:r w:rsidRPr="0076647D">
        <w:rPr>
          <w:b/>
          <w:noProof w:val="0"/>
          <w:lang w:eastAsia="de-DE"/>
        </w:rPr>
        <w:t>function</w:t>
      </w:r>
      <w:r w:rsidRPr="0076647D">
        <w:rPr>
          <w:noProof w:val="0"/>
          <w:lang w:eastAsia="de-DE"/>
        </w:rPr>
        <w:t xml:space="preserve"> g4 (</w:t>
      </w:r>
      <w:r w:rsidRPr="0076647D">
        <w:rPr>
          <w:b/>
          <w:noProof w:val="0"/>
          <w:lang w:eastAsia="de-DE"/>
        </w:rPr>
        <w:t>in</w:t>
      </w:r>
      <w:r w:rsidRPr="0076647D">
        <w:rPr>
          <w:noProof w:val="0"/>
          <w:lang w:eastAsia="de-DE"/>
        </w:rPr>
        <w:t xml:space="preserve"> </w:t>
      </w:r>
      <w:r w:rsidRPr="0076647D">
        <w:rPr>
          <w:b/>
          <w:noProof w:val="0"/>
          <w:lang w:eastAsia="de-DE"/>
        </w:rPr>
        <w:t>integer</w:t>
      </w:r>
      <w:r w:rsidRPr="0076647D">
        <w:rPr>
          <w:noProof w:val="0"/>
          <w:lang w:eastAsia="de-DE"/>
        </w:rPr>
        <w:t xml:space="preserve"> p1) </w:t>
      </w:r>
      <w:r w:rsidRPr="0076647D">
        <w:rPr>
          <w:b/>
          <w:noProof w:val="0"/>
          <w:lang w:eastAsia="de-DE"/>
        </w:rPr>
        <w:t>runs</w:t>
      </w:r>
      <w:r w:rsidRPr="0076647D">
        <w:rPr>
          <w:noProof w:val="0"/>
          <w:lang w:eastAsia="de-DE"/>
        </w:rPr>
        <w:t xml:space="preserve"> </w:t>
      </w:r>
      <w:r w:rsidRPr="0076647D">
        <w:rPr>
          <w:b/>
          <w:noProof w:val="0"/>
          <w:lang w:eastAsia="de-DE"/>
        </w:rPr>
        <w:t>on</w:t>
      </w:r>
      <w:r w:rsidRPr="0076647D">
        <w:rPr>
          <w:noProof w:val="0"/>
          <w:lang w:eastAsia="de-DE"/>
        </w:rPr>
        <w:t xml:space="preserve"> MyCompType2 </w:t>
      </w:r>
      <w:r w:rsidRPr="0076647D">
        <w:rPr>
          <w:b/>
          <w:noProof w:val="0"/>
          <w:lang w:eastAsia="de-DE"/>
        </w:rPr>
        <w:t>return</w:t>
      </w:r>
      <w:r w:rsidRPr="0076647D">
        <w:rPr>
          <w:noProof w:val="0"/>
          <w:lang w:eastAsia="de-DE"/>
        </w:rPr>
        <w:t xml:space="preserve"> </w:t>
      </w:r>
      <w:r w:rsidRPr="0076647D">
        <w:rPr>
          <w:b/>
          <w:noProof w:val="0"/>
          <w:lang w:eastAsia="de-DE"/>
        </w:rPr>
        <w:t>boolean</w:t>
      </w:r>
      <w:r w:rsidRPr="0076647D">
        <w:rPr>
          <w:noProof w:val="0"/>
          <w:lang w:eastAsia="de-DE"/>
        </w:rPr>
        <w:t xml:space="preserve"> { /* … */ }</w:t>
      </w:r>
    </w:p>
    <w:p w14:paraId="55533FEB" w14:textId="77777777" w:rsidR="008C3EC7" w:rsidRPr="0076647D" w:rsidRDefault="008C3EC7" w:rsidP="00F23523">
      <w:pPr>
        <w:pStyle w:val="PL"/>
        <w:rPr>
          <w:noProof w:val="0"/>
          <w:lang w:eastAsia="de-DE"/>
        </w:rPr>
      </w:pPr>
      <w:r w:rsidRPr="0076647D">
        <w:rPr>
          <w:noProof w:val="0"/>
          <w:lang w:eastAsia="de-DE"/>
        </w:rPr>
        <w:t>//incompatible with MyFuncNoRunsOn, function has runs on clause, type does not have one</w:t>
      </w:r>
    </w:p>
    <w:p w14:paraId="75C7FAF3" w14:textId="77777777" w:rsidR="008C3EC7" w:rsidRPr="0076647D" w:rsidRDefault="008C3EC7" w:rsidP="00F23523">
      <w:pPr>
        <w:pStyle w:val="PL"/>
        <w:rPr>
          <w:noProof w:val="0"/>
          <w:lang w:eastAsia="de-DE"/>
        </w:rPr>
      </w:pPr>
      <w:r w:rsidRPr="0076647D">
        <w:rPr>
          <w:noProof w:val="0"/>
          <w:lang w:eastAsia="de-DE"/>
        </w:rPr>
        <w:tab/>
      </w:r>
      <w:r w:rsidRPr="0076647D">
        <w:rPr>
          <w:b/>
          <w:noProof w:val="0"/>
          <w:lang w:eastAsia="de-DE"/>
        </w:rPr>
        <w:t>function</w:t>
      </w:r>
      <w:r w:rsidRPr="0076647D">
        <w:rPr>
          <w:noProof w:val="0"/>
          <w:lang w:eastAsia="de-DE"/>
        </w:rPr>
        <w:t xml:space="preserve"> g5 (</w:t>
      </w:r>
      <w:r w:rsidRPr="0076647D">
        <w:rPr>
          <w:b/>
          <w:noProof w:val="0"/>
          <w:lang w:eastAsia="de-DE"/>
        </w:rPr>
        <w:t>in</w:t>
      </w:r>
      <w:r w:rsidRPr="0076647D">
        <w:rPr>
          <w:noProof w:val="0"/>
          <w:lang w:eastAsia="de-DE"/>
        </w:rPr>
        <w:t xml:space="preserve"> </w:t>
      </w:r>
      <w:r w:rsidRPr="0076647D">
        <w:rPr>
          <w:b/>
          <w:noProof w:val="0"/>
          <w:lang w:eastAsia="de-DE"/>
        </w:rPr>
        <w:t>integer</w:t>
      </w:r>
      <w:r w:rsidRPr="0076647D">
        <w:rPr>
          <w:noProof w:val="0"/>
          <w:lang w:eastAsia="de-DE"/>
        </w:rPr>
        <w:t xml:space="preserve"> p1) </w:t>
      </w:r>
      <w:r w:rsidRPr="0076647D">
        <w:rPr>
          <w:b/>
          <w:noProof w:val="0"/>
          <w:lang w:eastAsia="de-DE"/>
        </w:rPr>
        <w:t>runs</w:t>
      </w:r>
      <w:r w:rsidRPr="0076647D">
        <w:rPr>
          <w:noProof w:val="0"/>
          <w:lang w:eastAsia="de-DE"/>
        </w:rPr>
        <w:t xml:space="preserve"> </w:t>
      </w:r>
      <w:r w:rsidRPr="0076647D">
        <w:rPr>
          <w:b/>
          <w:noProof w:val="0"/>
          <w:lang w:eastAsia="de-DE"/>
        </w:rPr>
        <w:t>on</w:t>
      </w:r>
      <w:r w:rsidRPr="0076647D">
        <w:rPr>
          <w:noProof w:val="0"/>
          <w:lang w:eastAsia="de-DE"/>
        </w:rPr>
        <w:t xml:space="preserve"> MyCompType1 </w:t>
      </w:r>
      <w:r w:rsidRPr="0076647D">
        <w:rPr>
          <w:b/>
          <w:noProof w:val="0"/>
          <w:lang w:eastAsia="de-DE"/>
        </w:rPr>
        <w:t>return</w:t>
      </w:r>
      <w:r w:rsidRPr="0076647D">
        <w:rPr>
          <w:noProof w:val="0"/>
          <w:lang w:eastAsia="de-DE"/>
        </w:rPr>
        <w:t xml:space="preserve"> </w:t>
      </w:r>
      <w:r w:rsidRPr="0076647D">
        <w:rPr>
          <w:b/>
          <w:noProof w:val="0"/>
          <w:lang w:eastAsia="de-DE"/>
        </w:rPr>
        <w:t>boolean</w:t>
      </w:r>
      <w:r w:rsidRPr="0076647D">
        <w:rPr>
          <w:noProof w:val="0"/>
          <w:lang w:eastAsia="de-DE"/>
        </w:rPr>
        <w:t xml:space="preserve"> { /* … */ }</w:t>
      </w:r>
    </w:p>
    <w:p w14:paraId="13F341A7" w14:textId="77777777" w:rsidR="008C3EC7" w:rsidRPr="0076647D" w:rsidRDefault="008C3EC7" w:rsidP="00BF13A7">
      <w:pPr>
        <w:pStyle w:val="PL"/>
        <w:rPr>
          <w:noProof w:val="0"/>
          <w:lang w:eastAsia="de-DE"/>
        </w:rPr>
      </w:pPr>
    </w:p>
    <w:p w14:paraId="762A636E" w14:textId="77777777" w:rsidR="00E31251" w:rsidRPr="0076647D" w:rsidRDefault="00B9778C" w:rsidP="00AC4240">
      <w:pPr>
        <w:pStyle w:val="berschrift2"/>
      </w:pPr>
      <w:bookmarkStart w:id="85" w:name="_Toc66103137"/>
      <w:bookmarkStart w:id="86" w:name="_Toc66105712"/>
      <w:bookmarkStart w:id="87" w:name="_Toc66106331"/>
      <w:bookmarkStart w:id="88" w:name="_Toc72911331"/>
      <w:r w:rsidRPr="0076647D">
        <w:t>5.3</w:t>
      </w:r>
      <w:r w:rsidRPr="0076647D">
        <w:tab/>
      </w:r>
      <w:r w:rsidR="00327ECC" w:rsidRPr="0076647D">
        <w:rPr>
          <w:lang w:eastAsia="en-GB"/>
        </w:rPr>
        <w:t xml:space="preserve">Extension to </w:t>
      </w:r>
      <w:r w:rsidR="003641A0" w:rsidRPr="0076647D">
        <w:rPr>
          <w:lang w:eastAsia="en-GB"/>
        </w:rPr>
        <w:t>ETSI ES 201 873-1</w:t>
      </w:r>
      <w:r w:rsidR="00327ECC" w:rsidRPr="0076647D">
        <w:rPr>
          <w:lang w:eastAsia="en-GB"/>
        </w:rPr>
        <w:t xml:space="preserve">, clause </w:t>
      </w:r>
      <w:r w:rsidR="00E31251" w:rsidRPr="0076647D">
        <w:t>7</w:t>
      </w:r>
      <w:r w:rsidR="00705449" w:rsidRPr="0076647D">
        <w:t xml:space="preserve"> </w:t>
      </w:r>
      <w:r w:rsidR="00327ECC" w:rsidRPr="0076647D">
        <w:t>(</w:t>
      </w:r>
      <w:r w:rsidR="00705449" w:rsidRPr="0076647D">
        <w:t>Expressions</w:t>
      </w:r>
      <w:r w:rsidR="00327ECC" w:rsidRPr="0076647D">
        <w:t>)</w:t>
      </w:r>
      <w:bookmarkEnd w:id="85"/>
      <w:bookmarkEnd w:id="86"/>
      <w:bookmarkEnd w:id="87"/>
      <w:bookmarkEnd w:id="88"/>
    </w:p>
    <w:p w14:paraId="533562E7" w14:textId="77777777" w:rsidR="00E31251" w:rsidRPr="0076647D" w:rsidRDefault="00E31251" w:rsidP="00E31251">
      <w:r w:rsidRPr="0076647D">
        <w:t xml:space="preserve">Values of behaviour types can be passed around as </w:t>
      </w:r>
      <w:r w:rsidR="006648CB" w:rsidRPr="0076647D">
        <w:t xml:space="preserve">parameters, stored in variables, exchanged </w:t>
      </w:r>
      <w:r w:rsidRPr="0076647D">
        <w:t>among component</w:t>
      </w:r>
      <w:r w:rsidR="006648CB" w:rsidRPr="0076647D">
        <w:t>s,</w:t>
      </w:r>
      <w:r w:rsidR="00672128" w:rsidRPr="0076647D">
        <w:t xml:space="preserve"> </w:t>
      </w:r>
      <w:r w:rsidR="0057032A" w:rsidRPr="0076647D">
        <w:t>compared against each other</w:t>
      </w:r>
      <w:r w:rsidR="00E5219F" w:rsidRPr="0076647D">
        <w:t>, and applied to parameter lists</w:t>
      </w:r>
      <w:r w:rsidRPr="0076647D">
        <w:t xml:space="preserve">. No other operation </w:t>
      </w:r>
      <w:r w:rsidR="00F27DF9" w:rsidRPr="0076647D">
        <w:t>is</w:t>
      </w:r>
      <w:r w:rsidRPr="0076647D">
        <w:t xml:space="preserve"> defined on values of behaviour types.</w:t>
      </w:r>
    </w:p>
    <w:p w14:paraId="42202025" w14:textId="7FBCB821" w:rsidR="008C3EC7" w:rsidRPr="0076647D" w:rsidRDefault="008C3EC7" w:rsidP="008C3EC7">
      <w:r w:rsidRPr="0076647D">
        <w:t>Values of deferred behaviour types can be passed around as parameters, stored in variables, exchanged among components, compared against each other, and used in the component start, activate and execute operations, depend</w:t>
      </w:r>
      <w:r w:rsidR="000D0212" w:rsidRPr="0076647D">
        <w:t>an</w:t>
      </w:r>
      <w:r w:rsidRPr="0076647D">
        <w:t>t on their behaviour kind. No other operation is defined on values of behaviour types.</w:t>
      </w:r>
    </w:p>
    <w:p w14:paraId="657DF851" w14:textId="18F6F1BA" w:rsidR="00E31251" w:rsidRPr="0076647D" w:rsidRDefault="00E31251" w:rsidP="00327ECC">
      <w:pPr>
        <w:pStyle w:val="H6"/>
      </w:pPr>
      <w:r w:rsidRPr="0076647D">
        <w:t>Clause 7.1.3</w:t>
      </w:r>
      <w:r w:rsidR="00327ECC" w:rsidRPr="0076647D">
        <w:tab/>
      </w:r>
      <w:r w:rsidRPr="0076647D">
        <w:t xml:space="preserve">Relational </w:t>
      </w:r>
      <w:r w:rsidR="001C6D41" w:rsidRPr="0076647D">
        <w:t>operators</w:t>
      </w:r>
    </w:p>
    <w:p w14:paraId="2CAC2334" w14:textId="77777777" w:rsidR="00E31251" w:rsidRPr="0076647D" w:rsidRDefault="006A748E" w:rsidP="00E31251">
      <w:pPr>
        <w:rPr>
          <w:color w:val="000000"/>
        </w:rPr>
      </w:pPr>
      <w:r w:rsidRPr="0076647D">
        <w:rPr>
          <w:color w:val="000000"/>
        </w:rPr>
        <w:t>The operators</w:t>
      </w:r>
      <w:r w:rsidR="00E31251" w:rsidRPr="0076647D">
        <w:rPr>
          <w:color w:val="000000"/>
        </w:rPr>
        <w:t xml:space="preserve"> of equality and non-equality </w:t>
      </w:r>
      <w:r w:rsidRPr="0076647D">
        <w:rPr>
          <w:color w:val="000000"/>
        </w:rPr>
        <w:t>can</w:t>
      </w:r>
      <w:r w:rsidR="00E31251" w:rsidRPr="0076647D">
        <w:rPr>
          <w:color w:val="000000"/>
        </w:rPr>
        <w:t xml:space="preserve"> be applied to values of </w:t>
      </w:r>
      <w:r w:rsidR="00603171" w:rsidRPr="0076647D">
        <w:rPr>
          <w:color w:val="000000"/>
        </w:rPr>
        <w:t>the same</w:t>
      </w:r>
      <w:r w:rsidRPr="0076647D">
        <w:rPr>
          <w:color w:val="000000"/>
        </w:rPr>
        <w:t xml:space="preserve"> </w:t>
      </w:r>
      <w:r w:rsidR="00603171" w:rsidRPr="0076647D">
        <w:rPr>
          <w:color w:val="000000"/>
        </w:rPr>
        <w:t>behaviour type</w:t>
      </w:r>
      <w:r w:rsidR="00E31251" w:rsidRPr="0076647D">
        <w:rPr>
          <w:color w:val="000000"/>
        </w:rPr>
        <w:t>.</w:t>
      </w:r>
      <w:r w:rsidRPr="0076647D">
        <w:rPr>
          <w:color w:val="000000"/>
        </w:rPr>
        <w:t xml:space="preserve"> Each behaviour value can be compared with </w:t>
      </w:r>
      <w:r w:rsidRPr="0076647D">
        <w:rPr>
          <w:rFonts w:ascii="Courier New" w:hAnsi="Courier New" w:cs="Courier New"/>
          <w:b/>
          <w:color w:val="000000"/>
        </w:rPr>
        <w:t>null</w:t>
      </w:r>
      <w:r w:rsidRPr="0076647D">
        <w:rPr>
          <w:color w:val="000000"/>
        </w:rPr>
        <w:t>.</w:t>
      </w:r>
      <w:r w:rsidR="00603171" w:rsidRPr="0076647D">
        <w:rPr>
          <w:color w:val="000000"/>
        </w:rPr>
        <w:t xml:space="preserve"> No other value is equal to </w:t>
      </w:r>
      <w:r w:rsidR="00603171" w:rsidRPr="0076647D">
        <w:rPr>
          <w:rFonts w:ascii="Courier New" w:hAnsi="Courier New" w:cs="Courier New"/>
          <w:b/>
          <w:color w:val="000000"/>
        </w:rPr>
        <w:t>null</w:t>
      </w:r>
      <w:r w:rsidR="00603171" w:rsidRPr="0076647D">
        <w:rPr>
          <w:color w:val="000000"/>
        </w:rPr>
        <w:t>.</w:t>
      </w:r>
    </w:p>
    <w:p w14:paraId="62CF4B52" w14:textId="77777777" w:rsidR="008C3EC7" w:rsidRPr="0076647D" w:rsidRDefault="008C3EC7" w:rsidP="008C3EC7">
      <w:pPr>
        <w:rPr>
          <w:color w:val="000000"/>
        </w:rPr>
      </w:pPr>
      <w:r w:rsidRPr="0076647D">
        <w:rPr>
          <w:color w:val="000000"/>
        </w:rPr>
        <w:t>The operators of equality and non-equality can be applied to values of the same deferred behaviour type.</w:t>
      </w:r>
    </w:p>
    <w:p w14:paraId="458962EE" w14:textId="77777777" w:rsidR="00327ECC" w:rsidRPr="0076647D" w:rsidRDefault="00B9778C" w:rsidP="00D91548">
      <w:pPr>
        <w:pStyle w:val="berschrift2"/>
        <w:rPr>
          <w:lang w:eastAsia="en-GB"/>
        </w:rPr>
      </w:pPr>
      <w:bookmarkStart w:id="89" w:name="_Toc66103138"/>
      <w:bookmarkStart w:id="90" w:name="_Toc66105713"/>
      <w:bookmarkStart w:id="91" w:name="_Toc66106332"/>
      <w:bookmarkStart w:id="92" w:name="_Toc72911332"/>
      <w:r w:rsidRPr="0076647D">
        <w:t>5.4</w:t>
      </w:r>
      <w:r w:rsidRPr="0076647D">
        <w:tab/>
      </w:r>
      <w:r w:rsidR="00327ECC" w:rsidRPr="0076647D">
        <w:rPr>
          <w:lang w:eastAsia="en-GB"/>
        </w:rPr>
        <w:t xml:space="preserve">Extension to </w:t>
      </w:r>
      <w:r w:rsidR="003641A0" w:rsidRPr="0076647D">
        <w:rPr>
          <w:lang w:eastAsia="en-GB"/>
        </w:rPr>
        <w:t>ETSI ES 201 873-1</w:t>
      </w:r>
      <w:r w:rsidR="00327ECC" w:rsidRPr="0076647D">
        <w:rPr>
          <w:lang w:eastAsia="en-GB"/>
        </w:rPr>
        <w:t>, clause 8 (Modules)</w:t>
      </w:r>
      <w:bookmarkEnd w:id="89"/>
      <w:bookmarkEnd w:id="90"/>
      <w:bookmarkEnd w:id="91"/>
      <w:bookmarkEnd w:id="92"/>
    </w:p>
    <w:p w14:paraId="42A50BA5" w14:textId="77777777" w:rsidR="00241067" w:rsidRPr="0076647D" w:rsidRDefault="00241067" w:rsidP="00327ECC">
      <w:pPr>
        <w:pStyle w:val="H6"/>
      </w:pPr>
      <w:r w:rsidRPr="0076647D">
        <w:t>Clause 8.2.1</w:t>
      </w:r>
      <w:r w:rsidR="00327ECC" w:rsidRPr="0076647D">
        <w:tab/>
      </w:r>
      <w:r w:rsidRPr="0076647D">
        <w:t>Module parameters</w:t>
      </w:r>
    </w:p>
    <w:p w14:paraId="50BC81D9" w14:textId="77777777" w:rsidR="00241067" w:rsidRPr="0076647D" w:rsidRDefault="00241067" w:rsidP="00241067">
      <w:r w:rsidRPr="0076647D">
        <w:t>Module parameters of behaviour types can be declared.</w:t>
      </w:r>
    </w:p>
    <w:p w14:paraId="6ACE318E" w14:textId="77777777" w:rsidR="008C3EC7" w:rsidRPr="0076647D" w:rsidRDefault="008C3EC7" w:rsidP="008C3EC7">
      <w:r w:rsidRPr="0076647D">
        <w:t>Module parameters of deferred behaviour types can be declared.</w:t>
      </w:r>
    </w:p>
    <w:p w14:paraId="034FF89F" w14:textId="77777777" w:rsidR="00241067" w:rsidRPr="0076647D" w:rsidRDefault="00B9778C" w:rsidP="00D91548">
      <w:pPr>
        <w:pStyle w:val="berschrift2"/>
      </w:pPr>
      <w:bookmarkStart w:id="93" w:name="_Toc66103139"/>
      <w:bookmarkStart w:id="94" w:name="_Toc66105714"/>
      <w:bookmarkStart w:id="95" w:name="_Toc66106333"/>
      <w:bookmarkStart w:id="96" w:name="_Toc72911333"/>
      <w:r w:rsidRPr="0076647D">
        <w:lastRenderedPageBreak/>
        <w:t>5.5</w:t>
      </w:r>
      <w:r w:rsidRPr="0076647D">
        <w:tab/>
      </w:r>
      <w:r w:rsidR="00327ECC" w:rsidRPr="0076647D">
        <w:rPr>
          <w:lang w:eastAsia="en-GB"/>
        </w:rPr>
        <w:t xml:space="preserve">Extension to </w:t>
      </w:r>
      <w:r w:rsidR="003641A0" w:rsidRPr="0076647D">
        <w:rPr>
          <w:lang w:eastAsia="en-GB"/>
        </w:rPr>
        <w:t>ETSI ES 201 873-1</w:t>
      </w:r>
      <w:r w:rsidR="00327ECC" w:rsidRPr="0076647D">
        <w:rPr>
          <w:lang w:eastAsia="en-GB"/>
        </w:rPr>
        <w:t xml:space="preserve">, clause </w:t>
      </w:r>
      <w:r w:rsidR="00241067" w:rsidRPr="0076647D">
        <w:t>10</w:t>
      </w:r>
      <w:r w:rsidR="00705449" w:rsidRPr="0076647D">
        <w:t xml:space="preserve"> </w:t>
      </w:r>
      <w:r w:rsidR="00437D46" w:rsidRPr="0076647D">
        <w:t>(</w:t>
      </w:r>
      <w:r w:rsidR="00705449" w:rsidRPr="0076647D">
        <w:t xml:space="preserve">Declaring </w:t>
      </w:r>
      <w:r w:rsidR="001D500B" w:rsidRPr="0076647D">
        <w:t>constants</w:t>
      </w:r>
      <w:r w:rsidR="00437D46" w:rsidRPr="0076647D">
        <w:t>)</w:t>
      </w:r>
      <w:bookmarkEnd w:id="93"/>
      <w:bookmarkEnd w:id="94"/>
      <w:bookmarkEnd w:id="95"/>
      <w:bookmarkEnd w:id="96"/>
    </w:p>
    <w:p w14:paraId="2E018BC2" w14:textId="39EDAEA4" w:rsidR="00241067" w:rsidRPr="0076647D" w:rsidRDefault="00241067" w:rsidP="00241067">
      <w:r w:rsidRPr="0076647D">
        <w:t>Constants of behaviour types can be declared.</w:t>
      </w:r>
    </w:p>
    <w:p w14:paraId="0C5B5A76" w14:textId="77777777" w:rsidR="008C3EC7" w:rsidRPr="0076647D" w:rsidRDefault="008C3EC7" w:rsidP="00241067">
      <w:r w:rsidRPr="0076647D">
        <w:t>Constants of deferred behaviour types can be declared.</w:t>
      </w:r>
    </w:p>
    <w:p w14:paraId="27AA2833" w14:textId="77777777" w:rsidR="00A1601E" w:rsidRPr="0076647D" w:rsidRDefault="00B9778C" w:rsidP="00D91548">
      <w:pPr>
        <w:pStyle w:val="berschrift2"/>
      </w:pPr>
      <w:bookmarkStart w:id="97" w:name="_Toc66103140"/>
      <w:bookmarkStart w:id="98" w:name="_Toc66105715"/>
      <w:bookmarkStart w:id="99" w:name="_Toc66106334"/>
      <w:bookmarkStart w:id="100" w:name="_Toc72911334"/>
      <w:r w:rsidRPr="0076647D">
        <w:t>5.6</w:t>
      </w:r>
      <w:r w:rsidRPr="0076647D">
        <w:tab/>
      </w:r>
      <w:r w:rsidR="00437D46" w:rsidRPr="0076647D">
        <w:rPr>
          <w:lang w:eastAsia="en-GB"/>
        </w:rPr>
        <w:t xml:space="preserve">Extension to </w:t>
      </w:r>
      <w:r w:rsidR="003641A0" w:rsidRPr="0076647D">
        <w:rPr>
          <w:lang w:eastAsia="en-GB"/>
        </w:rPr>
        <w:t>ETSI ES 201 873-1</w:t>
      </w:r>
      <w:r w:rsidR="00437D46" w:rsidRPr="0076647D">
        <w:rPr>
          <w:lang w:eastAsia="en-GB"/>
        </w:rPr>
        <w:t>, clause</w:t>
      </w:r>
      <w:r w:rsidR="00A1601E" w:rsidRPr="0076647D">
        <w:t xml:space="preserve"> 11</w:t>
      </w:r>
      <w:r w:rsidR="00705449" w:rsidRPr="0076647D">
        <w:t xml:space="preserve"> </w:t>
      </w:r>
      <w:r w:rsidR="00437D46" w:rsidRPr="0076647D">
        <w:t>(</w:t>
      </w:r>
      <w:r w:rsidR="00705449" w:rsidRPr="0076647D">
        <w:t xml:space="preserve">Declaring </w:t>
      </w:r>
      <w:r w:rsidR="001D500B" w:rsidRPr="0076647D">
        <w:t>variables</w:t>
      </w:r>
      <w:r w:rsidR="00437D46" w:rsidRPr="0076647D">
        <w:t>)</w:t>
      </w:r>
      <w:bookmarkEnd w:id="97"/>
      <w:bookmarkEnd w:id="98"/>
      <w:bookmarkEnd w:id="99"/>
      <w:bookmarkEnd w:id="100"/>
    </w:p>
    <w:p w14:paraId="45D5035F" w14:textId="77777777" w:rsidR="00A1601E" w:rsidRPr="0076647D" w:rsidRDefault="00A1601E" w:rsidP="00A1601E">
      <w:r w:rsidRPr="0076647D">
        <w:t>Variables of behaviour types can be declared.</w:t>
      </w:r>
    </w:p>
    <w:p w14:paraId="17EF1AFF" w14:textId="77777777" w:rsidR="008C3EC7" w:rsidRPr="0076647D" w:rsidRDefault="008C3EC7" w:rsidP="008C3EC7">
      <w:r w:rsidRPr="0076647D">
        <w:t>Variables of deferred behaviour types can be declared.</w:t>
      </w:r>
    </w:p>
    <w:p w14:paraId="4AEB670D" w14:textId="77777777" w:rsidR="00241067" w:rsidRPr="0076647D" w:rsidRDefault="00B9778C" w:rsidP="00364B2F">
      <w:pPr>
        <w:pStyle w:val="berschrift2"/>
      </w:pPr>
      <w:bookmarkStart w:id="101" w:name="_Toc66103141"/>
      <w:bookmarkStart w:id="102" w:name="_Toc66105716"/>
      <w:bookmarkStart w:id="103" w:name="_Toc66106335"/>
      <w:bookmarkStart w:id="104" w:name="_Toc72911335"/>
      <w:r w:rsidRPr="0076647D">
        <w:t>5.7</w:t>
      </w:r>
      <w:r w:rsidRPr="0076647D">
        <w:tab/>
      </w:r>
      <w:r w:rsidR="00437D46" w:rsidRPr="0076647D">
        <w:rPr>
          <w:lang w:eastAsia="en-GB"/>
        </w:rPr>
        <w:t xml:space="preserve">Extension to </w:t>
      </w:r>
      <w:r w:rsidR="003641A0" w:rsidRPr="0076647D">
        <w:rPr>
          <w:lang w:eastAsia="en-GB"/>
        </w:rPr>
        <w:t>ETSI ES 201 873-1</w:t>
      </w:r>
      <w:r w:rsidR="00437D46" w:rsidRPr="0076647D">
        <w:rPr>
          <w:lang w:eastAsia="en-GB"/>
        </w:rPr>
        <w:t>, clause</w:t>
      </w:r>
      <w:r w:rsidR="00437D46" w:rsidRPr="0076647D">
        <w:t xml:space="preserve"> </w:t>
      </w:r>
      <w:r w:rsidR="00241067" w:rsidRPr="0076647D">
        <w:t>15</w:t>
      </w:r>
      <w:r w:rsidR="00705449" w:rsidRPr="0076647D">
        <w:t xml:space="preserve"> </w:t>
      </w:r>
      <w:r w:rsidR="00437D46" w:rsidRPr="0076647D">
        <w:t>(</w:t>
      </w:r>
      <w:r w:rsidR="00705449" w:rsidRPr="0076647D">
        <w:t xml:space="preserve">Declaring </w:t>
      </w:r>
      <w:r w:rsidR="001D500B" w:rsidRPr="0076647D">
        <w:t>templates</w:t>
      </w:r>
      <w:r w:rsidR="00437D46" w:rsidRPr="0076647D">
        <w:t>)</w:t>
      </w:r>
      <w:bookmarkEnd w:id="101"/>
      <w:bookmarkEnd w:id="102"/>
      <w:bookmarkEnd w:id="103"/>
      <w:bookmarkEnd w:id="104"/>
    </w:p>
    <w:p w14:paraId="43DD4353" w14:textId="77777777" w:rsidR="00E31251" w:rsidRPr="0076647D" w:rsidRDefault="00241067" w:rsidP="00364B2F">
      <w:pPr>
        <w:pStyle w:val="H6"/>
      </w:pPr>
      <w:r w:rsidRPr="0076647D">
        <w:t>Clause 15.7</w:t>
      </w:r>
      <w:r w:rsidR="00437D46" w:rsidRPr="0076647D">
        <w:tab/>
      </w:r>
      <w:r w:rsidRPr="0076647D">
        <w:t>Template matching mechanisms</w:t>
      </w:r>
    </w:p>
    <w:p w14:paraId="1A6CACAF" w14:textId="77777777" w:rsidR="00241067" w:rsidRPr="0076647D" w:rsidRDefault="00241067" w:rsidP="00364B2F">
      <w:pPr>
        <w:keepNext/>
        <w:keepLines/>
      </w:pPr>
      <w:r w:rsidRPr="0076647D">
        <w:t xml:space="preserve">Template matching mechanisms can be used for behaviour types </w:t>
      </w:r>
      <w:r w:rsidR="008C3EC7" w:rsidRPr="0076647D">
        <w:t xml:space="preserve">and deferred behaviour types </w:t>
      </w:r>
      <w:r w:rsidRPr="0076647D">
        <w:t xml:space="preserve">as indicated in the following extension of </w:t>
      </w:r>
      <w:r w:rsidR="00E411F5" w:rsidRPr="0076647D">
        <w:t>table</w:t>
      </w:r>
      <w:r w:rsidRPr="0076647D">
        <w:t xml:space="preserve"> </w:t>
      </w:r>
      <w:r w:rsidR="00A63BF4" w:rsidRPr="0076647D">
        <w:t xml:space="preserve">11 </w:t>
      </w:r>
      <w:r w:rsidRPr="0076647D">
        <w:t>TTCN-3 matching mechanisms</w:t>
      </w:r>
      <w:r w:rsidR="00B9778C" w:rsidRPr="0076647D">
        <w:t>.</w:t>
      </w:r>
    </w:p>
    <w:tbl>
      <w:tblPr>
        <w:tblW w:w="9710"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839"/>
        <w:gridCol w:w="568"/>
        <w:gridCol w:w="565"/>
        <w:gridCol w:w="425"/>
        <w:gridCol w:w="426"/>
        <w:gridCol w:w="425"/>
        <w:gridCol w:w="850"/>
        <w:gridCol w:w="426"/>
        <w:gridCol w:w="425"/>
        <w:gridCol w:w="343"/>
        <w:gridCol w:w="499"/>
        <w:gridCol w:w="566"/>
        <w:gridCol w:w="860"/>
        <w:gridCol w:w="285"/>
        <w:gridCol w:w="566"/>
        <w:gridCol w:w="642"/>
      </w:tblGrid>
      <w:tr w:rsidR="00241067" w:rsidRPr="0076647D" w14:paraId="0FD83926" w14:textId="77777777" w:rsidTr="00DC3E8E">
        <w:trPr>
          <w:tblHeader/>
          <w:jc w:val="center"/>
        </w:trPr>
        <w:tc>
          <w:tcPr>
            <w:tcW w:w="1839" w:type="dxa"/>
            <w:tcBorders>
              <w:top w:val="single" w:sz="4" w:space="0" w:color="auto"/>
              <w:left w:val="single" w:sz="4" w:space="0" w:color="auto"/>
              <w:bottom w:val="single" w:sz="4" w:space="0" w:color="auto"/>
              <w:right w:val="single" w:sz="4" w:space="0" w:color="auto"/>
            </w:tcBorders>
          </w:tcPr>
          <w:p w14:paraId="56296DC5" w14:textId="77777777" w:rsidR="00241067" w:rsidRPr="0076647D" w:rsidRDefault="00241067" w:rsidP="000E3DCE">
            <w:pPr>
              <w:pStyle w:val="TAH"/>
            </w:pPr>
            <w:r w:rsidRPr="0076647D">
              <w:t>Used with values of</w:t>
            </w:r>
          </w:p>
        </w:tc>
        <w:tc>
          <w:tcPr>
            <w:tcW w:w="1133" w:type="dxa"/>
            <w:gridSpan w:val="2"/>
            <w:tcBorders>
              <w:top w:val="single" w:sz="4" w:space="0" w:color="auto"/>
              <w:left w:val="single" w:sz="4" w:space="0" w:color="auto"/>
              <w:bottom w:val="single" w:sz="4" w:space="0" w:color="auto"/>
              <w:right w:val="single" w:sz="4" w:space="0" w:color="auto"/>
            </w:tcBorders>
          </w:tcPr>
          <w:p w14:paraId="0E650140" w14:textId="77777777" w:rsidR="00241067" w:rsidRPr="0076647D" w:rsidRDefault="00241067" w:rsidP="000E3DCE">
            <w:pPr>
              <w:pStyle w:val="TAH"/>
            </w:pPr>
            <w:r w:rsidRPr="0076647D">
              <w:t>Value</w:t>
            </w:r>
          </w:p>
        </w:tc>
        <w:tc>
          <w:tcPr>
            <w:tcW w:w="3819" w:type="dxa"/>
            <w:gridSpan w:val="8"/>
            <w:tcBorders>
              <w:top w:val="single" w:sz="4" w:space="0" w:color="auto"/>
              <w:left w:val="single" w:sz="4" w:space="0" w:color="auto"/>
              <w:bottom w:val="single" w:sz="4" w:space="0" w:color="auto"/>
              <w:right w:val="single" w:sz="4" w:space="0" w:color="auto"/>
            </w:tcBorders>
          </w:tcPr>
          <w:p w14:paraId="53EDB031" w14:textId="77777777" w:rsidR="00241067" w:rsidRPr="0076647D" w:rsidRDefault="00241067" w:rsidP="000E3DCE">
            <w:pPr>
              <w:pStyle w:val="TAH"/>
            </w:pPr>
            <w:r w:rsidRPr="0076647D">
              <w:t>Instead of values</w:t>
            </w:r>
          </w:p>
        </w:tc>
        <w:tc>
          <w:tcPr>
            <w:tcW w:w="1711" w:type="dxa"/>
            <w:gridSpan w:val="3"/>
            <w:tcBorders>
              <w:top w:val="single" w:sz="4" w:space="0" w:color="auto"/>
              <w:left w:val="single" w:sz="4" w:space="0" w:color="auto"/>
              <w:bottom w:val="single" w:sz="4" w:space="0" w:color="auto"/>
              <w:right w:val="single" w:sz="4" w:space="0" w:color="auto"/>
            </w:tcBorders>
          </w:tcPr>
          <w:p w14:paraId="608D2DA0" w14:textId="77777777" w:rsidR="00241067" w:rsidRPr="0076647D" w:rsidRDefault="00241067" w:rsidP="000E3DCE">
            <w:pPr>
              <w:pStyle w:val="TAH"/>
            </w:pPr>
            <w:r w:rsidRPr="0076647D">
              <w:t>Inside values</w:t>
            </w:r>
          </w:p>
        </w:tc>
        <w:tc>
          <w:tcPr>
            <w:tcW w:w="1208" w:type="dxa"/>
            <w:gridSpan w:val="2"/>
            <w:tcBorders>
              <w:top w:val="single" w:sz="4" w:space="0" w:color="auto"/>
              <w:left w:val="single" w:sz="4" w:space="0" w:color="auto"/>
              <w:bottom w:val="single" w:sz="4" w:space="0" w:color="auto"/>
              <w:right w:val="single" w:sz="4" w:space="0" w:color="auto"/>
            </w:tcBorders>
          </w:tcPr>
          <w:p w14:paraId="231C4D8F" w14:textId="77777777" w:rsidR="00241067" w:rsidRPr="0076647D" w:rsidRDefault="00241067" w:rsidP="000E3DCE">
            <w:pPr>
              <w:pStyle w:val="TAH"/>
            </w:pPr>
            <w:r w:rsidRPr="0076647D">
              <w:t>Attributes</w:t>
            </w:r>
          </w:p>
        </w:tc>
      </w:tr>
      <w:tr w:rsidR="00241067" w:rsidRPr="0076647D" w14:paraId="34B93A85" w14:textId="77777777" w:rsidTr="00656BA4">
        <w:trPr>
          <w:cantSplit/>
          <w:trHeight w:val="1945"/>
          <w:tblHeader/>
          <w:jc w:val="center"/>
        </w:trPr>
        <w:tc>
          <w:tcPr>
            <w:tcW w:w="1839" w:type="dxa"/>
            <w:tcBorders>
              <w:top w:val="single" w:sz="4" w:space="0" w:color="auto"/>
              <w:left w:val="single" w:sz="4" w:space="0" w:color="auto"/>
              <w:bottom w:val="single" w:sz="4" w:space="0" w:color="auto"/>
              <w:right w:val="single" w:sz="4" w:space="0" w:color="auto"/>
            </w:tcBorders>
            <w:vAlign w:val="center"/>
          </w:tcPr>
          <w:p w14:paraId="7515243E" w14:textId="77777777" w:rsidR="00241067" w:rsidRPr="0076647D" w:rsidRDefault="00241067" w:rsidP="003F1B9A">
            <w:pPr>
              <w:keepNext/>
              <w:jc w:val="center"/>
              <w:rPr>
                <w:color w:val="000000"/>
                <w:sz w:val="16"/>
              </w:rPr>
            </w:pPr>
          </w:p>
        </w:tc>
        <w:tc>
          <w:tcPr>
            <w:tcW w:w="568" w:type="dxa"/>
            <w:tcBorders>
              <w:top w:val="single" w:sz="4" w:space="0" w:color="auto"/>
              <w:left w:val="single" w:sz="4" w:space="0" w:color="auto"/>
              <w:bottom w:val="single" w:sz="4" w:space="0" w:color="auto"/>
              <w:right w:val="single" w:sz="4" w:space="0" w:color="auto"/>
            </w:tcBorders>
            <w:vAlign w:val="center"/>
          </w:tcPr>
          <w:p w14:paraId="4C9C2EEA" w14:textId="77777777" w:rsidR="00D6218D" w:rsidRPr="0076647D" w:rsidRDefault="00D6218D" w:rsidP="00D6218D">
            <w:pPr>
              <w:pStyle w:val="TAC"/>
            </w:pPr>
            <w:r w:rsidRPr="0076647D">
              <w:t>S</w:t>
            </w:r>
          </w:p>
          <w:p w14:paraId="1EC0A6B2" w14:textId="77777777" w:rsidR="00D6218D" w:rsidRPr="0076647D" w:rsidRDefault="00D6218D" w:rsidP="00D6218D">
            <w:pPr>
              <w:pStyle w:val="TAC"/>
            </w:pPr>
            <w:r w:rsidRPr="0076647D">
              <w:t>p</w:t>
            </w:r>
          </w:p>
          <w:p w14:paraId="5FC7AC6A" w14:textId="77777777" w:rsidR="00D6218D" w:rsidRPr="0076647D" w:rsidRDefault="00D6218D" w:rsidP="00D6218D">
            <w:pPr>
              <w:pStyle w:val="TAC"/>
            </w:pPr>
            <w:r w:rsidRPr="0076647D">
              <w:t>e</w:t>
            </w:r>
          </w:p>
          <w:p w14:paraId="0A2E4FBA" w14:textId="77777777" w:rsidR="00D6218D" w:rsidRPr="0076647D" w:rsidRDefault="00D6218D" w:rsidP="00D6218D">
            <w:pPr>
              <w:pStyle w:val="TAC"/>
            </w:pPr>
            <w:r w:rsidRPr="0076647D">
              <w:t>c</w:t>
            </w:r>
          </w:p>
          <w:p w14:paraId="2DB557A8" w14:textId="77777777" w:rsidR="00D6218D" w:rsidRPr="0076647D" w:rsidRDefault="00D6218D" w:rsidP="00D6218D">
            <w:pPr>
              <w:pStyle w:val="TAC"/>
            </w:pPr>
            <w:r w:rsidRPr="0076647D">
              <w:t>i</w:t>
            </w:r>
          </w:p>
          <w:p w14:paraId="20F08DA4" w14:textId="77777777" w:rsidR="00D6218D" w:rsidRPr="0076647D" w:rsidRDefault="00D6218D" w:rsidP="00D6218D">
            <w:pPr>
              <w:pStyle w:val="TAC"/>
            </w:pPr>
            <w:r w:rsidRPr="0076647D">
              <w:t>f</w:t>
            </w:r>
          </w:p>
          <w:p w14:paraId="47769C9A" w14:textId="77777777" w:rsidR="00D6218D" w:rsidRPr="0076647D" w:rsidRDefault="00D6218D" w:rsidP="00D6218D">
            <w:pPr>
              <w:pStyle w:val="TAC"/>
            </w:pPr>
            <w:r w:rsidRPr="0076647D">
              <w:t>i</w:t>
            </w:r>
          </w:p>
          <w:p w14:paraId="2C62997C" w14:textId="77777777" w:rsidR="00D6218D" w:rsidRPr="0076647D" w:rsidRDefault="00D6218D" w:rsidP="00D6218D">
            <w:pPr>
              <w:pStyle w:val="TAC"/>
            </w:pPr>
            <w:r w:rsidRPr="0076647D">
              <w:t>c</w:t>
            </w:r>
          </w:p>
          <w:p w14:paraId="5DA70635" w14:textId="77777777" w:rsidR="00D6218D" w:rsidRPr="0076647D" w:rsidRDefault="00D6218D" w:rsidP="00D6218D">
            <w:pPr>
              <w:pStyle w:val="TAC"/>
            </w:pPr>
            <w:r w:rsidRPr="0076647D">
              <w:t>V</w:t>
            </w:r>
          </w:p>
          <w:p w14:paraId="6BA60920" w14:textId="77777777" w:rsidR="00D6218D" w:rsidRPr="0076647D" w:rsidRDefault="00D6218D" w:rsidP="00D6218D">
            <w:pPr>
              <w:pStyle w:val="TAC"/>
            </w:pPr>
            <w:r w:rsidRPr="0076647D">
              <w:t>a</w:t>
            </w:r>
          </w:p>
          <w:p w14:paraId="5BB903B7" w14:textId="77777777" w:rsidR="00D6218D" w:rsidRPr="0076647D" w:rsidRDefault="00D6218D" w:rsidP="00D6218D">
            <w:pPr>
              <w:pStyle w:val="TAC"/>
            </w:pPr>
            <w:r w:rsidRPr="0076647D">
              <w:t>l</w:t>
            </w:r>
          </w:p>
          <w:p w14:paraId="63D05D51" w14:textId="77777777" w:rsidR="00D6218D" w:rsidRPr="0076647D" w:rsidRDefault="00D6218D" w:rsidP="00D6218D">
            <w:pPr>
              <w:pStyle w:val="TAC"/>
            </w:pPr>
            <w:r w:rsidRPr="0076647D">
              <w:t>u</w:t>
            </w:r>
          </w:p>
          <w:p w14:paraId="471C5CA1" w14:textId="4B98E476" w:rsidR="00241067" w:rsidRPr="0076647D" w:rsidRDefault="00D6218D" w:rsidP="00D6218D">
            <w:pPr>
              <w:pStyle w:val="TAH"/>
              <w:rPr>
                <w:b w:val="0"/>
              </w:rPr>
            </w:pPr>
            <w:r w:rsidRPr="0076647D">
              <w:rPr>
                <w:b w:val="0"/>
              </w:rPr>
              <w:t>e</w:t>
            </w:r>
          </w:p>
        </w:tc>
        <w:tc>
          <w:tcPr>
            <w:tcW w:w="565" w:type="dxa"/>
            <w:tcBorders>
              <w:top w:val="single" w:sz="4" w:space="0" w:color="auto"/>
              <w:left w:val="single" w:sz="4" w:space="0" w:color="auto"/>
              <w:bottom w:val="single" w:sz="4" w:space="0" w:color="auto"/>
              <w:right w:val="single" w:sz="4" w:space="0" w:color="auto"/>
            </w:tcBorders>
            <w:vAlign w:val="center"/>
          </w:tcPr>
          <w:p w14:paraId="3EE178C7" w14:textId="77777777" w:rsidR="00D6218D" w:rsidRPr="0076647D" w:rsidRDefault="00D6218D" w:rsidP="00D6218D">
            <w:pPr>
              <w:pStyle w:val="TAC"/>
            </w:pPr>
            <w:r w:rsidRPr="0076647D">
              <w:t>O</w:t>
            </w:r>
          </w:p>
          <w:p w14:paraId="6AE3361E" w14:textId="77777777" w:rsidR="00D6218D" w:rsidRPr="0076647D" w:rsidRDefault="00D6218D" w:rsidP="00D6218D">
            <w:pPr>
              <w:pStyle w:val="TAC"/>
            </w:pPr>
            <w:r w:rsidRPr="0076647D">
              <w:t>m</w:t>
            </w:r>
          </w:p>
          <w:p w14:paraId="29A01636" w14:textId="77777777" w:rsidR="00D6218D" w:rsidRPr="0076647D" w:rsidRDefault="00D6218D" w:rsidP="00D6218D">
            <w:pPr>
              <w:pStyle w:val="TAC"/>
            </w:pPr>
            <w:r w:rsidRPr="0076647D">
              <w:t>i</w:t>
            </w:r>
          </w:p>
          <w:p w14:paraId="7DED4CDA" w14:textId="472F666C" w:rsidR="00D6218D" w:rsidRPr="0076647D" w:rsidRDefault="00D6218D" w:rsidP="00D6218D">
            <w:pPr>
              <w:pStyle w:val="TAH"/>
              <w:rPr>
                <w:b w:val="0"/>
              </w:rPr>
            </w:pPr>
            <w:r w:rsidRPr="0076647D">
              <w:rPr>
                <w:b w:val="0"/>
              </w:rPr>
              <w:t>t</w:t>
            </w:r>
          </w:p>
          <w:p w14:paraId="4B1D09F6" w14:textId="13AA51BE" w:rsidR="00D6218D" w:rsidRPr="0076647D" w:rsidRDefault="00241067" w:rsidP="00D6218D">
            <w:pPr>
              <w:pStyle w:val="TAH"/>
              <w:rPr>
                <w:b w:val="0"/>
              </w:rPr>
            </w:pPr>
            <w:r w:rsidRPr="0076647D">
              <w:rPr>
                <w:b w:val="0"/>
              </w:rPr>
              <w:t>V</w:t>
            </w:r>
          </w:p>
          <w:p w14:paraId="7D7B5A2F" w14:textId="77777777" w:rsidR="00D6218D" w:rsidRPr="0076647D" w:rsidRDefault="00D6218D" w:rsidP="00D6218D">
            <w:pPr>
              <w:pStyle w:val="TAH"/>
              <w:rPr>
                <w:b w:val="0"/>
              </w:rPr>
            </w:pPr>
            <w:r w:rsidRPr="0076647D">
              <w:rPr>
                <w:b w:val="0"/>
              </w:rPr>
              <w:t>a</w:t>
            </w:r>
          </w:p>
          <w:p w14:paraId="26AF312A" w14:textId="77777777" w:rsidR="00D6218D" w:rsidRPr="0076647D" w:rsidRDefault="00241067" w:rsidP="00D6218D">
            <w:pPr>
              <w:pStyle w:val="TAH"/>
              <w:rPr>
                <w:b w:val="0"/>
              </w:rPr>
            </w:pPr>
            <w:r w:rsidRPr="0076647D">
              <w:rPr>
                <w:b w:val="0"/>
              </w:rPr>
              <w:t>l</w:t>
            </w:r>
          </w:p>
          <w:p w14:paraId="0C29C112" w14:textId="77777777" w:rsidR="00D6218D" w:rsidRPr="0076647D" w:rsidRDefault="00241067" w:rsidP="00D6218D">
            <w:pPr>
              <w:pStyle w:val="TAH"/>
              <w:rPr>
                <w:b w:val="0"/>
              </w:rPr>
            </w:pPr>
            <w:r w:rsidRPr="0076647D">
              <w:rPr>
                <w:b w:val="0"/>
              </w:rPr>
              <w:t>u</w:t>
            </w:r>
          </w:p>
          <w:p w14:paraId="261A5AF1" w14:textId="38E078E6" w:rsidR="00241067" w:rsidRPr="0076647D" w:rsidRDefault="00241067" w:rsidP="00D6218D">
            <w:pPr>
              <w:pStyle w:val="TAH"/>
              <w:rPr>
                <w:b w:val="0"/>
              </w:rPr>
            </w:pPr>
            <w:r w:rsidRPr="0076647D">
              <w:rPr>
                <w:b w:val="0"/>
              </w:rPr>
              <w:t>e</w:t>
            </w:r>
          </w:p>
        </w:tc>
        <w:tc>
          <w:tcPr>
            <w:tcW w:w="425" w:type="dxa"/>
            <w:tcBorders>
              <w:top w:val="single" w:sz="4" w:space="0" w:color="auto"/>
              <w:left w:val="single" w:sz="4" w:space="0" w:color="auto"/>
              <w:bottom w:val="single" w:sz="4" w:space="0" w:color="auto"/>
              <w:right w:val="single" w:sz="4" w:space="0" w:color="auto"/>
            </w:tcBorders>
            <w:vAlign w:val="center"/>
          </w:tcPr>
          <w:p w14:paraId="4129B77F" w14:textId="77777777" w:rsidR="00D6218D" w:rsidRPr="00DB72D5" w:rsidRDefault="00D6218D" w:rsidP="00D6218D">
            <w:pPr>
              <w:pStyle w:val="TAC"/>
              <w:rPr>
                <w:lang w:val="de-DE"/>
              </w:rPr>
            </w:pPr>
            <w:r w:rsidRPr="00DB72D5">
              <w:rPr>
                <w:lang w:val="de-DE"/>
              </w:rPr>
              <w:t>C</w:t>
            </w:r>
          </w:p>
          <w:p w14:paraId="78715B53" w14:textId="77777777" w:rsidR="00D6218D" w:rsidRPr="00DB72D5" w:rsidRDefault="00D6218D" w:rsidP="00D6218D">
            <w:pPr>
              <w:pStyle w:val="TAC"/>
              <w:rPr>
                <w:lang w:val="de-DE"/>
              </w:rPr>
            </w:pPr>
            <w:r w:rsidRPr="00DB72D5">
              <w:rPr>
                <w:lang w:val="de-DE"/>
              </w:rPr>
              <w:t>o</w:t>
            </w:r>
          </w:p>
          <w:p w14:paraId="2FC97757" w14:textId="77777777" w:rsidR="00D6218D" w:rsidRPr="00DB72D5" w:rsidRDefault="00D6218D" w:rsidP="00D6218D">
            <w:pPr>
              <w:pStyle w:val="TAC"/>
              <w:rPr>
                <w:lang w:val="de-DE"/>
              </w:rPr>
            </w:pPr>
            <w:r w:rsidRPr="00DB72D5">
              <w:rPr>
                <w:lang w:val="de-DE"/>
              </w:rPr>
              <w:t>m</w:t>
            </w:r>
          </w:p>
          <w:p w14:paraId="5EF40591" w14:textId="77777777" w:rsidR="00D6218D" w:rsidRPr="00DB72D5" w:rsidRDefault="00D6218D" w:rsidP="00D6218D">
            <w:pPr>
              <w:pStyle w:val="TAC"/>
              <w:rPr>
                <w:lang w:val="de-DE"/>
              </w:rPr>
            </w:pPr>
            <w:r w:rsidRPr="00DB72D5">
              <w:rPr>
                <w:lang w:val="de-DE"/>
              </w:rPr>
              <w:t>p</w:t>
            </w:r>
          </w:p>
          <w:p w14:paraId="52867805" w14:textId="77777777" w:rsidR="00D6218D" w:rsidRPr="00DB72D5" w:rsidRDefault="00D6218D" w:rsidP="00D6218D">
            <w:pPr>
              <w:pStyle w:val="TAC"/>
              <w:rPr>
                <w:lang w:val="de-DE"/>
              </w:rPr>
            </w:pPr>
            <w:r w:rsidRPr="00DB72D5">
              <w:rPr>
                <w:lang w:val="de-DE"/>
              </w:rPr>
              <w:t>l</w:t>
            </w:r>
          </w:p>
          <w:p w14:paraId="0BB74AAF" w14:textId="77777777" w:rsidR="00D6218D" w:rsidRPr="00DB72D5" w:rsidRDefault="00D6218D" w:rsidP="00D6218D">
            <w:pPr>
              <w:pStyle w:val="TAC"/>
              <w:rPr>
                <w:lang w:val="de-DE"/>
              </w:rPr>
            </w:pPr>
            <w:r w:rsidRPr="00DB72D5">
              <w:rPr>
                <w:lang w:val="de-DE"/>
              </w:rPr>
              <w:t>e</w:t>
            </w:r>
          </w:p>
          <w:p w14:paraId="11B8E083" w14:textId="77777777" w:rsidR="00D6218D" w:rsidRPr="00DB72D5" w:rsidRDefault="00D6218D" w:rsidP="00D6218D">
            <w:pPr>
              <w:pStyle w:val="TAC"/>
              <w:rPr>
                <w:lang w:val="de-DE"/>
              </w:rPr>
            </w:pPr>
            <w:r w:rsidRPr="00DB72D5">
              <w:rPr>
                <w:lang w:val="de-DE"/>
              </w:rPr>
              <w:t>m</w:t>
            </w:r>
          </w:p>
          <w:p w14:paraId="7C89B942" w14:textId="77777777" w:rsidR="00D6218D" w:rsidRPr="00DB72D5" w:rsidRDefault="00D6218D" w:rsidP="00D6218D">
            <w:pPr>
              <w:pStyle w:val="TAC"/>
              <w:rPr>
                <w:lang w:val="de-DE"/>
              </w:rPr>
            </w:pPr>
            <w:r w:rsidRPr="00DB72D5">
              <w:rPr>
                <w:lang w:val="de-DE"/>
              </w:rPr>
              <w:t>e</w:t>
            </w:r>
          </w:p>
          <w:p w14:paraId="4A95179B" w14:textId="77777777" w:rsidR="00D6218D" w:rsidRPr="00DB72D5" w:rsidRDefault="00D6218D" w:rsidP="00D6218D">
            <w:pPr>
              <w:pStyle w:val="TAC"/>
              <w:rPr>
                <w:lang w:val="de-DE"/>
              </w:rPr>
            </w:pPr>
            <w:r w:rsidRPr="00DB72D5">
              <w:rPr>
                <w:lang w:val="de-DE"/>
              </w:rPr>
              <w:t>n</w:t>
            </w:r>
          </w:p>
          <w:p w14:paraId="54B76E3F" w14:textId="6BAF87C6" w:rsidR="00D6218D" w:rsidRPr="00DB72D5" w:rsidRDefault="00D6218D" w:rsidP="00D6218D">
            <w:pPr>
              <w:pStyle w:val="TAC"/>
              <w:rPr>
                <w:lang w:val="de-DE"/>
              </w:rPr>
            </w:pPr>
            <w:r w:rsidRPr="00DB72D5">
              <w:rPr>
                <w:lang w:val="de-DE"/>
              </w:rPr>
              <w:t>t</w:t>
            </w:r>
          </w:p>
          <w:p w14:paraId="1C0D5808" w14:textId="77777777" w:rsidR="00D6218D" w:rsidRPr="00DB72D5" w:rsidRDefault="00D6218D" w:rsidP="00D6218D">
            <w:pPr>
              <w:pStyle w:val="TAC"/>
              <w:rPr>
                <w:lang w:val="de-DE"/>
              </w:rPr>
            </w:pPr>
            <w:r w:rsidRPr="00DB72D5">
              <w:rPr>
                <w:lang w:val="de-DE"/>
              </w:rPr>
              <w:t>e</w:t>
            </w:r>
          </w:p>
          <w:p w14:paraId="46F6E906" w14:textId="77777777" w:rsidR="00D6218D" w:rsidRPr="0076647D" w:rsidRDefault="00D6218D" w:rsidP="00D6218D">
            <w:pPr>
              <w:pStyle w:val="TAC"/>
            </w:pPr>
            <w:r w:rsidRPr="0076647D">
              <w:t>d</w:t>
            </w:r>
          </w:p>
          <w:p w14:paraId="095654EA" w14:textId="77777777" w:rsidR="00D6218D" w:rsidRPr="0076647D" w:rsidRDefault="00D6218D" w:rsidP="00D6218D">
            <w:pPr>
              <w:pStyle w:val="TAC"/>
            </w:pPr>
            <w:r w:rsidRPr="0076647D">
              <w:t>L</w:t>
            </w:r>
          </w:p>
          <w:p w14:paraId="50043E4B" w14:textId="77777777" w:rsidR="00D6218D" w:rsidRPr="0076647D" w:rsidRDefault="00D6218D" w:rsidP="00D6218D">
            <w:pPr>
              <w:pStyle w:val="TAC"/>
            </w:pPr>
            <w:r w:rsidRPr="0076647D">
              <w:t>i</w:t>
            </w:r>
          </w:p>
          <w:p w14:paraId="4DD6A04E" w14:textId="77777777" w:rsidR="00D6218D" w:rsidRPr="0076647D" w:rsidRDefault="00D6218D" w:rsidP="00D6218D">
            <w:pPr>
              <w:pStyle w:val="TAC"/>
            </w:pPr>
            <w:r w:rsidRPr="0076647D">
              <w:t>s</w:t>
            </w:r>
          </w:p>
          <w:p w14:paraId="5C1F89D8" w14:textId="3DD0C11A" w:rsidR="00241067" w:rsidRPr="0076647D" w:rsidRDefault="00D6218D" w:rsidP="00D6218D">
            <w:pPr>
              <w:pStyle w:val="TAH"/>
              <w:rPr>
                <w:b w:val="0"/>
              </w:rPr>
            </w:pPr>
            <w:r w:rsidRPr="0076647D">
              <w:rPr>
                <w:b w:val="0"/>
              </w:rPr>
              <w:t>t</w:t>
            </w:r>
          </w:p>
        </w:tc>
        <w:tc>
          <w:tcPr>
            <w:tcW w:w="426" w:type="dxa"/>
            <w:tcBorders>
              <w:top w:val="single" w:sz="4" w:space="0" w:color="auto"/>
              <w:left w:val="single" w:sz="4" w:space="0" w:color="auto"/>
              <w:bottom w:val="single" w:sz="4" w:space="0" w:color="auto"/>
              <w:right w:val="single" w:sz="4" w:space="0" w:color="auto"/>
            </w:tcBorders>
            <w:vAlign w:val="center"/>
          </w:tcPr>
          <w:p w14:paraId="0C8CEA73" w14:textId="77777777" w:rsidR="00D6218D" w:rsidRPr="0076647D" w:rsidRDefault="00241067" w:rsidP="00D6218D">
            <w:pPr>
              <w:pStyle w:val="TAH"/>
              <w:rPr>
                <w:b w:val="0"/>
              </w:rPr>
            </w:pPr>
            <w:r w:rsidRPr="0076647D">
              <w:rPr>
                <w:b w:val="0"/>
              </w:rPr>
              <w:t>V</w:t>
            </w:r>
          </w:p>
          <w:p w14:paraId="03BBF805" w14:textId="77777777" w:rsidR="00D6218D" w:rsidRPr="0076647D" w:rsidRDefault="00D6218D" w:rsidP="00D6218D">
            <w:pPr>
              <w:pStyle w:val="TAH"/>
              <w:rPr>
                <w:b w:val="0"/>
              </w:rPr>
            </w:pPr>
            <w:r w:rsidRPr="0076647D">
              <w:rPr>
                <w:b w:val="0"/>
              </w:rPr>
              <w:t>a</w:t>
            </w:r>
          </w:p>
          <w:p w14:paraId="29647D4F" w14:textId="77777777" w:rsidR="00D6218D" w:rsidRPr="0076647D" w:rsidRDefault="00241067" w:rsidP="00D6218D">
            <w:pPr>
              <w:pStyle w:val="TAH"/>
              <w:rPr>
                <w:b w:val="0"/>
              </w:rPr>
            </w:pPr>
            <w:r w:rsidRPr="0076647D">
              <w:rPr>
                <w:b w:val="0"/>
              </w:rPr>
              <w:t>l</w:t>
            </w:r>
          </w:p>
          <w:p w14:paraId="0F1843F0" w14:textId="77777777" w:rsidR="00D6218D" w:rsidRPr="0076647D" w:rsidRDefault="00241067" w:rsidP="00D6218D">
            <w:pPr>
              <w:pStyle w:val="TAH"/>
              <w:rPr>
                <w:b w:val="0"/>
              </w:rPr>
            </w:pPr>
            <w:r w:rsidRPr="0076647D">
              <w:rPr>
                <w:b w:val="0"/>
              </w:rPr>
              <w:t>u</w:t>
            </w:r>
          </w:p>
          <w:p w14:paraId="38CE44B8" w14:textId="00791475" w:rsidR="00D6218D" w:rsidRPr="0076647D" w:rsidRDefault="00241067" w:rsidP="00D6218D">
            <w:pPr>
              <w:pStyle w:val="TAH"/>
              <w:rPr>
                <w:b w:val="0"/>
              </w:rPr>
            </w:pPr>
            <w:r w:rsidRPr="0076647D">
              <w:rPr>
                <w:b w:val="0"/>
              </w:rPr>
              <w:t>e</w:t>
            </w:r>
          </w:p>
          <w:p w14:paraId="1880E1FB" w14:textId="5C2F1E22" w:rsidR="00D6218D" w:rsidRPr="0076647D" w:rsidRDefault="00241067" w:rsidP="00D6218D">
            <w:pPr>
              <w:pStyle w:val="TAH"/>
              <w:rPr>
                <w:b w:val="0"/>
              </w:rPr>
            </w:pPr>
            <w:r w:rsidRPr="0076647D">
              <w:rPr>
                <w:b w:val="0"/>
              </w:rPr>
              <w:t>L</w:t>
            </w:r>
          </w:p>
          <w:p w14:paraId="16A3EFA5" w14:textId="5F00E490" w:rsidR="00D6218D" w:rsidRPr="0076647D" w:rsidRDefault="00656BA4" w:rsidP="00D6218D">
            <w:pPr>
              <w:pStyle w:val="TAH"/>
              <w:rPr>
                <w:b w:val="0"/>
              </w:rPr>
            </w:pPr>
            <w:r w:rsidRPr="0076647D">
              <w:rPr>
                <w:b w:val="0"/>
              </w:rPr>
              <w:t>i</w:t>
            </w:r>
          </w:p>
          <w:p w14:paraId="595AD832" w14:textId="6F17F908" w:rsidR="00D6218D" w:rsidRPr="0076647D" w:rsidRDefault="00656BA4" w:rsidP="00D6218D">
            <w:pPr>
              <w:pStyle w:val="TAH"/>
              <w:rPr>
                <w:b w:val="0"/>
              </w:rPr>
            </w:pPr>
            <w:r w:rsidRPr="0076647D">
              <w:rPr>
                <w:b w:val="0"/>
              </w:rPr>
              <w:t>s</w:t>
            </w:r>
          </w:p>
          <w:p w14:paraId="40F80972" w14:textId="0D24E416" w:rsidR="00241067" w:rsidRPr="0076647D" w:rsidRDefault="00241067" w:rsidP="00D6218D">
            <w:pPr>
              <w:pStyle w:val="TAH"/>
              <w:rPr>
                <w:b w:val="0"/>
              </w:rPr>
            </w:pPr>
            <w:r w:rsidRPr="0076647D">
              <w:rPr>
                <w:b w:val="0"/>
              </w:rPr>
              <w:t>t</w:t>
            </w:r>
          </w:p>
        </w:tc>
        <w:tc>
          <w:tcPr>
            <w:tcW w:w="425" w:type="dxa"/>
            <w:tcBorders>
              <w:top w:val="single" w:sz="4" w:space="0" w:color="auto"/>
              <w:left w:val="single" w:sz="4" w:space="0" w:color="auto"/>
              <w:bottom w:val="single" w:sz="4" w:space="0" w:color="auto"/>
              <w:right w:val="single" w:sz="4" w:space="0" w:color="auto"/>
            </w:tcBorders>
            <w:vAlign w:val="center"/>
          </w:tcPr>
          <w:p w14:paraId="47F89F4E" w14:textId="77777777" w:rsidR="00D6218D" w:rsidRPr="0076647D" w:rsidRDefault="00241067" w:rsidP="00D6218D">
            <w:pPr>
              <w:pStyle w:val="TAH"/>
              <w:rPr>
                <w:b w:val="0"/>
              </w:rPr>
            </w:pPr>
            <w:r w:rsidRPr="0076647D">
              <w:rPr>
                <w:b w:val="0"/>
              </w:rPr>
              <w:t>A</w:t>
            </w:r>
          </w:p>
          <w:p w14:paraId="630F7A6D" w14:textId="77777777" w:rsidR="00D6218D" w:rsidRPr="0076647D" w:rsidRDefault="00D6218D" w:rsidP="00D6218D">
            <w:pPr>
              <w:pStyle w:val="TAH"/>
              <w:rPr>
                <w:b w:val="0"/>
              </w:rPr>
            </w:pPr>
            <w:r w:rsidRPr="0076647D">
              <w:rPr>
                <w:b w:val="0"/>
              </w:rPr>
              <w:t>n</w:t>
            </w:r>
          </w:p>
          <w:p w14:paraId="1688CE25" w14:textId="40126A1A" w:rsidR="00D6218D" w:rsidRPr="0076647D" w:rsidRDefault="00241067" w:rsidP="00D6218D">
            <w:pPr>
              <w:pStyle w:val="TAH"/>
              <w:rPr>
                <w:b w:val="0"/>
              </w:rPr>
            </w:pPr>
            <w:r w:rsidRPr="0076647D">
              <w:rPr>
                <w:b w:val="0"/>
              </w:rPr>
              <w:t>y</w:t>
            </w:r>
          </w:p>
          <w:p w14:paraId="048B701F" w14:textId="195927CD" w:rsidR="00D6218D" w:rsidRPr="0076647D" w:rsidRDefault="00241067" w:rsidP="00D6218D">
            <w:pPr>
              <w:pStyle w:val="TAH"/>
              <w:rPr>
                <w:b w:val="0"/>
              </w:rPr>
            </w:pPr>
            <w:r w:rsidRPr="0076647D">
              <w:rPr>
                <w:b w:val="0"/>
              </w:rPr>
              <w:t>V</w:t>
            </w:r>
          </w:p>
          <w:p w14:paraId="0C58AC75" w14:textId="510C09FD" w:rsidR="00D6218D" w:rsidRPr="0076647D" w:rsidRDefault="00D6218D" w:rsidP="00D6218D">
            <w:pPr>
              <w:pStyle w:val="TAH"/>
              <w:rPr>
                <w:b w:val="0"/>
              </w:rPr>
            </w:pPr>
            <w:r w:rsidRPr="0076647D">
              <w:rPr>
                <w:b w:val="0"/>
              </w:rPr>
              <w:t>a</w:t>
            </w:r>
          </w:p>
          <w:p w14:paraId="55E80C32" w14:textId="77777777" w:rsidR="00D6218D" w:rsidRPr="0076647D" w:rsidRDefault="00241067" w:rsidP="00D6218D">
            <w:pPr>
              <w:pStyle w:val="TAH"/>
              <w:rPr>
                <w:b w:val="0"/>
              </w:rPr>
            </w:pPr>
            <w:r w:rsidRPr="0076647D">
              <w:rPr>
                <w:b w:val="0"/>
              </w:rPr>
              <w:t>l</w:t>
            </w:r>
          </w:p>
          <w:p w14:paraId="2F603298" w14:textId="77777777" w:rsidR="00D6218D" w:rsidRPr="0076647D" w:rsidRDefault="00241067" w:rsidP="00D6218D">
            <w:pPr>
              <w:pStyle w:val="TAH"/>
              <w:rPr>
                <w:b w:val="0"/>
              </w:rPr>
            </w:pPr>
            <w:r w:rsidRPr="0076647D">
              <w:rPr>
                <w:b w:val="0"/>
              </w:rPr>
              <w:t>u</w:t>
            </w:r>
          </w:p>
          <w:p w14:paraId="4B3697A3" w14:textId="77777777" w:rsidR="00656BA4" w:rsidRPr="0076647D" w:rsidRDefault="00241067" w:rsidP="00D6218D">
            <w:pPr>
              <w:pStyle w:val="TAH"/>
              <w:rPr>
                <w:b w:val="0"/>
              </w:rPr>
            </w:pPr>
            <w:r w:rsidRPr="0076647D">
              <w:rPr>
                <w:b w:val="0"/>
              </w:rPr>
              <w:t>e</w:t>
            </w:r>
          </w:p>
          <w:p w14:paraId="068F3C6D" w14:textId="0864153F" w:rsidR="00241067" w:rsidRPr="0076647D" w:rsidRDefault="00241067" w:rsidP="00D6218D">
            <w:pPr>
              <w:pStyle w:val="TAH"/>
              <w:rPr>
                <w:b w:val="0"/>
              </w:rPr>
            </w:pPr>
            <w:r w:rsidRPr="0076647D">
              <w:rPr>
                <w:b w:val="0"/>
              </w:rPr>
              <w:t>(?)</w:t>
            </w:r>
          </w:p>
        </w:tc>
        <w:tc>
          <w:tcPr>
            <w:tcW w:w="850" w:type="dxa"/>
            <w:tcBorders>
              <w:top w:val="single" w:sz="4" w:space="0" w:color="auto"/>
              <w:left w:val="single" w:sz="4" w:space="0" w:color="auto"/>
              <w:bottom w:val="single" w:sz="4" w:space="0" w:color="auto"/>
              <w:right w:val="single" w:sz="4" w:space="0" w:color="auto"/>
            </w:tcBorders>
            <w:vAlign w:val="center"/>
          </w:tcPr>
          <w:p w14:paraId="1D7D379F" w14:textId="77777777" w:rsidR="00D6218D" w:rsidRPr="0076647D" w:rsidRDefault="00241067" w:rsidP="00D6218D">
            <w:pPr>
              <w:pStyle w:val="TAH"/>
              <w:rPr>
                <w:b w:val="0"/>
              </w:rPr>
            </w:pPr>
            <w:r w:rsidRPr="0076647D">
              <w:rPr>
                <w:b w:val="0"/>
              </w:rPr>
              <w:t>A</w:t>
            </w:r>
          </w:p>
          <w:p w14:paraId="09132483" w14:textId="3A205DC9" w:rsidR="00D6218D" w:rsidRPr="0076647D" w:rsidRDefault="00656BA4" w:rsidP="00D6218D">
            <w:pPr>
              <w:pStyle w:val="TAH"/>
              <w:rPr>
                <w:b w:val="0"/>
              </w:rPr>
            </w:pPr>
            <w:r w:rsidRPr="0076647D">
              <w:rPr>
                <w:b w:val="0"/>
              </w:rPr>
              <w:t>n</w:t>
            </w:r>
          </w:p>
          <w:p w14:paraId="400DC530" w14:textId="3E6C6924" w:rsidR="00241067" w:rsidRPr="0076647D" w:rsidRDefault="00241067" w:rsidP="00D6218D">
            <w:pPr>
              <w:pStyle w:val="TAH"/>
              <w:rPr>
                <w:b w:val="0"/>
              </w:rPr>
            </w:pPr>
            <w:r w:rsidRPr="0076647D">
              <w:rPr>
                <w:b w:val="0"/>
              </w:rPr>
              <w:t>y</w:t>
            </w:r>
          </w:p>
          <w:p w14:paraId="28AFE123" w14:textId="77777777" w:rsidR="00D6218D" w:rsidRPr="0076647D" w:rsidRDefault="00241067" w:rsidP="00D6218D">
            <w:pPr>
              <w:pStyle w:val="TAH"/>
              <w:rPr>
                <w:b w:val="0"/>
              </w:rPr>
            </w:pPr>
            <w:r w:rsidRPr="0076647D">
              <w:rPr>
                <w:b w:val="0"/>
              </w:rPr>
              <w:t>V</w:t>
            </w:r>
          </w:p>
          <w:p w14:paraId="47D5F8A6" w14:textId="570E5B37" w:rsidR="00D6218D" w:rsidRPr="0076647D" w:rsidRDefault="00D6218D" w:rsidP="00D6218D">
            <w:pPr>
              <w:pStyle w:val="TAH"/>
              <w:rPr>
                <w:b w:val="0"/>
              </w:rPr>
            </w:pPr>
            <w:r w:rsidRPr="0076647D">
              <w:rPr>
                <w:b w:val="0"/>
              </w:rPr>
              <w:t>a</w:t>
            </w:r>
          </w:p>
          <w:p w14:paraId="48189679" w14:textId="6D1B67CB" w:rsidR="00D6218D" w:rsidRPr="0076647D" w:rsidRDefault="00D6218D" w:rsidP="00D6218D">
            <w:pPr>
              <w:pStyle w:val="TAH"/>
              <w:rPr>
                <w:b w:val="0"/>
              </w:rPr>
            </w:pPr>
            <w:r w:rsidRPr="0076647D">
              <w:rPr>
                <w:b w:val="0"/>
              </w:rPr>
              <w:t>l</w:t>
            </w:r>
          </w:p>
          <w:p w14:paraId="6D942143" w14:textId="27E13733" w:rsidR="00D6218D" w:rsidRPr="0076647D" w:rsidRDefault="00D6218D" w:rsidP="00D6218D">
            <w:pPr>
              <w:pStyle w:val="TAH"/>
              <w:rPr>
                <w:b w:val="0"/>
              </w:rPr>
            </w:pPr>
            <w:r w:rsidRPr="0076647D">
              <w:rPr>
                <w:b w:val="0"/>
              </w:rPr>
              <w:t>u</w:t>
            </w:r>
          </w:p>
          <w:p w14:paraId="17EF9C82" w14:textId="77777777" w:rsidR="00D6218D" w:rsidRPr="0076647D" w:rsidRDefault="00241067" w:rsidP="00D6218D">
            <w:pPr>
              <w:pStyle w:val="TAH"/>
              <w:rPr>
                <w:b w:val="0"/>
              </w:rPr>
            </w:pPr>
            <w:r w:rsidRPr="0076647D">
              <w:rPr>
                <w:b w:val="0"/>
              </w:rPr>
              <w:t>e</w:t>
            </w:r>
          </w:p>
          <w:p w14:paraId="53BD48C2" w14:textId="77777777" w:rsidR="00D6218D" w:rsidRPr="0076647D" w:rsidRDefault="00241067" w:rsidP="00D6218D">
            <w:pPr>
              <w:pStyle w:val="TAH"/>
              <w:rPr>
                <w:b w:val="0"/>
              </w:rPr>
            </w:pPr>
            <w:r w:rsidRPr="0076647D">
              <w:rPr>
                <w:b w:val="0"/>
              </w:rPr>
              <w:t>O</w:t>
            </w:r>
          </w:p>
          <w:p w14:paraId="6B52A6FD" w14:textId="1F9D190A" w:rsidR="00241067" w:rsidRPr="0076647D" w:rsidRDefault="00241067" w:rsidP="00D6218D">
            <w:pPr>
              <w:pStyle w:val="TAH"/>
              <w:rPr>
                <w:b w:val="0"/>
              </w:rPr>
            </w:pPr>
            <w:r w:rsidRPr="0076647D">
              <w:rPr>
                <w:b w:val="0"/>
              </w:rPr>
              <w:t>r</w:t>
            </w:r>
          </w:p>
          <w:p w14:paraId="68D650F3" w14:textId="69695D65" w:rsidR="00D6218D" w:rsidRPr="0076647D" w:rsidRDefault="00D6218D" w:rsidP="00D6218D">
            <w:pPr>
              <w:pStyle w:val="TAH"/>
              <w:rPr>
                <w:b w:val="0"/>
              </w:rPr>
            </w:pPr>
            <w:r w:rsidRPr="0076647D">
              <w:rPr>
                <w:b w:val="0"/>
              </w:rPr>
              <w:t>n</w:t>
            </w:r>
          </w:p>
          <w:p w14:paraId="06A8A5F6" w14:textId="1174C643" w:rsidR="00D6218D" w:rsidRPr="00DB72D5" w:rsidRDefault="00D6218D" w:rsidP="00D6218D">
            <w:pPr>
              <w:pStyle w:val="TAH"/>
              <w:rPr>
                <w:b w:val="0"/>
                <w:lang w:val="de-DE"/>
              </w:rPr>
            </w:pPr>
            <w:r w:rsidRPr="00DB72D5">
              <w:rPr>
                <w:b w:val="0"/>
                <w:lang w:val="de-DE"/>
              </w:rPr>
              <w:t>o</w:t>
            </w:r>
          </w:p>
          <w:p w14:paraId="1DC7AAD1" w14:textId="7B09182D" w:rsidR="00D6218D" w:rsidRPr="00DB72D5" w:rsidRDefault="00D6218D" w:rsidP="00D6218D">
            <w:pPr>
              <w:pStyle w:val="TAH"/>
              <w:rPr>
                <w:b w:val="0"/>
                <w:lang w:val="de-DE"/>
              </w:rPr>
            </w:pPr>
            <w:r w:rsidRPr="00DB72D5">
              <w:rPr>
                <w:b w:val="0"/>
                <w:lang w:val="de-DE"/>
              </w:rPr>
              <w:t>n</w:t>
            </w:r>
          </w:p>
          <w:p w14:paraId="41E4A09C" w14:textId="16F3A144" w:rsidR="00D6218D" w:rsidRPr="00DB72D5" w:rsidRDefault="00D6218D" w:rsidP="00D6218D">
            <w:pPr>
              <w:pStyle w:val="TAH"/>
              <w:rPr>
                <w:b w:val="0"/>
                <w:lang w:val="de-DE"/>
              </w:rPr>
            </w:pPr>
            <w:r w:rsidRPr="00DB72D5">
              <w:rPr>
                <w:b w:val="0"/>
                <w:lang w:val="de-DE"/>
              </w:rPr>
              <w:t>e</w:t>
            </w:r>
          </w:p>
          <w:p w14:paraId="635938DB" w14:textId="03182AB4" w:rsidR="00D6218D" w:rsidRPr="00DB72D5" w:rsidRDefault="00D6218D" w:rsidP="00D6218D">
            <w:pPr>
              <w:pStyle w:val="TAH"/>
              <w:rPr>
                <w:b w:val="0"/>
                <w:lang w:val="de-DE"/>
              </w:rPr>
            </w:pPr>
            <w:r w:rsidRPr="00DB72D5">
              <w:rPr>
                <w:b w:val="0"/>
                <w:lang w:val="de-DE"/>
              </w:rPr>
              <w:t>(s</w:t>
            </w:r>
          </w:p>
          <w:p w14:paraId="6EAFF5B8" w14:textId="74320DD1" w:rsidR="00D6218D" w:rsidRPr="00DB72D5" w:rsidRDefault="00D6218D" w:rsidP="00D6218D">
            <w:pPr>
              <w:pStyle w:val="TAH"/>
              <w:rPr>
                <w:b w:val="0"/>
                <w:lang w:val="de-DE"/>
              </w:rPr>
            </w:pPr>
            <w:r w:rsidRPr="00DB72D5">
              <w:rPr>
                <w:b w:val="0"/>
                <w:lang w:val="de-DE"/>
              </w:rPr>
              <w:t>e</w:t>
            </w:r>
          </w:p>
          <w:p w14:paraId="6D483130" w14:textId="6CD8A9CA" w:rsidR="00D6218D" w:rsidRPr="00DB72D5" w:rsidRDefault="00D6218D" w:rsidP="00D6218D">
            <w:pPr>
              <w:pStyle w:val="TAH"/>
              <w:rPr>
                <w:b w:val="0"/>
                <w:lang w:val="de-DE"/>
              </w:rPr>
            </w:pPr>
            <w:r w:rsidRPr="00DB72D5">
              <w:rPr>
                <w:b w:val="0"/>
                <w:lang w:val="de-DE"/>
              </w:rPr>
              <w:t>e</w:t>
            </w:r>
          </w:p>
          <w:p w14:paraId="6C9EEA67" w14:textId="36875DB5" w:rsidR="00D6218D" w:rsidRPr="00DB72D5" w:rsidRDefault="00D6218D" w:rsidP="00D6218D">
            <w:pPr>
              <w:pStyle w:val="TAH"/>
              <w:rPr>
                <w:b w:val="0"/>
                <w:lang w:val="de-DE"/>
              </w:rPr>
            </w:pPr>
            <w:r w:rsidRPr="00DB72D5">
              <w:rPr>
                <w:b w:val="0"/>
                <w:lang w:val="de-DE"/>
              </w:rPr>
              <w:t>n</w:t>
            </w:r>
          </w:p>
          <w:p w14:paraId="5D1082CD" w14:textId="77777777" w:rsidR="00D6218D" w:rsidRPr="00DB72D5" w:rsidRDefault="007332CE" w:rsidP="00D6218D">
            <w:pPr>
              <w:pStyle w:val="TAH"/>
              <w:rPr>
                <w:b w:val="0"/>
                <w:lang w:val="de-DE"/>
              </w:rPr>
            </w:pPr>
            <w:r w:rsidRPr="00DB72D5">
              <w:rPr>
                <w:b w:val="0"/>
                <w:lang w:val="de-DE"/>
              </w:rPr>
              <w:t>o</w:t>
            </w:r>
          </w:p>
          <w:p w14:paraId="35969C0C" w14:textId="77777777" w:rsidR="00D6218D" w:rsidRPr="00DB72D5" w:rsidRDefault="007332CE" w:rsidP="00D6218D">
            <w:pPr>
              <w:pStyle w:val="TAH"/>
              <w:rPr>
                <w:b w:val="0"/>
                <w:lang w:val="de-DE"/>
              </w:rPr>
            </w:pPr>
            <w:r w:rsidRPr="00DB72D5">
              <w:rPr>
                <w:b w:val="0"/>
                <w:lang w:val="de-DE"/>
              </w:rPr>
              <w:t>t</w:t>
            </w:r>
          </w:p>
          <w:p w14:paraId="5CDD2EF8" w14:textId="68F91429" w:rsidR="00241067" w:rsidRPr="00DB72D5" w:rsidRDefault="007332CE" w:rsidP="00D6218D">
            <w:pPr>
              <w:pStyle w:val="TAH"/>
              <w:rPr>
                <w:b w:val="0"/>
                <w:lang w:val="de-DE"/>
              </w:rPr>
            </w:pPr>
            <w:r w:rsidRPr="00DB72D5">
              <w:rPr>
                <w:b w:val="0"/>
                <w:lang w:val="de-DE"/>
              </w:rPr>
              <w:t>e</w:t>
            </w:r>
            <w:r w:rsidR="00241067" w:rsidRPr="00DB72D5">
              <w:rPr>
                <w:b w:val="0"/>
                <w:lang w:val="de-DE"/>
              </w:rPr>
              <w:t>)</w:t>
            </w:r>
          </w:p>
        </w:tc>
        <w:tc>
          <w:tcPr>
            <w:tcW w:w="426" w:type="dxa"/>
            <w:tcBorders>
              <w:top w:val="single" w:sz="4" w:space="0" w:color="auto"/>
              <w:left w:val="single" w:sz="4" w:space="0" w:color="auto"/>
              <w:bottom w:val="single" w:sz="4" w:space="0" w:color="auto"/>
              <w:right w:val="single" w:sz="4" w:space="0" w:color="auto"/>
            </w:tcBorders>
            <w:vAlign w:val="center"/>
          </w:tcPr>
          <w:p w14:paraId="0222C96A" w14:textId="77777777" w:rsidR="00D6218D" w:rsidRPr="0076647D" w:rsidRDefault="00241067" w:rsidP="00D6218D">
            <w:pPr>
              <w:pStyle w:val="TAH"/>
              <w:rPr>
                <w:b w:val="0"/>
              </w:rPr>
            </w:pPr>
            <w:r w:rsidRPr="0076647D">
              <w:rPr>
                <w:b w:val="0"/>
              </w:rPr>
              <w:t>R</w:t>
            </w:r>
          </w:p>
          <w:p w14:paraId="07393246" w14:textId="67C85496" w:rsidR="00D6218D" w:rsidRPr="0076647D" w:rsidRDefault="00D6218D" w:rsidP="00D6218D">
            <w:pPr>
              <w:pStyle w:val="TAH"/>
              <w:rPr>
                <w:b w:val="0"/>
              </w:rPr>
            </w:pPr>
            <w:r w:rsidRPr="0076647D">
              <w:rPr>
                <w:b w:val="0"/>
              </w:rPr>
              <w:t>a</w:t>
            </w:r>
          </w:p>
          <w:p w14:paraId="3CC6D75A" w14:textId="44E5B8D8" w:rsidR="00D6218D" w:rsidRPr="0076647D" w:rsidRDefault="00D6218D" w:rsidP="00D6218D">
            <w:pPr>
              <w:pStyle w:val="TAH"/>
              <w:rPr>
                <w:b w:val="0"/>
              </w:rPr>
            </w:pPr>
            <w:r w:rsidRPr="0076647D">
              <w:rPr>
                <w:b w:val="0"/>
              </w:rPr>
              <w:t>n</w:t>
            </w:r>
          </w:p>
          <w:p w14:paraId="109338E2" w14:textId="27C112C1" w:rsidR="00D6218D" w:rsidRPr="0076647D" w:rsidRDefault="00D6218D" w:rsidP="00D6218D">
            <w:pPr>
              <w:pStyle w:val="TAH"/>
              <w:rPr>
                <w:b w:val="0"/>
              </w:rPr>
            </w:pPr>
            <w:r w:rsidRPr="0076647D">
              <w:rPr>
                <w:b w:val="0"/>
              </w:rPr>
              <w:t>g</w:t>
            </w:r>
          </w:p>
          <w:p w14:paraId="2C5FD210" w14:textId="7AF9F291" w:rsidR="00241067" w:rsidRPr="0076647D" w:rsidRDefault="00241067" w:rsidP="00D6218D">
            <w:pPr>
              <w:pStyle w:val="TAH"/>
              <w:rPr>
                <w:b w:val="0"/>
              </w:rPr>
            </w:pPr>
            <w:r w:rsidRPr="0076647D">
              <w:rPr>
                <w:b w:val="0"/>
              </w:rPr>
              <w:t>e</w:t>
            </w:r>
          </w:p>
        </w:tc>
        <w:tc>
          <w:tcPr>
            <w:tcW w:w="425" w:type="dxa"/>
            <w:tcBorders>
              <w:top w:val="single" w:sz="4" w:space="0" w:color="auto"/>
              <w:left w:val="single" w:sz="4" w:space="0" w:color="auto"/>
              <w:bottom w:val="single" w:sz="4" w:space="0" w:color="auto"/>
              <w:right w:val="single" w:sz="4" w:space="0" w:color="auto"/>
            </w:tcBorders>
            <w:vAlign w:val="center"/>
          </w:tcPr>
          <w:p w14:paraId="34F94C35" w14:textId="77777777" w:rsidR="00D6218D" w:rsidRPr="0076647D" w:rsidRDefault="00241067" w:rsidP="00D6218D">
            <w:pPr>
              <w:pStyle w:val="TAH"/>
              <w:rPr>
                <w:b w:val="0"/>
              </w:rPr>
            </w:pPr>
            <w:r w:rsidRPr="0076647D">
              <w:rPr>
                <w:b w:val="0"/>
              </w:rPr>
              <w:t>S</w:t>
            </w:r>
          </w:p>
          <w:p w14:paraId="5EE6C8EB" w14:textId="22D8E6D5" w:rsidR="00D6218D" w:rsidRPr="0076647D" w:rsidRDefault="00D6218D" w:rsidP="00D6218D">
            <w:pPr>
              <w:pStyle w:val="TAH"/>
              <w:rPr>
                <w:b w:val="0"/>
              </w:rPr>
            </w:pPr>
            <w:r w:rsidRPr="0076647D">
              <w:rPr>
                <w:b w:val="0"/>
              </w:rPr>
              <w:t>u</w:t>
            </w:r>
          </w:p>
          <w:p w14:paraId="58D88F5A" w14:textId="32507AF7" w:rsidR="00D6218D" w:rsidRPr="0076647D" w:rsidRDefault="00D6218D" w:rsidP="00D6218D">
            <w:pPr>
              <w:pStyle w:val="TAH"/>
              <w:rPr>
                <w:b w:val="0"/>
              </w:rPr>
            </w:pPr>
            <w:r w:rsidRPr="0076647D">
              <w:rPr>
                <w:b w:val="0"/>
              </w:rPr>
              <w:t>p</w:t>
            </w:r>
          </w:p>
          <w:p w14:paraId="7AA24F9B" w14:textId="511F6A70" w:rsidR="00D6218D" w:rsidRPr="0076647D" w:rsidRDefault="00D6218D" w:rsidP="00D6218D">
            <w:pPr>
              <w:pStyle w:val="TAH"/>
              <w:rPr>
                <w:b w:val="0"/>
              </w:rPr>
            </w:pPr>
            <w:r w:rsidRPr="0076647D">
              <w:rPr>
                <w:b w:val="0"/>
              </w:rPr>
              <w:t>e</w:t>
            </w:r>
          </w:p>
          <w:p w14:paraId="24C3CAE3" w14:textId="56B73FDD" w:rsidR="00D6218D" w:rsidRPr="0076647D" w:rsidRDefault="00D6218D" w:rsidP="00D6218D">
            <w:pPr>
              <w:pStyle w:val="TAH"/>
              <w:rPr>
                <w:b w:val="0"/>
              </w:rPr>
            </w:pPr>
            <w:r w:rsidRPr="0076647D">
              <w:rPr>
                <w:b w:val="0"/>
              </w:rPr>
              <w:t>r</w:t>
            </w:r>
          </w:p>
          <w:p w14:paraId="00D97FB1" w14:textId="3202FDBE" w:rsidR="00D6218D" w:rsidRPr="0076647D" w:rsidRDefault="00D6218D" w:rsidP="00D6218D">
            <w:pPr>
              <w:pStyle w:val="TAH"/>
              <w:rPr>
                <w:b w:val="0"/>
              </w:rPr>
            </w:pPr>
            <w:r w:rsidRPr="0076647D">
              <w:rPr>
                <w:b w:val="0"/>
              </w:rPr>
              <w:t>s</w:t>
            </w:r>
          </w:p>
          <w:p w14:paraId="66201637" w14:textId="53904C38" w:rsidR="00D6218D" w:rsidRPr="0076647D" w:rsidRDefault="00D6218D" w:rsidP="00D6218D">
            <w:pPr>
              <w:pStyle w:val="TAH"/>
              <w:rPr>
                <w:b w:val="0"/>
              </w:rPr>
            </w:pPr>
            <w:r w:rsidRPr="0076647D">
              <w:rPr>
                <w:b w:val="0"/>
              </w:rPr>
              <w:t>e</w:t>
            </w:r>
          </w:p>
          <w:p w14:paraId="730A6DDA" w14:textId="74C567F2" w:rsidR="00241067" w:rsidRPr="0076647D" w:rsidRDefault="00D6218D" w:rsidP="00D6218D">
            <w:pPr>
              <w:pStyle w:val="TAH"/>
              <w:rPr>
                <w:b w:val="0"/>
              </w:rPr>
            </w:pPr>
            <w:r w:rsidRPr="0076647D">
              <w:rPr>
                <w:b w:val="0"/>
              </w:rPr>
              <w:t>t</w:t>
            </w:r>
          </w:p>
        </w:tc>
        <w:tc>
          <w:tcPr>
            <w:tcW w:w="343" w:type="dxa"/>
            <w:tcBorders>
              <w:left w:val="single" w:sz="4" w:space="0" w:color="auto"/>
              <w:bottom w:val="single" w:sz="4" w:space="0" w:color="auto"/>
              <w:right w:val="single" w:sz="4" w:space="0" w:color="auto"/>
            </w:tcBorders>
            <w:shd w:val="clear" w:color="auto" w:fill="auto"/>
            <w:vAlign w:val="center"/>
          </w:tcPr>
          <w:p w14:paraId="5431A5F9" w14:textId="77777777" w:rsidR="00D6218D" w:rsidRPr="0076647D" w:rsidRDefault="00241067" w:rsidP="00D6218D">
            <w:pPr>
              <w:pStyle w:val="TAH"/>
              <w:rPr>
                <w:b w:val="0"/>
              </w:rPr>
            </w:pPr>
            <w:r w:rsidRPr="0076647D">
              <w:rPr>
                <w:b w:val="0"/>
              </w:rPr>
              <w:t>S</w:t>
            </w:r>
          </w:p>
          <w:p w14:paraId="4EF69AA3" w14:textId="6869CFC3" w:rsidR="00D6218D" w:rsidRPr="0076647D" w:rsidRDefault="00D6218D" w:rsidP="00D6218D">
            <w:pPr>
              <w:pStyle w:val="TAH"/>
              <w:rPr>
                <w:b w:val="0"/>
              </w:rPr>
            </w:pPr>
            <w:r w:rsidRPr="0076647D">
              <w:rPr>
                <w:b w:val="0"/>
              </w:rPr>
              <w:t>u</w:t>
            </w:r>
          </w:p>
          <w:p w14:paraId="460E3250" w14:textId="45660ED4" w:rsidR="00D6218D" w:rsidRPr="0076647D" w:rsidRDefault="00D6218D" w:rsidP="00D6218D">
            <w:pPr>
              <w:pStyle w:val="TAH"/>
              <w:rPr>
                <w:b w:val="0"/>
              </w:rPr>
            </w:pPr>
            <w:r w:rsidRPr="0076647D">
              <w:rPr>
                <w:b w:val="0"/>
              </w:rPr>
              <w:t>b</w:t>
            </w:r>
          </w:p>
          <w:p w14:paraId="795E2183" w14:textId="5EB3253C" w:rsidR="00D6218D" w:rsidRPr="0076647D" w:rsidRDefault="00D6218D" w:rsidP="00D6218D">
            <w:pPr>
              <w:pStyle w:val="TAH"/>
              <w:rPr>
                <w:b w:val="0"/>
              </w:rPr>
            </w:pPr>
            <w:r w:rsidRPr="0076647D">
              <w:rPr>
                <w:b w:val="0"/>
              </w:rPr>
              <w:t>s</w:t>
            </w:r>
          </w:p>
          <w:p w14:paraId="7AE746F7" w14:textId="6778EC93" w:rsidR="00D6218D" w:rsidRPr="0076647D" w:rsidRDefault="00D6218D" w:rsidP="00D6218D">
            <w:pPr>
              <w:pStyle w:val="TAH"/>
              <w:rPr>
                <w:b w:val="0"/>
              </w:rPr>
            </w:pPr>
            <w:r w:rsidRPr="0076647D">
              <w:rPr>
                <w:b w:val="0"/>
              </w:rPr>
              <w:t>e</w:t>
            </w:r>
          </w:p>
          <w:p w14:paraId="72252D51" w14:textId="407135DD" w:rsidR="00241067" w:rsidRPr="0076647D" w:rsidRDefault="00D6218D" w:rsidP="00D6218D">
            <w:pPr>
              <w:pStyle w:val="TAH"/>
              <w:rPr>
                <w:b w:val="0"/>
              </w:rPr>
            </w:pPr>
            <w:r w:rsidRPr="0076647D">
              <w:rPr>
                <w:b w:val="0"/>
              </w:rPr>
              <w:t>t</w:t>
            </w:r>
          </w:p>
        </w:tc>
        <w:tc>
          <w:tcPr>
            <w:tcW w:w="499" w:type="dxa"/>
            <w:tcBorders>
              <w:left w:val="single" w:sz="4" w:space="0" w:color="auto"/>
              <w:bottom w:val="single" w:sz="4" w:space="0" w:color="auto"/>
              <w:right w:val="single" w:sz="4" w:space="0" w:color="auto"/>
            </w:tcBorders>
            <w:shd w:val="clear" w:color="auto" w:fill="auto"/>
            <w:vAlign w:val="center"/>
          </w:tcPr>
          <w:p w14:paraId="522C2C89" w14:textId="77777777" w:rsidR="00D6218D" w:rsidRPr="0076647D" w:rsidRDefault="00241067" w:rsidP="00D6218D">
            <w:pPr>
              <w:pStyle w:val="TAH"/>
              <w:rPr>
                <w:b w:val="0"/>
              </w:rPr>
            </w:pPr>
            <w:r w:rsidRPr="0076647D">
              <w:rPr>
                <w:b w:val="0"/>
              </w:rPr>
              <w:t>P</w:t>
            </w:r>
          </w:p>
          <w:p w14:paraId="6164895E" w14:textId="77777777" w:rsidR="00D6218D" w:rsidRPr="0076647D" w:rsidRDefault="00241067" w:rsidP="00D6218D">
            <w:pPr>
              <w:pStyle w:val="TAH"/>
              <w:rPr>
                <w:b w:val="0"/>
              </w:rPr>
            </w:pPr>
            <w:r w:rsidRPr="0076647D">
              <w:rPr>
                <w:b w:val="0"/>
              </w:rPr>
              <w:t>a</w:t>
            </w:r>
          </w:p>
          <w:p w14:paraId="6B6317BF" w14:textId="77777777" w:rsidR="00D6218D" w:rsidRPr="0076647D" w:rsidRDefault="00241067" w:rsidP="00D6218D">
            <w:pPr>
              <w:pStyle w:val="TAH"/>
              <w:rPr>
                <w:b w:val="0"/>
              </w:rPr>
            </w:pPr>
            <w:r w:rsidRPr="0076647D">
              <w:rPr>
                <w:b w:val="0"/>
              </w:rPr>
              <w:t>t</w:t>
            </w:r>
          </w:p>
          <w:p w14:paraId="47EF2CAD" w14:textId="77777777" w:rsidR="00D6218D" w:rsidRPr="0076647D" w:rsidRDefault="00241067" w:rsidP="00D6218D">
            <w:pPr>
              <w:pStyle w:val="TAH"/>
              <w:rPr>
                <w:b w:val="0"/>
              </w:rPr>
            </w:pPr>
            <w:r w:rsidRPr="0076647D">
              <w:rPr>
                <w:b w:val="0"/>
              </w:rPr>
              <w:t>t</w:t>
            </w:r>
          </w:p>
          <w:p w14:paraId="1A7F5BC7" w14:textId="77777777" w:rsidR="00D6218D" w:rsidRPr="0076647D" w:rsidRDefault="00241067" w:rsidP="00D6218D">
            <w:pPr>
              <w:pStyle w:val="TAH"/>
              <w:rPr>
                <w:b w:val="0"/>
              </w:rPr>
            </w:pPr>
            <w:r w:rsidRPr="0076647D">
              <w:rPr>
                <w:b w:val="0"/>
              </w:rPr>
              <w:t>e</w:t>
            </w:r>
          </w:p>
          <w:p w14:paraId="04EC5FB2" w14:textId="77777777" w:rsidR="00D6218D" w:rsidRPr="0076647D" w:rsidRDefault="00241067" w:rsidP="00D6218D">
            <w:pPr>
              <w:pStyle w:val="TAH"/>
              <w:rPr>
                <w:b w:val="0"/>
              </w:rPr>
            </w:pPr>
            <w:r w:rsidRPr="0076647D">
              <w:rPr>
                <w:b w:val="0"/>
              </w:rPr>
              <w:t>r</w:t>
            </w:r>
          </w:p>
          <w:p w14:paraId="174876A3" w14:textId="7B1FE742" w:rsidR="00241067" w:rsidRPr="0076647D" w:rsidRDefault="00241067" w:rsidP="00D6218D">
            <w:pPr>
              <w:pStyle w:val="TAH"/>
              <w:rPr>
                <w:b w:val="0"/>
              </w:rPr>
            </w:pPr>
            <w:r w:rsidRPr="0076647D">
              <w:rPr>
                <w:b w:val="0"/>
              </w:rPr>
              <w:t>n</w:t>
            </w:r>
          </w:p>
        </w:tc>
        <w:tc>
          <w:tcPr>
            <w:tcW w:w="566" w:type="dxa"/>
            <w:tcBorders>
              <w:top w:val="single" w:sz="4" w:space="0" w:color="auto"/>
              <w:left w:val="single" w:sz="4" w:space="0" w:color="auto"/>
              <w:bottom w:val="single" w:sz="4" w:space="0" w:color="auto"/>
              <w:right w:val="single" w:sz="4" w:space="0" w:color="auto"/>
            </w:tcBorders>
            <w:vAlign w:val="center"/>
          </w:tcPr>
          <w:p w14:paraId="11F7C6A4" w14:textId="77777777" w:rsidR="00D6218D" w:rsidRPr="00DB72D5" w:rsidRDefault="00241067" w:rsidP="00D6218D">
            <w:pPr>
              <w:pStyle w:val="TAH"/>
              <w:rPr>
                <w:b w:val="0"/>
                <w:lang w:val="de-DE"/>
              </w:rPr>
            </w:pPr>
            <w:r w:rsidRPr="00DB72D5">
              <w:rPr>
                <w:b w:val="0"/>
                <w:lang w:val="de-DE"/>
              </w:rPr>
              <w:t>A</w:t>
            </w:r>
          </w:p>
          <w:p w14:paraId="4354E654" w14:textId="77777777" w:rsidR="00D6218D" w:rsidRPr="00DB72D5" w:rsidRDefault="00241067" w:rsidP="00D6218D">
            <w:pPr>
              <w:pStyle w:val="TAH"/>
              <w:rPr>
                <w:b w:val="0"/>
                <w:lang w:val="de-DE"/>
              </w:rPr>
            </w:pPr>
            <w:r w:rsidRPr="00DB72D5">
              <w:rPr>
                <w:b w:val="0"/>
                <w:lang w:val="de-DE"/>
              </w:rPr>
              <w:t>n</w:t>
            </w:r>
          </w:p>
          <w:p w14:paraId="19737FB4" w14:textId="77777777" w:rsidR="00D6218D" w:rsidRPr="00DB72D5" w:rsidRDefault="00241067" w:rsidP="00D6218D">
            <w:pPr>
              <w:pStyle w:val="TAH"/>
              <w:rPr>
                <w:b w:val="0"/>
                <w:lang w:val="de-DE"/>
              </w:rPr>
            </w:pPr>
            <w:r w:rsidRPr="00DB72D5">
              <w:rPr>
                <w:b w:val="0"/>
                <w:lang w:val="de-DE"/>
              </w:rPr>
              <w:t>y</w:t>
            </w:r>
          </w:p>
          <w:p w14:paraId="5DD08679" w14:textId="0E33E148" w:rsidR="00D6218D" w:rsidRPr="00DB72D5" w:rsidRDefault="00D6218D" w:rsidP="00D6218D">
            <w:pPr>
              <w:pStyle w:val="TAH"/>
              <w:rPr>
                <w:b w:val="0"/>
                <w:lang w:val="de-DE"/>
              </w:rPr>
            </w:pPr>
            <w:r w:rsidRPr="00DB72D5">
              <w:rPr>
                <w:b w:val="0"/>
                <w:lang w:val="de-DE"/>
              </w:rPr>
              <w:t>e</w:t>
            </w:r>
          </w:p>
          <w:p w14:paraId="27ED9F66" w14:textId="4098BB98" w:rsidR="00D6218D" w:rsidRPr="00DB72D5" w:rsidRDefault="00D6218D" w:rsidP="00D6218D">
            <w:pPr>
              <w:pStyle w:val="TAH"/>
              <w:rPr>
                <w:b w:val="0"/>
                <w:lang w:val="de-DE"/>
              </w:rPr>
            </w:pPr>
            <w:r w:rsidRPr="00DB72D5">
              <w:rPr>
                <w:b w:val="0"/>
                <w:lang w:val="de-DE"/>
              </w:rPr>
              <w:t>l</w:t>
            </w:r>
          </w:p>
          <w:p w14:paraId="5EAD98EC" w14:textId="40DD55BE" w:rsidR="00D6218D" w:rsidRPr="00DB72D5" w:rsidRDefault="00D6218D" w:rsidP="00D6218D">
            <w:pPr>
              <w:pStyle w:val="TAH"/>
              <w:rPr>
                <w:b w:val="0"/>
                <w:lang w:val="de-DE"/>
              </w:rPr>
            </w:pPr>
            <w:r w:rsidRPr="00DB72D5">
              <w:rPr>
                <w:b w:val="0"/>
                <w:lang w:val="de-DE"/>
              </w:rPr>
              <w:t>e</w:t>
            </w:r>
          </w:p>
          <w:p w14:paraId="34FCF56B" w14:textId="593955BC" w:rsidR="00D6218D" w:rsidRPr="00DB72D5" w:rsidRDefault="00D6218D" w:rsidP="00D6218D">
            <w:pPr>
              <w:pStyle w:val="TAH"/>
              <w:rPr>
                <w:b w:val="0"/>
                <w:lang w:val="de-DE"/>
              </w:rPr>
            </w:pPr>
            <w:r w:rsidRPr="00DB72D5">
              <w:rPr>
                <w:b w:val="0"/>
                <w:lang w:val="de-DE"/>
              </w:rPr>
              <w:t>m</w:t>
            </w:r>
          </w:p>
          <w:p w14:paraId="095157A2" w14:textId="5FD256A8" w:rsidR="00D6218D" w:rsidRPr="00DB72D5" w:rsidRDefault="00D6218D" w:rsidP="00D6218D">
            <w:pPr>
              <w:pStyle w:val="TAH"/>
              <w:rPr>
                <w:b w:val="0"/>
                <w:lang w:val="de-DE"/>
              </w:rPr>
            </w:pPr>
            <w:r w:rsidRPr="00DB72D5">
              <w:rPr>
                <w:b w:val="0"/>
                <w:lang w:val="de-DE"/>
              </w:rPr>
              <w:t>e</w:t>
            </w:r>
          </w:p>
          <w:p w14:paraId="3770ADF2" w14:textId="4F4910DE" w:rsidR="00D6218D" w:rsidRPr="00DB72D5" w:rsidRDefault="00D6218D" w:rsidP="00D6218D">
            <w:pPr>
              <w:pStyle w:val="TAH"/>
              <w:rPr>
                <w:b w:val="0"/>
                <w:lang w:val="de-DE"/>
              </w:rPr>
            </w:pPr>
            <w:r w:rsidRPr="00DB72D5">
              <w:rPr>
                <w:b w:val="0"/>
                <w:lang w:val="de-DE"/>
              </w:rPr>
              <w:t>n</w:t>
            </w:r>
          </w:p>
          <w:p w14:paraId="59E0AAB8" w14:textId="77BDDDD5" w:rsidR="00D6218D" w:rsidRPr="00DB72D5" w:rsidRDefault="00D6218D" w:rsidP="00D6218D">
            <w:pPr>
              <w:pStyle w:val="TAH"/>
              <w:rPr>
                <w:b w:val="0"/>
                <w:lang w:val="de-DE"/>
              </w:rPr>
            </w:pPr>
            <w:r w:rsidRPr="00DB72D5">
              <w:rPr>
                <w:b w:val="0"/>
                <w:lang w:val="de-DE"/>
              </w:rPr>
              <w:t>t</w:t>
            </w:r>
          </w:p>
          <w:p w14:paraId="51FC0895" w14:textId="1B023893" w:rsidR="00241067" w:rsidRPr="00DB72D5" w:rsidRDefault="00241067" w:rsidP="00D6218D">
            <w:pPr>
              <w:pStyle w:val="TAH"/>
              <w:rPr>
                <w:b w:val="0"/>
                <w:lang w:val="de-DE"/>
              </w:rPr>
            </w:pPr>
            <w:r w:rsidRPr="00DB72D5">
              <w:rPr>
                <w:b w:val="0"/>
                <w:lang w:val="de-DE"/>
              </w:rPr>
              <w:t>(?)</w:t>
            </w:r>
          </w:p>
        </w:tc>
        <w:tc>
          <w:tcPr>
            <w:tcW w:w="860" w:type="dxa"/>
            <w:tcBorders>
              <w:top w:val="single" w:sz="4" w:space="0" w:color="auto"/>
              <w:left w:val="single" w:sz="4" w:space="0" w:color="auto"/>
              <w:bottom w:val="single" w:sz="4" w:space="0" w:color="auto"/>
              <w:right w:val="single" w:sz="4" w:space="0" w:color="auto"/>
            </w:tcBorders>
            <w:vAlign w:val="center"/>
          </w:tcPr>
          <w:p w14:paraId="49F43687" w14:textId="77777777" w:rsidR="00D6218D" w:rsidRPr="00DB72D5" w:rsidRDefault="00241067" w:rsidP="00D6218D">
            <w:pPr>
              <w:pStyle w:val="TAH"/>
              <w:rPr>
                <w:b w:val="0"/>
                <w:lang w:val="de-DE"/>
              </w:rPr>
            </w:pPr>
            <w:r w:rsidRPr="00DB72D5">
              <w:rPr>
                <w:b w:val="0"/>
                <w:lang w:val="de-DE"/>
              </w:rPr>
              <w:t>A</w:t>
            </w:r>
          </w:p>
          <w:p w14:paraId="08B877E5" w14:textId="4F1D0221" w:rsidR="00D6218D" w:rsidRPr="00DB72D5" w:rsidRDefault="00D6218D" w:rsidP="00D6218D">
            <w:pPr>
              <w:pStyle w:val="TAH"/>
              <w:rPr>
                <w:b w:val="0"/>
                <w:lang w:val="de-DE"/>
              </w:rPr>
            </w:pPr>
            <w:r w:rsidRPr="00DB72D5">
              <w:rPr>
                <w:b w:val="0"/>
                <w:lang w:val="de-DE"/>
              </w:rPr>
              <w:t>n</w:t>
            </w:r>
          </w:p>
          <w:p w14:paraId="26E79E68" w14:textId="77777777" w:rsidR="00D6218D" w:rsidRPr="00DB72D5" w:rsidRDefault="00241067" w:rsidP="00D6218D">
            <w:pPr>
              <w:pStyle w:val="TAH"/>
              <w:rPr>
                <w:b w:val="0"/>
                <w:lang w:val="de-DE"/>
              </w:rPr>
            </w:pPr>
            <w:r w:rsidRPr="00DB72D5">
              <w:rPr>
                <w:b w:val="0"/>
                <w:lang w:val="de-DE"/>
              </w:rPr>
              <w:t>y</w:t>
            </w:r>
            <w:r w:rsidR="003F1B9A" w:rsidRPr="00DB72D5">
              <w:rPr>
                <w:b w:val="0"/>
                <w:lang w:val="de-DE"/>
              </w:rPr>
              <w:t xml:space="preserve"> </w:t>
            </w:r>
          </w:p>
          <w:p w14:paraId="633B718D" w14:textId="1EB4BD45" w:rsidR="00D6218D" w:rsidRPr="00DB72D5" w:rsidRDefault="00241067" w:rsidP="00D6218D">
            <w:pPr>
              <w:pStyle w:val="TAH"/>
              <w:rPr>
                <w:b w:val="0"/>
                <w:lang w:val="de-DE"/>
              </w:rPr>
            </w:pPr>
            <w:r w:rsidRPr="00DB72D5">
              <w:rPr>
                <w:b w:val="0"/>
                <w:lang w:val="de-DE"/>
              </w:rPr>
              <w:t>E</w:t>
            </w:r>
          </w:p>
          <w:p w14:paraId="603FB9FB" w14:textId="77777777" w:rsidR="00D6218D" w:rsidRPr="00DB72D5" w:rsidRDefault="00241067" w:rsidP="00D6218D">
            <w:pPr>
              <w:pStyle w:val="TAH"/>
              <w:rPr>
                <w:b w:val="0"/>
                <w:lang w:val="de-DE"/>
              </w:rPr>
            </w:pPr>
            <w:r w:rsidRPr="00DB72D5">
              <w:rPr>
                <w:b w:val="0"/>
                <w:lang w:val="de-DE"/>
              </w:rPr>
              <w:t>l</w:t>
            </w:r>
          </w:p>
          <w:p w14:paraId="2161D48F" w14:textId="77777777" w:rsidR="00D6218D" w:rsidRPr="00DB72D5" w:rsidRDefault="00241067" w:rsidP="00D6218D">
            <w:pPr>
              <w:pStyle w:val="TAH"/>
              <w:rPr>
                <w:b w:val="0"/>
                <w:lang w:val="de-DE"/>
              </w:rPr>
            </w:pPr>
            <w:r w:rsidRPr="00DB72D5">
              <w:rPr>
                <w:b w:val="0"/>
                <w:lang w:val="de-DE"/>
              </w:rPr>
              <w:t>e</w:t>
            </w:r>
          </w:p>
          <w:p w14:paraId="22B118CA" w14:textId="77777777" w:rsidR="00D6218D" w:rsidRPr="00DB72D5" w:rsidRDefault="00241067" w:rsidP="00D6218D">
            <w:pPr>
              <w:pStyle w:val="TAH"/>
              <w:rPr>
                <w:b w:val="0"/>
                <w:lang w:val="de-DE"/>
              </w:rPr>
            </w:pPr>
            <w:r w:rsidRPr="00DB72D5">
              <w:rPr>
                <w:b w:val="0"/>
                <w:lang w:val="de-DE"/>
              </w:rPr>
              <w:t>m</w:t>
            </w:r>
          </w:p>
          <w:p w14:paraId="40C4DDEB" w14:textId="77777777" w:rsidR="00D6218D" w:rsidRPr="00DB72D5" w:rsidRDefault="00241067" w:rsidP="00D6218D">
            <w:pPr>
              <w:pStyle w:val="TAH"/>
              <w:rPr>
                <w:b w:val="0"/>
                <w:lang w:val="de-DE"/>
              </w:rPr>
            </w:pPr>
            <w:r w:rsidRPr="00DB72D5">
              <w:rPr>
                <w:b w:val="0"/>
                <w:lang w:val="de-DE"/>
              </w:rPr>
              <w:t>e</w:t>
            </w:r>
          </w:p>
          <w:p w14:paraId="32CB9B4A" w14:textId="77777777" w:rsidR="00D6218D" w:rsidRPr="00DB72D5" w:rsidRDefault="00241067" w:rsidP="00D6218D">
            <w:pPr>
              <w:pStyle w:val="TAH"/>
              <w:rPr>
                <w:b w:val="0"/>
                <w:lang w:val="de-DE"/>
              </w:rPr>
            </w:pPr>
            <w:r w:rsidRPr="00DB72D5">
              <w:rPr>
                <w:b w:val="0"/>
                <w:lang w:val="de-DE"/>
              </w:rPr>
              <w:t>n</w:t>
            </w:r>
          </w:p>
          <w:p w14:paraId="58B52EA7" w14:textId="77777777" w:rsidR="00D6218D" w:rsidRPr="00DB72D5" w:rsidRDefault="00241067" w:rsidP="00D6218D">
            <w:pPr>
              <w:pStyle w:val="TAH"/>
              <w:rPr>
                <w:b w:val="0"/>
                <w:lang w:val="de-DE"/>
              </w:rPr>
            </w:pPr>
            <w:r w:rsidRPr="00DB72D5">
              <w:rPr>
                <w:b w:val="0"/>
                <w:lang w:val="de-DE"/>
              </w:rPr>
              <w:t>t</w:t>
            </w:r>
          </w:p>
          <w:p w14:paraId="55FD20FF" w14:textId="77777777" w:rsidR="00D6218D" w:rsidRPr="00DB72D5" w:rsidRDefault="00241067" w:rsidP="00D6218D">
            <w:pPr>
              <w:pStyle w:val="TAH"/>
              <w:rPr>
                <w:b w:val="0"/>
                <w:lang w:val="de-DE"/>
              </w:rPr>
            </w:pPr>
            <w:r w:rsidRPr="00DB72D5">
              <w:rPr>
                <w:b w:val="0"/>
                <w:lang w:val="de-DE"/>
              </w:rPr>
              <w:t>s</w:t>
            </w:r>
          </w:p>
          <w:p w14:paraId="5DE91062" w14:textId="77777777" w:rsidR="00D6218D" w:rsidRPr="00DB72D5" w:rsidRDefault="00241067" w:rsidP="00D6218D">
            <w:pPr>
              <w:pStyle w:val="TAH"/>
              <w:rPr>
                <w:b w:val="0"/>
                <w:lang w:val="de-DE"/>
              </w:rPr>
            </w:pPr>
            <w:r w:rsidRPr="00DB72D5">
              <w:rPr>
                <w:b w:val="0"/>
                <w:lang w:val="de-DE"/>
              </w:rPr>
              <w:t>O</w:t>
            </w:r>
          </w:p>
          <w:p w14:paraId="4ACB8CFC" w14:textId="77777777" w:rsidR="00D6218D" w:rsidRPr="00DB72D5" w:rsidRDefault="00241067" w:rsidP="00D6218D">
            <w:pPr>
              <w:pStyle w:val="TAH"/>
              <w:rPr>
                <w:b w:val="0"/>
                <w:lang w:val="de-DE"/>
              </w:rPr>
            </w:pPr>
            <w:r w:rsidRPr="00DB72D5">
              <w:rPr>
                <w:b w:val="0"/>
                <w:lang w:val="de-DE"/>
              </w:rPr>
              <w:t>r</w:t>
            </w:r>
          </w:p>
          <w:p w14:paraId="2516FC80" w14:textId="6D9A2478" w:rsidR="00D6218D" w:rsidRPr="00DB72D5" w:rsidRDefault="00D6218D" w:rsidP="00D6218D">
            <w:pPr>
              <w:pStyle w:val="TAH"/>
              <w:rPr>
                <w:b w:val="0"/>
                <w:lang w:val="de-DE"/>
              </w:rPr>
            </w:pPr>
            <w:r w:rsidRPr="00DB72D5">
              <w:rPr>
                <w:b w:val="0"/>
                <w:lang w:val="de-DE"/>
              </w:rPr>
              <w:t>n</w:t>
            </w:r>
          </w:p>
          <w:p w14:paraId="4D7B5386" w14:textId="41B3E009" w:rsidR="00D6218D" w:rsidRPr="00DB72D5" w:rsidRDefault="00D6218D" w:rsidP="00D6218D">
            <w:pPr>
              <w:pStyle w:val="TAH"/>
              <w:rPr>
                <w:b w:val="0"/>
                <w:lang w:val="de-DE"/>
              </w:rPr>
            </w:pPr>
            <w:r w:rsidRPr="00DB72D5">
              <w:rPr>
                <w:b w:val="0"/>
                <w:lang w:val="de-DE"/>
              </w:rPr>
              <w:t>o</w:t>
            </w:r>
          </w:p>
          <w:p w14:paraId="3F7B37C0" w14:textId="0EDEF9E8" w:rsidR="00D6218D" w:rsidRPr="00DB72D5" w:rsidRDefault="00D6218D" w:rsidP="00D6218D">
            <w:pPr>
              <w:pStyle w:val="TAH"/>
              <w:rPr>
                <w:b w:val="0"/>
                <w:lang w:val="de-DE"/>
              </w:rPr>
            </w:pPr>
            <w:r w:rsidRPr="00DB72D5">
              <w:rPr>
                <w:b w:val="0"/>
                <w:lang w:val="de-DE"/>
              </w:rPr>
              <w:t>n</w:t>
            </w:r>
          </w:p>
          <w:p w14:paraId="149AD4AF" w14:textId="187D05B6" w:rsidR="00D6218D" w:rsidRPr="00DB72D5" w:rsidRDefault="00D6218D" w:rsidP="00D6218D">
            <w:pPr>
              <w:pStyle w:val="TAH"/>
              <w:rPr>
                <w:b w:val="0"/>
                <w:lang w:val="de-DE"/>
              </w:rPr>
            </w:pPr>
            <w:r w:rsidRPr="00DB72D5">
              <w:rPr>
                <w:b w:val="0"/>
                <w:lang w:val="de-DE"/>
              </w:rPr>
              <w:t>e</w:t>
            </w:r>
          </w:p>
          <w:p w14:paraId="2CF6F2AC" w14:textId="77777777" w:rsidR="00D6218D" w:rsidRPr="00DB72D5" w:rsidRDefault="007332CE" w:rsidP="00D6218D">
            <w:pPr>
              <w:pStyle w:val="TAH"/>
              <w:rPr>
                <w:b w:val="0"/>
                <w:lang w:val="de-DE"/>
              </w:rPr>
            </w:pPr>
            <w:r w:rsidRPr="00DB72D5">
              <w:rPr>
                <w:b w:val="0"/>
                <w:lang w:val="de-DE"/>
              </w:rPr>
              <w:t>(s</w:t>
            </w:r>
          </w:p>
          <w:p w14:paraId="5E055FA1" w14:textId="77777777" w:rsidR="00D6218D" w:rsidRPr="00DB72D5" w:rsidRDefault="007332CE" w:rsidP="00D6218D">
            <w:pPr>
              <w:pStyle w:val="TAH"/>
              <w:rPr>
                <w:b w:val="0"/>
                <w:lang w:val="de-DE"/>
              </w:rPr>
            </w:pPr>
            <w:r w:rsidRPr="00DB72D5">
              <w:rPr>
                <w:b w:val="0"/>
                <w:lang w:val="de-DE"/>
              </w:rPr>
              <w:t>e</w:t>
            </w:r>
          </w:p>
          <w:p w14:paraId="6C590F8F" w14:textId="77777777" w:rsidR="00D6218D" w:rsidRPr="00DB72D5" w:rsidRDefault="007332CE" w:rsidP="00D6218D">
            <w:pPr>
              <w:pStyle w:val="TAH"/>
              <w:rPr>
                <w:b w:val="0"/>
                <w:lang w:val="de-DE"/>
              </w:rPr>
            </w:pPr>
            <w:r w:rsidRPr="00DB72D5">
              <w:rPr>
                <w:b w:val="0"/>
                <w:lang w:val="de-DE"/>
              </w:rPr>
              <w:t>e</w:t>
            </w:r>
          </w:p>
          <w:p w14:paraId="20BB4733" w14:textId="77777777" w:rsidR="00D6218D" w:rsidRPr="00DB72D5" w:rsidRDefault="007332CE" w:rsidP="00D6218D">
            <w:pPr>
              <w:pStyle w:val="TAH"/>
              <w:rPr>
                <w:b w:val="0"/>
                <w:lang w:val="de-DE"/>
              </w:rPr>
            </w:pPr>
            <w:r w:rsidRPr="00DB72D5">
              <w:rPr>
                <w:b w:val="0"/>
                <w:lang w:val="de-DE"/>
              </w:rPr>
              <w:t>n</w:t>
            </w:r>
          </w:p>
          <w:p w14:paraId="67CE19D3" w14:textId="77777777" w:rsidR="00D6218D" w:rsidRPr="00DB72D5" w:rsidRDefault="007332CE" w:rsidP="00D6218D">
            <w:pPr>
              <w:pStyle w:val="TAH"/>
              <w:rPr>
                <w:b w:val="0"/>
                <w:lang w:val="de-DE"/>
              </w:rPr>
            </w:pPr>
            <w:r w:rsidRPr="00DB72D5">
              <w:rPr>
                <w:b w:val="0"/>
                <w:lang w:val="de-DE"/>
              </w:rPr>
              <w:t>o</w:t>
            </w:r>
          </w:p>
          <w:p w14:paraId="668013DF" w14:textId="77777777" w:rsidR="00D6218D" w:rsidRPr="0076647D" w:rsidRDefault="007332CE" w:rsidP="00D6218D">
            <w:pPr>
              <w:pStyle w:val="TAH"/>
              <w:rPr>
                <w:b w:val="0"/>
              </w:rPr>
            </w:pPr>
            <w:r w:rsidRPr="0076647D">
              <w:rPr>
                <w:b w:val="0"/>
              </w:rPr>
              <w:t>t</w:t>
            </w:r>
          </w:p>
          <w:p w14:paraId="4CE20CE7" w14:textId="61FE22E0" w:rsidR="00241067" w:rsidRPr="0076647D" w:rsidRDefault="007332CE" w:rsidP="00D6218D">
            <w:pPr>
              <w:pStyle w:val="TAH"/>
              <w:rPr>
                <w:b w:val="0"/>
              </w:rPr>
            </w:pPr>
            <w:r w:rsidRPr="0076647D">
              <w:rPr>
                <w:b w:val="0"/>
              </w:rPr>
              <w:t>e</w:t>
            </w:r>
            <w:r w:rsidR="00241067" w:rsidRPr="0076647D">
              <w:rPr>
                <w:b w:val="0"/>
              </w:rPr>
              <w:t>)</w:t>
            </w:r>
          </w:p>
        </w:tc>
        <w:tc>
          <w:tcPr>
            <w:tcW w:w="285" w:type="dxa"/>
            <w:tcBorders>
              <w:top w:val="single" w:sz="4" w:space="0" w:color="auto"/>
              <w:left w:val="single" w:sz="4" w:space="0" w:color="auto"/>
              <w:bottom w:val="single" w:sz="4" w:space="0" w:color="auto"/>
              <w:right w:val="single" w:sz="4" w:space="0" w:color="auto"/>
            </w:tcBorders>
            <w:vAlign w:val="center"/>
          </w:tcPr>
          <w:p w14:paraId="16CDD078" w14:textId="77777777" w:rsidR="00D6218D" w:rsidRPr="00DB72D5" w:rsidRDefault="00241067" w:rsidP="00D6218D">
            <w:pPr>
              <w:pStyle w:val="TAH"/>
              <w:rPr>
                <w:b w:val="0"/>
                <w:lang w:val="de-DE"/>
              </w:rPr>
            </w:pPr>
            <w:r w:rsidRPr="00DB72D5">
              <w:rPr>
                <w:b w:val="0"/>
                <w:lang w:val="de-DE"/>
              </w:rPr>
              <w:t>P</w:t>
            </w:r>
          </w:p>
          <w:p w14:paraId="0CC4CDCF" w14:textId="77777777" w:rsidR="00D6218D" w:rsidRPr="00DB72D5" w:rsidRDefault="00241067" w:rsidP="00D6218D">
            <w:pPr>
              <w:pStyle w:val="TAH"/>
              <w:rPr>
                <w:b w:val="0"/>
                <w:lang w:val="de-DE"/>
              </w:rPr>
            </w:pPr>
            <w:r w:rsidRPr="00DB72D5">
              <w:rPr>
                <w:b w:val="0"/>
                <w:lang w:val="de-DE"/>
              </w:rPr>
              <w:t>e</w:t>
            </w:r>
          </w:p>
          <w:p w14:paraId="75989A2D" w14:textId="77777777" w:rsidR="00D6218D" w:rsidRPr="00DB72D5" w:rsidRDefault="00241067" w:rsidP="00D6218D">
            <w:pPr>
              <w:pStyle w:val="TAH"/>
              <w:rPr>
                <w:b w:val="0"/>
                <w:lang w:val="de-DE"/>
              </w:rPr>
            </w:pPr>
            <w:r w:rsidRPr="00DB72D5">
              <w:rPr>
                <w:b w:val="0"/>
                <w:lang w:val="de-DE"/>
              </w:rPr>
              <w:t>r</w:t>
            </w:r>
          </w:p>
          <w:p w14:paraId="0ED398C1" w14:textId="7A5F98DF" w:rsidR="00D6218D" w:rsidRPr="00DB72D5" w:rsidRDefault="00241067" w:rsidP="00D6218D">
            <w:pPr>
              <w:pStyle w:val="TAH"/>
              <w:rPr>
                <w:b w:val="0"/>
                <w:lang w:val="de-DE"/>
              </w:rPr>
            </w:pPr>
            <w:r w:rsidRPr="00DB72D5">
              <w:rPr>
                <w:b w:val="0"/>
                <w:lang w:val="de-DE"/>
              </w:rPr>
              <w:t>mu</w:t>
            </w:r>
          </w:p>
          <w:p w14:paraId="6B787F0A" w14:textId="77777777" w:rsidR="00D6218D" w:rsidRPr="00DB72D5" w:rsidRDefault="00241067" w:rsidP="00D6218D">
            <w:pPr>
              <w:pStyle w:val="TAH"/>
              <w:rPr>
                <w:b w:val="0"/>
                <w:lang w:val="de-DE"/>
              </w:rPr>
            </w:pPr>
            <w:r w:rsidRPr="00DB72D5">
              <w:rPr>
                <w:b w:val="0"/>
                <w:lang w:val="de-DE"/>
              </w:rPr>
              <w:t>t</w:t>
            </w:r>
          </w:p>
          <w:p w14:paraId="2E6A8056" w14:textId="77777777" w:rsidR="00D6218D" w:rsidRPr="00DB72D5" w:rsidRDefault="00241067" w:rsidP="00D6218D">
            <w:pPr>
              <w:pStyle w:val="TAH"/>
              <w:rPr>
                <w:b w:val="0"/>
                <w:lang w:val="de-DE"/>
              </w:rPr>
            </w:pPr>
            <w:r w:rsidRPr="00DB72D5">
              <w:rPr>
                <w:b w:val="0"/>
                <w:lang w:val="de-DE"/>
              </w:rPr>
              <w:t>a</w:t>
            </w:r>
          </w:p>
          <w:p w14:paraId="54E71F35" w14:textId="77777777" w:rsidR="00D6218D" w:rsidRPr="00DB72D5" w:rsidRDefault="00241067" w:rsidP="00D6218D">
            <w:pPr>
              <w:pStyle w:val="TAH"/>
              <w:rPr>
                <w:b w:val="0"/>
                <w:lang w:val="de-DE"/>
              </w:rPr>
            </w:pPr>
            <w:r w:rsidRPr="00DB72D5">
              <w:rPr>
                <w:b w:val="0"/>
                <w:lang w:val="de-DE"/>
              </w:rPr>
              <w:t>t</w:t>
            </w:r>
          </w:p>
          <w:p w14:paraId="77E8F48C" w14:textId="77777777" w:rsidR="00D6218D" w:rsidRPr="00DB72D5" w:rsidRDefault="00241067" w:rsidP="00D6218D">
            <w:pPr>
              <w:pStyle w:val="TAH"/>
              <w:rPr>
                <w:b w:val="0"/>
                <w:lang w:val="de-DE"/>
              </w:rPr>
            </w:pPr>
            <w:r w:rsidRPr="00DB72D5">
              <w:rPr>
                <w:b w:val="0"/>
                <w:lang w:val="de-DE"/>
              </w:rPr>
              <w:t>i</w:t>
            </w:r>
          </w:p>
          <w:p w14:paraId="2D3F76CF" w14:textId="77777777" w:rsidR="00D6218D" w:rsidRPr="00DB72D5" w:rsidRDefault="00241067" w:rsidP="00D6218D">
            <w:pPr>
              <w:pStyle w:val="TAH"/>
              <w:rPr>
                <w:b w:val="0"/>
                <w:lang w:val="de-DE"/>
              </w:rPr>
            </w:pPr>
            <w:r w:rsidRPr="00DB72D5">
              <w:rPr>
                <w:b w:val="0"/>
                <w:lang w:val="de-DE"/>
              </w:rPr>
              <w:t>o</w:t>
            </w:r>
          </w:p>
          <w:p w14:paraId="1715CC6B" w14:textId="76BDAA61" w:rsidR="00241067" w:rsidRPr="00DB72D5" w:rsidRDefault="00241067" w:rsidP="00D6218D">
            <w:pPr>
              <w:pStyle w:val="TAH"/>
              <w:rPr>
                <w:b w:val="0"/>
                <w:lang w:val="de-DE"/>
              </w:rPr>
            </w:pPr>
            <w:r w:rsidRPr="00DB72D5">
              <w:rPr>
                <w:b w:val="0"/>
                <w:lang w:val="de-DE"/>
              </w:rPr>
              <w:t>n</w:t>
            </w:r>
          </w:p>
        </w:tc>
        <w:tc>
          <w:tcPr>
            <w:tcW w:w="566" w:type="dxa"/>
            <w:tcBorders>
              <w:top w:val="single" w:sz="4" w:space="0" w:color="auto"/>
              <w:left w:val="single" w:sz="4" w:space="0" w:color="auto"/>
              <w:bottom w:val="single" w:sz="4" w:space="0" w:color="auto"/>
              <w:right w:val="single" w:sz="4" w:space="0" w:color="auto"/>
            </w:tcBorders>
            <w:vAlign w:val="center"/>
          </w:tcPr>
          <w:p w14:paraId="40788BD6" w14:textId="77777777" w:rsidR="00D6218D" w:rsidRPr="00DB72D5" w:rsidRDefault="00241067" w:rsidP="00D6218D">
            <w:pPr>
              <w:pStyle w:val="TAH"/>
              <w:rPr>
                <w:b w:val="0"/>
                <w:lang w:val="de-DE"/>
              </w:rPr>
            </w:pPr>
            <w:r w:rsidRPr="00DB72D5">
              <w:rPr>
                <w:b w:val="0"/>
                <w:lang w:val="de-DE"/>
              </w:rPr>
              <w:t>L</w:t>
            </w:r>
          </w:p>
          <w:p w14:paraId="57C5C5A1" w14:textId="77777777" w:rsidR="002731D8" w:rsidRPr="00DB72D5" w:rsidRDefault="00241067" w:rsidP="00D6218D">
            <w:pPr>
              <w:pStyle w:val="TAH"/>
              <w:rPr>
                <w:b w:val="0"/>
                <w:lang w:val="de-DE"/>
              </w:rPr>
            </w:pPr>
            <w:r w:rsidRPr="00DB72D5">
              <w:rPr>
                <w:b w:val="0"/>
                <w:lang w:val="de-DE"/>
              </w:rPr>
              <w:t>e</w:t>
            </w:r>
          </w:p>
          <w:p w14:paraId="73063042" w14:textId="77777777" w:rsidR="002731D8" w:rsidRPr="00DB72D5" w:rsidRDefault="00241067" w:rsidP="00D6218D">
            <w:pPr>
              <w:pStyle w:val="TAH"/>
              <w:rPr>
                <w:b w:val="0"/>
                <w:lang w:val="de-DE"/>
              </w:rPr>
            </w:pPr>
            <w:r w:rsidRPr="00DB72D5">
              <w:rPr>
                <w:b w:val="0"/>
                <w:lang w:val="de-DE"/>
              </w:rPr>
              <w:t>n</w:t>
            </w:r>
          </w:p>
          <w:p w14:paraId="08910595" w14:textId="77777777" w:rsidR="002731D8" w:rsidRPr="00DB72D5" w:rsidRDefault="00241067" w:rsidP="00D6218D">
            <w:pPr>
              <w:pStyle w:val="TAH"/>
              <w:rPr>
                <w:b w:val="0"/>
                <w:lang w:val="de-DE"/>
              </w:rPr>
            </w:pPr>
            <w:r w:rsidRPr="00DB72D5">
              <w:rPr>
                <w:b w:val="0"/>
                <w:lang w:val="de-DE"/>
              </w:rPr>
              <w:t>g</w:t>
            </w:r>
          </w:p>
          <w:p w14:paraId="31CE48F4" w14:textId="77777777" w:rsidR="002731D8" w:rsidRPr="00DB72D5" w:rsidRDefault="00241067" w:rsidP="00D6218D">
            <w:pPr>
              <w:pStyle w:val="TAH"/>
              <w:rPr>
                <w:b w:val="0"/>
                <w:lang w:val="de-DE"/>
              </w:rPr>
            </w:pPr>
            <w:r w:rsidRPr="00DB72D5">
              <w:rPr>
                <w:b w:val="0"/>
                <w:lang w:val="de-DE"/>
              </w:rPr>
              <w:t>t</w:t>
            </w:r>
          </w:p>
          <w:p w14:paraId="1B6FEFF3" w14:textId="77777777" w:rsidR="002731D8" w:rsidRPr="00DB72D5" w:rsidRDefault="00241067" w:rsidP="00D6218D">
            <w:pPr>
              <w:pStyle w:val="TAH"/>
              <w:rPr>
                <w:b w:val="0"/>
                <w:lang w:val="de-DE"/>
              </w:rPr>
            </w:pPr>
            <w:r w:rsidRPr="00DB72D5">
              <w:rPr>
                <w:b w:val="0"/>
                <w:lang w:val="de-DE"/>
              </w:rPr>
              <w:t>h</w:t>
            </w:r>
            <w:r w:rsidR="003F1B9A" w:rsidRPr="00DB72D5">
              <w:rPr>
                <w:b w:val="0"/>
                <w:lang w:val="de-DE"/>
              </w:rPr>
              <w:t xml:space="preserve"> </w:t>
            </w:r>
          </w:p>
          <w:p w14:paraId="6D440901" w14:textId="3054FFAA" w:rsidR="002731D8" w:rsidRPr="00DB72D5" w:rsidRDefault="00241067" w:rsidP="00D6218D">
            <w:pPr>
              <w:pStyle w:val="TAH"/>
              <w:rPr>
                <w:b w:val="0"/>
                <w:lang w:val="de-DE"/>
              </w:rPr>
            </w:pPr>
            <w:r w:rsidRPr="00DB72D5">
              <w:rPr>
                <w:b w:val="0"/>
                <w:lang w:val="de-DE"/>
              </w:rPr>
              <w:t>R</w:t>
            </w:r>
          </w:p>
          <w:p w14:paraId="47E0F40D" w14:textId="13AA9197" w:rsidR="002731D8" w:rsidRPr="00DB72D5" w:rsidRDefault="002731D8" w:rsidP="00D6218D">
            <w:pPr>
              <w:pStyle w:val="TAH"/>
              <w:rPr>
                <w:b w:val="0"/>
                <w:lang w:val="de-DE"/>
              </w:rPr>
            </w:pPr>
            <w:r w:rsidRPr="00DB72D5">
              <w:rPr>
                <w:b w:val="0"/>
                <w:lang w:val="de-DE"/>
              </w:rPr>
              <w:t>e</w:t>
            </w:r>
          </w:p>
          <w:p w14:paraId="6878960F" w14:textId="4317E346" w:rsidR="002731D8" w:rsidRPr="00DB72D5" w:rsidRDefault="002731D8" w:rsidP="00D6218D">
            <w:pPr>
              <w:pStyle w:val="TAH"/>
              <w:rPr>
                <w:b w:val="0"/>
                <w:lang w:val="de-DE"/>
              </w:rPr>
            </w:pPr>
            <w:r w:rsidRPr="00DB72D5">
              <w:rPr>
                <w:b w:val="0"/>
                <w:lang w:val="de-DE"/>
              </w:rPr>
              <w:t>s</w:t>
            </w:r>
          </w:p>
          <w:p w14:paraId="7BBDBDB8" w14:textId="177AB73D" w:rsidR="002731D8" w:rsidRPr="00DB72D5" w:rsidRDefault="002731D8" w:rsidP="00D6218D">
            <w:pPr>
              <w:pStyle w:val="TAH"/>
              <w:rPr>
                <w:b w:val="0"/>
                <w:lang w:val="de-DE"/>
              </w:rPr>
            </w:pPr>
            <w:r w:rsidRPr="00DB72D5">
              <w:rPr>
                <w:b w:val="0"/>
                <w:lang w:val="de-DE"/>
              </w:rPr>
              <w:t>t</w:t>
            </w:r>
          </w:p>
          <w:p w14:paraId="3D8A893F" w14:textId="45CE56B5" w:rsidR="002731D8" w:rsidRPr="00DB72D5" w:rsidRDefault="002731D8" w:rsidP="00D6218D">
            <w:pPr>
              <w:pStyle w:val="TAH"/>
              <w:rPr>
                <w:b w:val="0"/>
                <w:lang w:val="de-DE"/>
              </w:rPr>
            </w:pPr>
            <w:r w:rsidRPr="00DB72D5">
              <w:rPr>
                <w:b w:val="0"/>
                <w:lang w:val="de-DE"/>
              </w:rPr>
              <w:t>r</w:t>
            </w:r>
          </w:p>
          <w:p w14:paraId="2BEC39D4" w14:textId="37E4BF75" w:rsidR="002731D8" w:rsidRPr="0076647D" w:rsidRDefault="002731D8" w:rsidP="00D6218D">
            <w:pPr>
              <w:pStyle w:val="TAH"/>
              <w:rPr>
                <w:b w:val="0"/>
              </w:rPr>
            </w:pPr>
            <w:r w:rsidRPr="0076647D">
              <w:rPr>
                <w:b w:val="0"/>
              </w:rPr>
              <w:t>i</w:t>
            </w:r>
          </w:p>
          <w:p w14:paraId="4405243A" w14:textId="3C63919B" w:rsidR="002731D8" w:rsidRPr="0076647D" w:rsidRDefault="002731D8" w:rsidP="00D6218D">
            <w:pPr>
              <w:pStyle w:val="TAH"/>
              <w:rPr>
                <w:b w:val="0"/>
              </w:rPr>
            </w:pPr>
            <w:r w:rsidRPr="0076647D">
              <w:rPr>
                <w:b w:val="0"/>
              </w:rPr>
              <w:t>c</w:t>
            </w:r>
          </w:p>
          <w:p w14:paraId="15A8ACB3" w14:textId="6E1D57F0" w:rsidR="002731D8" w:rsidRPr="0076647D" w:rsidRDefault="002731D8" w:rsidP="00D6218D">
            <w:pPr>
              <w:pStyle w:val="TAH"/>
              <w:rPr>
                <w:b w:val="0"/>
              </w:rPr>
            </w:pPr>
            <w:r w:rsidRPr="0076647D">
              <w:rPr>
                <w:b w:val="0"/>
              </w:rPr>
              <w:t>t</w:t>
            </w:r>
          </w:p>
          <w:p w14:paraId="3E93C036" w14:textId="473E5ECD" w:rsidR="002731D8" w:rsidRPr="0076647D" w:rsidRDefault="002731D8" w:rsidP="00D6218D">
            <w:pPr>
              <w:pStyle w:val="TAH"/>
              <w:rPr>
                <w:b w:val="0"/>
              </w:rPr>
            </w:pPr>
            <w:r w:rsidRPr="0076647D">
              <w:rPr>
                <w:b w:val="0"/>
              </w:rPr>
              <w:t>i</w:t>
            </w:r>
          </w:p>
          <w:p w14:paraId="43F3C35E" w14:textId="0D9236C6" w:rsidR="002731D8" w:rsidRPr="0076647D" w:rsidRDefault="002731D8" w:rsidP="00D6218D">
            <w:pPr>
              <w:pStyle w:val="TAH"/>
              <w:rPr>
                <w:b w:val="0"/>
              </w:rPr>
            </w:pPr>
            <w:r w:rsidRPr="0076647D">
              <w:rPr>
                <w:b w:val="0"/>
              </w:rPr>
              <w:t>o</w:t>
            </w:r>
          </w:p>
          <w:p w14:paraId="3A52BA1E" w14:textId="290B7C05" w:rsidR="00241067" w:rsidRPr="0076647D" w:rsidRDefault="002731D8" w:rsidP="00D6218D">
            <w:pPr>
              <w:pStyle w:val="TAH"/>
              <w:rPr>
                <w:b w:val="0"/>
              </w:rPr>
            </w:pPr>
            <w:r w:rsidRPr="0076647D">
              <w:rPr>
                <w:b w:val="0"/>
              </w:rPr>
              <w:t>n</w:t>
            </w:r>
          </w:p>
          <w:p w14:paraId="3A4FD7D3" w14:textId="799AC27D" w:rsidR="002731D8" w:rsidRPr="0076647D" w:rsidRDefault="002731D8" w:rsidP="00D6218D">
            <w:pPr>
              <w:pStyle w:val="TAH"/>
              <w:rPr>
                <w:b w:val="0"/>
              </w:rPr>
            </w:pPr>
          </w:p>
        </w:tc>
        <w:tc>
          <w:tcPr>
            <w:tcW w:w="642" w:type="dxa"/>
            <w:tcBorders>
              <w:top w:val="single" w:sz="4" w:space="0" w:color="auto"/>
              <w:left w:val="single" w:sz="4" w:space="0" w:color="auto"/>
              <w:bottom w:val="single" w:sz="4" w:space="0" w:color="auto"/>
              <w:right w:val="single" w:sz="4" w:space="0" w:color="auto"/>
            </w:tcBorders>
            <w:vAlign w:val="center"/>
          </w:tcPr>
          <w:p w14:paraId="38A1A641" w14:textId="77777777" w:rsidR="002731D8" w:rsidRPr="0076647D" w:rsidRDefault="00241067" w:rsidP="00D6218D">
            <w:pPr>
              <w:pStyle w:val="TAH"/>
              <w:rPr>
                <w:b w:val="0"/>
              </w:rPr>
            </w:pPr>
            <w:r w:rsidRPr="0076647D">
              <w:rPr>
                <w:b w:val="0"/>
              </w:rPr>
              <w:t>I</w:t>
            </w:r>
          </w:p>
          <w:p w14:paraId="421DBA40" w14:textId="77777777" w:rsidR="002731D8" w:rsidRPr="0076647D" w:rsidRDefault="00241067" w:rsidP="00D6218D">
            <w:pPr>
              <w:pStyle w:val="TAH"/>
              <w:rPr>
                <w:b w:val="0"/>
              </w:rPr>
            </w:pPr>
            <w:r w:rsidRPr="0076647D">
              <w:rPr>
                <w:b w:val="0"/>
              </w:rPr>
              <w:t>f</w:t>
            </w:r>
            <w:r w:rsidR="003F1B9A" w:rsidRPr="0076647D">
              <w:rPr>
                <w:b w:val="0"/>
              </w:rPr>
              <w:t xml:space="preserve"> </w:t>
            </w:r>
          </w:p>
          <w:p w14:paraId="7697F4E7" w14:textId="097F1407" w:rsidR="002731D8" w:rsidRPr="0076647D" w:rsidRDefault="00241067" w:rsidP="00D6218D">
            <w:pPr>
              <w:pStyle w:val="TAH"/>
              <w:rPr>
                <w:b w:val="0"/>
              </w:rPr>
            </w:pPr>
            <w:r w:rsidRPr="0076647D">
              <w:rPr>
                <w:b w:val="0"/>
              </w:rPr>
              <w:t>P</w:t>
            </w:r>
          </w:p>
          <w:p w14:paraId="63F9DFCE" w14:textId="77777777" w:rsidR="002731D8" w:rsidRPr="0076647D" w:rsidRDefault="00241067" w:rsidP="00D6218D">
            <w:pPr>
              <w:pStyle w:val="TAH"/>
              <w:rPr>
                <w:b w:val="0"/>
              </w:rPr>
            </w:pPr>
            <w:r w:rsidRPr="0076647D">
              <w:rPr>
                <w:b w:val="0"/>
              </w:rPr>
              <w:t>r</w:t>
            </w:r>
          </w:p>
          <w:p w14:paraId="5322B6E3" w14:textId="77777777" w:rsidR="002731D8" w:rsidRPr="0076647D" w:rsidRDefault="00241067" w:rsidP="00D6218D">
            <w:pPr>
              <w:pStyle w:val="TAH"/>
              <w:rPr>
                <w:b w:val="0"/>
              </w:rPr>
            </w:pPr>
            <w:r w:rsidRPr="0076647D">
              <w:rPr>
                <w:b w:val="0"/>
              </w:rPr>
              <w:t>e</w:t>
            </w:r>
          </w:p>
          <w:p w14:paraId="21C8E177" w14:textId="77777777" w:rsidR="002731D8" w:rsidRPr="0076647D" w:rsidRDefault="00241067" w:rsidP="00D6218D">
            <w:pPr>
              <w:pStyle w:val="TAH"/>
              <w:rPr>
                <w:b w:val="0"/>
              </w:rPr>
            </w:pPr>
            <w:r w:rsidRPr="0076647D">
              <w:rPr>
                <w:b w:val="0"/>
              </w:rPr>
              <w:t>s</w:t>
            </w:r>
          </w:p>
          <w:p w14:paraId="348C5CAA" w14:textId="77777777" w:rsidR="002731D8" w:rsidRPr="0076647D" w:rsidRDefault="00241067" w:rsidP="00D6218D">
            <w:pPr>
              <w:pStyle w:val="TAH"/>
              <w:rPr>
                <w:b w:val="0"/>
              </w:rPr>
            </w:pPr>
            <w:r w:rsidRPr="0076647D">
              <w:rPr>
                <w:b w:val="0"/>
              </w:rPr>
              <w:t>e</w:t>
            </w:r>
          </w:p>
          <w:p w14:paraId="2C547B58" w14:textId="77777777" w:rsidR="002731D8" w:rsidRPr="0076647D" w:rsidRDefault="00241067" w:rsidP="00D6218D">
            <w:pPr>
              <w:pStyle w:val="TAH"/>
              <w:rPr>
                <w:b w:val="0"/>
              </w:rPr>
            </w:pPr>
            <w:r w:rsidRPr="0076647D">
              <w:rPr>
                <w:b w:val="0"/>
              </w:rPr>
              <w:t>n</w:t>
            </w:r>
          </w:p>
          <w:p w14:paraId="241780E9" w14:textId="400CB237" w:rsidR="00241067" w:rsidRPr="0076647D" w:rsidRDefault="00241067" w:rsidP="00D6218D">
            <w:pPr>
              <w:pStyle w:val="TAH"/>
              <w:rPr>
                <w:b w:val="0"/>
              </w:rPr>
            </w:pPr>
            <w:r w:rsidRPr="0076647D">
              <w:rPr>
                <w:b w:val="0"/>
              </w:rPr>
              <w:t>t</w:t>
            </w:r>
          </w:p>
        </w:tc>
      </w:tr>
      <w:tr w:rsidR="00DC3E8E" w:rsidRPr="0076647D" w14:paraId="6C72F162" w14:textId="77777777" w:rsidTr="00656BA4">
        <w:trPr>
          <w:cantSplit/>
          <w:jc w:val="center"/>
        </w:trPr>
        <w:tc>
          <w:tcPr>
            <w:tcW w:w="1839" w:type="dxa"/>
            <w:tcBorders>
              <w:top w:val="single" w:sz="4" w:space="0" w:color="auto"/>
              <w:left w:val="single" w:sz="4" w:space="0" w:color="auto"/>
              <w:bottom w:val="single" w:sz="4" w:space="0" w:color="auto"/>
              <w:right w:val="single" w:sz="4" w:space="0" w:color="auto"/>
            </w:tcBorders>
          </w:tcPr>
          <w:p w14:paraId="4106CBEB" w14:textId="63D885A1" w:rsidR="00241067" w:rsidRPr="0076647D" w:rsidRDefault="00241067" w:rsidP="00040612">
            <w:pPr>
              <w:pStyle w:val="TAL"/>
              <w:rPr>
                <w:b/>
                <w:color w:val="000000"/>
                <w:sz w:val="16"/>
              </w:rPr>
            </w:pPr>
            <w:r w:rsidRPr="0076647D">
              <w:rPr>
                <w:b/>
                <w:color w:val="000000"/>
                <w:sz w:val="16"/>
              </w:rPr>
              <w:t>altstep</w:t>
            </w:r>
          </w:p>
        </w:tc>
        <w:tc>
          <w:tcPr>
            <w:tcW w:w="568" w:type="dxa"/>
            <w:tcBorders>
              <w:top w:val="single" w:sz="4" w:space="0" w:color="auto"/>
              <w:left w:val="single" w:sz="4" w:space="0" w:color="auto"/>
              <w:bottom w:val="single" w:sz="4" w:space="0" w:color="auto"/>
              <w:right w:val="single" w:sz="4" w:space="0" w:color="auto"/>
            </w:tcBorders>
          </w:tcPr>
          <w:p w14:paraId="3CC9DAC7" w14:textId="77777777" w:rsidR="00241067" w:rsidRPr="0076647D" w:rsidRDefault="00241067" w:rsidP="00040612">
            <w:pPr>
              <w:pStyle w:val="TAC"/>
              <w:rPr>
                <w:color w:val="000000"/>
              </w:rPr>
            </w:pPr>
            <w:r w:rsidRPr="0076647D">
              <w:rPr>
                <w:color w:val="000000"/>
              </w:rPr>
              <w:t>Yes</w:t>
            </w:r>
          </w:p>
        </w:tc>
        <w:tc>
          <w:tcPr>
            <w:tcW w:w="565" w:type="dxa"/>
            <w:tcBorders>
              <w:top w:val="single" w:sz="4" w:space="0" w:color="auto"/>
              <w:left w:val="single" w:sz="4" w:space="0" w:color="auto"/>
              <w:bottom w:val="single" w:sz="4" w:space="0" w:color="auto"/>
              <w:right w:val="single" w:sz="4" w:space="0" w:color="auto"/>
            </w:tcBorders>
          </w:tcPr>
          <w:p w14:paraId="26DAC70E" w14:textId="77777777" w:rsidR="00241067" w:rsidRPr="0076647D" w:rsidRDefault="00241067" w:rsidP="00040612">
            <w:pPr>
              <w:pStyle w:val="TAC"/>
              <w:rPr>
                <w:color w:val="000000"/>
              </w:rPr>
            </w:pPr>
            <w:r w:rsidRPr="0076647D">
              <w:rPr>
                <w:color w:val="000000"/>
              </w:rPr>
              <w:t>Yes</w:t>
            </w:r>
          </w:p>
        </w:tc>
        <w:tc>
          <w:tcPr>
            <w:tcW w:w="425" w:type="dxa"/>
            <w:tcBorders>
              <w:top w:val="single" w:sz="4" w:space="0" w:color="auto"/>
              <w:left w:val="single" w:sz="4" w:space="0" w:color="auto"/>
              <w:bottom w:val="single" w:sz="4" w:space="0" w:color="auto"/>
              <w:right w:val="single" w:sz="4" w:space="0" w:color="auto"/>
            </w:tcBorders>
          </w:tcPr>
          <w:p w14:paraId="321337DB" w14:textId="77777777" w:rsidR="00241067" w:rsidRPr="0076647D" w:rsidRDefault="00241067" w:rsidP="00040612">
            <w:pPr>
              <w:pStyle w:val="TAC"/>
              <w:rPr>
                <w:color w:val="000000"/>
              </w:rPr>
            </w:pPr>
            <w:r w:rsidRPr="0076647D">
              <w:rPr>
                <w:color w:val="000000"/>
              </w:rPr>
              <w:t>Yes</w:t>
            </w:r>
          </w:p>
        </w:tc>
        <w:tc>
          <w:tcPr>
            <w:tcW w:w="426" w:type="dxa"/>
            <w:tcBorders>
              <w:top w:val="single" w:sz="4" w:space="0" w:color="auto"/>
              <w:left w:val="single" w:sz="4" w:space="0" w:color="auto"/>
              <w:bottom w:val="single" w:sz="4" w:space="0" w:color="auto"/>
              <w:right w:val="single" w:sz="4" w:space="0" w:color="auto"/>
            </w:tcBorders>
          </w:tcPr>
          <w:p w14:paraId="2652A93F" w14:textId="77777777" w:rsidR="00241067" w:rsidRPr="0076647D" w:rsidRDefault="00241067" w:rsidP="00040612">
            <w:pPr>
              <w:pStyle w:val="TAC"/>
              <w:rPr>
                <w:color w:val="000000"/>
              </w:rPr>
            </w:pPr>
            <w:r w:rsidRPr="0076647D">
              <w:rPr>
                <w:color w:val="000000"/>
              </w:rPr>
              <w:t>Yes</w:t>
            </w:r>
          </w:p>
        </w:tc>
        <w:tc>
          <w:tcPr>
            <w:tcW w:w="425" w:type="dxa"/>
            <w:tcBorders>
              <w:top w:val="single" w:sz="4" w:space="0" w:color="auto"/>
              <w:left w:val="single" w:sz="4" w:space="0" w:color="auto"/>
              <w:bottom w:val="single" w:sz="4" w:space="0" w:color="auto"/>
              <w:right w:val="single" w:sz="4" w:space="0" w:color="auto"/>
            </w:tcBorders>
          </w:tcPr>
          <w:p w14:paraId="4C33A3D0" w14:textId="77777777" w:rsidR="00241067" w:rsidRPr="0076647D" w:rsidRDefault="00241067" w:rsidP="00040612">
            <w:pPr>
              <w:pStyle w:val="TAC"/>
              <w:rPr>
                <w:color w:val="000000"/>
              </w:rPr>
            </w:pPr>
            <w:r w:rsidRPr="0076647D">
              <w:rPr>
                <w:color w:val="000000"/>
              </w:rPr>
              <w:t>Yes</w:t>
            </w:r>
          </w:p>
        </w:tc>
        <w:tc>
          <w:tcPr>
            <w:tcW w:w="850" w:type="dxa"/>
            <w:tcBorders>
              <w:top w:val="single" w:sz="4" w:space="0" w:color="auto"/>
              <w:left w:val="single" w:sz="4" w:space="0" w:color="auto"/>
              <w:bottom w:val="single" w:sz="4" w:space="0" w:color="auto"/>
              <w:right w:val="single" w:sz="4" w:space="0" w:color="auto"/>
            </w:tcBorders>
          </w:tcPr>
          <w:p w14:paraId="742038CD" w14:textId="052D0FC3" w:rsidR="00241067" w:rsidRPr="0076647D" w:rsidRDefault="00241067" w:rsidP="000E3DCE">
            <w:pPr>
              <w:pStyle w:val="TAC"/>
              <w:rPr>
                <w:color w:val="000000"/>
              </w:rPr>
            </w:pPr>
            <w:r w:rsidRPr="0076647D">
              <w:rPr>
                <w:color w:val="000000"/>
              </w:rPr>
              <w:t>Yes</w:t>
            </w:r>
            <w:r w:rsidR="00BA4AC1" w:rsidRPr="0076647D">
              <w:rPr>
                <w:color w:val="000000"/>
              </w:rPr>
              <w:br/>
            </w:r>
            <w:r w:rsidR="000E3DCE" w:rsidRPr="0076647D">
              <w:rPr>
                <w:color w:val="000000"/>
              </w:rPr>
              <w:t>(see note</w:t>
            </w:r>
            <w:r w:rsidR="00D0441B" w:rsidRPr="0076647D">
              <w:rPr>
                <w:color w:val="000000"/>
              </w:rPr>
              <w:t> 3</w:t>
            </w:r>
            <w:r w:rsidR="000E3DCE" w:rsidRPr="0076647D">
              <w:rPr>
                <w:color w:val="000000"/>
              </w:rPr>
              <w:t>)</w:t>
            </w:r>
          </w:p>
        </w:tc>
        <w:tc>
          <w:tcPr>
            <w:tcW w:w="426" w:type="dxa"/>
            <w:tcBorders>
              <w:top w:val="single" w:sz="4" w:space="0" w:color="auto"/>
              <w:left w:val="single" w:sz="4" w:space="0" w:color="auto"/>
              <w:bottom w:val="single" w:sz="4" w:space="0" w:color="auto"/>
              <w:right w:val="single" w:sz="4" w:space="0" w:color="auto"/>
            </w:tcBorders>
            <w:shd w:val="clear" w:color="000000" w:fill="C0C0C0"/>
          </w:tcPr>
          <w:p w14:paraId="1330134D" w14:textId="77777777" w:rsidR="00241067" w:rsidRPr="0076647D" w:rsidRDefault="00241067" w:rsidP="00040612">
            <w:pPr>
              <w:pStyle w:val="TAC"/>
              <w:rPr>
                <w:color w:val="000000"/>
              </w:rPr>
            </w:pP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36612A25" w14:textId="77777777" w:rsidR="00241067" w:rsidRPr="0076647D" w:rsidRDefault="00241067" w:rsidP="00040612">
            <w:pPr>
              <w:pStyle w:val="TAC"/>
              <w:rPr>
                <w:color w:val="000000"/>
              </w:rPr>
            </w:pPr>
          </w:p>
        </w:tc>
        <w:tc>
          <w:tcPr>
            <w:tcW w:w="343" w:type="dxa"/>
            <w:tcBorders>
              <w:top w:val="single" w:sz="4" w:space="0" w:color="auto"/>
              <w:left w:val="single" w:sz="4" w:space="0" w:color="auto"/>
              <w:bottom w:val="single" w:sz="4" w:space="0" w:color="auto"/>
              <w:right w:val="single" w:sz="4" w:space="0" w:color="auto"/>
            </w:tcBorders>
            <w:shd w:val="clear" w:color="auto" w:fill="C0C0C0"/>
          </w:tcPr>
          <w:p w14:paraId="489A979F" w14:textId="77777777" w:rsidR="00241067" w:rsidRPr="0076647D" w:rsidRDefault="00241067" w:rsidP="00040612">
            <w:pPr>
              <w:pStyle w:val="TAC"/>
              <w:rPr>
                <w:color w:val="000000"/>
              </w:rPr>
            </w:pPr>
          </w:p>
        </w:tc>
        <w:tc>
          <w:tcPr>
            <w:tcW w:w="499" w:type="dxa"/>
            <w:tcBorders>
              <w:top w:val="single" w:sz="4" w:space="0" w:color="auto"/>
              <w:left w:val="single" w:sz="4" w:space="0" w:color="auto"/>
              <w:bottom w:val="single" w:sz="4" w:space="0" w:color="auto"/>
              <w:right w:val="single" w:sz="4" w:space="0" w:color="auto"/>
            </w:tcBorders>
            <w:shd w:val="clear" w:color="auto" w:fill="C0C0C0"/>
          </w:tcPr>
          <w:p w14:paraId="6DB781DB" w14:textId="77777777" w:rsidR="00241067" w:rsidRPr="0076647D" w:rsidRDefault="00241067" w:rsidP="00040612">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C0C0C0"/>
          </w:tcPr>
          <w:p w14:paraId="33FD9942" w14:textId="77777777" w:rsidR="00241067" w:rsidRPr="0076647D" w:rsidRDefault="00241067" w:rsidP="00040612">
            <w:pPr>
              <w:pStyle w:val="TAC"/>
              <w:rPr>
                <w:color w:val="000000"/>
              </w:rPr>
            </w:pPr>
          </w:p>
        </w:tc>
        <w:tc>
          <w:tcPr>
            <w:tcW w:w="860" w:type="dxa"/>
            <w:tcBorders>
              <w:top w:val="single" w:sz="4" w:space="0" w:color="auto"/>
              <w:left w:val="single" w:sz="4" w:space="0" w:color="auto"/>
              <w:bottom w:val="single" w:sz="4" w:space="0" w:color="auto"/>
              <w:right w:val="single" w:sz="4" w:space="0" w:color="auto"/>
            </w:tcBorders>
            <w:shd w:val="clear" w:color="auto" w:fill="C0C0C0"/>
          </w:tcPr>
          <w:p w14:paraId="22ED45A1" w14:textId="77777777" w:rsidR="00241067" w:rsidRPr="0076647D" w:rsidRDefault="00241067" w:rsidP="00040612">
            <w:pPr>
              <w:pStyle w:val="TAC"/>
              <w:rPr>
                <w:color w:val="000000"/>
              </w:rPr>
            </w:pPr>
          </w:p>
        </w:tc>
        <w:tc>
          <w:tcPr>
            <w:tcW w:w="285" w:type="dxa"/>
            <w:tcBorders>
              <w:top w:val="single" w:sz="4" w:space="0" w:color="auto"/>
              <w:left w:val="single" w:sz="4" w:space="0" w:color="auto"/>
              <w:bottom w:val="single" w:sz="4" w:space="0" w:color="auto"/>
              <w:right w:val="single" w:sz="4" w:space="0" w:color="auto"/>
            </w:tcBorders>
            <w:shd w:val="clear" w:color="auto" w:fill="C0C0C0"/>
          </w:tcPr>
          <w:p w14:paraId="0395045D" w14:textId="77777777" w:rsidR="00241067" w:rsidRPr="0076647D" w:rsidRDefault="00241067" w:rsidP="00040612">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C0C0C0"/>
          </w:tcPr>
          <w:p w14:paraId="06D51338" w14:textId="77777777" w:rsidR="00241067" w:rsidRPr="0076647D" w:rsidRDefault="00241067" w:rsidP="00040612">
            <w:pPr>
              <w:pStyle w:val="TAC"/>
              <w:rPr>
                <w:color w:val="000000"/>
              </w:rPr>
            </w:pPr>
          </w:p>
        </w:tc>
        <w:tc>
          <w:tcPr>
            <w:tcW w:w="642" w:type="dxa"/>
            <w:tcBorders>
              <w:top w:val="single" w:sz="4" w:space="0" w:color="auto"/>
              <w:left w:val="single" w:sz="4" w:space="0" w:color="auto"/>
              <w:bottom w:val="single" w:sz="4" w:space="0" w:color="auto"/>
              <w:right w:val="single" w:sz="4" w:space="0" w:color="auto"/>
            </w:tcBorders>
          </w:tcPr>
          <w:p w14:paraId="374EFDFF" w14:textId="541ECFDD" w:rsidR="00241067" w:rsidRPr="0076647D" w:rsidRDefault="0098754E" w:rsidP="000E3DCE">
            <w:pPr>
              <w:pStyle w:val="TAC"/>
              <w:rPr>
                <w:color w:val="000000"/>
              </w:rPr>
            </w:pPr>
            <w:r w:rsidRPr="0076647D">
              <w:rPr>
                <w:color w:val="000000"/>
              </w:rPr>
              <w:t>Yes</w:t>
            </w:r>
            <w:r w:rsidR="000E3DCE" w:rsidRPr="0076647D">
              <w:rPr>
                <w:color w:val="000000"/>
              </w:rPr>
              <w:t xml:space="preserve"> (see note</w:t>
            </w:r>
            <w:r w:rsidR="00D0441B" w:rsidRPr="0076647D">
              <w:rPr>
                <w:color w:val="000000"/>
              </w:rPr>
              <w:t> 3</w:t>
            </w:r>
            <w:r w:rsidR="000E3DCE" w:rsidRPr="0076647D">
              <w:rPr>
                <w:color w:val="000000"/>
              </w:rPr>
              <w:t>)</w:t>
            </w:r>
          </w:p>
        </w:tc>
      </w:tr>
      <w:tr w:rsidR="00DC3E8E" w:rsidRPr="0076647D" w14:paraId="18149AFC" w14:textId="77777777" w:rsidTr="00DC3E8E">
        <w:trPr>
          <w:cantSplit/>
          <w:jc w:val="center"/>
        </w:trPr>
        <w:tc>
          <w:tcPr>
            <w:tcW w:w="1839" w:type="dxa"/>
            <w:tcBorders>
              <w:top w:val="single" w:sz="4" w:space="0" w:color="auto"/>
              <w:left w:val="single" w:sz="4" w:space="0" w:color="auto"/>
              <w:bottom w:val="single" w:sz="4" w:space="0" w:color="auto"/>
              <w:right w:val="single" w:sz="4" w:space="0" w:color="auto"/>
            </w:tcBorders>
          </w:tcPr>
          <w:p w14:paraId="10A31CF6" w14:textId="77777777" w:rsidR="00241067" w:rsidRPr="0076647D" w:rsidRDefault="00241067" w:rsidP="00040612">
            <w:pPr>
              <w:pStyle w:val="TAL"/>
              <w:rPr>
                <w:b/>
                <w:color w:val="000000"/>
                <w:sz w:val="16"/>
              </w:rPr>
            </w:pPr>
            <w:r w:rsidRPr="0076647D">
              <w:rPr>
                <w:b/>
                <w:color w:val="000000"/>
                <w:sz w:val="16"/>
              </w:rPr>
              <w:t>function</w:t>
            </w:r>
          </w:p>
        </w:tc>
        <w:tc>
          <w:tcPr>
            <w:tcW w:w="568" w:type="dxa"/>
            <w:tcBorders>
              <w:top w:val="single" w:sz="4" w:space="0" w:color="auto"/>
              <w:left w:val="single" w:sz="4" w:space="0" w:color="auto"/>
              <w:bottom w:val="single" w:sz="4" w:space="0" w:color="auto"/>
              <w:right w:val="single" w:sz="4" w:space="0" w:color="auto"/>
            </w:tcBorders>
          </w:tcPr>
          <w:p w14:paraId="5C9AD39F" w14:textId="77777777" w:rsidR="00241067" w:rsidRPr="0076647D" w:rsidRDefault="00241067" w:rsidP="00040612">
            <w:pPr>
              <w:pStyle w:val="TAC"/>
              <w:rPr>
                <w:color w:val="000000"/>
              </w:rPr>
            </w:pPr>
            <w:r w:rsidRPr="0076647D">
              <w:rPr>
                <w:color w:val="000000"/>
              </w:rPr>
              <w:t>Yes</w:t>
            </w:r>
          </w:p>
        </w:tc>
        <w:tc>
          <w:tcPr>
            <w:tcW w:w="565" w:type="dxa"/>
            <w:tcBorders>
              <w:top w:val="single" w:sz="4" w:space="0" w:color="auto"/>
              <w:left w:val="single" w:sz="4" w:space="0" w:color="auto"/>
              <w:bottom w:val="single" w:sz="4" w:space="0" w:color="auto"/>
              <w:right w:val="single" w:sz="4" w:space="0" w:color="auto"/>
            </w:tcBorders>
          </w:tcPr>
          <w:p w14:paraId="3AB554D4" w14:textId="77777777" w:rsidR="00241067" w:rsidRPr="0076647D" w:rsidRDefault="00241067" w:rsidP="00040612">
            <w:pPr>
              <w:pStyle w:val="TAC"/>
              <w:rPr>
                <w:color w:val="000000"/>
              </w:rPr>
            </w:pPr>
            <w:r w:rsidRPr="0076647D">
              <w:rPr>
                <w:color w:val="000000"/>
              </w:rPr>
              <w:t>Yes</w:t>
            </w:r>
          </w:p>
        </w:tc>
        <w:tc>
          <w:tcPr>
            <w:tcW w:w="425" w:type="dxa"/>
            <w:tcBorders>
              <w:top w:val="single" w:sz="4" w:space="0" w:color="auto"/>
              <w:left w:val="single" w:sz="4" w:space="0" w:color="auto"/>
              <w:bottom w:val="single" w:sz="4" w:space="0" w:color="auto"/>
              <w:right w:val="single" w:sz="4" w:space="0" w:color="auto"/>
            </w:tcBorders>
          </w:tcPr>
          <w:p w14:paraId="5984093A" w14:textId="77777777" w:rsidR="00241067" w:rsidRPr="0076647D" w:rsidRDefault="00241067" w:rsidP="00040612">
            <w:pPr>
              <w:pStyle w:val="TAC"/>
              <w:rPr>
                <w:color w:val="000000"/>
              </w:rPr>
            </w:pPr>
            <w:r w:rsidRPr="0076647D">
              <w:rPr>
                <w:color w:val="000000"/>
              </w:rPr>
              <w:t>Yes</w:t>
            </w:r>
          </w:p>
        </w:tc>
        <w:tc>
          <w:tcPr>
            <w:tcW w:w="426" w:type="dxa"/>
            <w:tcBorders>
              <w:top w:val="single" w:sz="4" w:space="0" w:color="auto"/>
              <w:left w:val="single" w:sz="4" w:space="0" w:color="auto"/>
              <w:bottom w:val="single" w:sz="4" w:space="0" w:color="auto"/>
              <w:right w:val="single" w:sz="4" w:space="0" w:color="auto"/>
            </w:tcBorders>
          </w:tcPr>
          <w:p w14:paraId="3962E976" w14:textId="77777777" w:rsidR="00241067" w:rsidRPr="0076647D" w:rsidRDefault="00241067" w:rsidP="00040612">
            <w:pPr>
              <w:pStyle w:val="TAC"/>
              <w:rPr>
                <w:color w:val="000000"/>
              </w:rPr>
            </w:pPr>
            <w:r w:rsidRPr="0076647D">
              <w:rPr>
                <w:color w:val="000000"/>
              </w:rPr>
              <w:t>Yes</w:t>
            </w:r>
          </w:p>
        </w:tc>
        <w:tc>
          <w:tcPr>
            <w:tcW w:w="425" w:type="dxa"/>
            <w:tcBorders>
              <w:top w:val="single" w:sz="4" w:space="0" w:color="auto"/>
              <w:left w:val="single" w:sz="4" w:space="0" w:color="auto"/>
              <w:bottom w:val="single" w:sz="4" w:space="0" w:color="auto"/>
              <w:right w:val="single" w:sz="4" w:space="0" w:color="auto"/>
            </w:tcBorders>
          </w:tcPr>
          <w:p w14:paraId="22A32338" w14:textId="77777777" w:rsidR="00241067" w:rsidRPr="0076647D" w:rsidRDefault="00241067" w:rsidP="00040612">
            <w:pPr>
              <w:pStyle w:val="TAC"/>
              <w:rPr>
                <w:color w:val="000000"/>
              </w:rPr>
            </w:pPr>
            <w:r w:rsidRPr="0076647D">
              <w:rPr>
                <w:color w:val="000000"/>
              </w:rPr>
              <w:t>Yes</w:t>
            </w:r>
          </w:p>
        </w:tc>
        <w:tc>
          <w:tcPr>
            <w:tcW w:w="850" w:type="dxa"/>
            <w:tcBorders>
              <w:top w:val="single" w:sz="4" w:space="0" w:color="auto"/>
              <w:left w:val="single" w:sz="4" w:space="0" w:color="auto"/>
              <w:bottom w:val="single" w:sz="4" w:space="0" w:color="auto"/>
              <w:right w:val="single" w:sz="4" w:space="0" w:color="auto"/>
            </w:tcBorders>
          </w:tcPr>
          <w:p w14:paraId="678ADC87" w14:textId="507854AA" w:rsidR="00241067" w:rsidRPr="0076647D" w:rsidRDefault="00241067" w:rsidP="000E3DCE">
            <w:pPr>
              <w:pStyle w:val="TAC"/>
              <w:rPr>
                <w:color w:val="000000"/>
              </w:rPr>
            </w:pPr>
            <w:r w:rsidRPr="0076647D">
              <w:rPr>
                <w:color w:val="000000"/>
              </w:rPr>
              <w:t>Yes</w:t>
            </w:r>
            <w:r w:rsidR="00BA4AC1" w:rsidRPr="0076647D">
              <w:rPr>
                <w:color w:val="000000"/>
              </w:rPr>
              <w:br/>
            </w:r>
            <w:r w:rsidR="000E3DCE" w:rsidRPr="0076647D">
              <w:rPr>
                <w:color w:val="000000"/>
              </w:rPr>
              <w:t>(see note</w:t>
            </w:r>
            <w:r w:rsidR="00D0441B" w:rsidRPr="0076647D">
              <w:rPr>
                <w:color w:val="000000"/>
              </w:rPr>
              <w:t> 3</w:t>
            </w:r>
            <w:r w:rsidR="000E3DCE" w:rsidRPr="0076647D">
              <w:rPr>
                <w:color w:val="000000"/>
              </w:rPr>
              <w:t>)</w:t>
            </w:r>
          </w:p>
        </w:tc>
        <w:tc>
          <w:tcPr>
            <w:tcW w:w="426" w:type="dxa"/>
            <w:tcBorders>
              <w:top w:val="single" w:sz="4" w:space="0" w:color="auto"/>
              <w:left w:val="single" w:sz="4" w:space="0" w:color="auto"/>
              <w:bottom w:val="single" w:sz="4" w:space="0" w:color="auto"/>
              <w:right w:val="single" w:sz="4" w:space="0" w:color="auto"/>
            </w:tcBorders>
            <w:shd w:val="clear" w:color="000000" w:fill="C0C0C0"/>
          </w:tcPr>
          <w:p w14:paraId="553B284B" w14:textId="77777777" w:rsidR="00241067" w:rsidRPr="0076647D" w:rsidRDefault="00241067" w:rsidP="00040612">
            <w:pPr>
              <w:pStyle w:val="TAC"/>
              <w:rPr>
                <w:color w:val="000000"/>
              </w:rPr>
            </w:pP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5985ABBF" w14:textId="77777777" w:rsidR="00241067" w:rsidRPr="0076647D" w:rsidRDefault="00241067" w:rsidP="00040612">
            <w:pPr>
              <w:pStyle w:val="TAC"/>
              <w:rPr>
                <w:color w:val="000000"/>
              </w:rPr>
            </w:pPr>
          </w:p>
        </w:tc>
        <w:tc>
          <w:tcPr>
            <w:tcW w:w="343" w:type="dxa"/>
            <w:tcBorders>
              <w:top w:val="single" w:sz="4" w:space="0" w:color="auto"/>
              <w:left w:val="single" w:sz="4" w:space="0" w:color="auto"/>
              <w:bottom w:val="single" w:sz="4" w:space="0" w:color="auto"/>
              <w:right w:val="single" w:sz="4" w:space="0" w:color="auto"/>
            </w:tcBorders>
            <w:shd w:val="clear" w:color="auto" w:fill="C0C0C0"/>
          </w:tcPr>
          <w:p w14:paraId="781AAACE" w14:textId="77777777" w:rsidR="00241067" w:rsidRPr="0076647D" w:rsidRDefault="00241067" w:rsidP="00040612">
            <w:pPr>
              <w:pStyle w:val="TAC"/>
              <w:rPr>
                <w:color w:val="000000"/>
              </w:rPr>
            </w:pPr>
          </w:p>
        </w:tc>
        <w:tc>
          <w:tcPr>
            <w:tcW w:w="499" w:type="dxa"/>
            <w:tcBorders>
              <w:top w:val="single" w:sz="4" w:space="0" w:color="auto"/>
              <w:left w:val="single" w:sz="4" w:space="0" w:color="auto"/>
              <w:bottom w:val="single" w:sz="4" w:space="0" w:color="auto"/>
              <w:right w:val="single" w:sz="4" w:space="0" w:color="auto"/>
            </w:tcBorders>
            <w:shd w:val="clear" w:color="auto" w:fill="C0C0C0"/>
          </w:tcPr>
          <w:p w14:paraId="32179AAC" w14:textId="77777777" w:rsidR="00241067" w:rsidRPr="0076647D" w:rsidRDefault="00241067" w:rsidP="00040612">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C0C0C0"/>
          </w:tcPr>
          <w:p w14:paraId="4E957972" w14:textId="77777777" w:rsidR="00241067" w:rsidRPr="0076647D" w:rsidRDefault="00241067" w:rsidP="00040612">
            <w:pPr>
              <w:pStyle w:val="TAC"/>
              <w:rPr>
                <w:color w:val="000000"/>
              </w:rPr>
            </w:pPr>
          </w:p>
        </w:tc>
        <w:tc>
          <w:tcPr>
            <w:tcW w:w="860" w:type="dxa"/>
            <w:tcBorders>
              <w:top w:val="single" w:sz="4" w:space="0" w:color="auto"/>
              <w:left w:val="single" w:sz="4" w:space="0" w:color="auto"/>
              <w:bottom w:val="single" w:sz="4" w:space="0" w:color="auto"/>
              <w:right w:val="single" w:sz="4" w:space="0" w:color="auto"/>
            </w:tcBorders>
            <w:shd w:val="clear" w:color="auto" w:fill="C0C0C0"/>
          </w:tcPr>
          <w:p w14:paraId="5760F6C2" w14:textId="77777777" w:rsidR="00241067" w:rsidRPr="0076647D" w:rsidRDefault="00241067" w:rsidP="00040612">
            <w:pPr>
              <w:pStyle w:val="TAC"/>
              <w:rPr>
                <w:color w:val="000000"/>
              </w:rPr>
            </w:pPr>
          </w:p>
        </w:tc>
        <w:tc>
          <w:tcPr>
            <w:tcW w:w="285" w:type="dxa"/>
            <w:tcBorders>
              <w:top w:val="single" w:sz="4" w:space="0" w:color="auto"/>
              <w:left w:val="single" w:sz="4" w:space="0" w:color="auto"/>
              <w:bottom w:val="single" w:sz="4" w:space="0" w:color="auto"/>
              <w:right w:val="single" w:sz="4" w:space="0" w:color="auto"/>
            </w:tcBorders>
            <w:shd w:val="clear" w:color="auto" w:fill="C0C0C0"/>
          </w:tcPr>
          <w:p w14:paraId="3DE76358" w14:textId="77777777" w:rsidR="00241067" w:rsidRPr="0076647D" w:rsidRDefault="00241067" w:rsidP="00040612">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C0C0C0"/>
          </w:tcPr>
          <w:p w14:paraId="70DAEBE6" w14:textId="77777777" w:rsidR="00241067" w:rsidRPr="0076647D" w:rsidRDefault="00241067" w:rsidP="00040612">
            <w:pPr>
              <w:pStyle w:val="TAC"/>
              <w:rPr>
                <w:color w:val="000000"/>
              </w:rPr>
            </w:pPr>
          </w:p>
        </w:tc>
        <w:tc>
          <w:tcPr>
            <w:tcW w:w="642" w:type="dxa"/>
            <w:tcBorders>
              <w:top w:val="single" w:sz="4" w:space="0" w:color="auto"/>
              <w:left w:val="single" w:sz="4" w:space="0" w:color="auto"/>
              <w:bottom w:val="single" w:sz="4" w:space="0" w:color="auto"/>
              <w:right w:val="single" w:sz="4" w:space="0" w:color="auto"/>
            </w:tcBorders>
          </w:tcPr>
          <w:p w14:paraId="1998DAF5" w14:textId="0A5B27BB" w:rsidR="00241067" w:rsidRPr="0076647D" w:rsidRDefault="0098754E" w:rsidP="00040612">
            <w:pPr>
              <w:pStyle w:val="TAC"/>
              <w:rPr>
                <w:color w:val="000000"/>
              </w:rPr>
            </w:pPr>
            <w:r w:rsidRPr="0076647D">
              <w:rPr>
                <w:color w:val="000000"/>
              </w:rPr>
              <w:t>Yes</w:t>
            </w:r>
            <w:r w:rsidR="000E3DCE" w:rsidRPr="0076647D">
              <w:rPr>
                <w:color w:val="000000"/>
              </w:rPr>
              <w:t xml:space="preserve"> (see note</w:t>
            </w:r>
            <w:r w:rsidR="00D0441B" w:rsidRPr="0076647D">
              <w:rPr>
                <w:color w:val="000000"/>
              </w:rPr>
              <w:t> 3</w:t>
            </w:r>
            <w:r w:rsidR="000E3DCE" w:rsidRPr="0076647D">
              <w:rPr>
                <w:color w:val="000000"/>
              </w:rPr>
              <w:t>)</w:t>
            </w:r>
          </w:p>
        </w:tc>
      </w:tr>
      <w:tr w:rsidR="00DC3E8E" w:rsidRPr="0076647D" w14:paraId="1B56FEC6" w14:textId="77777777" w:rsidTr="00DC3E8E">
        <w:trPr>
          <w:cantSplit/>
          <w:jc w:val="center"/>
        </w:trPr>
        <w:tc>
          <w:tcPr>
            <w:tcW w:w="1839" w:type="dxa"/>
            <w:tcBorders>
              <w:top w:val="single" w:sz="4" w:space="0" w:color="auto"/>
              <w:left w:val="single" w:sz="4" w:space="0" w:color="auto"/>
              <w:bottom w:val="single" w:sz="4" w:space="0" w:color="auto"/>
              <w:right w:val="single" w:sz="4" w:space="0" w:color="auto"/>
            </w:tcBorders>
          </w:tcPr>
          <w:p w14:paraId="698A6EF1" w14:textId="77777777" w:rsidR="00241067" w:rsidRPr="0076647D" w:rsidRDefault="00241067" w:rsidP="00040612">
            <w:pPr>
              <w:pStyle w:val="TAL"/>
              <w:rPr>
                <w:b/>
                <w:color w:val="000000"/>
                <w:sz w:val="16"/>
              </w:rPr>
            </w:pPr>
            <w:r w:rsidRPr="0076647D">
              <w:rPr>
                <w:b/>
                <w:color w:val="000000"/>
                <w:sz w:val="16"/>
              </w:rPr>
              <w:t>testcase</w:t>
            </w:r>
          </w:p>
        </w:tc>
        <w:tc>
          <w:tcPr>
            <w:tcW w:w="568" w:type="dxa"/>
            <w:tcBorders>
              <w:top w:val="single" w:sz="4" w:space="0" w:color="auto"/>
              <w:left w:val="single" w:sz="4" w:space="0" w:color="auto"/>
              <w:bottom w:val="single" w:sz="4" w:space="0" w:color="auto"/>
              <w:right w:val="single" w:sz="4" w:space="0" w:color="auto"/>
            </w:tcBorders>
          </w:tcPr>
          <w:p w14:paraId="7ECEF2A2" w14:textId="77777777" w:rsidR="00241067" w:rsidRPr="0076647D" w:rsidRDefault="00241067" w:rsidP="00040612">
            <w:pPr>
              <w:pStyle w:val="TAC"/>
              <w:rPr>
                <w:color w:val="000000"/>
              </w:rPr>
            </w:pPr>
            <w:r w:rsidRPr="0076647D">
              <w:rPr>
                <w:color w:val="000000"/>
              </w:rPr>
              <w:t>Yes</w:t>
            </w:r>
          </w:p>
        </w:tc>
        <w:tc>
          <w:tcPr>
            <w:tcW w:w="565" w:type="dxa"/>
            <w:tcBorders>
              <w:top w:val="single" w:sz="4" w:space="0" w:color="auto"/>
              <w:left w:val="single" w:sz="4" w:space="0" w:color="auto"/>
              <w:bottom w:val="single" w:sz="4" w:space="0" w:color="auto"/>
              <w:right w:val="single" w:sz="4" w:space="0" w:color="auto"/>
            </w:tcBorders>
          </w:tcPr>
          <w:p w14:paraId="643F1DF2" w14:textId="77777777" w:rsidR="00241067" w:rsidRPr="0076647D" w:rsidRDefault="00241067" w:rsidP="00040612">
            <w:pPr>
              <w:pStyle w:val="TAC"/>
              <w:rPr>
                <w:color w:val="000000"/>
              </w:rPr>
            </w:pPr>
            <w:r w:rsidRPr="0076647D">
              <w:rPr>
                <w:color w:val="000000"/>
              </w:rPr>
              <w:t>Yes</w:t>
            </w:r>
          </w:p>
        </w:tc>
        <w:tc>
          <w:tcPr>
            <w:tcW w:w="425" w:type="dxa"/>
            <w:tcBorders>
              <w:top w:val="single" w:sz="4" w:space="0" w:color="auto"/>
              <w:left w:val="single" w:sz="4" w:space="0" w:color="auto"/>
              <w:bottom w:val="single" w:sz="4" w:space="0" w:color="auto"/>
              <w:right w:val="single" w:sz="4" w:space="0" w:color="auto"/>
            </w:tcBorders>
          </w:tcPr>
          <w:p w14:paraId="646CB8BC" w14:textId="77777777" w:rsidR="00241067" w:rsidRPr="0076647D" w:rsidRDefault="00241067" w:rsidP="00040612">
            <w:pPr>
              <w:pStyle w:val="TAC"/>
              <w:rPr>
                <w:color w:val="000000"/>
              </w:rPr>
            </w:pPr>
            <w:r w:rsidRPr="0076647D">
              <w:rPr>
                <w:color w:val="000000"/>
              </w:rPr>
              <w:t>Yes</w:t>
            </w:r>
          </w:p>
        </w:tc>
        <w:tc>
          <w:tcPr>
            <w:tcW w:w="426" w:type="dxa"/>
            <w:tcBorders>
              <w:top w:val="single" w:sz="4" w:space="0" w:color="auto"/>
              <w:left w:val="single" w:sz="4" w:space="0" w:color="auto"/>
              <w:bottom w:val="single" w:sz="4" w:space="0" w:color="auto"/>
              <w:right w:val="single" w:sz="4" w:space="0" w:color="auto"/>
            </w:tcBorders>
          </w:tcPr>
          <w:p w14:paraId="39F7ECBF" w14:textId="77777777" w:rsidR="00241067" w:rsidRPr="0076647D" w:rsidRDefault="00241067" w:rsidP="00040612">
            <w:pPr>
              <w:pStyle w:val="TAC"/>
              <w:rPr>
                <w:color w:val="000000"/>
              </w:rPr>
            </w:pPr>
            <w:r w:rsidRPr="0076647D">
              <w:rPr>
                <w:color w:val="000000"/>
              </w:rPr>
              <w:t>Yes</w:t>
            </w:r>
          </w:p>
        </w:tc>
        <w:tc>
          <w:tcPr>
            <w:tcW w:w="425" w:type="dxa"/>
            <w:tcBorders>
              <w:top w:val="single" w:sz="4" w:space="0" w:color="auto"/>
              <w:left w:val="single" w:sz="4" w:space="0" w:color="auto"/>
              <w:bottom w:val="single" w:sz="4" w:space="0" w:color="auto"/>
              <w:right w:val="single" w:sz="4" w:space="0" w:color="auto"/>
            </w:tcBorders>
          </w:tcPr>
          <w:p w14:paraId="77423D2A" w14:textId="77777777" w:rsidR="00241067" w:rsidRPr="0076647D" w:rsidRDefault="00241067" w:rsidP="00040612">
            <w:pPr>
              <w:pStyle w:val="TAC"/>
              <w:rPr>
                <w:color w:val="000000"/>
              </w:rPr>
            </w:pPr>
            <w:r w:rsidRPr="0076647D">
              <w:rPr>
                <w:color w:val="000000"/>
              </w:rPr>
              <w:t xml:space="preserve"> Yes</w:t>
            </w:r>
          </w:p>
        </w:tc>
        <w:tc>
          <w:tcPr>
            <w:tcW w:w="850" w:type="dxa"/>
            <w:tcBorders>
              <w:top w:val="single" w:sz="4" w:space="0" w:color="auto"/>
              <w:left w:val="single" w:sz="4" w:space="0" w:color="auto"/>
              <w:bottom w:val="single" w:sz="4" w:space="0" w:color="auto"/>
              <w:right w:val="single" w:sz="4" w:space="0" w:color="auto"/>
            </w:tcBorders>
          </w:tcPr>
          <w:p w14:paraId="43317609" w14:textId="1821490F" w:rsidR="00241067" w:rsidRPr="0076647D" w:rsidRDefault="00241067" w:rsidP="000E3DCE">
            <w:pPr>
              <w:pStyle w:val="TAC"/>
              <w:rPr>
                <w:color w:val="000000"/>
              </w:rPr>
            </w:pPr>
            <w:r w:rsidRPr="0076647D">
              <w:rPr>
                <w:color w:val="000000"/>
              </w:rPr>
              <w:t>Yes</w:t>
            </w:r>
            <w:r w:rsidR="00BA4AC1" w:rsidRPr="0076647D">
              <w:rPr>
                <w:color w:val="000000"/>
              </w:rPr>
              <w:br/>
            </w:r>
            <w:r w:rsidR="000E3DCE" w:rsidRPr="0076647D">
              <w:rPr>
                <w:color w:val="000000"/>
              </w:rPr>
              <w:t>(see note</w:t>
            </w:r>
            <w:r w:rsidR="00D0441B" w:rsidRPr="0076647D">
              <w:rPr>
                <w:color w:val="000000"/>
              </w:rPr>
              <w:t> 3</w:t>
            </w:r>
            <w:r w:rsidR="000E3DCE" w:rsidRPr="0076647D">
              <w:rPr>
                <w:color w:val="000000"/>
              </w:rPr>
              <w:t>)</w:t>
            </w:r>
          </w:p>
        </w:tc>
        <w:tc>
          <w:tcPr>
            <w:tcW w:w="426" w:type="dxa"/>
            <w:tcBorders>
              <w:top w:val="single" w:sz="4" w:space="0" w:color="auto"/>
              <w:left w:val="single" w:sz="4" w:space="0" w:color="auto"/>
              <w:bottom w:val="single" w:sz="4" w:space="0" w:color="auto"/>
              <w:right w:val="single" w:sz="4" w:space="0" w:color="auto"/>
            </w:tcBorders>
            <w:shd w:val="clear" w:color="000000" w:fill="C0C0C0"/>
          </w:tcPr>
          <w:p w14:paraId="5B8A01D2" w14:textId="77777777" w:rsidR="00241067" w:rsidRPr="0076647D" w:rsidRDefault="00241067" w:rsidP="00040612">
            <w:pPr>
              <w:pStyle w:val="TAC"/>
              <w:rPr>
                <w:color w:val="000000"/>
              </w:rPr>
            </w:pP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5874CB3A" w14:textId="77777777" w:rsidR="00241067" w:rsidRPr="0076647D" w:rsidRDefault="00241067" w:rsidP="00040612">
            <w:pPr>
              <w:pStyle w:val="TAC"/>
              <w:rPr>
                <w:color w:val="000000"/>
              </w:rPr>
            </w:pPr>
          </w:p>
        </w:tc>
        <w:tc>
          <w:tcPr>
            <w:tcW w:w="343" w:type="dxa"/>
            <w:tcBorders>
              <w:top w:val="single" w:sz="4" w:space="0" w:color="auto"/>
              <w:left w:val="single" w:sz="4" w:space="0" w:color="auto"/>
              <w:bottom w:val="single" w:sz="4" w:space="0" w:color="auto"/>
              <w:right w:val="single" w:sz="4" w:space="0" w:color="auto"/>
            </w:tcBorders>
            <w:shd w:val="clear" w:color="auto" w:fill="C0C0C0"/>
          </w:tcPr>
          <w:p w14:paraId="13A5462A" w14:textId="77777777" w:rsidR="00241067" w:rsidRPr="0076647D" w:rsidRDefault="00241067" w:rsidP="00040612">
            <w:pPr>
              <w:pStyle w:val="TAC"/>
              <w:rPr>
                <w:color w:val="000000"/>
              </w:rPr>
            </w:pPr>
          </w:p>
        </w:tc>
        <w:tc>
          <w:tcPr>
            <w:tcW w:w="499" w:type="dxa"/>
            <w:tcBorders>
              <w:top w:val="single" w:sz="4" w:space="0" w:color="auto"/>
              <w:left w:val="single" w:sz="4" w:space="0" w:color="auto"/>
              <w:bottom w:val="single" w:sz="4" w:space="0" w:color="auto"/>
              <w:right w:val="single" w:sz="4" w:space="0" w:color="auto"/>
            </w:tcBorders>
            <w:shd w:val="clear" w:color="auto" w:fill="C0C0C0"/>
          </w:tcPr>
          <w:p w14:paraId="468187C8" w14:textId="77777777" w:rsidR="00241067" w:rsidRPr="0076647D" w:rsidRDefault="00241067" w:rsidP="00040612">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C0C0C0"/>
          </w:tcPr>
          <w:p w14:paraId="7242EB48" w14:textId="77777777" w:rsidR="00241067" w:rsidRPr="0076647D" w:rsidRDefault="00241067" w:rsidP="00040612">
            <w:pPr>
              <w:pStyle w:val="TAC"/>
              <w:rPr>
                <w:color w:val="000000"/>
              </w:rPr>
            </w:pPr>
          </w:p>
        </w:tc>
        <w:tc>
          <w:tcPr>
            <w:tcW w:w="860" w:type="dxa"/>
            <w:tcBorders>
              <w:top w:val="single" w:sz="4" w:space="0" w:color="auto"/>
              <w:left w:val="single" w:sz="4" w:space="0" w:color="auto"/>
              <w:bottom w:val="single" w:sz="4" w:space="0" w:color="auto"/>
              <w:right w:val="single" w:sz="4" w:space="0" w:color="auto"/>
            </w:tcBorders>
            <w:shd w:val="clear" w:color="auto" w:fill="C0C0C0"/>
          </w:tcPr>
          <w:p w14:paraId="0C490B04" w14:textId="77777777" w:rsidR="00241067" w:rsidRPr="0076647D" w:rsidRDefault="00241067" w:rsidP="00040612">
            <w:pPr>
              <w:pStyle w:val="TAC"/>
              <w:rPr>
                <w:color w:val="000000"/>
              </w:rPr>
            </w:pPr>
          </w:p>
        </w:tc>
        <w:tc>
          <w:tcPr>
            <w:tcW w:w="285" w:type="dxa"/>
            <w:tcBorders>
              <w:top w:val="single" w:sz="4" w:space="0" w:color="auto"/>
              <w:left w:val="single" w:sz="4" w:space="0" w:color="auto"/>
              <w:bottom w:val="single" w:sz="4" w:space="0" w:color="auto"/>
              <w:right w:val="single" w:sz="4" w:space="0" w:color="auto"/>
            </w:tcBorders>
            <w:shd w:val="clear" w:color="auto" w:fill="C0C0C0"/>
          </w:tcPr>
          <w:p w14:paraId="6938549E" w14:textId="77777777" w:rsidR="00241067" w:rsidRPr="0076647D" w:rsidRDefault="00241067" w:rsidP="00040612">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C0C0C0"/>
          </w:tcPr>
          <w:p w14:paraId="31132C22" w14:textId="77777777" w:rsidR="00241067" w:rsidRPr="0076647D" w:rsidRDefault="00241067" w:rsidP="00040612">
            <w:pPr>
              <w:pStyle w:val="TAC"/>
              <w:rPr>
                <w:color w:val="000000"/>
              </w:rPr>
            </w:pPr>
          </w:p>
        </w:tc>
        <w:tc>
          <w:tcPr>
            <w:tcW w:w="642" w:type="dxa"/>
            <w:tcBorders>
              <w:top w:val="single" w:sz="4" w:space="0" w:color="auto"/>
              <w:left w:val="single" w:sz="4" w:space="0" w:color="auto"/>
              <w:bottom w:val="single" w:sz="4" w:space="0" w:color="auto"/>
              <w:right w:val="single" w:sz="4" w:space="0" w:color="auto"/>
            </w:tcBorders>
          </w:tcPr>
          <w:p w14:paraId="4790DC0F" w14:textId="355E72E1" w:rsidR="00241067" w:rsidRPr="0076647D" w:rsidRDefault="0098754E" w:rsidP="00040612">
            <w:pPr>
              <w:pStyle w:val="TAC"/>
              <w:rPr>
                <w:color w:val="000000"/>
              </w:rPr>
            </w:pPr>
            <w:r w:rsidRPr="0076647D">
              <w:rPr>
                <w:color w:val="000000"/>
              </w:rPr>
              <w:t>Yes</w:t>
            </w:r>
            <w:r w:rsidR="000E3DCE" w:rsidRPr="0076647D">
              <w:rPr>
                <w:color w:val="000000"/>
              </w:rPr>
              <w:t xml:space="preserve"> (see note</w:t>
            </w:r>
            <w:r w:rsidR="00D0441B" w:rsidRPr="0076647D">
              <w:rPr>
                <w:color w:val="000000"/>
              </w:rPr>
              <w:t> 3</w:t>
            </w:r>
            <w:r w:rsidR="000E3DCE" w:rsidRPr="0076647D">
              <w:rPr>
                <w:color w:val="000000"/>
              </w:rPr>
              <w:t>)</w:t>
            </w:r>
          </w:p>
        </w:tc>
      </w:tr>
      <w:tr w:rsidR="000F7566" w:rsidRPr="0076647D" w14:paraId="7657597C" w14:textId="77777777" w:rsidTr="00DC3E8E">
        <w:trPr>
          <w:cantSplit/>
          <w:jc w:val="center"/>
        </w:trPr>
        <w:tc>
          <w:tcPr>
            <w:tcW w:w="9710" w:type="dxa"/>
            <w:gridSpan w:val="16"/>
            <w:tcBorders>
              <w:top w:val="single" w:sz="4" w:space="0" w:color="auto"/>
              <w:left w:val="single" w:sz="4" w:space="0" w:color="auto"/>
              <w:bottom w:val="single" w:sz="4" w:space="0" w:color="auto"/>
              <w:right w:val="single" w:sz="4" w:space="0" w:color="auto"/>
            </w:tcBorders>
          </w:tcPr>
          <w:p w14:paraId="16A5A2AA" w14:textId="170CDAD5" w:rsidR="001C6D41" w:rsidRPr="0076647D" w:rsidRDefault="001C6D41" w:rsidP="00F23523">
            <w:pPr>
              <w:pStyle w:val="TAN"/>
            </w:pPr>
            <w:r w:rsidRPr="0076647D">
              <w:t>...</w:t>
            </w:r>
          </w:p>
          <w:p w14:paraId="7378A4CE" w14:textId="6600A9DD" w:rsidR="000F7566" w:rsidRPr="0076647D" w:rsidRDefault="000F7566" w:rsidP="00F23523">
            <w:pPr>
              <w:pStyle w:val="TAN"/>
            </w:pPr>
            <w:r w:rsidRPr="0076647D">
              <w:t>NOTE</w:t>
            </w:r>
            <w:r w:rsidR="001C6D41" w:rsidRPr="0076647D">
              <w:t xml:space="preserve"> 3</w:t>
            </w:r>
            <w:r w:rsidRPr="0076647D">
              <w:t>:</w:t>
            </w:r>
            <w:r w:rsidRPr="0076647D">
              <w:tab/>
              <w:t>When used, shall be applied to optional fields of record and set types only (without restriction on the type of that field).</w:t>
            </w:r>
          </w:p>
        </w:tc>
      </w:tr>
    </w:tbl>
    <w:p w14:paraId="1010E48F" w14:textId="77777777" w:rsidR="00241067" w:rsidRPr="0076647D" w:rsidRDefault="00241067" w:rsidP="00E31251"/>
    <w:p w14:paraId="731CF4D3" w14:textId="77777777" w:rsidR="00964F68" w:rsidRPr="0076647D" w:rsidRDefault="00B9778C" w:rsidP="00D91548">
      <w:pPr>
        <w:pStyle w:val="berschrift2"/>
      </w:pPr>
      <w:bookmarkStart w:id="105" w:name="_Toc66103142"/>
      <w:bookmarkStart w:id="106" w:name="_Toc66105717"/>
      <w:bookmarkStart w:id="107" w:name="_Toc66106336"/>
      <w:bookmarkStart w:id="108" w:name="_Toc72911336"/>
      <w:r w:rsidRPr="0076647D">
        <w:lastRenderedPageBreak/>
        <w:t>5.8</w:t>
      </w:r>
      <w:r w:rsidRPr="0076647D">
        <w:tab/>
      </w:r>
      <w:r w:rsidR="00437D46" w:rsidRPr="0076647D">
        <w:rPr>
          <w:lang w:eastAsia="en-GB"/>
        </w:rPr>
        <w:t xml:space="preserve">Extension to </w:t>
      </w:r>
      <w:r w:rsidR="003641A0" w:rsidRPr="0076647D">
        <w:rPr>
          <w:lang w:eastAsia="en-GB"/>
        </w:rPr>
        <w:t>ETSI ES 201 873-1</w:t>
      </w:r>
      <w:r w:rsidR="00437D46" w:rsidRPr="0076647D">
        <w:rPr>
          <w:lang w:eastAsia="en-GB"/>
        </w:rPr>
        <w:t>, clause</w:t>
      </w:r>
      <w:r w:rsidR="00964F68" w:rsidRPr="0076647D">
        <w:t xml:space="preserve"> 16</w:t>
      </w:r>
      <w:r w:rsidR="00437D46" w:rsidRPr="0076647D">
        <w:t xml:space="preserve"> </w:t>
      </w:r>
      <w:r w:rsidR="007612E9" w:rsidRPr="0076647D">
        <w:t>(</w:t>
      </w:r>
      <w:r w:rsidR="00437D46" w:rsidRPr="0076647D">
        <w:t>Functions, altsteps</w:t>
      </w:r>
      <w:r w:rsidR="00705449" w:rsidRPr="0076647D">
        <w:t xml:space="preserve"> and test cases</w:t>
      </w:r>
      <w:r w:rsidR="007612E9" w:rsidRPr="0076647D">
        <w:t>)</w:t>
      </w:r>
      <w:bookmarkEnd w:id="105"/>
      <w:bookmarkEnd w:id="106"/>
      <w:bookmarkEnd w:id="107"/>
      <w:bookmarkEnd w:id="108"/>
    </w:p>
    <w:p w14:paraId="38E9294E" w14:textId="77777777" w:rsidR="00964F68" w:rsidRPr="0076647D" w:rsidRDefault="004A39BE" w:rsidP="00437D46">
      <w:pPr>
        <w:pStyle w:val="H6"/>
      </w:pPr>
      <w:r w:rsidRPr="0076647D">
        <w:t>Clause 16.1.1</w:t>
      </w:r>
      <w:r w:rsidR="00437D46" w:rsidRPr="0076647D">
        <w:tab/>
      </w:r>
      <w:r w:rsidRPr="0076647D">
        <w:t>Invoking functions</w:t>
      </w:r>
    </w:p>
    <w:p w14:paraId="63E2697B" w14:textId="77777777" w:rsidR="004A39BE" w:rsidRPr="0076647D" w:rsidRDefault="007D1BF2" w:rsidP="00964F68">
      <w:r w:rsidRPr="0076647D">
        <w:t xml:space="preserve">A function can </w:t>
      </w:r>
      <w:r w:rsidR="00E5219F" w:rsidRPr="0076647D">
        <w:t xml:space="preserve">also </w:t>
      </w:r>
      <w:r w:rsidRPr="0076647D">
        <w:t>be invok</w:t>
      </w:r>
      <w:r w:rsidR="0057032A" w:rsidRPr="0076647D">
        <w:t>ed</w:t>
      </w:r>
      <w:r w:rsidRPr="0076647D">
        <w:t xml:space="preserve"> </w:t>
      </w:r>
      <w:r w:rsidR="00E5219F" w:rsidRPr="0076647D">
        <w:t xml:space="preserve">by the </w:t>
      </w:r>
      <w:r w:rsidR="00E5219F" w:rsidRPr="0076647D">
        <w:rPr>
          <w:rFonts w:ascii="Courier New" w:hAnsi="Courier New" w:cs="Courier New"/>
          <w:b/>
        </w:rPr>
        <w:t>apply</w:t>
      </w:r>
      <w:r w:rsidR="00E5219F" w:rsidRPr="0076647D">
        <w:t xml:space="preserve"> operation by referring to an expression</w:t>
      </w:r>
      <w:r w:rsidRPr="0076647D">
        <w:t xml:space="preserve"> of a behaviour type of kind function</w:t>
      </w:r>
      <w:r w:rsidR="00E5219F" w:rsidRPr="0076647D">
        <w:t xml:space="preserve"> and to a parameter</w:t>
      </w:r>
      <w:r w:rsidR="00541317" w:rsidRPr="0076647D">
        <w:t xml:space="preserve"> </w:t>
      </w:r>
      <w:r w:rsidR="00E5219F" w:rsidRPr="0076647D">
        <w:t>list.</w:t>
      </w:r>
    </w:p>
    <w:p w14:paraId="7FF56CD8" w14:textId="77777777" w:rsidR="007D1BF2" w:rsidRPr="0076647D" w:rsidRDefault="007D1BF2" w:rsidP="007D1BF2">
      <w:r w:rsidRPr="0076647D">
        <w:rPr>
          <w:b/>
          <w:i/>
        </w:rPr>
        <w:t>Syntactical Structure</w:t>
      </w:r>
    </w:p>
    <w:p w14:paraId="055DA085" w14:textId="39EAD0DA" w:rsidR="00BC7F68" w:rsidRPr="0076647D" w:rsidRDefault="00BC7F68" w:rsidP="007D1BF2">
      <w:pPr>
        <w:pStyle w:val="PL"/>
        <w:ind w:left="283"/>
        <w:rPr>
          <w:i/>
          <w:noProof w:val="0"/>
        </w:rPr>
      </w:pPr>
      <w:r w:rsidRPr="0076647D">
        <w:rPr>
          <w:b/>
          <w:noProof w:val="0"/>
        </w:rPr>
        <w:t>apply</w:t>
      </w:r>
      <w:r w:rsidRPr="0076647D">
        <w:rPr>
          <w:i/>
          <w:noProof w:val="0"/>
        </w:rPr>
        <w:t xml:space="preserve"> "</w:t>
      </w:r>
      <w:r w:rsidRPr="0076647D">
        <w:rPr>
          <w:noProof w:val="0"/>
        </w:rPr>
        <w:t>(</w:t>
      </w:r>
      <w:r w:rsidRPr="0076647D">
        <w:rPr>
          <w:i/>
          <w:noProof w:val="0"/>
        </w:rPr>
        <w:t>" Value "</w:t>
      </w:r>
      <w:r w:rsidRPr="0076647D">
        <w:rPr>
          <w:noProof w:val="0"/>
        </w:rPr>
        <w:t>(</w:t>
      </w:r>
      <w:r w:rsidRPr="0076647D">
        <w:rPr>
          <w:i/>
          <w:noProof w:val="0"/>
        </w:rPr>
        <w:t xml:space="preserve">" </w:t>
      </w:r>
      <w:r w:rsidRPr="0076647D">
        <w:rPr>
          <w:noProof w:val="0"/>
        </w:rPr>
        <w:t xml:space="preserve">[ { ( </w:t>
      </w:r>
      <w:r w:rsidRPr="0076647D">
        <w:rPr>
          <w:i/>
          <w:noProof w:val="0"/>
        </w:rPr>
        <w:t>TimerRef</w:t>
      </w:r>
      <w:r w:rsidRPr="0076647D">
        <w:rPr>
          <w:noProof w:val="0"/>
        </w:rPr>
        <w:t xml:space="preserve"> | </w:t>
      </w:r>
      <w:r w:rsidRPr="0076647D">
        <w:rPr>
          <w:i/>
          <w:noProof w:val="0"/>
        </w:rPr>
        <w:t>TemplateInstance</w:t>
      </w:r>
      <w:r w:rsidRPr="0076647D">
        <w:rPr>
          <w:noProof w:val="0"/>
        </w:rPr>
        <w:t xml:space="preserve"> | </w:t>
      </w:r>
      <w:r w:rsidRPr="0076647D">
        <w:rPr>
          <w:noProof w:val="0"/>
        </w:rPr>
        <w:br/>
        <w:t xml:space="preserve">                          </w:t>
      </w:r>
      <w:r w:rsidRPr="0076647D">
        <w:rPr>
          <w:i/>
          <w:noProof w:val="0"/>
        </w:rPr>
        <w:t>Port</w:t>
      </w:r>
      <w:r w:rsidRPr="0076647D">
        <w:rPr>
          <w:noProof w:val="0"/>
        </w:rPr>
        <w:t xml:space="preserve"> | </w:t>
      </w:r>
      <w:r w:rsidRPr="0076647D">
        <w:rPr>
          <w:i/>
          <w:noProof w:val="0"/>
        </w:rPr>
        <w:t>ComponentRef</w:t>
      </w:r>
      <w:r w:rsidRPr="0076647D">
        <w:rPr>
          <w:noProof w:val="0"/>
        </w:rPr>
        <w:t xml:space="preserve"> | "-" ) [","] } ] </w:t>
      </w:r>
      <w:r w:rsidRPr="0076647D">
        <w:rPr>
          <w:i/>
          <w:noProof w:val="0"/>
        </w:rPr>
        <w:t>"</w:t>
      </w:r>
      <w:r w:rsidRPr="0076647D">
        <w:rPr>
          <w:noProof w:val="0"/>
        </w:rPr>
        <w:t>)</w:t>
      </w:r>
      <w:r w:rsidRPr="0076647D">
        <w:rPr>
          <w:i/>
          <w:noProof w:val="0"/>
        </w:rPr>
        <w:t>" "</w:t>
      </w:r>
      <w:r w:rsidRPr="0076647D">
        <w:rPr>
          <w:noProof w:val="0"/>
        </w:rPr>
        <w:t>)</w:t>
      </w:r>
      <w:r w:rsidRPr="0076647D">
        <w:rPr>
          <w:i/>
          <w:noProof w:val="0"/>
        </w:rPr>
        <w:t>"</w:t>
      </w:r>
    </w:p>
    <w:p w14:paraId="005B150A" w14:textId="77777777" w:rsidR="00A33BC8" w:rsidRPr="0076647D" w:rsidRDefault="00A33BC8" w:rsidP="007D1BF2">
      <w:pPr>
        <w:pStyle w:val="PL"/>
        <w:ind w:left="283"/>
        <w:rPr>
          <w:noProof w:val="0"/>
        </w:rPr>
      </w:pPr>
    </w:p>
    <w:p w14:paraId="73E3C024" w14:textId="581FE6B9" w:rsidR="007D1BF2" w:rsidRPr="0076647D" w:rsidRDefault="009F7E49" w:rsidP="001C6D41">
      <w:pPr>
        <w:pStyle w:val="NO"/>
      </w:pPr>
      <w:r w:rsidRPr="0076647D">
        <w:t>NOTE:</w:t>
      </w:r>
      <w:r w:rsidRPr="0076647D">
        <w:tab/>
        <w:t xml:space="preserve">This syntactical structure </w:t>
      </w:r>
      <w:r w:rsidR="00861B15" w:rsidRPr="0076647D">
        <w:t xml:space="preserve">supplements </w:t>
      </w:r>
      <w:r w:rsidRPr="0076647D">
        <w:t xml:space="preserve">the syntactical structure in </w:t>
      </w:r>
      <w:r w:rsidR="003641A0" w:rsidRPr="0076647D">
        <w:t>ETSI ES 201 873-1</w:t>
      </w:r>
      <w:r w:rsidR="000E3DCE" w:rsidRPr="0076647D">
        <w:t xml:space="preserve"> [</w:t>
      </w:r>
      <w:r w:rsidR="000E3DCE" w:rsidRPr="0076647D">
        <w:fldChar w:fldCharType="begin"/>
      </w:r>
      <w:r w:rsidR="003641A0" w:rsidRPr="0076647D">
        <w:instrText xml:space="preserve">REF REF_ES201873_1 \* MERGEFORMAT  \h </w:instrText>
      </w:r>
      <w:r w:rsidR="000E3DCE" w:rsidRPr="0076647D">
        <w:fldChar w:fldCharType="separate"/>
      </w:r>
      <w:r w:rsidR="00E15429" w:rsidRPr="0076647D">
        <w:t>1</w:t>
      </w:r>
      <w:r w:rsidR="000E3DCE" w:rsidRPr="0076647D">
        <w:fldChar w:fldCharType="end"/>
      </w:r>
      <w:r w:rsidR="000E3DCE" w:rsidRPr="0076647D">
        <w:t>]</w:t>
      </w:r>
      <w:r w:rsidRPr="0076647D">
        <w:t xml:space="preserve"> with an alternative option.</w:t>
      </w:r>
    </w:p>
    <w:p w14:paraId="034F1D44" w14:textId="77777777" w:rsidR="00DA6B49" w:rsidRPr="0076647D" w:rsidRDefault="00DA6B49" w:rsidP="00290B5D">
      <w:pPr>
        <w:keepNext/>
        <w:rPr>
          <w:b/>
          <w:i/>
        </w:rPr>
      </w:pPr>
      <w:r w:rsidRPr="0076647D">
        <w:rPr>
          <w:b/>
          <w:i/>
        </w:rPr>
        <w:t>Restrictions</w:t>
      </w:r>
    </w:p>
    <w:p w14:paraId="0D227AAB" w14:textId="77777777" w:rsidR="0040180D" w:rsidRPr="0076647D" w:rsidRDefault="0040180D" w:rsidP="00290B5D">
      <w:pPr>
        <w:pStyle w:val="B10"/>
        <w:keepNext/>
      </w:pPr>
      <w:r w:rsidRPr="0076647D">
        <w:t>g)</w:t>
      </w:r>
      <w:r w:rsidRPr="0076647D">
        <w:tab/>
        <w:t xml:space="preserve">The value in an </w:t>
      </w:r>
      <w:r w:rsidRPr="0076647D">
        <w:rPr>
          <w:rFonts w:ascii="Courier New" w:hAnsi="Courier New" w:cs="Courier New"/>
          <w:b/>
        </w:rPr>
        <w:t>apply</w:t>
      </w:r>
      <w:r w:rsidRPr="0076647D">
        <w:t xml:space="preserve"> operation shall be an expression of a function type but it shall not be the literal name of a function.</w:t>
      </w:r>
    </w:p>
    <w:p w14:paraId="7EC8B81A" w14:textId="77777777" w:rsidR="007D1BF2" w:rsidRPr="0076647D" w:rsidRDefault="007D1BF2" w:rsidP="007D1BF2">
      <w:r w:rsidRPr="0076647D">
        <w:rPr>
          <w:b/>
          <w:i/>
        </w:rPr>
        <w:t>Examples</w:t>
      </w:r>
    </w:p>
    <w:p w14:paraId="754BC74D" w14:textId="77777777" w:rsidR="007D1BF2" w:rsidRPr="0076647D" w:rsidRDefault="007D1BF2" w:rsidP="001F21F6">
      <w:pPr>
        <w:pStyle w:val="PL"/>
        <w:rPr>
          <w:noProof w:val="0"/>
        </w:rPr>
      </w:pPr>
      <w:r w:rsidRPr="0076647D">
        <w:rPr>
          <w:noProof w:val="0"/>
        </w:rPr>
        <w:tab/>
      </w:r>
      <w:r w:rsidRPr="0076647D">
        <w:rPr>
          <w:b/>
          <w:noProof w:val="0"/>
        </w:rPr>
        <w:t>var</w:t>
      </w:r>
      <w:r w:rsidRPr="0076647D">
        <w:rPr>
          <w:noProof w:val="0"/>
        </w:rPr>
        <w:t xml:space="preserve"> MyFuncType v_func := …;</w:t>
      </w:r>
    </w:p>
    <w:p w14:paraId="7729CE6E" w14:textId="77777777" w:rsidR="007D1BF2" w:rsidRPr="0076647D" w:rsidRDefault="007D1BF2" w:rsidP="001F21F6">
      <w:pPr>
        <w:pStyle w:val="PL"/>
        <w:rPr>
          <w:noProof w:val="0"/>
        </w:rPr>
      </w:pPr>
      <w:r w:rsidRPr="0076647D">
        <w:rPr>
          <w:noProof w:val="0"/>
        </w:rPr>
        <w:tab/>
      </w:r>
      <w:r w:rsidR="00BC7F68" w:rsidRPr="0076647D">
        <w:rPr>
          <w:b/>
          <w:noProof w:val="0"/>
        </w:rPr>
        <w:t>apply</w:t>
      </w:r>
      <w:r w:rsidR="00BC7F68" w:rsidRPr="0076647D">
        <w:rPr>
          <w:noProof w:val="0"/>
        </w:rPr>
        <w:t>(</w:t>
      </w:r>
      <w:r w:rsidRPr="0076647D">
        <w:rPr>
          <w:noProof w:val="0"/>
        </w:rPr>
        <w:t>v_func(MyVar2)</w:t>
      </w:r>
      <w:r w:rsidR="00BC7F68" w:rsidRPr="0076647D">
        <w:rPr>
          <w:noProof w:val="0"/>
        </w:rPr>
        <w:t>)</w:t>
      </w:r>
      <w:r w:rsidRPr="0076647D">
        <w:rPr>
          <w:noProof w:val="0"/>
        </w:rPr>
        <w:t>;</w:t>
      </w:r>
      <w:r w:rsidRPr="0076647D">
        <w:rPr>
          <w:noProof w:val="0"/>
        </w:rPr>
        <w:tab/>
      </w:r>
      <w:r w:rsidRPr="0076647D">
        <w:rPr>
          <w:noProof w:val="0"/>
        </w:rPr>
        <w:tab/>
      </w:r>
      <w:r w:rsidRPr="0076647D">
        <w:rPr>
          <w:noProof w:val="0"/>
        </w:rPr>
        <w:tab/>
        <w:t xml:space="preserve">// the function </w:t>
      </w:r>
      <w:r w:rsidR="00BC7F68" w:rsidRPr="0076647D">
        <w:rPr>
          <w:noProof w:val="0"/>
        </w:rPr>
        <w:t>stored in v_func is applied to MyVar2</w:t>
      </w:r>
    </w:p>
    <w:p w14:paraId="19E13CBD" w14:textId="77777777" w:rsidR="007D1BF2" w:rsidRPr="0076647D" w:rsidRDefault="007D1BF2" w:rsidP="001F21F6">
      <w:pPr>
        <w:pStyle w:val="PL"/>
        <w:rPr>
          <w:noProof w:val="0"/>
        </w:rPr>
      </w:pPr>
    </w:p>
    <w:p w14:paraId="70E3CBFD" w14:textId="77777777" w:rsidR="00871594" w:rsidRPr="0076647D" w:rsidRDefault="00871594" w:rsidP="00437D46">
      <w:pPr>
        <w:pStyle w:val="H6"/>
      </w:pPr>
      <w:r w:rsidRPr="0076647D">
        <w:t>Clause 16.2.1</w:t>
      </w:r>
      <w:r w:rsidR="00437D46" w:rsidRPr="0076647D">
        <w:tab/>
      </w:r>
      <w:r w:rsidRPr="0076647D">
        <w:t>Invoking altsteps</w:t>
      </w:r>
    </w:p>
    <w:p w14:paraId="6E15A4FD" w14:textId="77777777" w:rsidR="00871594" w:rsidRPr="0076647D" w:rsidRDefault="00871594" w:rsidP="00871594">
      <w:r w:rsidRPr="0076647D">
        <w:t>A</w:t>
      </w:r>
      <w:r w:rsidR="009905BA" w:rsidRPr="0076647D">
        <w:t>n</w:t>
      </w:r>
      <w:r w:rsidRPr="0076647D">
        <w:t xml:space="preserve"> altstep can be invok</w:t>
      </w:r>
      <w:r w:rsidR="0057032A" w:rsidRPr="0076647D">
        <w:t>ed</w:t>
      </w:r>
      <w:r w:rsidRPr="0076647D">
        <w:t xml:space="preserve"> by referring to a value of a behaviour type of kind altstep.</w:t>
      </w:r>
    </w:p>
    <w:p w14:paraId="4F677652" w14:textId="77777777" w:rsidR="00871594" w:rsidRPr="0076647D" w:rsidRDefault="00871594" w:rsidP="003529FF">
      <w:pPr>
        <w:keepNext/>
        <w:keepLines/>
      </w:pPr>
      <w:r w:rsidRPr="0076647D">
        <w:rPr>
          <w:b/>
          <w:i/>
        </w:rPr>
        <w:t>Syntactical Structure</w:t>
      </w:r>
    </w:p>
    <w:p w14:paraId="4F32FDBB" w14:textId="65B5FA46" w:rsidR="00BC7F68" w:rsidRPr="0076647D" w:rsidRDefault="00BC7F68" w:rsidP="001F21F6">
      <w:pPr>
        <w:pStyle w:val="PL"/>
        <w:rPr>
          <w:i/>
          <w:noProof w:val="0"/>
        </w:rPr>
      </w:pPr>
      <w:r w:rsidRPr="0076647D">
        <w:rPr>
          <w:b/>
          <w:noProof w:val="0"/>
        </w:rPr>
        <w:t>apply</w:t>
      </w:r>
      <w:r w:rsidRPr="0076647D">
        <w:rPr>
          <w:i/>
          <w:noProof w:val="0"/>
        </w:rPr>
        <w:t xml:space="preserve"> "</w:t>
      </w:r>
      <w:r w:rsidRPr="0076647D">
        <w:rPr>
          <w:noProof w:val="0"/>
        </w:rPr>
        <w:t>(</w:t>
      </w:r>
      <w:r w:rsidRPr="0076647D">
        <w:rPr>
          <w:i/>
          <w:noProof w:val="0"/>
        </w:rPr>
        <w:t>" Value "</w:t>
      </w:r>
      <w:r w:rsidRPr="0076647D">
        <w:rPr>
          <w:noProof w:val="0"/>
        </w:rPr>
        <w:t>(</w:t>
      </w:r>
      <w:r w:rsidRPr="0076647D">
        <w:rPr>
          <w:i/>
          <w:noProof w:val="0"/>
        </w:rPr>
        <w:t xml:space="preserve">" </w:t>
      </w:r>
      <w:r w:rsidRPr="0076647D">
        <w:rPr>
          <w:noProof w:val="0"/>
        </w:rPr>
        <w:t xml:space="preserve">[ { ( </w:t>
      </w:r>
      <w:r w:rsidRPr="0076647D">
        <w:rPr>
          <w:i/>
          <w:noProof w:val="0"/>
        </w:rPr>
        <w:t>TimerRef</w:t>
      </w:r>
      <w:r w:rsidRPr="0076647D">
        <w:rPr>
          <w:noProof w:val="0"/>
        </w:rPr>
        <w:t xml:space="preserve"> | </w:t>
      </w:r>
      <w:r w:rsidRPr="0076647D">
        <w:rPr>
          <w:i/>
          <w:noProof w:val="0"/>
        </w:rPr>
        <w:t>TemplateInstance</w:t>
      </w:r>
      <w:r w:rsidRPr="0076647D">
        <w:rPr>
          <w:noProof w:val="0"/>
        </w:rPr>
        <w:t xml:space="preserve"> | </w:t>
      </w:r>
      <w:r w:rsidRPr="0076647D">
        <w:rPr>
          <w:noProof w:val="0"/>
        </w:rPr>
        <w:br/>
        <w:t xml:space="preserve">                          </w:t>
      </w:r>
      <w:r w:rsidRPr="0076647D">
        <w:rPr>
          <w:i/>
          <w:noProof w:val="0"/>
        </w:rPr>
        <w:t>Port</w:t>
      </w:r>
      <w:r w:rsidRPr="0076647D">
        <w:rPr>
          <w:noProof w:val="0"/>
        </w:rPr>
        <w:t xml:space="preserve"> | </w:t>
      </w:r>
      <w:r w:rsidRPr="0076647D">
        <w:rPr>
          <w:i/>
          <w:noProof w:val="0"/>
        </w:rPr>
        <w:t>ComponentRef</w:t>
      </w:r>
      <w:r w:rsidRPr="0076647D">
        <w:rPr>
          <w:noProof w:val="0"/>
        </w:rPr>
        <w:t xml:space="preserve"> | "-" ) [","] } ] </w:t>
      </w:r>
      <w:r w:rsidRPr="0076647D">
        <w:rPr>
          <w:i/>
          <w:noProof w:val="0"/>
        </w:rPr>
        <w:t>"</w:t>
      </w:r>
      <w:r w:rsidRPr="0076647D">
        <w:rPr>
          <w:noProof w:val="0"/>
        </w:rPr>
        <w:t>)</w:t>
      </w:r>
      <w:r w:rsidRPr="0076647D">
        <w:rPr>
          <w:i/>
          <w:noProof w:val="0"/>
        </w:rPr>
        <w:t>" "</w:t>
      </w:r>
      <w:r w:rsidRPr="0076647D">
        <w:rPr>
          <w:noProof w:val="0"/>
        </w:rPr>
        <w:t>)</w:t>
      </w:r>
      <w:r w:rsidRPr="0076647D">
        <w:rPr>
          <w:i/>
          <w:noProof w:val="0"/>
        </w:rPr>
        <w:t>"</w:t>
      </w:r>
    </w:p>
    <w:p w14:paraId="114F4179" w14:textId="77777777" w:rsidR="00A33BC8" w:rsidRPr="0076647D" w:rsidRDefault="00A33BC8" w:rsidP="001F21F6">
      <w:pPr>
        <w:pStyle w:val="PL"/>
        <w:rPr>
          <w:i/>
          <w:noProof w:val="0"/>
        </w:rPr>
      </w:pPr>
    </w:p>
    <w:p w14:paraId="723CD5E2" w14:textId="471DCAFA" w:rsidR="009F7E49" w:rsidRPr="0076647D" w:rsidRDefault="009F7E49" w:rsidP="001C6D41">
      <w:pPr>
        <w:pStyle w:val="NO"/>
      </w:pPr>
      <w:r w:rsidRPr="0076647D">
        <w:t>NOTE:</w:t>
      </w:r>
      <w:r w:rsidRPr="0076647D">
        <w:tab/>
        <w:t xml:space="preserve">This syntactical structure </w:t>
      </w:r>
      <w:r w:rsidR="00861B15" w:rsidRPr="0076647D">
        <w:t xml:space="preserve">supplements </w:t>
      </w:r>
      <w:r w:rsidRPr="0076647D">
        <w:t xml:space="preserve">the syntactical structure in </w:t>
      </w:r>
      <w:r w:rsidR="003641A0" w:rsidRPr="0076647D">
        <w:t>ETSI ES 201 873-1</w:t>
      </w:r>
      <w:r w:rsidR="00A81C40" w:rsidRPr="0076647D">
        <w:t xml:space="preserve"> [</w:t>
      </w:r>
      <w:r w:rsidR="00A81C40" w:rsidRPr="0076647D">
        <w:fldChar w:fldCharType="begin"/>
      </w:r>
      <w:r w:rsidR="003641A0" w:rsidRPr="0076647D">
        <w:instrText xml:space="preserve">REF REF_ES201873_1 \* MERGEFORMAT  \h </w:instrText>
      </w:r>
      <w:r w:rsidR="00A81C40" w:rsidRPr="0076647D">
        <w:fldChar w:fldCharType="separate"/>
      </w:r>
      <w:r w:rsidR="00E15429" w:rsidRPr="0076647D">
        <w:t>1</w:t>
      </w:r>
      <w:r w:rsidR="00A81C40" w:rsidRPr="0076647D">
        <w:fldChar w:fldCharType="end"/>
      </w:r>
      <w:r w:rsidR="00A81C40" w:rsidRPr="0076647D">
        <w:t>]</w:t>
      </w:r>
      <w:r w:rsidRPr="0076647D">
        <w:t> with an alternative option.</w:t>
      </w:r>
    </w:p>
    <w:p w14:paraId="22E62EF9" w14:textId="77777777" w:rsidR="00DA6B49" w:rsidRPr="0076647D" w:rsidRDefault="00DA6B49" w:rsidP="00DA6B49">
      <w:pPr>
        <w:rPr>
          <w:b/>
          <w:i/>
        </w:rPr>
      </w:pPr>
      <w:r w:rsidRPr="0076647D">
        <w:rPr>
          <w:b/>
          <w:i/>
        </w:rPr>
        <w:t>Restrictions</w:t>
      </w:r>
    </w:p>
    <w:p w14:paraId="73A4C146" w14:textId="77777777" w:rsidR="00D23426" w:rsidRPr="0076647D" w:rsidRDefault="00DA6B49" w:rsidP="00CE24F3">
      <w:pPr>
        <w:pStyle w:val="BL"/>
        <w:numPr>
          <w:ilvl w:val="0"/>
          <w:numId w:val="11"/>
        </w:numPr>
      </w:pPr>
      <w:r w:rsidRPr="0076647D">
        <w:t xml:space="preserve">The value in an </w:t>
      </w:r>
      <w:r w:rsidRPr="0076647D">
        <w:rPr>
          <w:rFonts w:ascii="Courier New" w:hAnsi="Courier New" w:cs="Courier New"/>
          <w:b/>
        </w:rPr>
        <w:t>apply</w:t>
      </w:r>
      <w:r w:rsidRPr="0076647D">
        <w:t xml:space="preserve"> operation </w:t>
      </w:r>
      <w:r w:rsidR="006E4BBF" w:rsidRPr="0076647D">
        <w:t xml:space="preserve">shall be an expression </w:t>
      </w:r>
      <w:r w:rsidR="00913AFC" w:rsidRPr="0076647D">
        <w:t>of</w:t>
      </w:r>
      <w:r w:rsidR="006E4BBF" w:rsidRPr="0076647D">
        <w:t xml:space="preserve"> an altstep type but it </w:t>
      </w:r>
      <w:r w:rsidRPr="0076647D">
        <w:t>shall not be the literal name of an altstep.</w:t>
      </w:r>
    </w:p>
    <w:p w14:paraId="12978AD3" w14:textId="77777777" w:rsidR="007D4B12" w:rsidRPr="0076647D" w:rsidRDefault="00B9778C" w:rsidP="00D91548">
      <w:pPr>
        <w:pStyle w:val="berschrift2"/>
      </w:pPr>
      <w:bookmarkStart w:id="109" w:name="_Toc66103143"/>
      <w:bookmarkStart w:id="110" w:name="_Toc66105718"/>
      <w:bookmarkStart w:id="111" w:name="_Toc66106337"/>
      <w:bookmarkStart w:id="112" w:name="_Toc72911337"/>
      <w:r w:rsidRPr="0076647D">
        <w:t>5.9</w:t>
      </w:r>
      <w:r w:rsidRPr="0076647D">
        <w:tab/>
      </w:r>
      <w:r w:rsidR="007D4B12" w:rsidRPr="0076647D">
        <w:t xml:space="preserve">Extension to </w:t>
      </w:r>
      <w:r w:rsidR="003641A0" w:rsidRPr="0076647D">
        <w:rPr>
          <w:lang w:eastAsia="en-GB"/>
        </w:rPr>
        <w:t>ETSI ES 201 873-1</w:t>
      </w:r>
      <w:r w:rsidR="0072297F" w:rsidRPr="0076647D">
        <w:rPr>
          <w:lang w:eastAsia="en-GB"/>
        </w:rPr>
        <w:t>, clause</w:t>
      </w:r>
      <w:r w:rsidR="007D4B12" w:rsidRPr="0076647D">
        <w:t xml:space="preserve"> 19</w:t>
      </w:r>
      <w:r w:rsidR="00705449" w:rsidRPr="0076647D">
        <w:t xml:space="preserve"> </w:t>
      </w:r>
      <w:r w:rsidR="0072297F" w:rsidRPr="0076647D">
        <w:t>(</w:t>
      </w:r>
      <w:r w:rsidR="00705449" w:rsidRPr="0076647D">
        <w:t xml:space="preserve">Basic </w:t>
      </w:r>
      <w:r w:rsidR="001D500B" w:rsidRPr="0076647D">
        <w:t>program statements</w:t>
      </w:r>
      <w:r w:rsidR="0072297F" w:rsidRPr="0076647D">
        <w:t>)</w:t>
      </w:r>
      <w:bookmarkEnd w:id="109"/>
      <w:bookmarkEnd w:id="110"/>
      <w:bookmarkEnd w:id="111"/>
      <w:bookmarkEnd w:id="112"/>
    </w:p>
    <w:p w14:paraId="5AB585CF" w14:textId="77777777" w:rsidR="007D4B12" w:rsidRPr="0076647D" w:rsidRDefault="007D4B12" w:rsidP="00437D46">
      <w:pPr>
        <w:pStyle w:val="H6"/>
      </w:pPr>
      <w:r w:rsidRPr="0076647D">
        <w:t>Clause 19.11</w:t>
      </w:r>
      <w:r w:rsidR="00437D46" w:rsidRPr="0076647D">
        <w:tab/>
      </w:r>
      <w:r w:rsidRPr="0076647D">
        <w:t>The log statement</w:t>
      </w:r>
    </w:p>
    <w:p w14:paraId="00DB4925" w14:textId="6C4A9F47" w:rsidR="007D4B12" w:rsidRPr="0076647D" w:rsidRDefault="007D4B12" w:rsidP="007D4B12">
      <w:r w:rsidRPr="0076647D">
        <w:t xml:space="preserve">Values of behaviour types shall be logged as indicated in the following extension of </w:t>
      </w:r>
      <w:r w:rsidR="00E411F5" w:rsidRPr="0076647D">
        <w:t>table</w:t>
      </w:r>
      <w:r w:rsidRPr="0076647D">
        <w:t xml:space="preserve"> </w:t>
      </w:r>
      <w:r w:rsidR="00725A24" w:rsidRPr="0076647D">
        <w:t>1</w:t>
      </w:r>
      <w:r w:rsidR="00D0441B" w:rsidRPr="0076647D">
        <w:t>8</w:t>
      </w:r>
      <w:r w:rsidR="00725A24" w:rsidRPr="0076647D">
        <w:t xml:space="preserve"> </w:t>
      </w:r>
      <w:r w:rsidRPr="0076647D">
        <w:t>TTCN-3 language elements that can be logged.</w:t>
      </w:r>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60"/>
        <w:gridCol w:w="2226"/>
        <w:gridCol w:w="4394"/>
      </w:tblGrid>
      <w:tr w:rsidR="007D4B12" w:rsidRPr="0076647D" w14:paraId="280F0D90" w14:textId="77777777" w:rsidTr="00A320AE">
        <w:trPr>
          <w:tblHeader/>
          <w:jc w:val="center"/>
        </w:trPr>
        <w:tc>
          <w:tcPr>
            <w:tcW w:w="2660" w:type="dxa"/>
          </w:tcPr>
          <w:p w14:paraId="7791B5FA" w14:textId="77777777" w:rsidR="007D4B12" w:rsidRPr="0076647D" w:rsidRDefault="007D4B12" w:rsidP="00040612">
            <w:pPr>
              <w:pStyle w:val="TAH"/>
              <w:keepNext w:val="0"/>
              <w:keepLines w:val="0"/>
            </w:pPr>
            <w:r w:rsidRPr="0076647D">
              <w:t>Used in a log statement</w:t>
            </w:r>
          </w:p>
        </w:tc>
        <w:tc>
          <w:tcPr>
            <w:tcW w:w="2226" w:type="dxa"/>
          </w:tcPr>
          <w:p w14:paraId="2BFF381A" w14:textId="77777777" w:rsidR="007D4B12" w:rsidRPr="0076647D" w:rsidRDefault="007D4B12" w:rsidP="00040612">
            <w:pPr>
              <w:pStyle w:val="TAH"/>
              <w:keepNext w:val="0"/>
              <w:keepLines w:val="0"/>
            </w:pPr>
            <w:r w:rsidRPr="0076647D">
              <w:t>What is logged</w:t>
            </w:r>
          </w:p>
        </w:tc>
        <w:tc>
          <w:tcPr>
            <w:tcW w:w="4394" w:type="dxa"/>
          </w:tcPr>
          <w:p w14:paraId="7917FB42" w14:textId="77777777" w:rsidR="007D4B12" w:rsidRPr="0076647D" w:rsidRDefault="007D4B12" w:rsidP="00040612">
            <w:pPr>
              <w:pStyle w:val="TAH"/>
              <w:keepNext w:val="0"/>
              <w:keepLines w:val="0"/>
            </w:pPr>
            <w:r w:rsidRPr="0076647D">
              <w:t>Comment</w:t>
            </w:r>
          </w:p>
        </w:tc>
      </w:tr>
      <w:tr w:rsidR="007D4B12" w:rsidRPr="0076647D" w14:paraId="40FB6094" w14:textId="77777777" w:rsidTr="00A320AE">
        <w:trPr>
          <w:jc w:val="center"/>
        </w:trPr>
        <w:tc>
          <w:tcPr>
            <w:tcW w:w="2660" w:type="dxa"/>
          </w:tcPr>
          <w:p w14:paraId="64880715" w14:textId="77777777" w:rsidR="007D4B12" w:rsidRPr="0076647D" w:rsidRDefault="007D4B12" w:rsidP="00040612">
            <w:pPr>
              <w:pStyle w:val="TAL"/>
              <w:keepNext w:val="0"/>
              <w:keepLines w:val="0"/>
              <w:rPr>
                <w:rFonts w:cs="Arial"/>
                <w:bCs/>
                <w:color w:val="090000"/>
              </w:rPr>
            </w:pPr>
            <w:r w:rsidRPr="0076647D">
              <w:rPr>
                <w:rFonts w:cs="Arial"/>
                <w:bCs/>
                <w:color w:val="090000"/>
              </w:rPr>
              <w:t>behaviour type variable identifier</w:t>
            </w:r>
          </w:p>
        </w:tc>
        <w:tc>
          <w:tcPr>
            <w:tcW w:w="2226" w:type="dxa"/>
            <w:tcBorders>
              <w:bottom w:val="single" w:sz="4" w:space="0" w:color="auto"/>
            </w:tcBorders>
          </w:tcPr>
          <w:p w14:paraId="51848C31" w14:textId="77777777" w:rsidR="007D4B12" w:rsidRPr="0076647D" w:rsidRDefault="007D4B12" w:rsidP="00040612">
            <w:pPr>
              <w:pStyle w:val="TAC"/>
              <w:keepNext w:val="0"/>
              <w:keepLines w:val="0"/>
            </w:pPr>
            <w:r w:rsidRPr="0076647D">
              <w:t xml:space="preserve">actual value or </w:t>
            </w:r>
            <w:r w:rsidRPr="0076647D">
              <w:rPr>
                <w:sz w:val="16"/>
                <w:szCs w:val="16"/>
              </w:rPr>
              <w:t>"UNINITIALIZED"</w:t>
            </w:r>
          </w:p>
        </w:tc>
        <w:tc>
          <w:tcPr>
            <w:tcW w:w="4394" w:type="dxa"/>
          </w:tcPr>
          <w:p w14:paraId="65030C4A" w14:textId="77777777" w:rsidR="007D4B12" w:rsidRPr="0076647D" w:rsidRDefault="007D4B12" w:rsidP="00040612">
            <w:pPr>
              <w:pStyle w:val="TAL"/>
              <w:keepNext w:val="0"/>
              <w:keepLines w:val="0"/>
            </w:pPr>
            <w:r w:rsidRPr="0076647D">
              <w:t>See notes 4 and 9.</w:t>
            </w:r>
          </w:p>
        </w:tc>
      </w:tr>
      <w:tr w:rsidR="007D4B12" w:rsidRPr="0076647D" w14:paraId="717B5184" w14:textId="77777777" w:rsidTr="00A320AE">
        <w:trPr>
          <w:jc w:val="center"/>
        </w:trPr>
        <w:tc>
          <w:tcPr>
            <w:tcW w:w="2660" w:type="dxa"/>
          </w:tcPr>
          <w:p w14:paraId="06B4E49D" w14:textId="77777777" w:rsidR="007D4B12" w:rsidRPr="0076647D" w:rsidRDefault="007D4B12" w:rsidP="00040612">
            <w:pPr>
              <w:pStyle w:val="TAL"/>
              <w:keepNext w:val="0"/>
              <w:keepLines w:val="0"/>
              <w:rPr>
                <w:rFonts w:cs="Arial"/>
              </w:rPr>
            </w:pPr>
            <w:r w:rsidRPr="0076647D">
              <w:rPr>
                <w:rFonts w:cs="Arial"/>
              </w:rPr>
              <w:t>formal parameter identifier</w:t>
            </w:r>
          </w:p>
        </w:tc>
        <w:tc>
          <w:tcPr>
            <w:tcW w:w="2226" w:type="dxa"/>
          </w:tcPr>
          <w:p w14:paraId="64B2FC27" w14:textId="77C28F7E" w:rsidR="007D4B12" w:rsidRPr="0076647D" w:rsidRDefault="009F4489" w:rsidP="00040612">
            <w:pPr>
              <w:pStyle w:val="TAC"/>
              <w:keepNext w:val="0"/>
              <w:keepLines w:val="0"/>
            </w:pPr>
            <w:r w:rsidRPr="0076647D">
              <w:t>s</w:t>
            </w:r>
            <w:r w:rsidR="007D4B12" w:rsidRPr="0076647D">
              <w:t>ee comment column</w:t>
            </w:r>
          </w:p>
        </w:tc>
        <w:tc>
          <w:tcPr>
            <w:tcW w:w="4394" w:type="dxa"/>
          </w:tcPr>
          <w:p w14:paraId="418048F2" w14:textId="09AE18BF" w:rsidR="007D4B12" w:rsidRPr="0076647D" w:rsidRDefault="009F4489" w:rsidP="00040612">
            <w:pPr>
              <w:pStyle w:val="TAL"/>
              <w:keepNext w:val="0"/>
              <w:keepLines w:val="0"/>
              <w:rPr>
                <w:rFonts w:cs="Arial"/>
              </w:rPr>
            </w:pPr>
            <w:r w:rsidRPr="0076647D">
              <w:rPr>
                <w:rFonts w:cs="Arial"/>
              </w:rPr>
              <w:t>I</w:t>
            </w:r>
            <w:r w:rsidR="007D4B12" w:rsidRPr="0076647D">
              <w:rPr>
                <w:rFonts w:cs="Arial"/>
              </w:rPr>
              <w:t xml:space="preserve">n case of behaviour type parameters the </w:t>
            </w:r>
            <w:r w:rsidR="00B63CC9" w:rsidRPr="0076647D">
              <w:rPr>
                <w:rFonts w:cs="Arial"/>
              </w:rPr>
              <w:t>actual value</w:t>
            </w:r>
            <w:r w:rsidR="007D4B12" w:rsidRPr="0076647D">
              <w:rPr>
                <w:rFonts w:cs="Arial"/>
              </w:rPr>
              <w:t xml:space="preserve"> shall be logged</w:t>
            </w:r>
            <w:r w:rsidR="00B63CC9" w:rsidRPr="0076647D">
              <w:rPr>
                <w:rFonts w:cs="Arial"/>
              </w:rPr>
              <w:t xml:space="preserve"> (see notes 4 and 9)</w:t>
            </w:r>
            <w:r w:rsidR="007D4B12" w:rsidRPr="0076647D">
              <w:rPr>
                <w:rFonts w:cs="Arial"/>
              </w:rPr>
              <w:t xml:space="preserve">. </w:t>
            </w:r>
          </w:p>
        </w:tc>
      </w:tr>
      <w:tr w:rsidR="007D4B12" w:rsidRPr="0076647D" w14:paraId="6BF77013" w14:textId="77777777" w:rsidTr="00A320AE">
        <w:trPr>
          <w:cantSplit/>
          <w:jc w:val="center"/>
        </w:trPr>
        <w:tc>
          <w:tcPr>
            <w:tcW w:w="9280" w:type="dxa"/>
            <w:gridSpan w:val="3"/>
          </w:tcPr>
          <w:p w14:paraId="22F31A7C" w14:textId="77777777" w:rsidR="007D4B12" w:rsidRPr="0076647D" w:rsidRDefault="007D4B12" w:rsidP="00BF13A7">
            <w:pPr>
              <w:pStyle w:val="TAN"/>
              <w:rPr>
                <w:szCs w:val="18"/>
              </w:rPr>
            </w:pPr>
            <w:r w:rsidRPr="0076647D">
              <w:t>NOTE 4:</w:t>
            </w:r>
            <w:r w:rsidRPr="0076647D">
              <w:tab/>
              <w:t>The string "</w:t>
            </w:r>
            <w:r w:rsidRPr="0076647D">
              <w:rPr>
                <w:sz w:val="16"/>
              </w:rPr>
              <w:t>UNINITIALIZED"</w:t>
            </w:r>
            <w:r w:rsidRPr="0076647D">
              <w:t xml:space="preserve"> is logged only if the log item is unbound (uninitialized).</w:t>
            </w:r>
          </w:p>
          <w:p w14:paraId="634BBF51" w14:textId="77777777" w:rsidR="007D4B12" w:rsidRPr="0076647D" w:rsidRDefault="007D4B12" w:rsidP="00BF13A7">
            <w:pPr>
              <w:pStyle w:val="TAN"/>
            </w:pPr>
            <w:r w:rsidRPr="0076647D">
              <w:t>NOTE 9:</w:t>
            </w:r>
            <w:r w:rsidRPr="0076647D">
              <w:tab/>
              <w:t>For values of behaviour types the name of the definition qualified with the module of its definition shall be logged. For predefined functions the function name only shall be logged.</w:t>
            </w:r>
          </w:p>
        </w:tc>
      </w:tr>
    </w:tbl>
    <w:p w14:paraId="0E936717" w14:textId="77777777" w:rsidR="008C3EC7" w:rsidRPr="0076647D" w:rsidRDefault="008C3EC7" w:rsidP="008C3EC7"/>
    <w:p w14:paraId="47E69D45" w14:textId="63A8B745" w:rsidR="008C3EC7" w:rsidRPr="0076647D" w:rsidRDefault="008C3EC7" w:rsidP="001F21F6">
      <w:r w:rsidRPr="0076647D">
        <w:t>Values of deferred behaviour types shall be logged as indicated in the following extension of table 1</w:t>
      </w:r>
      <w:r w:rsidR="00D0441B" w:rsidRPr="0076647D">
        <w:t>8</w:t>
      </w:r>
      <w:r w:rsidRPr="0076647D">
        <w:t xml:space="preserve"> TTCN-3 language elements that can be logged.</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60"/>
        <w:gridCol w:w="2226"/>
        <w:gridCol w:w="3467"/>
      </w:tblGrid>
      <w:tr w:rsidR="008C3EC7" w:rsidRPr="0076647D" w14:paraId="6144C6B7" w14:textId="77777777" w:rsidTr="00A877AB">
        <w:trPr>
          <w:tblHeader/>
          <w:jc w:val="center"/>
        </w:trPr>
        <w:tc>
          <w:tcPr>
            <w:tcW w:w="2660" w:type="dxa"/>
          </w:tcPr>
          <w:p w14:paraId="752C3794" w14:textId="77777777" w:rsidR="008C3EC7" w:rsidRPr="0076647D" w:rsidRDefault="008C3EC7" w:rsidP="00A877AB">
            <w:pPr>
              <w:pStyle w:val="TAH"/>
              <w:keepNext w:val="0"/>
              <w:keepLines w:val="0"/>
            </w:pPr>
            <w:r w:rsidRPr="0076647D">
              <w:lastRenderedPageBreak/>
              <w:t>Used in a log statement</w:t>
            </w:r>
          </w:p>
        </w:tc>
        <w:tc>
          <w:tcPr>
            <w:tcW w:w="2226" w:type="dxa"/>
          </w:tcPr>
          <w:p w14:paraId="3C5D2EF6" w14:textId="77777777" w:rsidR="008C3EC7" w:rsidRPr="0076647D" w:rsidRDefault="008C3EC7" w:rsidP="00A877AB">
            <w:pPr>
              <w:pStyle w:val="TAH"/>
              <w:keepNext w:val="0"/>
              <w:keepLines w:val="0"/>
            </w:pPr>
            <w:r w:rsidRPr="0076647D">
              <w:t>What is logged</w:t>
            </w:r>
          </w:p>
        </w:tc>
        <w:tc>
          <w:tcPr>
            <w:tcW w:w="3467" w:type="dxa"/>
          </w:tcPr>
          <w:p w14:paraId="5DDF797E" w14:textId="77777777" w:rsidR="008C3EC7" w:rsidRPr="0076647D" w:rsidRDefault="008C3EC7" w:rsidP="00A877AB">
            <w:pPr>
              <w:pStyle w:val="TAH"/>
              <w:keepNext w:val="0"/>
              <w:keepLines w:val="0"/>
            </w:pPr>
            <w:r w:rsidRPr="0076647D">
              <w:t>Comment</w:t>
            </w:r>
          </w:p>
        </w:tc>
      </w:tr>
      <w:tr w:rsidR="008C3EC7" w:rsidRPr="0076647D" w14:paraId="69EFD7BA" w14:textId="77777777" w:rsidTr="00A877AB">
        <w:trPr>
          <w:jc w:val="center"/>
        </w:trPr>
        <w:tc>
          <w:tcPr>
            <w:tcW w:w="2660" w:type="dxa"/>
          </w:tcPr>
          <w:p w14:paraId="2688428F" w14:textId="77777777" w:rsidR="008C3EC7" w:rsidRPr="0076647D" w:rsidRDefault="008C3EC7" w:rsidP="00A877AB">
            <w:pPr>
              <w:pStyle w:val="TAL"/>
              <w:keepNext w:val="0"/>
              <w:keepLines w:val="0"/>
              <w:rPr>
                <w:rFonts w:cs="Arial"/>
                <w:bCs/>
                <w:color w:val="090000"/>
              </w:rPr>
            </w:pPr>
            <w:r w:rsidRPr="0076647D">
              <w:rPr>
                <w:rFonts w:cs="Arial"/>
                <w:bCs/>
                <w:color w:val="090000"/>
              </w:rPr>
              <w:t>Deferred behaviour type variable identifier</w:t>
            </w:r>
          </w:p>
        </w:tc>
        <w:tc>
          <w:tcPr>
            <w:tcW w:w="2226" w:type="dxa"/>
          </w:tcPr>
          <w:p w14:paraId="546E26E3" w14:textId="77777777" w:rsidR="008C3EC7" w:rsidRPr="0076647D" w:rsidRDefault="008C3EC7" w:rsidP="00A877AB">
            <w:pPr>
              <w:pStyle w:val="TAC"/>
              <w:keepNext w:val="0"/>
              <w:keepLines w:val="0"/>
            </w:pPr>
            <w:r w:rsidRPr="0076647D">
              <w:t xml:space="preserve">actual value or </w:t>
            </w:r>
            <w:r w:rsidRPr="0076647D">
              <w:rPr>
                <w:sz w:val="16"/>
                <w:szCs w:val="16"/>
              </w:rPr>
              <w:t>"UNINITIALIZED"</w:t>
            </w:r>
          </w:p>
        </w:tc>
        <w:tc>
          <w:tcPr>
            <w:tcW w:w="3467" w:type="dxa"/>
          </w:tcPr>
          <w:p w14:paraId="20D6C27C" w14:textId="77777777" w:rsidR="008C3EC7" w:rsidRPr="0076647D" w:rsidRDefault="008C3EC7" w:rsidP="00A877AB">
            <w:pPr>
              <w:pStyle w:val="TAL"/>
              <w:keepNext w:val="0"/>
              <w:keepLines w:val="0"/>
            </w:pPr>
            <w:r w:rsidRPr="0076647D">
              <w:t>See notes 4 and 10.</w:t>
            </w:r>
          </w:p>
        </w:tc>
      </w:tr>
      <w:tr w:rsidR="008C3EC7" w:rsidRPr="0076647D" w14:paraId="0BE41D87" w14:textId="77777777" w:rsidTr="00A877AB">
        <w:trPr>
          <w:jc w:val="center"/>
        </w:trPr>
        <w:tc>
          <w:tcPr>
            <w:tcW w:w="2660" w:type="dxa"/>
          </w:tcPr>
          <w:p w14:paraId="3133DBC1" w14:textId="77777777" w:rsidR="008C3EC7" w:rsidRPr="0076647D" w:rsidRDefault="008C3EC7" w:rsidP="00A877AB">
            <w:pPr>
              <w:pStyle w:val="TAL"/>
              <w:keepNext w:val="0"/>
              <w:keepLines w:val="0"/>
              <w:rPr>
                <w:rFonts w:cs="Arial"/>
              </w:rPr>
            </w:pPr>
            <w:r w:rsidRPr="0076647D">
              <w:rPr>
                <w:rFonts w:cs="Arial"/>
              </w:rPr>
              <w:t>formal parameter identifier</w:t>
            </w:r>
          </w:p>
        </w:tc>
        <w:tc>
          <w:tcPr>
            <w:tcW w:w="2226" w:type="dxa"/>
          </w:tcPr>
          <w:p w14:paraId="2D824525" w14:textId="24AE92FE" w:rsidR="008C3EC7" w:rsidRPr="0076647D" w:rsidRDefault="009F4489" w:rsidP="00A877AB">
            <w:pPr>
              <w:pStyle w:val="TAC"/>
              <w:keepNext w:val="0"/>
              <w:keepLines w:val="0"/>
            </w:pPr>
            <w:r w:rsidRPr="0076647D">
              <w:t>s</w:t>
            </w:r>
            <w:r w:rsidR="008C3EC7" w:rsidRPr="0076647D">
              <w:t>ee comment column</w:t>
            </w:r>
          </w:p>
        </w:tc>
        <w:tc>
          <w:tcPr>
            <w:tcW w:w="3467" w:type="dxa"/>
          </w:tcPr>
          <w:p w14:paraId="79A36199" w14:textId="79F38544" w:rsidR="008C3EC7" w:rsidRPr="0076647D" w:rsidRDefault="009F4489" w:rsidP="00A877AB">
            <w:pPr>
              <w:pStyle w:val="TAL"/>
              <w:keepNext w:val="0"/>
              <w:keepLines w:val="0"/>
              <w:rPr>
                <w:rFonts w:cs="Arial"/>
              </w:rPr>
            </w:pPr>
            <w:r w:rsidRPr="0076647D">
              <w:rPr>
                <w:rFonts w:cs="Arial"/>
              </w:rPr>
              <w:t>I</w:t>
            </w:r>
            <w:r w:rsidR="008C3EC7" w:rsidRPr="0076647D">
              <w:rPr>
                <w:rFonts w:cs="Arial"/>
              </w:rPr>
              <w:t>n case of deferred behaviour type parameters the actual value shall be logged (see notes 4 and 10).</w:t>
            </w:r>
          </w:p>
        </w:tc>
      </w:tr>
      <w:tr w:rsidR="008C3EC7" w:rsidRPr="0076647D" w14:paraId="1783796C" w14:textId="77777777" w:rsidTr="00A877AB">
        <w:trPr>
          <w:cantSplit/>
          <w:jc w:val="center"/>
        </w:trPr>
        <w:tc>
          <w:tcPr>
            <w:tcW w:w="8353" w:type="dxa"/>
            <w:gridSpan w:val="3"/>
          </w:tcPr>
          <w:p w14:paraId="494D69BB" w14:textId="77777777" w:rsidR="008C3EC7" w:rsidRPr="0076647D" w:rsidRDefault="008C3EC7" w:rsidP="00A877AB">
            <w:pPr>
              <w:pStyle w:val="TAN"/>
              <w:keepNext w:val="0"/>
              <w:keepLines w:val="0"/>
              <w:rPr>
                <w:szCs w:val="18"/>
              </w:rPr>
            </w:pPr>
            <w:r w:rsidRPr="0076647D">
              <w:t>NOTE 4:</w:t>
            </w:r>
            <w:r w:rsidRPr="0076647D">
              <w:tab/>
              <w:t>The string "</w:t>
            </w:r>
            <w:r w:rsidRPr="0076647D">
              <w:rPr>
                <w:sz w:val="16"/>
              </w:rPr>
              <w:t>UNINITIALIZED"</w:t>
            </w:r>
            <w:r w:rsidRPr="0076647D">
              <w:t xml:space="preserve"> is logged only if the log item is unbound (uninitialized).</w:t>
            </w:r>
          </w:p>
          <w:p w14:paraId="39DE12C9" w14:textId="77777777" w:rsidR="008C3EC7" w:rsidRPr="0076647D" w:rsidRDefault="008C3EC7" w:rsidP="00A877AB">
            <w:pPr>
              <w:pStyle w:val="TAN"/>
              <w:keepNext w:val="0"/>
              <w:keepLines w:val="0"/>
            </w:pPr>
            <w:r w:rsidRPr="0076647D">
              <w:t>NOTE 10:</w:t>
            </w:r>
            <w:r w:rsidRPr="0076647D">
              <w:tab/>
              <w:t>For values of deferred behaviour types the name of the definition qualified with the module of its definition shall be logged. For predefined functions the function name only shall be logged. In both cases, additionally, the actual parameter lists of the behaviour value are logged.</w:t>
            </w:r>
          </w:p>
        </w:tc>
      </w:tr>
    </w:tbl>
    <w:p w14:paraId="29D5D3E4" w14:textId="77777777" w:rsidR="007D4B12" w:rsidRPr="0076647D" w:rsidRDefault="007D4B12" w:rsidP="007D4B12"/>
    <w:p w14:paraId="0B2E9963" w14:textId="7BCDF2B6" w:rsidR="000E0A71" w:rsidRPr="0076647D" w:rsidRDefault="00B9778C" w:rsidP="00D91548">
      <w:pPr>
        <w:pStyle w:val="berschrift2"/>
      </w:pPr>
      <w:bookmarkStart w:id="113" w:name="_Toc66103144"/>
      <w:bookmarkStart w:id="114" w:name="_Toc66105719"/>
      <w:bookmarkStart w:id="115" w:name="_Toc66106338"/>
      <w:bookmarkStart w:id="116" w:name="_Toc72911338"/>
      <w:r w:rsidRPr="0076647D">
        <w:t>5.10</w:t>
      </w:r>
      <w:r w:rsidRPr="0076647D">
        <w:tab/>
      </w:r>
      <w:r w:rsidR="00437D46" w:rsidRPr="0076647D">
        <w:rPr>
          <w:lang w:eastAsia="en-GB"/>
        </w:rPr>
        <w:t xml:space="preserve">Extension to </w:t>
      </w:r>
      <w:r w:rsidR="003641A0" w:rsidRPr="0076647D">
        <w:rPr>
          <w:lang w:eastAsia="en-GB"/>
        </w:rPr>
        <w:t>ETSI ES 201 873-1</w:t>
      </w:r>
      <w:r w:rsidR="00437D46" w:rsidRPr="0076647D">
        <w:rPr>
          <w:lang w:eastAsia="en-GB"/>
        </w:rPr>
        <w:t>, clause</w:t>
      </w:r>
      <w:r w:rsidR="000E0A71" w:rsidRPr="0076647D">
        <w:t xml:space="preserve"> 20</w:t>
      </w:r>
      <w:r w:rsidR="00705449" w:rsidRPr="0076647D">
        <w:t xml:space="preserve"> </w:t>
      </w:r>
      <w:r w:rsidR="00437D46" w:rsidRPr="0076647D">
        <w:t>(</w:t>
      </w:r>
      <w:r w:rsidR="00705449" w:rsidRPr="0076647D">
        <w:t>Statement and operations for alternative behaviour</w:t>
      </w:r>
      <w:r w:rsidR="00437D46" w:rsidRPr="0076647D">
        <w:t>s)</w:t>
      </w:r>
      <w:bookmarkEnd w:id="113"/>
      <w:bookmarkEnd w:id="114"/>
      <w:bookmarkEnd w:id="115"/>
      <w:bookmarkEnd w:id="116"/>
    </w:p>
    <w:p w14:paraId="15BF305A" w14:textId="77777777" w:rsidR="00127E92" w:rsidRPr="0076647D" w:rsidRDefault="00127E92" w:rsidP="00437D46">
      <w:pPr>
        <w:pStyle w:val="H6"/>
      </w:pPr>
      <w:r w:rsidRPr="0076647D">
        <w:t>Clause 20.5.2</w:t>
      </w:r>
      <w:r w:rsidR="00437D46" w:rsidRPr="0076647D">
        <w:tab/>
      </w:r>
      <w:r w:rsidRPr="0076647D">
        <w:t>The activate operation</w:t>
      </w:r>
    </w:p>
    <w:p w14:paraId="62AEA7D0" w14:textId="77777777" w:rsidR="000E0A71" w:rsidRPr="0076647D" w:rsidRDefault="000E0A71" w:rsidP="000E0A71">
      <w:r w:rsidRPr="0076647D">
        <w:t>Altsteps can also be activated by referring to a value of an altstep type.</w:t>
      </w:r>
    </w:p>
    <w:p w14:paraId="6168BC77" w14:textId="77777777" w:rsidR="000E0A71" w:rsidRPr="0076647D" w:rsidRDefault="000E0A71" w:rsidP="000E0A71">
      <w:r w:rsidRPr="0076647D">
        <w:rPr>
          <w:b/>
          <w:i/>
        </w:rPr>
        <w:t>Syntactical Structure</w:t>
      </w:r>
    </w:p>
    <w:p w14:paraId="0A12FC46" w14:textId="77777777" w:rsidR="00AD267D" w:rsidRPr="0076647D" w:rsidRDefault="00AD267D" w:rsidP="001F21F6">
      <w:pPr>
        <w:pStyle w:val="PL"/>
        <w:rPr>
          <w:noProof w:val="0"/>
        </w:rPr>
      </w:pPr>
      <w:r w:rsidRPr="0076647D">
        <w:rPr>
          <w:b/>
          <w:noProof w:val="0"/>
        </w:rPr>
        <w:t>activate</w:t>
      </w:r>
      <w:r w:rsidRPr="0076647D">
        <w:rPr>
          <w:noProof w:val="0"/>
        </w:rPr>
        <w:t xml:space="preserve"> "(" </w:t>
      </w:r>
      <w:r w:rsidRPr="0076647D">
        <w:rPr>
          <w:b/>
          <w:noProof w:val="0"/>
        </w:rPr>
        <w:t>apply</w:t>
      </w:r>
      <w:r w:rsidRPr="0076647D">
        <w:rPr>
          <w:i/>
          <w:noProof w:val="0"/>
        </w:rPr>
        <w:t xml:space="preserve"> "(" Value</w:t>
      </w:r>
      <w:r w:rsidRPr="0076647D">
        <w:rPr>
          <w:noProof w:val="0"/>
        </w:rPr>
        <w:t xml:space="preserve"> "(" [ { ( </w:t>
      </w:r>
      <w:r w:rsidRPr="0076647D">
        <w:rPr>
          <w:i/>
          <w:noProof w:val="0"/>
        </w:rPr>
        <w:t>TimerRef</w:t>
      </w:r>
      <w:r w:rsidRPr="0076647D">
        <w:rPr>
          <w:noProof w:val="0"/>
        </w:rPr>
        <w:t xml:space="preserve"> | </w:t>
      </w:r>
      <w:r w:rsidRPr="0076647D">
        <w:rPr>
          <w:i/>
          <w:noProof w:val="0"/>
        </w:rPr>
        <w:t>TemplateInstance</w:t>
      </w:r>
      <w:r w:rsidRPr="0076647D">
        <w:rPr>
          <w:noProof w:val="0"/>
        </w:rPr>
        <w:t xml:space="preserve"> |</w:t>
      </w:r>
    </w:p>
    <w:p w14:paraId="1564B125" w14:textId="77777777" w:rsidR="00AD267D" w:rsidRPr="0076647D" w:rsidRDefault="00AD267D" w:rsidP="001F21F6">
      <w:pPr>
        <w:pStyle w:val="PL"/>
        <w:rPr>
          <w:noProof w:val="0"/>
        </w:rPr>
      </w:pPr>
      <w:r w:rsidRPr="0076647D">
        <w:rPr>
          <w:b/>
          <w:noProof w:val="0"/>
        </w:rPr>
        <w:tab/>
      </w:r>
      <w:r w:rsidRPr="0076647D">
        <w:rPr>
          <w:b/>
          <w:noProof w:val="0"/>
        </w:rPr>
        <w:tab/>
        <w:t xml:space="preserve">       </w:t>
      </w:r>
      <w:r w:rsidRPr="0076647D">
        <w:rPr>
          <w:b/>
          <w:noProof w:val="0"/>
        </w:rPr>
        <w:tab/>
      </w:r>
      <w:r w:rsidRPr="0076647D">
        <w:rPr>
          <w:b/>
          <w:noProof w:val="0"/>
        </w:rPr>
        <w:tab/>
      </w:r>
      <w:r w:rsidRPr="0076647D">
        <w:rPr>
          <w:b/>
          <w:noProof w:val="0"/>
        </w:rPr>
        <w:tab/>
      </w:r>
      <w:r w:rsidRPr="0076647D">
        <w:rPr>
          <w:b/>
          <w:noProof w:val="0"/>
        </w:rPr>
        <w:tab/>
      </w:r>
      <w:r w:rsidRPr="0076647D">
        <w:rPr>
          <w:b/>
          <w:noProof w:val="0"/>
        </w:rPr>
        <w:tab/>
        <w:t xml:space="preserve">          </w:t>
      </w:r>
      <w:r w:rsidRPr="0076647D">
        <w:rPr>
          <w:i/>
          <w:noProof w:val="0"/>
        </w:rPr>
        <w:t>Port</w:t>
      </w:r>
      <w:r w:rsidRPr="0076647D">
        <w:rPr>
          <w:noProof w:val="0"/>
        </w:rPr>
        <w:t xml:space="preserve"> | </w:t>
      </w:r>
      <w:r w:rsidRPr="0076647D">
        <w:rPr>
          <w:i/>
          <w:noProof w:val="0"/>
        </w:rPr>
        <w:t>ComponentRef</w:t>
      </w:r>
      <w:r w:rsidRPr="0076647D">
        <w:rPr>
          <w:noProof w:val="0"/>
        </w:rPr>
        <w:t xml:space="preserve"> | "-" ) [","] } ] ")" ")" ")"</w:t>
      </w:r>
    </w:p>
    <w:p w14:paraId="4CE36119" w14:textId="77777777" w:rsidR="00ED096F" w:rsidRPr="0076647D" w:rsidRDefault="00ED096F" w:rsidP="001F21F6">
      <w:pPr>
        <w:pStyle w:val="PL"/>
        <w:rPr>
          <w:noProof w:val="0"/>
        </w:rPr>
      </w:pPr>
    </w:p>
    <w:p w14:paraId="52EC9642" w14:textId="139C9BD6" w:rsidR="001207B3" w:rsidRPr="0076647D" w:rsidRDefault="001207B3" w:rsidP="00ED096F">
      <w:pPr>
        <w:pStyle w:val="NO"/>
      </w:pPr>
      <w:r w:rsidRPr="0076647D">
        <w:t>NOTE</w:t>
      </w:r>
      <w:r w:rsidR="003456F8" w:rsidRPr="0076647D">
        <w:t xml:space="preserve"> 1</w:t>
      </w:r>
      <w:r w:rsidRPr="0076647D">
        <w:t>:</w:t>
      </w:r>
      <w:r w:rsidRPr="0076647D">
        <w:tab/>
        <w:t xml:space="preserve">This syntactical structure </w:t>
      </w:r>
      <w:r w:rsidR="00861B15" w:rsidRPr="0076647D">
        <w:t xml:space="preserve">supplements </w:t>
      </w:r>
      <w:r w:rsidRPr="0076647D">
        <w:t xml:space="preserve">the syntactical structure in </w:t>
      </w:r>
      <w:r w:rsidR="003641A0" w:rsidRPr="0076647D">
        <w:t>ETSI ES 201 873-1</w:t>
      </w:r>
      <w:r w:rsidRPr="0076647D">
        <w:t> </w:t>
      </w:r>
      <w:r w:rsidR="00B9778C" w:rsidRPr="0076647D">
        <w:t>[</w:t>
      </w:r>
      <w:r w:rsidR="00B9778C" w:rsidRPr="0076647D">
        <w:fldChar w:fldCharType="begin"/>
      </w:r>
      <w:r w:rsidR="003641A0" w:rsidRPr="0076647D">
        <w:instrText xml:space="preserve">REF REF_ES201873_1 \* MERGEFORMAT  \h </w:instrText>
      </w:r>
      <w:r w:rsidR="00B9778C" w:rsidRPr="0076647D">
        <w:fldChar w:fldCharType="separate"/>
      </w:r>
      <w:r w:rsidR="00E15429" w:rsidRPr="0076647D">
        <w:t>1</w:t>
      </w:r>
      <w:r w:rsidR="00B9778C" w:rsidRPr="0076647D">
        <w:fldChar w:fldCharType="end"/>
      </w:r>
      <w:r w:rsidR="00B9778C" w:rsidRPr="0076647D">
        <w:t>]</w:t>
      </w:r>
      <w:r w:rsidRPr="0076647D">
        <w:t xml:space="preserve"> with an alternative option.</w:t>
      </w:r>
    </w:p>
    <w:p w14:paraId="594D3632" w14:textId="77777777" w:rsidR="00DA6B49" w:rsidRPr="0076647D" w:rsidRDefault="00DA6B49" w:rsidP="00DA6B49">
      <w:pPr>
        <w:rPr>
          <w:b/>
          <w:i/>
        </w:rPr>
      </w:pPr>
      <w:r w:rsidRPr="0076647D">
        <w:rPr>
          <w:b/>
          <w:i/>
        </w:rPr>
        <w:t>Restrictions</w:t>
      </w:r>
    </w:p>
    <w:p w14:paraId="0224FC4D" w14:textId="6816F9F2" w:rsidR="0040180D" w:rsidRPr="0076647D" w:rsidRDefault="00BD0C2F" w:rsidP="0040180D">
      <w:pPr>
        <w:pStyle w:val="B10"/>
      </w:pPr>
      <w:r w:rsidRPr="0076647D">
        <w:t>a</w:t>
      </w:r>
      <w:r w:rsidR="0040180D" w:rsidRPr="0076647D">
        <w:t>)</w:t>
      </w:r>
      <w:r w:rsidR="0040180D" w:rsidRPr="0076647D">
        <w:tab/>
        <w:t xml:space="preserve">The value in the </w:t>
      </w:r>
      <w:r w:rsidR="0040180D" w:rsidRPr="0076647D">
        <w:rPr>
          <w:rFonts w:ascii="Courier New" w:hAnsi="Courier New" w:cs="Courier New"/>
          <w:b/>
        </w:rPr>
        <w:t>apply</w:t>
      </w:r>
      <w:r w:rsidR="0040180D" w:rsidRPr="0076647D">
        <w:t xml:space="preserve"> operation shall be an expression of an altstep type but it shall not be the literal name of an altstep.</w:t>
      </w:r>
    </w:p>
    <w:p w14:paraId="5FEFCB2C" w14:textId="77777777" w:rsidR="008C3EC7" w:rsidRPr="0076647D" w:rsidRDefault="008C3EC7" w:rsidP="008C3EC7">
      <w:r w:rsidRPr="0076647D">
        <w:t>Altsteps can also be activated by referring to a deferred altstep behaviour value.</w:t>
      </w:r>
    </w:p>
    <w:p w14:paraId="0D522F7B" w14:textId="77777777" w:rsidR="008C3EC7" w:rsidRPr="0076647D" w:rsidRDefault="008C3EC7" w:rsidP="008C3EC7">
      <w:r w:rsidRPr="0076647D">
        <w:rPr>
          <w:b/>
          <w:i/>
        </w:rPr>
        <w:t>Syntactical Structure</w:t>
      </w:r>
    </w:p>
    <w:p w14:paraId="24F439A8" w14:textId="77777777" w:rsidR="008C3EC7" w:rsidRPr="0076647D" w:rsidRDefault="008C3EC7" w:rsidP="001F21F6">
      <w:pPr>
        <w:pStyle w:val="PL"/>
        <w:rPr>
          <w:noProof w:val="0"/>
          <w:lang w:eastAsia="de-DE"/>
        </w:rPr>
      </w:pPr>
      <w:r w:rsidRPr="0076647D">
        <w:rPr>
          <w:b/>
          <w:noProof w:val="0"/>
          <w:lang w:eastAsia="de-DE"/>
        </w:rPr>
        <w:t>activate</w:t>
      </w:r>
      <w:r w:rsidRPr="0076647D">
        <w:rPr>
          <w:noProof w:val="0"/>
          <w:lang w:eastAsia="de-DE"/>
        </w:rPr>
        <w:t xml:space="preserve"> "(" </w:t>
      </w:r>
      <w:r w:rsidRPr="0076647D">
        <w:rPr>
          <w:i/>
          <w:noProof w:val="0"/>
          <w:lang w:eastAsia="de-DE"/>
        </w:rPr>
        <w:t>VariableRef</w:t>
      </w:r>
      <w:r w:rsidRPr="0076647D">
        <w:rPr>
          <w:b/>
          <w:noProof w:val="0"/>
          <w:lang w:eastAsia="de-DE"/>
        </w:rPr>
        <w:t xml:space="preserve"> </w:t>
      </w:r>
      <w:r w:rsidRPr="0076647D">
        <w:rPr>
          <w:noProof w:val="0"/>
          <w:lang w:eastAsia="de-DE"/>
        </w:rPr>
        <w:t>")"</w:t>
      </w:r>
    </w:p>
    <w:p w14:paraId="4A10DEFD" w14:textId="77777777" w:rsidR="00ED096F" w:rsidRPr="0076647D" w:rsidRDefault="00ED096F" w:rsidP="001F21F6">
      <w:pPr>
        <w:pStyle w:val="PL"/>
        <w:rPr>
          <w:noProof w:val="0"/>
          <w:lang w:eastAsia="de-DE"/>
        </w:rPr>
      </w:pPr>
    </w:p>
    <w:p w14:paraId="4854AFCE" w14:textId="489AD65A" w:rsidR="008C3EC7" w:rsidRPr="0076647D" w:rsidRDefault="008C3EC7" w:rsidP="00BF13A7">
      <w:pPr>
        <w:pStyle w:val="NO"/>
        <w:rPr>
          <w:lang w:eastAsia="zh-TW"/>
        </w:rPr>
      </w:pPr>
      <w:r w:rsidRPr="0076647D">
        <w:rPr>
          <w:lang w:eastAsia="zh-TW"/>
        </w:rPr>
        <w:t>NOTE</w:t>
      </w:r>
      <w:r w:rsidR="003456F8" w:rsidRPr="0076647D">
        <w:rPr>
          <w:lang w:eastAsia="zh-TW"/>
        </w:rPr>
        <w:t xml:space="preserve"> 2</w:t>
      </w:r>
      <w:r w:rsidRPr="0076647D">
        <w:rPr>
          <w:lang w:eastAsia="zh-TW"/>
        </w:rPr>
        <w:t>:</w:t>
      </w:r>
      <w:r w:rsidRPr="0076647D">
        <w:rPr>
          <w:lang w:eastAsia="zh-TW"/>
        </w:rPr>
        <w:tab/>
        <w:t xml:space="preserve">This syntactical structure supplements the syntactical structure in </w:t>
      </w:r>
      <w:r w:rsidR="00213943" w:rsidRPr="0076647D">
        <w:rPr>
          <w:lang w:eastAsia="zh-TW"/>
        </w:rPr>
        <w:t>ETSI ES 201 873-1</w:t>
      </w:r>
      <w:r w:rsidRPr="0076647D">
        <w:rPr>
          <w:lang w:eastAsia="zh-TW"/>
        </w:rPr>
        <w:t> [</w:t>
      </w:r>
      <w:r w:rsidRPr="0076647D">
        <w:rPr>
          <w:lang w:eastAsia="zh-TW"/>
        </w:rPr>
        <w:fldChar w:fldCharType="begin"/>
      </w:r>
      <w:r w:rsidR="00213943" w:rsidRPr="0076647D">
        <w:rPr>
          <w:lang w:eastAsia="zh-TW"/>
        </w:rPr>
        <w:instrText xml:space="preserve">REF REF_ES201873_1 \* MERGEFORMAT  \h </w:instrText>
      </w:r>
      <w:r w:rsidRPr="0076647D">
        <w:rPr>
          <w:lang w:eastAsia="zh-TW"/>
        </w:rPr>
      </w:r>
      <w:r w:rsidRPr="0076647D">
        <w:rPr>
          <w:lang w:eastAsia="zh-TW"/>
        </w:rPr>
        <w:fldChar w:fldCharType="separate"/>
      </w:r>
      <w:r w:rsidR="00E15429" w:rsidRPr="0076647D">
        <w:rPr>
          <w:lang w:eastAsia="zh-TW"/>
        </w:rPr>
        <w:t>1</w:t>
      </w:r>
      <w:r w:rsidRPr="0076647D">
        <w:rPr>
          <w:lang w:eastAsia="zh-TW"/>
        </w:rPr>
        <w:fldChar w:fldCharType="end"/>
      </w:r>
      <w:r w:rsidRPr="0076647D">
        <w:rPr>
          <w:lang w:eastAsia="zh-TW"/>
        </w:rPr>
        <w:t>] with an alternative option.</w:t>
      </w:r>
    </w:p>
    <w:p w14:paraId="73E96081" w14:textId="77777777" w:rsidR="008C3EC7" w:rsidRPr="0076647D" w:rsidRDefault="008C3EC7" w:rsidP="008C3EC7">
      <w:pPr>
        <w:rPr>
          <w:b/>
          <w:i/>
        </w:rPr>
      </w:pPr>
      <w:r w:rsidRPr="0076647D">
        <w:rPr>
          <w:b/>
          <w:i/>
        </w:rPr>
        <w:t>Restrictions</w:t>
      </w:r>
    </w:p>
    <w:p w14:paraId="5B281991" w14:textId="77777777" w:rsidR="008C3EC7" w:rsidRPr="0076647D" w:rsidRDefault="00CE24F3" w:rsidP="00CE24F3">
      <w:pPr>
        <w:pStyle w:val="B10"/>
      </w:pPr>
      <w:r w:rsidRPr="0076647D">
        <w:t>a)</w:t>
      </w:r>
      <w:r w:rsidRPr="0076647D">
        <w:tab/>
      </w:r>
      <w:r w:rsidR="008C3EC7" w:rsidRPr="0076647D">
        <w:t>VariableRef shall refer to a deferred altstep behaviour.</w:t>
      </w:r>
    </w:p>
    <w:p w14:paraId="2C69AE50" w14:textId="77777777" w:rsidR="000E0A71" w:rsidRPr="0076647D" w:rsidRDefault="00B9778C" w:rsidP="00D91548">
      <w:pPr>
        <w:pStyle w:val="berschrift2"/>
      </w:pPr>
      <w:bookmarkStart w:id="117" w:name="_Toc66103145"/>
      <w:bookmarkStart w:id="118" w:name="_Toc66105720"/>
      <w:bookmarkStart w:id="119" w:name="_Toc66106339"/>
      <w:bookmarkStart w:id="120" w:name="_Toc72911339"/>
      <w:r w:rsidRPr="0076647D">
        <w:t>5.11</w:t>
      </w:r>
      <w:r w:rsidRPr="0076647D">
        <w:tab/>
      </w:r>
      <w:r w:rsidR="00437D46" w:rsidRPr="0076647D">
        <w:rPr>
          <w:lang w:eastAsia="en-GB"/>
        </w:rPr>
        <w:t xml:space="preserve">Extension to </w:t>
      </w:r>
      <w:r w:rsidR="003641A0" w:rsidRPr="0076647D">
        <w:rPr>
          <w:lang w:eastAsia="en-GB"/>
        </w:rPr>
        <w:t>ETSI ES 201 873-1</w:t>
      </w:r>
      <w:r w:rsidR="00437D46" w:rsidRPr="0076647D">
        <w:rPr>
          <w:lang w:eastAsia="en-GB"/>
        </w:rPr>
        <w:t>, clause</w:t>
      </w:r>
      <w:r w:rsidR="000E0A71" w:rsidRPr="0076647D">
        <w:t xml:space="preserve"> 21</w:t>
      </w:r>
      <w:r w:rsidR="00705449" w:rsidRPr="0076647D">
        <w:t xml:space="preserve"> </w:t>
      </w:r>
      <w:r w:rsidR="00437D46" w:rsidRPr="0076647D">
        <w:t>(</w:t>
      </w:r>
      <w:r w:rsidR="00705449" w:rsidRPr="0076647D">
        <w:t xml:space="preserve">Configuration </w:t>
      </w:r>
      <w:r w:rsidR="00437D46" w:rsidRPr="0076647D">
        <w:t>O</w:t>
      </w:r>
      <w:r w:rsidR="001D500B" w:rsidRPr="0076647D">
        <w:t>perations</w:t>
      </w:r>
      <w:r w:rsidR="00437D46" w:rsidRPr="0076647D">
        <w:t>)</w:t>
      </w:r>
      <w:bookmarkEnd w:id="117"/>
      <w:bookmarkEnd w:id="118"/>
      <w:bookmarkEnd w:id="119"/>
      <w:bookmarkEnd w:id="120"/>
    </w:p>
    <w:p w14:paraId="6D50F658" w14:textId="77777777" w:rsidR="00127E92" w:rsidRPr="0076647D" w:rsidRDefault="00127E92" w:rsidP="00CE6160">
      <w:pPr>
        <w:pStyle w:val="H6"/>
      </w:pPr>
      <w:r w:rsidRPr="0076647D">
        <w:t>Clause 21.2.2</w:t>
      </w:r>
      <w:r w:rsidR="00437D46" w:rsidRPr="0076647D">
        <w:tab/>
      </w:r>
      <w:r w:rsidRPr="0076647D">
        <w:t>The start test component operation</w:t>
      </w:r>
    </w:p>
    <w:p w14:paraId="56079284" w14:textId="77777777" w:rsidR="000E0A71" w:rsidRPr="0076647D" w:rsidRDefault="000E0A71" w:rsidP="00CE6160">
      <w:pPr>
        <w:keepNext/>
        <w:keepLines/>
      </w:pPr>
      <w:r w:rsidRPr="0076647D">
        <w:t>Functions can also be started on other components by referring to a value of a function type.</w:t>
      </w:r>
    </w:p>
    <w:p w14:paraId="7B8CB83A" w14:textId="77777777" w:rsidR="00677833" w:rsidRPr="0076647D" w:rsidRDefault="00677833" w:rsidP="00CE6160">
      <w:pPr>
        <w:keepNext/>
        <w:keepLines/>
      </w:pPr>
      <w:r w:rsidRPr="0076647D">
        <w:rPr>
          <w:b/>
          <w:i/>
        </w:rPr>
        <w:t>Syntactical Structure</w:t>
      </w:r>
    </w:p>
    <w:p w14:paraId="608486F3" w14:textId="77777777" w:rsidR="00677833" w:rsidRPr="0076647D" w:rsidRDefault="00677833" w:rsidP="001F21F6">
      <w:pPr>
        <w:pStyle w:val="PL"/>
        <w:rPr>
          <w:noProof w:val="0"/>
        </w:rPr>
      </w:pPr>
      <w:r w:rsidRPr="0076647D">
        <w:rPr>
          <w:noProof w:val="0"/>
        </w:rPr>
        <w:t xml:space="preserve">( </w:t>
      </w:r>
      <w:r w:rsidRPr="0076647D">
        <w:rPr>
          <w:i/>
          <w:noProof w:val="0"/>
        </w:rPr>
        <w:t>VariableRef</w:t>
      </w:r>
      <w:r w:rsidRPr="0076647D">
        <w:rPr>
          <w:noProof w:val="0"/>
        </w:rPr>
        <w:t xml:space="preserve"> | </w:t>
      </w:r>
      <w:r w:rsidRPr="0076647D">
        <w:rPr>
          <w:i/>
          <w:noProof w:val="0"/>
        </w:rPr>
        <w:t>FunctionInstance</w:t>
      </w:r>
      <w:r w:rsidRPr="0076647D">
        <w:rPr>
          <w:noProof w:val="0"/>
        </w:rPr>
        <w:t xml:space="preserve"> ) "." </w:t>
      </w:r>
      <w:r w:rsidRPr="0076647D">
        <w:rPr>
          <w:b/>
          <w:noProof w:val="0"/>
        </w:rPr>
        <w:t>start</w:t>
      </w:r>
      <w:r w:rsidRPr="0076647D">
        <w:rPr>
          <w:noProof w:val="0"/>
        </w:rPr>
        <w:t xml:space="preserve"> "(" </w:t>
      </w:r>
      <w:r w:rsidRPr="0076647D">
        <w:rPr>
          <w:b/>
          <w:noProof w:val="0"/>
        </w:rPr>
        <w:t>apply</w:t>
      </w:r>
      <w:r w:rsidRPr="0076647D">
        <w:rPr>
          <w:i/>
          <w:noProof w:val="0"/>
        </w:rPr>
        <w:t xml:space="preserve"> "(" Value</w:t>
      </w:r>
      <w:r w:rsidRPr="0076647D">
        <w:rPr>
          <w:noProof w:val="0"/>
        </w:rPr>
        <w:t xml:space="preserve"> "("</w:t>
      </w:r>
      <w:r w:rsidR="00B14250" w:rsidRPr="0076647D">
        <w:rPr>
          <w:noProof w:val="0"/>
        </w:rPr>
        <w:br/>
      </w:r>
      <w:r w:rsidR="00B14250" w:rsidRPr="0076647D">
        <w:rPr>
          <w:noProof w:val="0"/>
        </w:rPr>
        <w:tab/>
      </w:r>
      <w:r w:rsidR="00B14250" w:rsidRPr="0076647D">
        <w:rPr>
          <w:noProof w:val="0"/>
        </w:rPr>
        <w:tab/>
      </w:r>
      <w:r w:rsidR="00B14250" w:rsidRPr="0076647D">
        <w:rPr>
          <w:noProof w:val="0"/>
        </w:rPr>
        <w:tab/>
      </w:r>
      <w:r w:rsidR="00B14250" w:rsidRPr="0076647D">
        <w:rPr>
          <w:noProof w:val="0"/>
        </w:rPr>
        <w:tab/>
      </w:r>
      <w:r w:rsidR="00B14250" w:rsidRPr="0076647D">
        <w:rPr>
          <w:noProof w:val="0"/>
        </w:rPr>
        <w:tab/>
      </w:r>
      <w:r w:rsidR="00B14250" w:rsidRPr="0076647D">
        <w:rPr>
          <w:noProof w:val="0"/>
        </w:rPr>
        <w:tab/>
      </w:r>
      <w:r w:rsidRPr="0076647D">
        <w:rPr>
          <w:noProof w:val="0"/>
        </w:rPr>
        <w:t xml:space="preserve">[ { ( </w:t>
      </w:r>
      <w:r w:rsidRPr="0076647D">
        <w:rPr>
          <w:i/>
          <w:noProof w:val="0"/>
        </w:rPr>
        <w:t>TimerRef</w:t>
      </w:r>
      <w:r w:rsidRPr="0076647D">
        <w:rPr>
          <w:noProof w:val="0"/>
        </w:rPr>
        <w:t xml:space="preserve"> |</w:t>
      </w:r>
      <w:r w:rsidR="00B14250" w:rsidRPr="0076647D">
        <w:rPr>
          <w:noProof w:val="0"/>
        </w:rPr>
        <w:t xml:space="preserve"> </w:t>
      </w:r>
      <w:r w:rsidRPr="0076647D">
        <w:rPr>
          <w:i/>
          <w:noProof w:val="0"/>
        </w:rPr>
        <w:t>TemplateInstance</w:t>
      </w:r>
      <w:r w:rsidRPr="0076647D">
        <w:rPr>
          <w:noProof w:val="0"/>
        </w:rPr>
        <w:t xml:space="preserve"> |</w:t>
      </w:r>
      <w:r w:rsidR="00B14250" w:rsidRPr="0076647D">
        <w:rPr>
          <w:noProof w:val="0"/>
        </w:rPr>
        <w:t xml:space="preserve"> </w:t>
      </w:r>
      <w:r w:rsidRPr="0076647D">
        <w:rPr>
          <w:i/>
          <w:noProof w:val="0"/>
        </w:rPr>
        <w:t>Port</w:t>
      </w:r>
      <w:r w:rsidRPr="0076647D">
        <w:rPr>
          <w:noProof w:val="0"/>
        </w:rPr>
        <w:t xml:space="preserve"> | </w:t>
      </w:r>
      <w:r w:rsidRPr="0076647D">
        <w:rPr>
          <w:i/>
          <w:noProof w:val="0"/>
        </w:rPr>
        <w:t>ComponentRef</w:t>
      </w:r>
      <w:r w:rsidRPr="0076647D">
        <w:rPr>
          <w:noProof w:val="0"/>
        </w:rPr>
        <w:t xml:space="preserve"> | "-" ) [","] } ]</w:t>
      </w:r>
      <w:r w:rsidR="00B14250" w:rsidRPr="0076647D">
        <w:rPr>
          <w:noProof w:val="0"/>
        </w:rPr>
        <w:br/>
      </w:r>
      <w:r w:rsidR="00B14250" w:rsidRPr="0076647D">
        <w:rPr>
          <w:noProof w:val="0"/>
        </w:rPr>
        <w:tab/>
      </w:r>
      <w:r w:rsidR="00B14250" w:rsidRPr="0076647D">
        <w:rPr>
          <w:noProof w:val="0"/>
        </w:rPr>
        <w:tab/>
      </w:r>
      <w:r w:rsidR="00B14250" w:rsidRPr="0076647D">
        <w:rPr>
          <w:noProof w:val="0"/>
        </w:rPr>
        <w:tab/>
      </w:r>
      <w:r w:rsidR="00B14250" w:rsidRPr="0076647D">
        <w:rPr>
          <w:noProof w:val="0"/>
        </w:rPr>
        <w:tab/>
      </w:r>
      <w:r w:rsidR="00B14250" w:rsidRPr="0076647D">
        <w:rPr>
          <w:noProof w:val="0"/>
        </w:rPr>
        <w:tab/>
      </w:r>
      <w:r w:rsidR="00B14250" w:rsidRPr="0076647D">
        <w:rPr>
          <w:noProof w:val="0"/>
        </w:rPr>
        <w:tab/>
      </w:r>
      <w:r w:rsidRPr="0076647D">
        <w:rPr>
          <w:noProof w:val="0"/>
        </w:rPr>
        <w:t>")" ")"")"</w:t>
      </w:r>
    </w:p>
    <w:p w14:paraId="5739F81C" w14:textId="77777777" w:rsidR="00CE24F3" w:rsidRPr="0076647D" w:rsidRDefault="00CE24F3" w:rsidP="001F21F6">
      <w:pPr>
        <w:pStyle w:val="PL"/>
        <w:rPr>
          <w:noProof w:val="0"/>
        </w:rPr>
      </w:pPr>
    </w:p>
    <w:p w14:paraId="65F03039" w14:textId="418E2862" w:rsidR="00677833" w:rsidRPr="0076647D" w:rsidRDefault="00677833" w:rsidP="00CE24F3">
      <w:pPr>
        <w:pStyle w:val="NO"/>
      </w:pPr>
      <w:r w:rsidRPr="0076647D">
        <w:t>NOTE</w:t>
      </w:r>
      <w:r w:rsidR="003456F8" w:rsidRPr="0076647D">
        <w:t xml:space="preserve"> 1</w:t>
      </w:r>
      <w:r w:rsidRPr="0076647D">
        <w:t>:</w:t>
      </w:r>
      <w:r w:rsidRPr="0076647D">
        <w:tab/>
        <w:t xml:space="preserve">This syntactical structure </w:t>
      </w:r>
      <w:r w:rsidR="00861B15" w:rsidRPr="0076647D">
        <w:t xml:space="preserve">supplements </w:t>
      </w:r>
      <w:r w:rsidRPr="0076647D">
        <w:t xml:space="preserve">the syntactical structure in </w:t>
      </w:r>
      <w:r w:rsidR="003641A0" w:rsidRPr="0076647D">
        <w:t>ETSI ES 201 873-1</w:t>
      </w:r>
      <w:r w:rsidRPr="0076647D">
        <w:t> </w:t>
      </w:r>
      <w:r w:rsidR="00B9778C" w:rsidRPr="0076647D">
        <w:t>[</w:t>
      </w:r>
      <w:r w:rsidR="00B9778C" w:rsidRPr="0076647D">
        <w:fldChar w:fldCharType="begin"/>
      </w:r>
      <w:r w:rsidR="003641A0" w:rsidRPr="0076647D">
        <w:instrText xml:space="preserve">REF REF_ES201873_1 \* MERGEFORMAT  \h </w:instrText>
      </w:r>
      <w:r w:rsidR="00B9778C" w:rsidRPr="0076647D">
        <w:fldChar w:fldCharType="separate"/>
      </w:r>
      <w:r w:rsidR="00E15429" w:rsidRPr="0076647D">
        <w:t>1</w:t>
      </w:r>
      <w:r w:rsidR="00B9778C" w:rsidRPr="0076647D">
        <w:fldChar w:fldCharType="end"/>
      </w:r>
      <w:r w:rsidR="00B9778C" w:rsidRPr="0076647D">
        <w:t>]</w:t>
      </w:r>
      <w:r w:rsidRPr="0076647D">
        <w:t xml:space="preserve"> with an alternative option.</w:t>
      </w:r>
    </w:p>
    <w:p w14:paraId="4A76E3AE" w14:textId="77777777" w:rsidR="00DA6B49" w:rsidRPr="0076647D" w:rsidRDefault="00DA6B49" w:rsidP="00A320AE">
      <w:pPr>
        <w:keepNext/>
        <w:keepLines/>
        <w:rPr>
          <w:b/>
          <w:i/>
        </w:rPr>
      </w:pPr>
      <w:r w:rsidRPr="0076647D">
        <w:rPr>
          <w:b/>
          <w:i/>
        </w:rPr>
        <w:lastRenderedPageBreak/>
        <w:t>Restrictions</w:t>
      </w:r>
    </w:p>
    <w:p w14:paraId="4E097668" w14:textId="77777777" w:rsidR="00DA6B49" w:rsidRPr="0076647D" w:rsidRDefault="00DA6B49" w:rsidP="00CE24F3">
      <w:pPr>
        <w:pStyle w:val="BL"/>
        <w:numPr>
          <w:ilvl w:val="0"/>
          <w:numId w:val="12"/>
        </w:numPr>
      </w:pPr>
      <w:r w:rsidRPr="0076647D">
        <w:t xml:space="preserve">The value in the </w:t>
      </w:r>
      <w:r w:rsidRPr="0076647D">
        <w:rPr>
          <w:rFonts w:ascii="Courier New" w:hAnsi="Courier New" w:cs="Courier New"/>
          <w:b/>
        </w:rPr>
        <w:t>apply</w:t>
      </w:r>
      <w:r w:rsidRPr="0076647D">
        <w:t xml:space="preserve"> operation </w:t>
      </w:r>
      <w:r w:rsidR="00C8664A" w:rsidRPr="0076647D">
        <w:t xml:space="preserve">shall be an expression </w:t>
      </w:r>
      <w:r w:rsidR="00913AFC" w:rsidRPr="0076647D">
        <w:t>of</w:t>
      </w:r>
      <w:r w:rsidR="00C8664A" w:rsidRPr="0076647D">
        <w:t xml:space="preserve"> a function type but</w:t>
      </w:r>
      <w:r w:rsidR="005E6E16" w:rsidRPr="0076647D">
        <w:t xml:space="preserve"> it</w:t>
      </w:r>
      <w:r w:rsidR="00C8664A" w:rsidRPr="0076647D">
        <w:t xml:space="preserve"> </w:t>
      </w:r>
      <w:r w:rsidRPr="0076647D">
        <w:t>shall not be the literal name of a function.</w:t>
      </w:r>
    </w:p>
    <w:p w14:paraId="5C1058B5" w14:textId="77777777" w:rsidR="00C8664A" w:rsidRPr="0076647D" w:rsidRDefault="00C8664A" w:rsidP="00C8664A">
      <w:r w:rsidRPr="0076647D">
        <w:rPr>
          <w:b/>
          <w:i/>
        </w:rPr>
        <w:t>Examples</w:t>
      </w:r>
    </w:p>
    <w:p w14:paraId="7A280B4A" w14:textId="77777777" w:rsidR="00C8664A" w:rsidRPr="0076647D" w:rsidRDefault="00C8664A" w:rsidP="001F21F6">
      <w:pPr>
        <w:pStyle w:val="PL"/>
        <w:rPr>
          <w:noProof w:val="0"/>
        </w:rPr>
      </w:pPr>
      <w:r w:rsidRPr="0076647D">
        <w:rPr>
          <w:b/>
          <w:noProof w:val="0"/>
        </w:rPr>
        <w:tab/>
        <w:t xml:space="preserve">function </w:t>
      </w:r>
      <w:r w:rsidRPr="0076647D">
        <w:rPr>
          <w:noProof w:val="0"/>
        </w:rPr>
        <w:t xml:space="preserve">MyFirstBehaviour() </w:t>
      </w:r>
      <w:r w:rsidRPr="0076647D">
        <w:rPr>
          <w:b/>
          <w:noProof w:val="0"/>
        </w:rPr>
        <w:t xml:space="preserve">runs on </w:t>
      </w:r>
      <w:r w:rsidRPr="0076647D">
        <w:rPr>
          <w:noProof w:val="0"/>
        </w:rPr>
        <w:t>MyComponentType { … }</w:t>
      </w:r>
    </w:p>
    <w:p w14:paraId="6D461988" w14:textId="77777777" w:rsidR="00C8664A" w:rsidRPr="0076647D" w:rsidRDefault="00C8664A" w:rsidP="001F21F6">
      <w:pPr>
        <w:pStyle w:val="PL"/>
        <w:rPr>
          <w:noProof w:val="0"/>
        </w:rPr>
      </w:pPr>
      <w:r w:rsidRPr="0076647D">
        <w:rPr>
          <w:noProof w:val="0"/>
        </w:rPr>
        <w:tab/>
      </w:r>
      <w:r w:rsidRPr="0076647D">
        <w:rPr>
          <w:b/>
          <w:noProof w:val="0"/>
        </w:rPr>
        <w:t>type</w:t>
      </w:r>
      <w:r w:rsidRPr="0076647D">
        <w:rPr>
          <w:noProof w:val="0"/>
        </w:rPr>
        <w:t xml:space="preserve"> </w:t>
      </w:r>
      <w:r w:rsidRPr="0076647D">
        <w:rPr>
          <w:b/>
          <w:noProof w:val="0"/>
        </w:rPr>
        <w:t>function</w:t>
      </w:r>
      <w:r w:rsidRPr="0076647D">
        <w:rPr>
          <w:noProof w:val="0"/>
        </w:rPr>
        <w:t xml:space="preserve"> MyBehaviourType () </w:t>
      </w:r>
      <w:r w:rsidRPr="0076647D">
        <w:rPr>
          <w:b/>
          <w:noProof w:val="0"/>
        </w:rPr>
        <w:t>runs</w:t>
      </w:r>
      <w:r w:rsidRPr="0076647D">
        <w:rPr>
          <w:noProof w:val="0"/>
        </w:rPr>
        <w:t xml:space="preserve"> </w:t>
      </w:r>
      <w:r w:rsidRPr="0076647D">
        <w:rPr>
          <w:b/>
          <w:noProof w:val="0"/>
        </w:rPr>
        <w:t>on</w:t>
      </w:r>
      <w:r w:rsidRPr="0076647D">
        <w:rPr>
          <w:noProof w:val="0"/>
        </w:rPr>
        <w:t xml:space="preserve"> MyComponentType</w:t>
      </w:r>
    </w:p>
    <w:p w14:paraId="354E55CA" w14:textId="77777777" w:rsidR="00C8664A" w:rsidRPr="0076647D" w:rsidRDefault="00C8664A" w:rsidP="001F21F6">
      <w:pPr>
        <w:pStyle w:val="PL"/>
        <w:rPr>
          <w:noProof w:val="0"/>
        </w:rPr>
      </w:pPr>
      <w:r w:rsidRPr="0076647D">
        <w:rPr>
          <w:noProof w:val="0"/>
        </w:rPr>
        <w:tab/>
        <w:t>:</w:t>
      </w:r>
    </w:p>
    <w:p w14:paraId="193E0911" w14:textId="77777777" w:rsidR="00C8664A" w:rsidRPr="0076647D" w:rsidRDefault="00C8664A" w:rsidP="001F21F6">
      <w:pPr>
        <w:pStyle w:val="PL"/>
        <w:rPr>
          <w:noProof w:val="0"/>
        </w:rPr>
      </w:pPr>
      <w:r w:rsidRPr="0076647D">
        <w:rPr>
          <w:noProof w:val="0"/>
        </w:rPr>
        <w:tab/>
      </w:r>
      <w:r w:rsidRPr="0076647D">
        <w:rPr>
          <w:b/>
          <w:noProof w:val="0"/>
        </w:rPr>
        <w:t xml:space="preserve">var </w:t>
      </w:r>
      <w:r w:rsidRPr="0076647D">
        <w:rPr>
          <w:noProof w:val="0"/>
        </w:rPr>
        <w:t>MyComponentType MyNewPTC;</w:t>
      </w:r>
    </w:p>
    <w:p w14:paraId="7BEE8D1D" w14:textId="77777777" w:rsidR="00C8664A" w:rsidRPr="0076647D" w:rsidRDefault="00C8664A" w:rsidP="001F21F6">
      <w:pPr>
        <w:pStyle w:val="PL"/>
        <w:rPr>
          <w:noProof w:val="0"/>
        </w:rPr>
      </w:pPr>
      <w:r w:rsidRPr="0076647D">
        <w:rPr>
          <w:noProof w:val="0"/>
        </w:rPr>
        <w:tab/>
      </w:r>
      <w:r w:rsidRPr="0076647D">
        <w:rPr>
          <w:b/>
          <w:noProof w:val="0"/>
        </w:rPr>
        <w:t>var</w:t>
      </w:r>
      <w:r w:rsidRPr="0076647D">
        <w:rPr>
          <w:noProof w:val="0"/>
        </w:rPr>
        <w:t xml:space="preserve"> MyComponentType MyAlivePTC;</w:t>
      </w:r>
    </w:p>
    <w:p w14:paraId="09A89DBB" w14:textId="77777777" w:rsidR="00C8664A" w:rsidRPr="0076647D" w:rsidRDefault="00C8664A" w:rsidP="001F21F6">
      <w:pPr>
        <w:pStyle w:val="PL"/>
        <w:rPr>
          <w:noProof w:val="0"/>
        </w:rPr>
      </w:pPr>
      <w:r w:rsidRPr="0076647D">
        <w:rPr>
          <w:noProof w:val="0"/>
        </w:rPr>
        <w:tab/>
      </w:r>
      <w:r w:rsidRPr="0076647D">
        <w:rPr>
          <w:b/>
          <w:noProof w:val="0"/>
        </w:rPr>
        <w:t>var</w:t>
      </w:r>
      <w:r w:rsidRPr="0076647D">
        <w:rPr>
          <w:noProof w:val="0"/>
        </w:rPr>
        <w:t xml:space="preserve"> MyBehaviourType MyFunction := MyFirstBehaviour;</w:t>
      </w:r>
    </w:p>
    <w:p w14:paraId="24B7BCB7" w14:textId="77777777" w:rsidR="00C8664A" w:rsidRPr="0076647D" w:rsidRDefault="00C8664A" w:rsidP="001F21F6">
      <w:pPr>
        <w:pStyle w:val="PL"/>
        <w:rPr>
          <w:noProof w:val="0"/>
        </w:rPr>
      </w:pPr>
      <w:r w:rsidRPr="0076647D">
        <w:rPr>
          <w:noProof w:val="0"/>
        </w:rPr>
        <w:tab/>
        <w:t>:</w:t>
      </w:r>
    </w:p>
    <w:p w14:paraId="37CF91A5" w14:textId="77777777" w:rsidR="00C8664A" w:rsidRPr="0076647D" w:rsidRDefault="00C8664A" w:rsidP="001F21F6">
      <w:pPr>
        <w:pStyle w:val="PL"/>
        <w:rPr>
          <w:noProof w:val="0"/>
        </w:rPr>
      </w:pPr>
      <w:r w:rsidRPr="0076647D">
        <w:rPr>
          <w:noProof w:val="0"/>
        </w:rPr>
        <w:tab/>
        <w:t>MyNewPTC := MyComponentType.</w:t>
      </w:r>
      <w:r w:rsidRPr="0076647D">
        <w:rPr>
          <w:b/>
          <w:noProof w:val="0"/>
        </w:rPr>
        <w:t>create</w:t>
      </w:r>
      <w:r w:rsidRPr="0076647D">
        <w:rPr>
          <w:noProof w:val="0"/>
        </w:rPr>
        <w:t>;</w:t>
      </w:r>
      <w:r w:rsidRPr="0076647D">
        <w:rPr>
          <w:noProof w:val="0"/>
        </w:rPr>
        <w:tab/>
      </w:r>
      <w:r w:rsidRPr="0076647D">
        <w:rPr>
          <w:noProof w:val="0"/>
        </w:rPr>
        <w:tab/>
      </w:r>
      <w:r w:rsidRPr="0076647D">
        <w:rPr>
          <w:noProof w:val="0"/>
        </w:rPr>
        <w:tab/>
        <w:t>// Creation of a new non-alive test component.</w:t>
      </w:r>
    </w:p>
    <w:p w14:paraId="311346A0" w14:textId="77777777" w:rsidR="00C8664A" w:rsidRPr="0076647D" w:rsidRDefault="00C8664A" w:rsidP="001F21F6">
      <w:pPr>
        <w:pStyle w:val="PL"/>
        <w:rPr>
          <w:noProof w:val="0"/>
        </w:rPr>
      </w:pPr>
      <w:r w:rsidRPr="0076647D">
        <w:rPr>
          <w:noProof w:val="0"/>
        </w:rPr>
        <w:tab/>
        <w:t>MyAlivePTC := MyComponentType.</w:t>
      </w:r>
      <w:r w:rsidRPr="0076647D">
        <w:rPr>
          <w:b/>
          <w:noProof w:val="0"/>
        </w:rPr>
        <w:t>create alive</w:t>
      </w:r>
      <w:r w:rsidRPr="0076647D">
        <w:rPr>
          <w:noProof w:val="0"/>
        </w:rPr>
        <w:t>;</w:t>
      </w:r>
      <w:r w:rsidRPr="0076647D">
        <w:rPr>
          <w:noProof w:val="0"/>
        </w:rPr>
        <w:tab/>
        <w:t>// Creation of a new alive-type test component</w:t>
      </w:r>
    </w:p>
    <w:p w14:paraId="4B89403E" w14:textId="77777777" w:rsidR="00C8664A" w:rsidRPr="0076647D" w:rsidRDefault="00C8664A" w:rsidP="001F21F6">
      <w:pPr>
        <w:pStyle w:val="PL"/>
        <w:rPr>
          <w:noProof w:val="0"/>
        </w:rPr>
      </w:pPr>
      <w:r w:rsidRPr="0076647D">
        <w:rPr>
          <w:noProof w:val="0"/>
        </w:rPr>
        <w:tab/>
        <w:t>:</w:t>
      </w:r>
    </w:p>
    <w:p w14:paraId="6B725560" w14:textId="77777777" w:rsidR="00C8664A" w:rsidRPr="0076647D" w:rsidRDefault="00C8664A" w:rsidP="001F21F6">
      <w:pPr>
        <w:pStyle w:val="PL"/>
        <w:rPr>
          <w:noProof w:val="0"/>
        </w:rPr>
      </w:pPr>
      <w:r w:rsidRPr="0076647D">
        <w:rPr>
          <w:noProof w:val="0"/>
        </w:rPr>
        <w:tab/>
        <w:t>MyAlivePTC.</w:t>
      </w:r>
      <w:r w:rsidRPr="0076647D">
        <w:rPr>
          <w:b/>
          <w:noProof w:val="0"/>
        </w:rPr>
        <w:t>start</w:t>
      </w:r>
      <w:r w:rsidRPr="0076647D">
        <w:rPr>
          <w:noProof w:val="0"/>
        </w:rPr>
        <w:t>(</w:t>
      </w:r>
      <w:r w:rsidRPr="0076647D">
        <w:rPr>
          <w:b/>
          <w:noProof w:val="0"/>
        </w:rPr>
        <w:t>apply</w:t>
      </w:r>
      <w:r w:rsidR="008E7E1C" w:rsidRPr="0076647D">
        <w:rPr>
          <w:noProof w:val="0"/>
        </w:rPr>
        <w:t>(MyFunction()));</w:t>
      </w:r>
      <w:r w:rsidRPr="0076647D">
        <w:rPr>
          <w:noProof w:val="0"/>
        </w:rPr>
        <w:t xml:space="preserve">    // Start function indicated by variable MyFunction</w:t>
      </w:r>
    </w:p>
    <w:p w14:paraId="1C422F53" w14:textId="77777777" w:rsidR="00DA6B49" w:rsidRPr="0076647D" w:rsidRDefault="00DA6B49" w:rsidP="001F21F6">
      <w:pPr>
        <w:pStyle w:val="PL"/>
        <w:rPr>
          <w:noProof w:val="0"/>
        </w:rPr>
      </w:pPr>
    </w:p>
    <w:p w14:paraId="321E48E9" w14:textId="77777777" w:rsidR="008C3EC7" w:rsidRPr="0076647D" w:rsidRDefault="008C3EC7" w:rsidP="008C3EC7">
      <w:pPr>
        <w:keepNext/>
        <w:keepLines/>
      </w:pPr>
      <w:r w:rsidRPr="0076647D">
        <w:t>Functions can also be started on other components by referring to a deferred function behaviour value.</w:t>
      </w:r>
    </w:p>
    <w:p w14:paraId="4EDFF09B" w14:textId="77777777" w:rsidR="008C3EC7" w:rsidRPr="0076647D" w:rsidRDefault="008C3EC7" w:rsidP="008C3EC7">
      <w:pPr>
        <w:keepNext/>
        <w:keepLines/>
      </w:pPr>
      <w:r w:rsidRPr="0076647D">
        <w:rPr>
          <w:b/>
          <w:i/>
        </w:rPr>
        <w:t>Syntactical Structure</w:t>
      </w:r>
    </w:p>
    <w:p w14:paraId="001E3B9C" w14:textId="77777777" w:rsidR="008C3EC7" w:rsidRPr="0076647D" w:rsidRDefault="008C3EC7" w:rsidP="001F21F6">
      <w:pPr>
        <w:pStyle w:val="PL"/>
        <w:rPr>
          <w:noProof w:val="0"/>
          <w:lang w:eastAsia="de-DE"/>
        </w:rPr>
      </w:pPr>
      <w:r w:rsidRPr="0076647D">
        <w:rPr>
          <w:noProof w:val="0"/>
          <w:lang w:eastAsia="de-DE"/>
        </w:rPr>
        <w:t xml:space="preserve">( VariableRef | FunctionInstance ) "." </w:t>
      </w:r>
      <w:r w:rsidRPr="0076647D">
        <w:rPr>
          <w:b/>
          <w:noProof w:val="0"/>
          <w:lang w:eastAsia="de-DE"/>
        </w:rPr>
        <w:t>start</w:t>
      </w:r>
      <w:r w:rsidRPr="0076647D">
        <w:rPr>
          <w:noProof w:val="0"/>
          <w:lang w:eastAsia="de-DE"/>
        </w:rPr>
        <w:t xml:space="preserve"> "(" VariableRef</w:t>
      </w:r>
      <w:r w:rsidRPr="0076647D">
        <w:rPr>
          <w:b/>
          <w:noProof w:val="0"/>
          <w:lang w:eastAsia="de-DE"/>
        </w:rPr>
        <w:t xml:space="preserve"> </w:t>
      </w:r>
      <w:r w:rsidRPr="0076647D">
        <w:rPr>
          <w:noProof w:val="0"/>
          <w:lang w:eastAsia="de-DE"/>
        </w:rPr>
        <w:t>")"</w:t>
      </w:r>
    </w:p>
    <w:p w14:paraId="044760C3" w14:textId="77777777" w:rsidR="00ED096F" w:rsidRPr="0076647D" w:rsidRDefault="00ED096F" w:rsidP="001F21F6">
      <w:pPr>
        <w:pStyle w:val="PL"/>
        <w:rPr>
          <w:noProof w:val="0"/>
          <w:lang w:eastAsia="de-DE"/>
        </w:rPr>
      </w:pPr>
    </w:p>
    <w:p w14:paraId="22E18639" w14:textId="2EBEADC1" w:rsidR="008C3EC7" w:rsidRPr="0076647D" w:rsidRDefault="008C3EC7" w:rsidP="00ED096F">
      <w:pPr>
        <w:pStyle w:val="NO"/>
        <w:rPr>
          <w:lang w:eastAsia="zh-TW"/>
        </w:rPr>
      </w:pPr>
      <w:r w:rsidRPr="0076647D">
        <w:rPr>
          <w:lang w:eastAsia="zh-TW"/>
        </w:rPr>
        <w:t>NOTE</w:t>
      </w:r>
      <w:r w:rsidR="003456F8" w:rsidRPr="0076647D">
        <w:rPr>
          <w:lang w:eastAsia="zh-TW"/>
        </w:rPr>
        <w:t xml:space="preserve"> 2</w:t>
      </w:r>
      <w:r w:rsidRPr="0076647D">
        <w:rPr>
          <w:lang w:eastAsia="zh-TW"/>
        </w:rPr>
        <w:t>:</w:t>
      </w:r>
      <w:r w:rsidRPr="0076647D">
        <w:rPr>
          <w:lang w:eastAsia="zh-TW"/>
        </w:rPr>
        <w:tab/>
        <w:t xml:space="preserve">This syntactical structure supplements the syntactical structure in </w:t>
      </w:r>
      <w:r w:rsidR="00213943" w:rsidRPr="0076647D">
        <w:rPr>
          <w:lang w:eastAsia="zh-TW"/>
        </w:rPr>
        <w:t>ETSI ES 201 873-1</w:t>
      </w:r>
      <w:r w:rsidRPr="0076647D">
        <w:rPr>
          <w:lang w:eastAsia="zh-TW"/>
        </w:rPr>
        <w:t> [</w:t>
      </w:r>
      <w:r w:rsidRPr="0076647D">
        <w:rPr>
          <w:lang w:eastAsia="zh-TW"/>
        </w:rPr>
        <w:fldChar w:fldCharType="begin"/>
      </w:r>
      <w:r w:rsidR="00213943" w:rsidRPr="0076647D">
        <w:rPr>
          <w:lang w:eastAsia="zh-TW"/>
        </w:rPr>
        <w:instrText xml:space="preserve">REF REF_ES201873_1 \* MERGEFORMAT  \h </w:instrText>
      </w:r>
      <w:r w:rsidRPr="0076647D">
        <w:rPr>
          <w:lang w:eastAsia="zh-TW"/>
        </w:rPr>
      </w:r>
      <w:r w:rsidRPr="0076647D">
        <w:rPr>
          <w:lang w:eastAsia="zh-TW"/>
        </w:rPr>
        <w:fldChar w:fldCharType="separate"/>
      </w:r>
      <w:r w:rsidR="00E15429" w:rsidRPr="0076647D">
        <w:rPr>
          <w:lang w:eastAsia="zh-TW"/>
        </w:rPr>
        <w:t>1</w:t>
      </w:r>
      <w:r w:rsidRPr="0076647D">
        <w:rPr>
          <w:lang w:eastAsia="zh-TW"/>
        </w:rPr>
        <w:fldChar w:fldCharType="end"/>
      </w:r>
      <w:r w:rsidRPr="0076647D">
        <w:rPr>
          <w:lang w:eastAsia="zh-TW"/>
        </w:rPr>
        <w:t>] with an alternative option.</w:t>
      </w:r>
    </w:p>
    <w:p w14:paraId="40E6F52D" w14:textId="77777777" w:rsidR="008C3EC7" w:rsidRPr="0076647D" w:rsidRDefault="008C3EC7" w:rsidP="008C3EC7">
      <w:pPr>
        <w:rPr>
          <w:b/>
          <w:i/>
        </w:rPr>
      </w:pPr>
      <w:r w:rsidRPr="0076647D">
        <w:rPr>
          <w:b/>
          <w:i/>
        </w:rPr>
        <w:t>Restrictions</w:t>
      </w:r>
    </w:p>
    <w:p w14:paraId="7758979C" w14:textId="77777777" w:rsidR="008C3EC7" w:rsidRPr="0076647D" w:rsidRDefault="008C3EC7" w:rsidP="00CE24F3">
      <w:pPr>
        <w:pStyle w:val="BL"/>
        <w:numPr>
          <w:ilvl w:val="0"/>
          <w:numId w:val="15"/>
        </w:numPr>
      </w:pPr>
      <w:r w:rsidRPr="0076647D">
        <w:rPr>
          <w:rFonts w:ascii="Courier New" w:hAnsi="Courier New" w:cs="Courier New"/>
        </w:rPr>
        <w:t>The</w:t>
      </w:r>
      <w:r w:rsidRPr="0076647D">
        <w:rPr>
          <w:rFonts w:ascii="Courier New" w:hAnsi="Courier New" w:cs="Courier New"/>
          <w:i/>
        </w:rPr>
        <w:t xml:space="preserve"> VariableRef</w:t>
      </w:r>
      <w:r w:rsidRPr="0076647D">
        <w:t xml:space="preserve"> given as parameter to the start operation shall refer to a deferred function behaviour.</w:t>
      </w:r>
    </w:p>
    <w:p w14:paraId="1CBD3AD4" w14:textId="77777777" w:rsidR="008C3EC7" w:rsidRPr="0076647D" w:rsidRDefault="008C3EC7" w:rsidP="008C3EC7">
      <w:r w:rsidRPr="0076647D">
        <w:rPr>
          <w:b/>
          <w:i/>
        </w:rPr>
        <w:t>Examples</w:t>
      </w:r>
    </w:p>
    <w:p w14:paraId="228693EF" w14:textId="77777777" w:rsidR="008C3EC7" w:rsidRPr="0076647D" w:rsidRDefault="008C3EC7" w:rsidP="001F21F6">
      <w:pPr>
        <w:pStyle w:val="PL"/>
        <w:rPr>
          <w:noProof w:val="0"/>
          <w:lang w:eastAsia="de-DE"/>
        </w:rPr>
      </w:pPr>
      <w:r w:rsidRPr="0076647D">
        <w:rPr>
          <w:b/>
          <w:noProof w:val="0"/>
          <w:lang w:eastAsia="de-DE"/>
        </w:rPr>
        <w:tab/>
        <w:t xml:space="preserve">function </w:t>
      </w:r>
      <w:r w:rsidRPr="0076647D">
        <w:rPr>
          <w:noProof w:val="0"/>
          <w:lang w:eastAsia="de-DE"/>
        </w:rPr>
        <w:t xml:space="preserve">MyFirstBehaviour() </w:t>
      </w:r>
      <w:r w:rsidRPr="0076647D">
        <w:rPr>
          <w:b/>
          <w:noProof w:val="0"/>
          <w:lang w:eastAsia="de-DE"/>
        </w:rPr>
        <w:t xml:space="preserve">runs on </w:t>
      </w:r>
      <w:r w:rsidRPr="0076647D">
        <w:rPr>
          <w:noProof w:val="0"/>
          <w:lang w:eastAsia="de-DE"/>
        </w:rPr>
        <w:t>MyComponentType { … }</w:t>
      </w:r>
    </w:p>
    <w:p w14:paraId="1FE60527" w14:textId="77777777" w:rsidR="008C3EC7" w:rsidRPr="0076647D" w:rsidRDefault="008C3EC7" w:rsidP="001F21F6">
      <w:pPr>
        <w:pStyle w:val="PL"/>
        <w:rPr>
          <w:noProof w:val="0"/>
          <w:lang w:eastAsia="de-DE"/>
        </w:rPr>
      </w:pPr>
      <w:r w:rsidRPr="0076647D">
        <w:rPr>
          <w:noProof w:val="0"/>
          <w:lang w:eastAsia="de-DE"/>
        </w:rPr>
        <w:tab/>
      </w:r>
      <w:r w:rsidRPr="0076647D">
        <w:rPr>
          <w:b/>
          <w:noProof w:val="0"/>
          <w:lang w:eastAsia="de-DE"/>
        </w:rPr>
        <w:t>type</w:t>
      </w:r>
      <w:r w:rsidRPr="0076647D">
        <w:rPr>
          <w:noProof w:val="0"/>
          <w:lang w:eastAsia="de-DE"/>
        </w:rPr>
        <w:t xml:space="preserve"> </w:t>
      </w:r>
      <w:r w:rsidRPr="0076647D">
        <w:rPr>
          <w:b/>
          <w:noProof w:val="0"/>
          <w:lang w:eastAsia="de-DE"/>
        </w:rPr>
        <w:t>function</w:t>
      </w:r>
      <w:r w:rsidRPr="0076647D">
        <w:rPr>
          <w:noProof w:val="0"/>
          <w:lang w:eastAsia="de-DE"/>
        </w:rPr>
        <w:t xml:space="preserve"> MyBehaviourType </w:t>
      </w:r>
      <w:r w:rsidRPr="0076647D">
        <w:rPr>
          <w:b/>
          <w:noProof w:val="0"/>
          <w:lang w:eastAsia="de-DE"/>
        </w:rPr>
        <w:t>runs</w:t>
      </w:r>
      <w:r w:rsidRPr="0076647D">
        <w:rPr>
          <w:noProof w:val="0"/>
          <w:lang w:eastAsia="de-DE"/>
        </w:rPr>
        <w:t xml:space="preserve"> </w:t>
      </w:r>
      <w:r w:rsidRPr="0076647D">
        <w:rPr>
          <w:b/>
          <w:noProof w:val="0"/>
          <w:lang w:eastAsia="de-DE"/>
        </w:rPr>
        <w:t>on</w:t>
      </w:r>
      <w:r w:rsidRPr="0076647D">
        <w:rPr>
          <w:noProof w:val="0"/>
          <w:lang w:eastAsia="de-DE"/>
        </w:rPr>
        <w:t xml:space="preserve"> MyComponentType</w:t>
      </w:r>
    </w:p>
    <w:p w14:paraId="56606E07" w14:textId="77777777" w:rsidR="008C3EC7" w:rsidRPr="0076647D" w:rsidRDefault="008C3EC7" w:rsidP="001F21F6">
      <w:pPr>
        <w:pStyle w:val="PL"/>
        <w:rPr>
          <w:noProof w:val="0"/>
          <w:lang w:eastAsia="de-DE"/>
        </w:rPr>
      </w:pPr>
      <w:r w:rsidRPr="0076647D">
        <w:rPr>
          <w:noProof w:val="0"/>
          <w:lang w:eastAsia="de-DE"/>
        </w:rPr>
        <w:tab/>
        <w:t>:</w:t>
      </w:r>
    </w:p>
    <w:p w14:paraId="4C69D99C" w14:textId="77777777" w:rsidR="008C3EC7" w:rsidRPr="0076647D" w:rsidRDefault="008C3EC7" w:rsidP="001F21F6">
      <w:pPr>
        <w:pStyle w:val="PL"/>
        <w:rPr>
          <w:noProof w:val="0"/>
          <w:lang w:eastAsia="de-DE"/>
        </w:rPr>
      </w:pPr>
      <w:r w:rsidRPr="0076647D">
        <w:rPr>
          <w:noProof w:val="0"/>
          <w:lang w:eastAsia="de-DE"/>
        </w:rPr>
        <w:tab/>
      </w:r>
      <w:r w:rsidRPr="0076647D">
        <w:rPr>
          <w:b/>
          <w:noProof w:val="0"/>
          <w:lang w:eastAsia="de-DE"/>
        </w:rPr>
        <w:t xml:space="preserve">var </w:t>
      </w:r>
      <w:r w:rsidRPr="0076647D">
        <w:rPr>
          <w:noProof w:val="0"/>
          <w:lang w:eastAsia="de-DE"/>
        </w:rPr>
        <w:t>MyComponentType MyNewPTC;</w:t>
      </w:r>
    </w:p>
    <w:p w14:paraId="13CE1210" w14:textId="77777777" w:rsidR="008C3EC7" w:rsidRPr="0076647D" w:rsidRDefault="008C3EC7" w:rsidP="001F21F6">
      <w:pPr>
        <w:pStyle w:val="PL"/>
        <w:rPr>
          <w:noProof w:val="0"/>
          <w:lang w:eastAsia="de-DE"/>
        </w:rPr>
      </w:pPr>
      <w:r w:rsidRPr="0076647D">
        <w:rPr>
          <w:noProof w:val="0"/>
          <w:lang w:eastAsia="de-DE"/>
        </w:rPr>
        <w:tab/>
      </w:r>
      <w:r w:rsidRPr="0076647D">
        <w:rPr>
          <w:b/>
          <w:noProof w:val="0"/>
          <w:lang w:eastAsia="de-DE"/>
        </w:rPr>
        <w:t>var</w:t>
      </w:r>
      <w:r w:rsidRPr="0076647D">
        <w:rPr>
          <w:noProof w:val="0"/>
          <w:lang w:eastAsia="de-DE"/>
        </w:rPr>
        <w:t xml:space="preserve"> MyComponentType MyAlivePTC;</w:t>
      </w:r>
    </w:p>
    <w:p w14:paraId="6397A1DD" w14:textId="77777777" w:rsidR="008C3EC7" w:rsidRPr="0076647D" w:rsidRDefault="008C3EC7" w:rsidP="001F21F6">
      <w:pPr>
        <w:pStyle w:val="PL"/>
        <w:rPr>
          <w:noProof w:val="0"/>
          <w:lang w:eastAsia="de-DE"/>
        </w:rPr>
      </w:pPr>
      <w:r w:rsidRPr="0076647D">
        <w:rPr>
          <w:noProof w:val="0"/>
          <w:lang w:eastAsia="de-DE"/>
        </w:rPr>
        <w:tab/>
      </w:r>
      <w:r w:rsidRPr="0076647D">
        <w:rPr>
          <w:b/>
          <w:noProof w:val="0"/>
          <w:lang w:eastAsia="de-DE"/>
        </w:rPr>
        <w:t>var</w:t>
      </w:r>
      <w:r w:rsidRPr="0076647D">
        <w:rPr>
          <w:noProof w:val="0"/>
          <w:lang w:eastAsia="de-DE"/>
        </w:rPr>
        <w:t xml:space="preserve"> MyBehaviourType MyFunction := MyFirstBehaviour();</w:t>
      </w:r>
    </w:p>
    <w:p w14:paraId="4B298203" w14:textId="77777777" w:rsidR="008C3EC7" w:rsidRPr="0076647D" w:rsidRDefault="008C3EC7" w:rsidP="001F21F6">
      <w:pPr>
        <w:pStyle w:val="PL"/>
        <w:rPr>
          <w:noProof w:val="0"/>
          <w:lang w:eastAsia="de-DE"/>
        </w:rPr>
      </w:pPr>
    </w:p>
    <w:p w14:paraId="126D880E" w14:textId="77777777" w:rsidR="008C3EC7" w:rsidRPr="0076647D" w:rsidRDefault="008C3EC7" w:rsidP="001F21F6">
      <w:pPr>
        <w:pStyle w:val="PL"/>
        <w:rPr>
          <w:noProof w:val="0"/>
          <w:lang w:eastAsia="de-DE"/>
        </w:rPr>
      </w:pPr>
      <w:r w:rsidRPr="0076647D">
        <w:rPr>
          <w:noProof w:val="0"/>
          <w:lang w:eastAsia="de-DE"/>
        </w:rPr>
        <w:tab/>
        <w:t>:</w:t>
      </w:r>
    </w:p>
    <w:p w14:paraId="0F094832" w14:textId="77777777" w:rsidR="008C3EC7" w:rsidRPr="0076647D" w:rsidRDefault="008C3EC7" w:rsidP="001F21F6">
      <w:pPr>
        <w:pStyle w:val="PL"/>
        <w:rPr>
          <w:noProof w:val="0"/>
          <w:lang w:eastAsia="de-DE"/>
        </w:rPr>
      </w:pPr>
      <w:r w:rsidRPr="0076647D">
        <w:rPr>
          <w:noProof w:val="0"/>
          <w:lang w:eastAsia="de-DE"/>
        </w:rPr>
        <w:tab/>
        <w:t>MyNewPTC := MyComponentType.</w:t>
      </w:r>
      <w:r w:rsidRPr="0076647D">
        <w:rPr>
          <w:b/>
          <w:noProof w:val="0"/>
          <w:lang w:eastAsia="de-DE"/>
        </w:rPr>
        <w:t>create</w:t>
      </w:r>
      <w:r w:rsidRPr="0076647D">
        <w:rPr>
          <w:noProof w:val="0"/>
          <w:lang w:eastAsia="de-DE"/>
        </w:rPr>
        <w:t>;</w:t>
      </w:r>
      <w:r w:rsidRPr="0076647D">
        <w:rPr>
          <w:noProof w:val="0"/>
          <w:lang w:eastAsia="de-DE"/>
        </w:rPr>
        <w:tab/>
      </w:r>
      <w:r w:rsidRPr="0076647D">
        <w:rPr>
          <w:noProof w:val="0"/>
          <w:lang w:eastAsia="de-DE"/>
        </w:rPr>
        <w:tab/>
      </w:r>
      <w:r w:rsidRPr="0076647D">
        <w:rPr>
          <w:noProof w:val="0"/>
          <w:lang w:eastAsia="de-DE"/>
        </w:rPr>
        <w:tab/>
        <w:t>// Creation of a new non-alive test component.</w:t>
      </w:r>
    </w:p>
    <w:p w14:paraId="72236819" w14:textId="77777777" w:rsidR="008C3EC7" w:rsidRPr="0076647D" w:rsidRDefault="008C3EC7" w:rsidP="001F21F6">
      <w:pPr>
        <w:pStyle w:val="PL"/>
        <w:rPr>
          <w:noProof w:val="0"/>
          <w:lang w:eastAsia="de-DE"/>
        </w:rPr>
      </w:pPr>
      <w:r w:rsidRPr="0076647D">
        <w:rPr>
          <w:noProof w:val="0"/>
          <w:lang w:eastAsia="de-DE"/>
        </w:rPr>
        <w:tab/>
        <w:t>MyAlivePTC := MyComponentType.</w:t>
      </w:r>
      <w:r w:rsidRPr="0076647D">
        <w:rPr>
          <w:b/>
          <w:noProof w:val="0"/>
          <w:lang w:eastAsia="de-DE"/>
        </w:rPr>
        <w:t>create alive</w:t>
      </w:r>
      <w:r w:rsidRPr="0076647D">
        <w:rPr>
          <w:noProof w:val="0"/>
          <w:lang w:eastAsia="de-DE"/>
        </w:rPr>
        <w:t>;</w:t>
      </w:r>
      <w:r w:rsidRPr="0076647D">
        <w:rPr>
          <w:noProof w:val="0"/>
          <w:lang w:eastAsia="de-DE"/>
        </w:rPr>
        <w:tab/>
        <w:t>// Creation of a new alive-type test component</w:t>
      </w:r>
    </w:p>
    <w:p w14:paraId="535D814A" w14:textId="77777777" w:rsidR="008C3EC7" w:rsidRPr="0076647D" w:rsidRDefault="008C3EC7" w:rsidP="001F21F6">
      <w:pPr>
        <w:pStyle w:val="PL"/>
        <w:rPr>
          <w:noProof w:val="0"/>
          <w:lang w:eastAsia="de-DE"/>
        </w:rPr>
      </w:pPr>
      <w:r w:rsidRPr="0076647D">
        <w:rPr>
          <w:noProof w:val="0"/>
          <w:lang w:eastAsia="de-DE"/>
        </w:rPr>
        <w:tab/>
        <w:t>:</w:t>
      </w:r>
    </w:p>
    <w:p w14:paraId="4535D79D" w14:textId="77777777" w:rsidR="008C3EC7" w:rsidRPr="0076647D" w:rsidRDefault="008C3EC7" w:rsidP="001F21F6">
      <w:pPr>
        <w:pStyle w:val="PL"/>
        <w:rPr>
          <w:noProof w:val="0"/>
          <w:lang w:eastAsia="de-DE"/>
        </w:rPr>
      </w:pPr>
      <w:r w:rsidRPr="0076647D">
        <w:rPr>
          <w:noProof w:val="0"/>
          <w:lang w:eastAsia="de-DE"/>
        </w:rPr>
        <w:tab/>
        <w:t>MyAlivePTC.</w:t>
      </w:r>
      <w:r w:rsidRPr="0076647D">
        <w:rPr>
          <w:b/>
          <w:noProof w:val="0"/>
          <w:lang w:eastAsia="de-DE"/>
        </w:rPr>
        <w:t>start</w:t>
      </w:r>
      <w:r w:rsidRPr="0076647D">
        <w:rPr>
          <w:noProof w:val="0"/>
          <w:lang w:eastAsia="de-DE"/>
        </w:rPr>
        <w:t>(MyFunction);</w:t>
      </w:r>
      <w:r w:rsidRPr="0076647D">
        <w:rPr>
          <w:noProof w:val="0"/>
          <w:lang w:eastAsia="de-DE"/>
        </w:rPr>
        <w:tab/>
        <w:t xml:space="preserve">    // Start function indicated by variable MyFunction</w:t>
      </w:r>
    </w:p>
    <w:p w14:paraId="3D9D72CF" w14:textId="77777777" w:rsidR="008C3EC7" w:rsidRPr="0076647D" w:rsidRDefault="008C3EC7" w:rsidP="001F21F6">
      <w:pPr>
        <w:pStyle w:val="PL"/>
        <w:rPr>
          <w:noProof w:val="0"/>
          <w:lang w:eastAsia="de-DE"/>
        </w:rPr>
      </w:pPr>
    </w:p>
    <w:p w14:paraId="5C4A41B2" w14:textId="77777777" w:rsidR="000E0A71" w:rsidRPr="0076647D" w:rsidRDefault="00B9778C" w:rsidP="00D91548">
      <w:pPr>
        <w:pStyle w:val="berschrift2"/>
      </w:pPr>
      <w:bookmarkStart w:id="121" w:name="_Toc66103146"/>
      <w:bookmarkStart w:id="122" w:name="_Toc66105721"/>
      <w:bookmarkStart w:id="123" w:name="_Toc66106340"/>
      <w:bookmarkStart w:id="124" w:name="_Toc72911340"/>
      <w:r w:rsidRPr="0076647D">
        <w:t>5.12</w:t>
      </w:r>
      <w:r w:rsidRPr="0076647D">
        <w:tab/>
      </w:r>
      <w:r w:rsidR="00437D46" w:rsidRPr="0076647D">
        <w:rPr>
          <w:lang w:eastAsia="en-GB"/>
        </w:rPr>
        <w:t xml:space="preserve">Extension to </w:t>
      </w:r>
      <w:r w:rsidR="003641A0" w:rsidRPr="0076647D">
        <w:rPr>
          <w:lang w:eastAsia="en-GB"/>
        </w:rPr>
        <w:t>ETSI ES 201 873-1</w:t>
      </w:r>
      <w:r w:rsidR="00437D46" w:rsidRPr="0076647D">
        <w:rPr>
          <w:lang w:eastAsia="en-GB"/>
        </w:rPr>
        <w:t>, clause</w:t>
      </w:r>
      <w:r w:rsidR="000E0A71" w:rsidRPr="0076647D">
        <w:t xml:space="preserve"> </w:t>
      </w:r>
      <w:r w:rsidR="00127E92" w:rsidRPr="0076647D">
        <w:t>26</w:t>
      </w:r>
      <w:r w:rsidR="00705449" w:rsidRPr="0076647D">
        <w:t xml:space="preserve"> </w:t>
      </w:r>
      <w:r w:rsidR="00437D46" w:rsidRPr="0076647D">
        <w:t>(</w:t>
      </w:r>
      <w:r w:rsidR="00705449" w:rsidRPr="0076647D">
        <w:t xml:space="preserve">Module </w:t>
      </w:r>
      <w:r w:rsidR="001D500B" w:rsidRPr="0076647D">
        <w:t>control</w:t>
      </w:r>
      <w:r w:rsidR="00437D46" w:rsidRPr="0076647D">
        <w:t>)</w:t>
      </w:r>
      <w:bookmarkEnd w:id="121"/>
      <w:bookmarkEnd w:id="122"/>
      <w:bookmarkEnd w:id="123"/>
      <w:bookmarkEnd w:id="124"/>
    </w:p>
    <w:p w14:paraId="27C722FB" w14:textId="77777777" w:rsidR="00127E92" w:rsidRPr="0076647D" w:rsidRDefault="00127E92" w:rsidP="00437D46">
      <w:pPr>
        <w:pStyle w:val="H6"/>
      </w:pPr>
      <w:r w:rsidRPr="0076647D">
        <w:t>Clause 26.1</w:t>
      </w:r>
      <w:r w:rsidR="00437D46" w:rsidRPr="0076647D">
        <w:tab/>
      </w:r>
      <w:r w:rsidRPr="0076647D">
        <w:t>The execute statement</w:t>
      </w:r>
    </w:p>
    <w:p w14:paraId="1D95BE71" w14:textId="77777777" w:rsidR="00127E92" w:rsidRPr="0076647D" w:rsidRDefault="00127E92" w:rsidP="00127E92">
      <w:r w:rsidRPr="0076647D">
        <w:t>A testcase can also be executed by referring to a value of a testcase type.</w:t>
      </w:r>
    </w:p>
    <w:p w14:paraId="14B7C4ED" w14:textId="77777777" w:rsidR="00127E92" w:rsidRPr="0076647D" w:rsidRDefault="00127E92" w:rsidP="007612E9">
      <w:pPr>
        <w:keepNext/>
      </w:pPr>
      <w:r w:rsidRPr="0076647D">
        <w:rPr>
          <w:b/>
          <w:i/>
          <w:color w:val="000000"/>
          <w:szCs w:val="24"/>
        </w:rPr>
        <w:t>Syntactical Structure</w:t>
      </w:r>
    </w:p>
    <w:p w14:paraId="09526277" w14:textId="7681B5FE" w:rsidR="005455F6" w:rsidRPr="0076647D" w:rsidRDefault="005455F6" w:rsidP="00EC53B4">
      <w:r w:rsidRPr="0076647D">
        <w:t>This syntactical structure supplements the syntactical structure in ETSI ES 201 873-1 [</w:t>
      </w:r>
      <w:r w:rsidRPr="0076647D">
        <w:fldChar w:fldCharType="begin"/>
      </w:r>
      <w:r w:rsidRPr="0076647D">
        <w:instrText xml:space="preserve">REF REF_ES201873_1 \* MERGEFORMAT  \h </w:instrText>
      </w:r>
      <w:r w:rsidRPr="0076647D">
        <w:fldChar w:fldCharType="separate"/>
      </w:r>
      <w:r w:rsidR="00E15429" w:rsidRPr="0076647D">
        <w:t>1</w:t>
      </w:r>
      <w:r w:rsidRPr="0076647D">
        <w:fldChar w:fldCharType="end"/>
      </w:r>
      <w:r w:rsidRPr="0076647D">
        <w:t>] with an alternative option:</w:t>
      </w:r>
    </w:p>
    <w:p w14:paraId="690A83B3" w14:textId="388CB6ED" w:rsidR="00AD267D" w:rsidRPr="0076647D" w:rsidRDefault="00AD267D" w:rsidP="001F21F6">
      <w:pPr>
        <w:pStyle w:val="PL"/>
        <w:rPr>
          <w:noProof w:val="0"/>
        </w:rPr>
      </w:pPr>
      <w:r w:rsidRPr="0076647D">
        <w:rPr>
          <w:b/>
          <w:noProof w:val="0"/>
        </w:rPr>
        <w:t>execute</w:t>
      </w:r>
      <w:r w:rsidRPr="0076647D">
        <w:rPr>
          <w:noProof w:val="0"/>
        </w:rPr>
        <w:t xml:space="preserve"> "(" </w:t>
      </w:r>
      <w:r w:rsidRPr="0076647D">
        <w:rPr>
          <w:b/>
          <w:noProof w:val="0"/>
        </w:rPr>
        <w:t xml:space="preserve">apply </w:t>
      </w:r>
      <w:r w:rsidRPr="0076647D">
        <w:rPr>
          <w:i/>
          <w:noProof w:val="0"/>
        </w:rPr>
        <w:t>"</w:t>
      </w:r>
      <w:r w:rsidRPr="0076647D">
        <w:rPr>
          <w:noProof w:val="0"/>
        </w:rPr>
        <w:t>(</w:t>
      </w:r>
      <w:r w:rsidRPr="0076647D">
        <w:rPr>
          <w:i/>
          <w:noProof w:val="0"/>
        </w:rPr>
        <w:t>" Value</w:t>
      </w:r>
      <w:r w:rsidRPr="0076647D">
        <w:rPr>
          <w:noProof w:val="0"/>
        </w:rPr>
        <w:t xml:space="preserve"> "(" [ { ( </w:t>
      </w:r>
      <w:r w:rsidRPr="0076647D">
        <w:rPr>
          <w:i/>
          <w:noProof w:val="0"/>
        </w:rPr>
        <w:t xml:space="preserve">TemplateInstance | </w:t>
      </w:r>
      <w:r w:rsidRPr="0076647D">
        <w:rPr>
          <w:noProof w:val="0"/>
        </w:rPr>
        <w:t>"-" ) [","] } ] ")"</w:t>
      </w:r>
    </w:p>
    <w:p w14:paraId="536B4E6E" w14:textId="77777777" w:rsidR="00AD267D" w:rsidRPr="0076647D" w:rsidRDefault="00AD267D" w:rsidP="001F21F6">
      <w:pPr>
        <w:pStyle w:val="PL"/>
        <w:rPr>
          <w:noProof w:val="0"/>
        </w:rPr>
      </w:pPr>
      <w:r w:rsidRPr="0076647D">
        <w:rPr>
          <w:noProof w:val="0"/>
        </w:rPr>
        <w:t xml:space="preserve">            [ "," </w:t>
      </w:r>
      <w:r w:rsidRPr="0076647D">
        <w:rPr>
          <w:i/>
          <w:noProof w:val="0"/>
        </w:rPr>
        <w:t>TimerValue</w:t>
      </w:r>
      <w:r w:rsidRPr="0076647D">
        <w:rPr>
          <w:noProof w:val="0"/>
        </w:rPr>
        <w:t xml:space="preserve"> ] ")" ")"</w:t>
      </w:r>
    </w:p>
    <w:p w14:paraId="75B27EFB" w14:textId="77777777" w:rsidR="00AA56C8" w:rsidRPr="0076647D" w:rsidRDefault="00AA56C8" w:rsidP="001F21F6">
      <w:pPr>
        <w:pStyle w:val="PL"/>
        <w:rPr>
          <w:noProof w:val="0"/>
        </w:rPr>
      </w:pPr>
    </w:p>
    <w:p w14:paraId="3B920EC3" w14:textId="77777777" w:rsidR="00DA6B49" w:rsidRPr="0076647D" w:rsidRDefault="00DA6B49" w:rsidP="00EC53B4">
      <w:pPr>
        <w:rPr>
          <w:b/>
          <w:bCs/>
          <w:i/>
          <w:iCs/>
        </w:rPr>
      </w:pPr>
      <w:r w:rsidRPr="0076647D">
        <w:rPr>
          <w:b/>
          <w:bCs/>
          <w:i/>
          <w:iCs/>
        </w:rPr>
        <w:t>Restrictions</w:t>
      </w:r>
    </w:p>
    <w:p w14:paraId="6D4D2B86" w14:textId="77777777" w:rsidR="006C1A68" w:rsidRPr="0076647D" w:rsidRDefault="00DA6B49" w:rsidP="00CE24F3">
      <w:pPr>
        <w:pStyle w:val="BL"/>
        <w:numPr>
          <w:ilvl w:val="0"/>
          <w:numId w:val="10"/>
        </w:numPr>
      </w:pPr>
      <w:r w:rsidRPr="0076647D">
        <w:t xml:space="preserve">The value in the </w:t>
      </w:r>
      <w:r w:rsidRPr="0076647D">
        <w:rPr>
          <w:rFonts w:ascii="Courier New" w:hAnsi="Courier New" w:cs="Courier New"/>
          <w:b/>
        </w:rPr>
        <w:t>apply</w:t>
      </w:r>
      <w:r w:rsidRPr="0076647D">
        <w:t xml:space="preserve"> operation </w:t>
      </w:r>
      <w:r w:rsidR="00861B15" w:rsidRPr="0076647D">
        <w:t xml:space="preserve">shall be an expression </w:t>
      </w:r>
      <w:r w:rsidR="00913AFC" w:rsidRPr="0076647D">
        <w:t>of</w:t>
      </w:r>
      <w:r w:rsidR="00861B15" w:rsidRPr="0076647D">
        <w:t xml:space="preserve"> a testcase type but it </w:t>
      </w:r>
      <w:r w:rsidRPr="0076647D">
        <w:t>shall not be the literal name of a testcase.</w:t>
      </w:r>
    </w:p>
    <w:p w14:paraId="448BA7F8" w14:textId="77777777" w:rsidR="008C3EC7" w:rsidRPr="0076647D" w:rsidRDefault="008C3EC7" w:rsidP="008C3EC7">
      <w:r w:rsidRPr="0076647D">
        <w:t>A testcase can also be executed by referring to a deferred testcase behaviour value.</w:t>
      </w:r>
    </w:p>
    <w:p w14:paraId="3CB7AB56" w14:textId="7EDE90B8" w:rsidR="008C3EC7" w:rsidRPr="0076647D" w:rsidRDefault="008C3EC7" w:rsidP="008C3EC7">
      <w:pPr>
        <w:keepNext/>
        <w:rPr>
          <w:b/>
          <w:i/>
          <w:color w:val="000000"/>
          <w:szCs w:val="24"/>
        </w:rPr>
      </w:pPr>
      <w:r w:rsidRPr="0076647D">
        <w:rPr>
          <w:b/>
          <w:i/>
          <w:color w:val="000000"/>
          <w:szCs w:val="24"/>
        </w:rPr>
        <w:lastRenderedPageBreak/>
        <w:t>Syntactical Structure</w:t>
      </w:r>
    </w:p>
    <w:p w14:paraId="3B62E7D8" w14:textId="59648D61" w:rsidR="00FE775B" w:rsidRPr="0076647D" w:rsidRDefault="00FE775B" w:rsidP="00EC53B4">
      <w:r w:rsidRPr="0076647D">
        <w:rPr>
          <w:lang w:eastAsia="zh-TW"/>
        </w:rPr>
        <w:t>This syntactical structure supplements the syntactical structure in ETSI ES 201 873-1 [</w:t>
      </w:r>
      <w:r w:rsidRPr="0076647D">
        <w:rPr>
          <w:lang w:eastAsia="zh-TW"/>
        </w:rPr>
        <w:fldChar w:fldCharType="begin"/>
      </w:r>
      <w:r w:rsidRPr="0076647D">
        <w:rPr>
          <w:lang w:eastAsia="zh-TW"/>
        </w:rPr>
        <w:instrText xml:space="preserve">REF REF_ES201873_1 \* MERGEFORMAT  \h </w:instrText>
      </w:r>
      <w:r w:rsidRPr="0076647D">
        <w:rPr>
          <w:lang w:eastAsia="zh-TW"/>
        </w:rPr>
      </w:r>
      <w:r w:rsidRPr="0076647D">
        <w:rPr>
          <w:lang w:eastAsia="zh-TW"/>
        </w:rPr>
        <w:fldChar w:fldCharType="separate"/>
      </w:r>
      <w:r w:rsidR="00E15429" w:rsidRPr="0076647D">
        <w:rPr>
          <w:lang w:eastAsia="zh-TW"/>
        </w:rPr>
        <w:t>1</w:t>
      </w:r>
      <w:r w:rsidRPr="0076647D">
        <w:rPr>
          <w:lang w:eastAsia="zh-TW"/>
        </w:rPr>
        <w:fldChar w:fldCharType="end"/>
      </w:r>
      <w:r w:rsidRPr="0076647D">
        <w:rPr>
          <w:lang w:eastAsia="zh-TW"/>
        </w:rPr>
        <w:t>] with an alternative option:</w:t>
      </w:r>
    </w:p>
    <w:p w14:paraId="6D34DEB4" w14:textId="77777777" w:rsidR="008C3EC7" w:rsidRPr="0076647D" w:rsidRDefault="008C3EC7" w:rsidP="001F21F6">
      <w:pPr>
        <w:pStyle w:val="PL"/>
        <w:rPr>
          <w:noProof w:val="0"/>
          <w:u w:val="single"/>
          <w:lang w:eastAsia="de-DE"/>
        </w:rPr>
      </w:pPr>
      <w:r w:rsidRPr="0076647D">
        <w:rPr>
          <w:b/>
          <w:noProof w:val="0"/>
          <w:lang w:eastAsia="de-DE"/>
        </w:rPr>
        <w:t>execute</w:t>
      </w:r>
      <w:r w:rsidRPr="0076647D">
        <w:rPr>
          <w:noProof w:val="0"/>
          <w:lang w:eastAsia="de-DE"/>
        </w:rPr>
        <w:t xml:space="preserve"> "(" </w:t>
      </w:r>
      <w:r w:rsidRPr="0076647D">
        <w:rPr>
          <w:i/>
          <w:noProof w:val="0"/>
          <w:lang w:eastAsia="de-DE"/>
        </w:rPr>
        <w:t>VariableRef</w:t>
      </w:r>
    </w:p>
    <w:p w14:paraId="20507EC7" w14:textId="77777777" w:rsidR="008C3EC7" w:rsidRPr="0076647D" w:rsidRDefault="008C3EC7" w:rsidP="001F21F6">
      <w:pPr>
        <w:pStyle w:val="PL"/>
        <w:rPr>
          <w:noProof w:val="0"/>
          <w:lang w:eastAsia="de-DE"/>
        </w:rPr>
      </w:pPr>
      <w:r w:rsidRPr="0076647D">
        <w:rPr>
          <w:noProof w:val="0"/>
          <w:lang w:eastAsia="de-DE"/>
        </w:rPr>
        <w:t xml:space="preserve">            [ "," </w:t>
      </w:r>
      <w:r w:rsidRPr="0076647D">
        <w:rPr>
          <w:i/>
          <w:noProof w:val="0"/>
          <w:lang w:eastAsia="de-DE"/>
        </w:rPr>
        <w:t>TimerValue</w:t>
      </w:r>
      <w:r w:rsidRPr="0076647D">
        <w:rPr>
          <w:noProof w:val="0"/>
          <w:lang w:eastAsia="de-DE"/>
        </w:rPr>
        <w:t xml:space="preserve"> ] ")" ")"</w:t>
      </w:r>
    </w:p>
    <w:p w14:paraId="46FF73DB" w14:textId="77777777" w:rsidR="00AC4240" w:rsidRPr="0076647D" w:rsidRDefault="00AC4240" w:rsidP="001F21F6">
      <w:pPr>
        <w:pStyle w:val="PL"/>
        <w:rPr>
          <w:noProof w:val="0"/>
          <w:lang w:eastAsia="de-DE"/>
        </w:rPr>
      </w:pPr>
    </w:p>
    <w:p w14:paraId="18E6C6FB" w14:textId="77777777" w:rsidR="008C3EC7" w:rsidRPr="0076647D" w:rsidRDefault="008C3EC7" w:rsidP="008C3EC7">
      <w:pPr>
        <w:rPr>
          <w:b/>
          <w:i/>
        </w:rPr>
      </w:pPr>
      <w:r w:rsidRPr="0076647D">
        <w:rPr>
          <w:b/>
          <w:i/>
        </w:rPr>
        <w:t>Restrictions</w:t>
      </w:r>
    </w:p>
    <w:p w14:paraId="686C4AA5" w14:textId="77777777" w:rsidR="008C3EC7" w:rsidRPr="0076647D" w:rsidRDefault="008C3EC7" w:rsidP="00CE24F3">
      <w:pPr>
        <w:pStyle w:val="BL"/>
        <w:numPr>
          <w:ilvl w:val="0"/>
          <w:numId w:val="16"/>
        </w:numPr>
      </w:pPr>
      <w:r w:rsidRPr="0076647D">
        <w:rPr>
          <w:rFonts w:ascii="Courier New" w:hAnsi="Courier New" w:cs="Courier New"/>
        </w:rPr>
        <w:t>The</w:t>
      </w:r>
      <w:r w:rsidRPr="0076647D">
        <w:rPr>
          <w:rFonts w:ascii="Courier New" w:hAnsi="Courier New" w:cs="Courier New"/>
          <w:i/>
        </w:rPr>
        <w:t xml:space="preserve"> VariableRef</w:t>
      </w:r>
      <w:r w:rsidRPr="0076647D">
        <w:t xml:space="preserve"> given as parameter to the </w:t>
      </w:r>
      <w:r w:rsidRPr="0076647D">
        <w:rPr>
          <w:b/>
        </w:rPr>
        <w:t>execute</w:t>
      </w:r>
      <w:r w:rsidRPr="0076647D">
        <w:t xml:space="preserve"> operation shall refer to a deferred testcase behaviour.</w:t>
      </w:r>
    </w:p>
    <w:p w14:paraId="1D789660" w14:textId="77777777" w:rsidR="006C1A68" w:rsidRPr="0076647D" w:rsidRDefault="00B9778C" w:rsidP="00D91548">
      <w:pPr>
        <w:pStyle w:val="berschrift2"/>
        <w:rPr>
          <w:lang w:eastAsia="en-GB"/>
        </w:rPr>
      </w:pPr>
      <w:bookmarkStart w:id="125" w:name="_Toc66103147"/>
      <w:bookmarkStart w:id="126" w:name="_Toc66105722"/>
      <w:bookmarkStart w:id="127" w:name="_Toc66106341"/>
      <w:bookmarkStart w:id="128" w:name="_Toc72911341"/>
      <w:r w:rsidRPr="0076647D">
        <w:t>5.13</w:t>
      </w:r>
      <w:r w:rsidRPr="0076647D">
        <w:tab/>
      </w:r>
      <w:r w:rsidR="00437D46" w:rsidRPr="0076647D">
        <w:rPr>
          <w:lang w:eastAsia="en-GB"/>
        </w:rPr>
        <w:t xml:space="preserve">Extension to </w:t>
      </w:r>
      <w:r w:rsidR="003641A0" w:rsidRPr="0076647D">
        <w:rPr>
          <w:lang w:eastAsia="en-GB"/>
        </w:rPr>
        <w:t>ETSI ES 201 873-1</w:t>
      </w:r>
      <w:r w:rsidR="00437D46" w:rsidRPr="0076647D">
        <w:rPr>
          <w:lang w:eastAsia="en-GB"/>
        </w:rPr>
        <w:t>, annex A (BNF and static</w:t>
      </w:r>
      <w:r w:rsidR="00991868" w:rsidRPr="0076647D">
        <w:rPr>
          <w:lang w:eastAsia="en-GB"/>
        </w:rPr>
        <w:t xml:space="preserve"> </w:t>
      </w:r>
      <w:r w:rsidR="00437D46" w:rsidRPr="0076647D">
        <w:rPr>
          <w:lang w:eastAsia="en-GB"/>
        </w:rPr>
        <w:t>semantics)</w:t>
      </w:r>
      <w:bookmarkEnd w:id="125"/>
      <w:bookmarkEnd w:id="126"/>
      <w:bookmarkEnd w:id="127"/>
      <w:bookmarkEnd w:id="128"/>
    </w:p>
    <w:p w14:paraId="362DB312" w14:textId="77777777" w:rsidR="00337C31" w:rsidRPr="0076647D" w:rsidRDefault="00337C31" w:rsidP="00337C31">
      <w:pPr>
        <w:pStyle w:val="berschrift3"/>
        <w:rPr>
          <w:lang w:eastAsia="en-GB"/>
        </w:rPr>
      </w:pPr>
      <w:bookmarkStart w:id="129" w:name="_Toc66103148"/>
      <w:bookmarkStart w:id="130" w:name="_Toc66105723"/>
      <w:bookmarkStart w:id="131" w:name="_Toc66106342"/>
      <w:bookmarkStart w:id="132" w:name="_Toc72911342"/>
      <w:r w:rsidRPr="0076647D">
        <w:rPr>
          <w:lang w:eastAsia="en-GB"/>
        </w:rPr>
        <w:t>5.13.0</w:t>
      </w:r>
      <w:r w:rsidRPr="0076647D">
        <w:rPr>
          <w:lang w:eastAsia="en-GB"/>
        </w:rPr>
        <w:tab/>
      </w:r>
      <w:r w:rsidRPr="0076647D">
        <w:t>New keywords and TTCN-3 syntax BNF productions</w:t>
      </w:r>
      <w:bookmarkEnd w:id="129"/>
      <w:bookmarkEnd w:id="130"/>
      <w:bookmarkEnd w:id="131"/>
      <w:bookmarkEnd w:id="132"/>
    </w:p>
    <w:p w14:paraId="123B9D59" w14:textId="77777777" w:rsidR="006C1A68" w:rsidRPr="0076647D" w:rsidRDefault="006C1A68" w:rsidP="0072297F">
      <w:pPr>
        <w:pStyle w:val="H6"/>
      </w:pPr>
      <w:r w:rsidRPr="0076647D">
        <w:t>New TTCN-3 Keywords</w:t>
      </w:r>
    </w:p>
    <w:p w14:paraId="141010B6" w14:textId="77777777" w:rsidR="006C1A68" w:rsidRPr="0076647D" w:rsidRDefault="006C1A68" w:rsidP="006C1A68">
      <w:r w:rsidRPr="0076647D">
        <w:t>The list of keywords is extended by the following keywords:</w:t>
      </w:r>
    </w:p>
    <w:p w14:paraId="475DE47E" w14:textId="77777777" w:rsidR="006C1A68" w:rsidRPr="0076647D" w:rsidRDefault="006C1A68" w:rsidP="006C1A68">
      <w:pPr>
        <w:rPr>
          <w:rFonts w:ascii="Courier New" w:hAnsi="Courier New" w:cs="Courier New"/>
          <w:b/>
        </w:rPr>
      </w:pPr>
      <w:r w:rsidRPr="0076647D">
        <w:rPr>
          <w:rFonts w:ascii="Courier New" w:hAnsi="Courier New" w:cs="Courier New"/>
          <w:b/>
        </w:rPr>
        <w:t>apply</w:t>
      </w:r>
    </w:p>
    <w:p w14:paraId="78138F76" w14:textId="77777777" w:rsidR="006C1A68" w:rsidRPr="0076647D" w:rsidRDefault="006C1A68" w:rsidP="0072297F">
      <w:pPr>
        <w:pStyle w:val="H6"/>
      </w:pPr>
      <w:r w:rsidRPr="0076647D">
        <w:t>New TTCN-3 syntax BNF productions</w:t>
      </w:r>
    </w:p>
    <w:p w14:paraId="21738BF8" w14:textId="77777777" w:rsidR="006C1A68" w:rsidRPr="0076647D" w:rsidRDefault="006C1A68" w:rsidP="006C1A68">
      <w:r w:rsidRPr="0076647D">
        <w:t>The BNF is extended with the following productions</w:t>
      </w:r>
      <w:r w:rsidR="00B9778C" w:rsidRPr="0076647D">
        <w:t>.</w:t>
      </w:r>
    </w:p>
    <w:p w14:paraId="68CD645C" w14:textId="5CC159CF" w:rsidR="006C1A68" w:rsidRPr="0076647D" w:rsidRDefault="006C1A68" w:rsidP="00B9778C">
      <w:pPr>
        <w:pStyle w:val="NO"/>
      </w:pPr>
      <w:r w:rsidRPr="0076647D">
        <w:t>NOTE:</w:t>
      </w:r>
      <w:r w:rsidR="00B9778C" w:rsidRPr="0076647D">
        <w:tab/>
      </w:r>
      <w:r w:rsidRPr="0076647D">
        <w:t xml:space="preserve">[AdvancedParameterization] FormalTypeParList is applicable only when the advanced parameterization package </w:t>
      </w:r>
      <w:r w:rsidR="00AB0779" w:rsidRPr="0076647D">
        <w:t>[</w:t>
      </w:r>
      <w:r w:rsidR="00AB0779" w:rsidRPr="0076647D">
        <w:fldChar w:fldCharType="begin"/>
      </w:r>
      <w:r w:rsidR="00AB0779" w:rsidRPr="0076647D">
        <w:instrText xml:space="preserve">REF REF_ES202784 \h </w:instrText>
      </w:r>
      <w:r w:rsidR="00AB0779" w:rsidRPr="0076647D">
        <w:fldChar w:fldCharType="separate"/>
      </w:r>
      <w:r w:rsidR="00E15429" w:rsidRPr="0076647D">
        <w:t>6</w:t>
      </w:r>
      <w:r w:rsidR="00AB0779" w:rsidRPr="0076647D">
        <w:fldChar w:fldCharType="end"/>
      </w:r>
      <w:r w:rsidR="00AB0779" w:rsidRPr="0076647D">
        <w:t>]</w:t>
      </w:r>
      <w:r w:rsidRPr="0076647D">
        <w:t xml:space="preserve"> is also supported.</w:t>
      </w:r>
    </w:p>
    <w:p w14:paraId="6A768200" w14:textId="77777777" w:rsidR="00295A53" w:rsidRPr="0076647D" w:rsidRDefault="00295A53" w:rsidP="00295A53">
      <w:pPr>
        <w:pStyle w:val="PL"/>
        <w:rPr>
          <w:noProof w:val="0"/>
        </w:rPr>
      </w:pPr>
      <w:r w:rsidRPr="0076647D">
        <w:rPr>
          <w:noProof w:val="0"/>
        </w:rPr>
        <w:t>785001.</w:t>
      </w:r>
      <w:r w:rsidRPr="0076647D">
        <w:rPr>
          <w:noProof w:val="0"/>
        </w:rPr>
        <w:tab/>
        <w:t xml:space="preserve">BehaviourDef ::= ( </w:t>
      </w:r>
      <w:hyperlink w:anchor="TAltstepKeyword" w:history="1">
        <w:r w:rsidRPr="005A644C">
          <w:rPr>
            <w:rStyle w:val="Hyperlink"/>
            <w:noProof w:val="0"/>
          </w:rPr>
          <w:t>AltstepKeyword</w:t>
        </w:r>
      </w:hyperlink>
      <w:r w:rsidRPr="0076647D">
        <w:rPr>
          <w:noProof w:val="0"/>
        </w:rPr>
        <w:t xml:space="preserve"> TypeReference [FormalTypeParList]</w:t>
      </w:r>
    </w:p>
    <w:p w14:paraId="5F661C9B" w14:textId="5AD76BDF" w:rsidR="00295A53" w:rsidRPr="0076647D" w:rsidRDefault="00295A53" w:rsidP="00295A53">
      <w:pPr>
        <w:pStyle w:val="PL"/>
        <w:rPr>
          <w:noProof w:val="0"/>
        </w:rPr>
      </w:pPr>
      <w:r w:rsidRPr="0076647D">
        <w:rPr>
          <w:noProof w:val="0"/>
        </w:rPr>
        <w:t xml:space="preserve">                         [ "("[</w:t>
      </w:r>
      <w:hyperlink w:anchor="TFunctionFormalParList" w:history="1">
        <w:r w:rsidRPr="005A644C">
          <w:rPr>
            <w:rStyle w:val="Hyperlink"/>
            <w:noProof w:val="0"/>
          </w:rPr>
          <w:t>FunctionFormalParList</w:t>
        </w:r>
      </w:hyperlink>
      <w:r w:rsidRPr="0076647D">
        <w:rPr>
          <w:noProof w:val="0"/>
        </w:rPr>
        <w:t>] ")" ] [</w:t>
      </w:r>
      <w:hyperlink w:anchor="TRunsOnSpec" w:history="1">
        <w:r w:rsidRPr="005A644C">
          <w:rPr>
            <w:rStyle w:val="Hyperlink"/>
            <w:noProof w:val="0"/>
          </w:rPr>
          <w:t>RunsOnSpec</w:t>
        </w:r>
      </w:hyperlink>
      <w:r w:rsidRPr="0076647D">
        <w:rPr>
          <w:noProof w:val="0"/>
        </w:rPr>
        <w:t xml:space="preserve">] </w:t>
      </w:r>
      <w:r w:rsidR="00694DBD" w:rsidRPr="0076647D">
        <w:rPr>
          <w:noProof w:val="0"/>
        </w:rPr>
        <w:t xml:space="preserve">[MtcSpec] </w:t>
      </w:r>
      <w:r w:rsidRPr="0076647D">
        <w:rPr>
          <w:noProof w:val="0"/>
        </w:rPr>
        <w:t>[SystemSpec] ) |</w:t>
      </w:r>
    </w:p>
    <w:p w14:paraId="6B6441A5" w14:textId="77777777" w:rsidR="00295A53" w:rsidRPr="0076647D" w:rsidRDefault="00295A53" w:rsidP="00295A53">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 FunctionKeyword TypeReference [FormalTypeParList]</w:t>
      </w:r>
    </w:p>
    <w:p w14:paraId="003740E5" w14:textId="1552226E" w:rsidR="00295A53" w:rsidRPr="0076647D" w:rsidRDefault="00295A53" w:rsidP="00295A53">
      <w:pPr>
        <w:pStyle w:val="PL"/>
        <w:rPr>
          <w:noProof w:val="0"/>
          <w:lang w:eastAsia="de-DE"/>
        </w:rPr>
      </w:pPr>
      <w:r w:rsidRPr="0076647D">
        <w:rPr>
          <w:noProof w:val="0"/>
        </w:rPr>
        <w:tab/>
      </w:r>
      <w:r w:rsidRPr="0076647D">
        <w:rPr>
          <w:noProof w:val="0"/>
        </w:rPr>
        <w:tab/>
      </w:r>
      <w:r w:rsidRPr="0076647D">
        <w:rPr>
          <w:noProof w:val="0"/>
        </w:rPr>
        <w:tab/>
      </w:r>
      <w:r w:rsidRPr="0076647D">
        <w:rPr>
          <w:noProof w:val="0"/>
        </w:rPr>
        <w:tab/>
      </w:r>
      <w:r w:rsidRPr="0076647D">
        <w:rPr>
          <w:noProof w:val="0"/>
        </w:rPr>
        <w:tab/>
        <w:t xml:space="preserve"> [ "("[</w:t>
      </w:r>
      <w:hyperlink w:anchor="TFunctionFormalParList" w:history="1">
        <w:r w:rsidRPr="005A644C">
          <w:rPr>
            <w:rStyle w:val="Hyperlink"/>
            <w:noProof w:val="0"/>
          </w:rPr>
          <w:t>FunctionFormalParList</w:t>
        </w:r>
      </w:hyperlink>
      <w:r w:rsidRPr="0076647D">
        <w:rPr>
          <w:noProof w:val="0"/>
        </w:rPr>
        <w:t>] ")" ] [</w:t>
      </w:r>
      <w:hyperlink w:anchor="TRunsOnSpec" w:history="1">
        <w:r w:rsidRPr="005A644C">
          <w:rPr>
            <w:rStyle w:val="Hyperlink"/>
            <w:noProof w:val="0"/>
          </w:rPr>
          <w:t>RunsOnSpec</w:t>
        </w:r>
      </w:hyperlink>
      <w:r w:rsidRPr="0076647D">
        <w:rPr>
          <w:noProof w:val="0"/>
        </w:rPr>
        <w:t xml:space="preserve">] </w:t>
      </w:r>
      <w:r w:rsidR="00694DBD" w:rsidRPr="0076647D">
        <w:rPr>
          <w:noProof w:val="0"/>
          <w:lang w:eastAsia="de-DE"/>
        </w:rPr>
        <w:t xml:space="preserve">[MtcSpec] </w:t>
      </w:r>
      <w:r w:rsidRPr="0076647D">
        <w:rPr>
          <w:noProof w:val="0"/>
          <w:lang w:eastAsia="de-DE"/>
        </w:rPr>
        <w:t xml:space="preserve">[SystemSpec]   </w:t>
      </w:r>
    </w:p>
    <w:p w14:paraId="62C13EAC" w14:textId="77777777" w:rsidR="00295A53" w:rsidRPr="0076647D" w:rsidRDefault="00295A53" w:rsidP="00295A53">
      <w:pPr>
        <w:pStyle w:val="PL"/>
        <w:rPr>
          <w:noProof w:val="0"/>
        </w:rPr>
      </w:pPr>
      <w:r w:rsidRPr="0076647D">
        <w:rPr>
          <w:rFonts w:ascii="Times New Roman" w:hAnsi="Times New Roman"/>
          <w:noProof w:val="0"/>
          <w:sz w:val="20"/>
        </w:rPr>
        <w:tab/>
      </w:r>
      <w:r w:rsidRPr="0076647D">
        <w:rPr>
          <w:rFonts w:ascii="Times New Roman" w:hAnsi="Times New Roman"/>
          <w:noProof w:val="0"/>
          <w:sz w:val="20"/>
        </w:rPr>
        <w:tab/>
      </w:r>
      <w:r w:rsidRPr="0076647D">
        <w:rPr>
          <w:rFonts w:ascii="Times New Roman" w:hAnsi="Times New Roman"/>
          <w:noProof w:val="0"/>
          <w:sz w:val="20"/>
        </w:rPr>
        <w:tab/>
      </w:r>
      <w:r w:rsidRPr="0076647D">
        <w:rPr>
          <w:rFonts w:ascii="Times New Roman" w:hAnsi="Times New Roman"/>
          <w:noProof w:val="0"/>
          <w:sz w:val="20"/>
        </w:rPr>
        <w:tab/>
      </w:r>
      <w:r w:rsidRPr="0076647D">
        <w:rPr>
          <w:rFonts w:ascii="Times New Roman" w:hAnsi="Times New Roman"/>
          <w:noProof w:val="0"/>
          <w:sz w:val="20"/>
        </w:rPr>
        <w:tab/>
        <w:t xml:space="preserve">  </w:t>
      </w:r>
      <w:r w:rsidRPr="0076647D">
        <w:rPr>
          <w:noProof w:val="0"/>
        </w:rPr>
        <w:t>[</w:t>
      </w:r>
      <w:hyperlink w:anchor="TReturnType" w:history="1">
        <w:r w:rsidRPr="005A644C">
          <w:rPr>
            <w:rStyle w:val="Hyperlink"/>
            <w:noProof w:val="0"/>
          </w:rPr>
          <w:t>ReturnType</w:t>
        </w:r>
      </w:hyperlink>
      <w:r w:rsidRPr="0076647D">
        <w:rPr>
          <w:noProof w:val="0"/>
        </w:rPr>
        <w:t>] ) |</w:t>
      </w:r>
    </w:p>
    <w:p w14:paraId="2A8E3024" w14:textId="77777777" w:rsidR="00295A53" w:rsidRPr="0076647D" w:rsidRDefault="00295A53" w:rsidP="00295A53">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 TestcaseKeyword TypeReference [FormalTypeParList]</w:t>
      </w:r>
    </w:p>
    <w:p w14:paraId="2BD9AD45" w14:textId="3B3D594D" w:rsidR="00295A53" w:rsidRPr="0076647D" w:rsidRDefault="00295A53" w:rsidP="00295A53">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 xml:space="preserve"> [ "("[</w:t>
      </w:r>
      <w:hyperlink w:anchor="TTemplateOrValueFormalParList" w:history="1">
        <w:r w:rsidRPr="005A644C">
          <w:rPr>
            <w:rStyle w:val="Hyperlink"/>
            <w:noProof w:val="0"/>
          </w:rPr>
          <w:t>TemplateOrValueFormalParList</w:t>
        </w:r>
      </w:hyperlink>
      <w:r w:rsidRPr="0076647D">
        <w:rPr>
          <w:noProof w:val="0"/>
        </w:rPr>
        <w:t xml:space="preserve">] ")"] </w:t>
      </w:r>
      <w:hyperlink w:anchor="TConfigSpec" w:history="1">
        <w:r w:rsidRPr="005A644C">
          <w:rPr>
            <w:rStyle w:val="Hyperlink"/>
            <w:noProof w:val="0"/>
          </w:rPr>
          <w:t>ConfigSpec</w:t>
        </w:r>
      </w:hyperlink>
      <w:r w:rsidRPr="0076647D">
        <w:rPr>
          <w:rStyle w:val="Hyperlink"/>
          <w:noProof w:val="0"/>
          <w:color w:val="auto"/>
        </w:rPr>
        <w:t xml:space="preserve"> </w:t>
      </w:r>
      <w:hyperlink w:anchor="TStatementBlock" w:history="1">
        <w:r w:rsidRPr="005A644C">
          <w:rPr>
            <w:rStyle w:val="Hyperlink"/>
            <w:noProof w:val="0"/>
          </w:rPr>
          <w:t>StatementBlock</w:t>
        </w:r>
      </w:hyperlink>
      <w:r w:rsidRPr="0076647D">
        <w:rPr>
          <w:noProof w:val="0"/>
        </w:rPr>
        <w:t>)</w:t>
      </w:r>
    </w:p>
    <w:p w14:paraId="58D901E3" w14:textId="0AFF9654" w:rsidR="00295A53" w:rsidRPr="0076647D" w:rsidRDefault="00295A53" w:rsidP="00295A53">
      <w:pPr>
        <w:pStyle w:val="PL"/>
        <w:rPr>
          <w:noProof w:val="0"/>
        </w:rPr>
      </w:pPr>
      <w:r w:rsidRPr="0076647D">
        <w:rPr>
          <w:noProof w:val="0"/>
        </w:rPr>
        <w:t>785002.</w:t>
      </w:r>
      <w:r w:rsidRPr="0076647D">
        <w:rPr>
          <w:noProof w:val="0"/>
        </w:rPr>
        <w:tab/>
        <w:t xml:space="preserve">NestedBehaviourDef ::= ( </w:t>
      </w:r>
      <w:hyperlink w:anchor="TAltstepKeyword" w:history="1">
        <w:r w:rsidRPr="005A644C">
          <w:rPr>
            <w:rStyle w:val="Hyperlink"/>
            <w:noProof w:val="0"/>
          </w:rPr>
          <w:t>AltstepKeyword</w:t>
        </w:r>
      </w:hyperlink>
      <w:r w:rsidRPr="0076647D">
        <w:rPr>
          <w:noProof w:val="0"/>
        </w:rPr>
        <w:t xml:space="preserve"> "("[</w:t>
      </w:r>
      <w:hyperlink w:anchor="TFunctionFormalParList" w:history="1">
        <w:r w:rsidRPr="005A644C">
          <w:rPr>
            <w:rStyle w:val="Hyperlink"/>
            <w:noProof w:val="0"/>
          </w:rPr>
          <w:t>FunctionFormalParList</w:t>
        </w:r>
      </w:hyperlink>
      <w:r w:rsidRPr="0076647D">
        <w:rPr>
          <w:noProof w:val="0"/>
        </w:rPr>
        <w:t>] ")" [</w:t>
      </w:r>
      <w:hyperlink w:anchor="TRunsOnSpec" w:history="1">
        <w:r w:rsidRPr="005A644C">
          <w:rPr>
            <w:rStyle w:val="Hyperlink"/>
            <w:noProof w:val="0"/>
          </w:rPr>
          <w:t>RunsOnSpec</w:t>
        </w:r>
      </w:hyperlink>
      <w:r w:rsidRPr="0076647D">
        <w:rPr>
          <w:noProof w:val="0"/>
        </w:rPr>
        <w:t xml:space="preserve">] </w:t>
      </w:r>
      <w:r w:rsidRPr="0076647D">
        <w:rPr>
          <w:noProof w:val="0"/>
        </w:rPr>
        <w:tab/>
      </w:r>
      <w:r w:rsidRPr="0076647D">
        <w:rPr>
          <w:noProof w:val="0"/>
        </w:rPr>
        <w:tab/>
      </w:r>
      <w:r w:rsidRPr="0076647D">
        <w:rPr>
          <w:noProof w:val="0"/>
        </w:rPr>
        <w:tab/>
      </w:r>
      <w:r w:rsidRPr="0076647D">
        <w:rPr>
          <w:noProof w:val="0"/>
        </w:rPr>
        <w:tab/>
      </w:r>
      <w:r w:rsidRPr="0076647D">
        <w:rPr>
          <w:noProof w:val="0"/>
        </w:rPr>
        <w:tab/>
        <w:t xml:space="preserve"> </w:t>
      </w:r>
      <w:r w:rsidRPr="0076647D">
        <w:rPr>
          <w:noProof w:val="0"/>
        </w:rPr>
        <w:tab/>
      </w:r>
      <w:r w:rsidRPr="0076647D">
        <w:rPr>
          <w:noProof w:val="0"/>
        </w:rPr>
        <w:tab/>
      </w:r>
      <w:r w:rsidRPr="0076647D">
        <w:rPr>
          <w:noProof w:val="0"/>
        </w:rPr>
        <w:tab/>
      </w:r>
      <w:r w:rsidR="00694DBD" w:rsidRPr="0076647D">
        <w:rPr>
          <w:noProof w:val="0"/>
        </w:rPr>
        <w:t xml:space="preserve">[MtcSpec] </w:t>
      </w:r>
      <w:r w:rsidRPr="0076647D">
        <w:rPr>
          <w:noProof w:val="0"/>
        </w:rPr>
        <w:t>[SystemSpec] ) |</w:t>
      </w:r>
    </w:p>
    <w:p w14:paraId="182A48CB" w14:textId="72CE4B01" w:rsidR="00295A53" w:rsidRPr="0076647D" w:rsidRDefault="00295A53" w:rsidP="00295A53">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 FunctionKeyword "("[</w:t>
      </w:r>
      <w:hyperlink w:anchor="TFunctionFormalParList" w:history="1">
        <w:r w:rsidRPr="005A644C">
          <w:rPr>
            <w:rStyle w:val="Hyperlink"/>
            <w:noProof w:val="0"/>
          </w:rPr>
          <w:t>FunctionFormalParList</w:t>
        </w:r>
      </w:hyperlink>
      <w:r w:rsidRPr="0076647D">
        <w:rPr>
          <w:noProof w:val="0"/>
        </w:rPr>
        <w:t>] ")" [</w:t>
      </w:r>
      <w:hyperlink w:anchor="TRunsOnSpec" w:history="1">
        <w:r w:rsidRPr="005A644C">
          <w:rPr>
            <w:rStyle w:val="Hyperlink"/>
            <w:noProof w:val="0"/>
          </w:rPr>
          <w:t>RunsOnSpec</w:t>
        </w:r>
      </w:hyperlink>
      <w:r w:rsidRPr="0076647D">
        <w:rPr>
          <w:noProof w:val="0"/>
        </w:rPr>
        <w:t>] [</w:t>
      </w:r>
      <w:hyperlink w:anchor="TReturnType" w:history="1">
        <w:r w:rsidRPr="005A644C">
          <w:rPr>
            <w:rStyle w:val="Hyperlink"/>
            <w:noProof w:val="0"/>
          </w:rPr>
          <w:t>ReturnType</w:t>
        </w:r>
      </w:hyperlink>
      <w:r w:rsidRPr="0076647D">
        <w:rPr>
          <w:noProof w:val="0"/>
        </w:rPr>
        <w:t xml:space="preserve">] </w:t>
      </w:r>
      <w:r w:rsidRPr="0076647D">
        <w:rPr>
          <w:noProof w:val="0"/>
        </w:rPr>
        <w:tab/>
      </w:r>
      <w:r w:rsidRPr="0076647D">
        <w:rPr>
          <w:noProof w:val="0"/>
        </w:rPr>
        <w:tab/>
      </w:r>
      <w:r w:rsidRPr="0076647D">
        <w:rPr>
          <w:noProof w:val="0"/>
        </w:rPr>
        <w:tab/>
      </w:r>
      <w:r w:rsidRPr="0076647D">
        <w:rPr>
          <w:noProof w:val="0"/>
        </w:rPr>
        <w:tab/>
      </w:r>
      <w:r w:rsidRPr="0076647D">
        <w:rPr>
          <w:noProof w:val="0"/>
        </w:rPr>
        <w:tab/>
      </w:r>
      <w:r w:rsidRPr="0076647D">
        <w:rPr>
          <w:noProof w:val="0"/>
        </w:rPr>
        <w:tab/>
      </w:r>
      <w:r w:rsidRPr="0076647D">
        <w:rPr>
          <w:noProof w:val="0"/>
        </w:rPr>
        <w:tab/>
      </w:r>
      <w:r w:rsidRPr="0076647D">
        <w:rPr>
          <w:noProof w:val="0"/>
        </w:rPr>
        <w:tab/>
      </w:r>
      <w:r w:rsidR="00694DBD" w:rsidRPr="0076647D">
        <w:rPr>
          <w:noProof w:val="0"/>
        </w:rPr>
        <w:t xml:space="preserve">[MtcSpec] </w:t>
      </w:r>
      <w:r w:rsidRPr="0076647D">
        <w:rPr>
          <w:noProof w:val="0"/>
        </w:rPr>
        <w:t>[SystemSpec] ) |</w:t>
      </w:r>
    </w:p>
    <w:p w14:paraId="293759BB" w14:textId="77777777" w:rsidR="00295A53" w:rsidRPr="0076647D" w:rsidRDefault="00295A53" w:rsidP="00295A53">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 TestcaseKeyword "("[</w:t>
      </w:r>
      <w:hyperlink w:anchor="TTemplateOrValueFormalParList" w:history="1">
        <w:r w:rsidRPr="005A644C">
          <w:rPr>
            <w:rStyle w:val="Hyperlink"/>
            <w:noProof w:val="0"/>
          </w:rPr>
          <w:t>TemplateOrValueFormalParList</w:t>
        </w:r>
      </w:hyperlink>
      <w:r w:rsidRPr="0076647D">
        <w:rPr>
          <w:noProof w:val="0"/>
        </w:rPr>
        <w:t xml:space="preserve">] ")" </w:t>
      </w:r>
    </w:p>
    <w:p w14:paraId="4B7A276F" w14:textId="66A0313C" w:rsidR="00295A53" w:rsidRPr="0076647D" w:rsidRDefault="00295A53" w:rsidP="00295A53">
      <w:pPr>
        <w:pStyle w:val="PL"/>
        <w:rPr>
          <w:noProof w:val="0"/>
        </w:rPr>
      </w:pPr>
      <w:r w:rsidRPr="0076647D">
        <w:rPr>
          <w:noProof w:val="0"/>
        </w:rPr>
        <w:t xml:space="preserve">                     </w:t>
      </w:r>
      <w:hyperlink w:anchor="TConfigSpec" w:history="1">
        <w:r w:rsidRPr="005A644C">
          <w:rPr>
            <w:rStyle w:val="Hyperlink"/>
            <w:noProof w:val="0"/>
          </w:rPr>
          <w:t>ConfigSpec</w:t>
        </w:r>
      </w:hyperlink>
      <w:r w:rsidRPr="0076647D">
        <w:rPr>
          <w:rStyle w:val="Hyperlink"/>
          <w:noProof w:val="0"/>
          <w:color w:val="auto"/>
        </w:rPr>
        <w:t xml:space="preserve"> </w:t>
      </w:r>
      <w:hyperlink w:anchor="TStatementBlock" w:history="1">
        <w:r w:rsidRPr="005A644C">
          <w:rPr>
            <w:rStyle w:val="Hyperlink"/>
            <w:noProof w:val="0"/>
          </w:rPr>
          <w:t>StatementBlock</w:t>
        </w:r>
      </w:hyperlink>
      <w:r w:rsidRPr="0076647D">
        <w:rPr>
          <w:noProof w:val="0"/>
        </w:rPr>
        <w:t>)</w:t>
      </w:r>
    </w:p>
    <w:p w14:paraId="2847B8A0" w14:textId="77777777" w:rsidR="00295A53" w:rsidRPr="0076647D" w:rsidRDefault="00295A53" w:rsidP="00295A53">
      <w:pPr>
        <w:pStyle w:val="PL"/>
        <w:rPr>
          <w:noProof w:val="0"/>
        </w:rPr>
      </w:pPr>
      <w:r w:rsidRPr="0076647D">
        <w:rPr>
          <w:noProof w:val="0"/>
        </w:rPr>
        <w:t>785003.</w:t>
      </w:r>
      <w:r w:rsidRPr="0076647D">
        <w:rPr>
          <w:noProof w:val="0"/>
        </w:rPr>
        <w:tab/>
        <w:t xml:space="preserve">BehaviourValue ::= </w:t>
      </w:r>
      <w:hyperlink w:anchor="TExtendedIdentifier" w:history="1">
        <w:r w:rsidRPr="005A644C">
          <w:rPr>
            <w:rStyle w:val="Hyperlink"/>
            <w:noProof w:val="0"/>
          </w:rPr>
          <w:t>ExtendedIdentifier</w:t>
        </w:r>
      </w:hyperlink>
      <w:r w:rsidRPr="0076647D">
        <w:rPr>
          <w:noProof w:val="0"/>
        </w:rPr>
        <w:t xml:space="preserve"> /*AltstepRef, FunctionRef or TestcaseRef */ | "null"</w:t>
      </w:r>
    </w:p>
    <w:p w14:paraId="628289CC" w14:textId="77777777" w:rsidR="00295A53" w:rsidRPr="0076647D" w:rsidRDefault="00295A53" w:rsidP="00295A53">
      <w:pPr>
        <w:pStyle w:val="PL"/>
        <w:rPr>
          <w:noProof w:val="0"/>
        </w:rPr>
      </w:pPr>
      <w:r w:rsidRPr="0076647D">
        <w:rPr>
          <w:noProof w:val="0"/>
        </w:rPr>
        <w:t>785004. ApplyKeyword ::= "apply"</w:t>
      </w:r>
    </w:p>
    <w:p w14:paraId="44ED2F60" w14:textId="77777777" w:rsidR="00295A53" w:rsidRPr="0076647D" w:rsidRDefault="00295A53" w:rsidP="00295A53">
      <w:pPr>
        <w:pStyle w:val="PL"/>
        <w:rPr>
          <w:noProof w:val="0"/>
        </w:rPr>
      </w:pPr>
    </w:p>
    <w:p w14:paraId="3B9A5E74" w14:textId="77777777" w:rsidR="006C1A68" w:rsidRPr="0076647D" w:rsidRDefault="001D500B" w:rsidP="00AC4240">
      <w:pPr>
        <w:pStyle w:val="berschrift3"/>
      </w:pPr>
      <w:bookmarkStart w:id="133" w:name="_Toc66103149"/>
      <w:bookmarkStart w:id="134" w:name="_Toc66105724"/>
      <w:bookmarkStart w:id="135" w:name="_Toc66106343"/>
      <w:bookmarkStart w:id="136" w:name="_Toc72911343"/>
      <w:r w:rsidRPr="0076647D">
        <w:t>5.13</w:t>
      </w:r>
      <w:r w:rsidR="006C1A68" w:rsidRPr="0076647D">
        <w:t>.</w:t>
      </w:r>
      <w:r w:rsidR="0072297F" w:rsidRPr="0076647D">
        <w:t>1</w:t>
      </w:r>
      <w:r w:rsidR="006C1A68" w:rsidRPr="0076647D">
        <w:tab/>
      </w:r>
      <w:r w:rsidR="0072297F" w:rsidRPr="0076647D">
        <w:t>Changes</w:t>
      </w:r>
      <w:r w:rsidR="0072297F" w:rsidRPr="0076647D">
        <w:rPr>
          <w:lang w:eastAsia="en-GB"/>
        </w:rPr>
        <w:t xml:space="preserve"> to </w:t>
      </w:r>
      <w:r w:rsidR="003641A0" w:rsidRPr="0076647D">
        <w:rPr>
          <w:lang w:eastAsia="en-GB"/>
        </w:rPr>
        <w:t>ETSI ES 201 873-1</w:t>
      </w:r>
      <w:r w:rsidR="0072297F" w:rsidRPr="0076647D">
        <w:rPr>
          <w:lang w:eastAsia="en-GB"/>
        </w:rPr>
        <w:t>, clause A.1.6</w:t>
      </w:r>
      <w:r w:rsidR="006C1A68" w:rsidRPr="0076647D">
        <w:t xml:space="preserve"> </w:t>
      </w:r>
      <w:r w:rsidR="007612E9" w:rsidRPr="0076647D">
        <w:t>(</w:t>
      </w:r>
      <w:r w:rsidR="006C1A68" w:rsidRPr="0076647D">
        <w:t>TTCN-3 syntax BNF productions</w:t>
      </w:r>
      <w:r w:rsidR="007612E9" w:rsidRPr="0076647D">
        <w:t>)</w:t>
      </w:r>
      <w:bookmarkEnd w:id="133"/>
      <w:bookmarkEnd w:id="134"/>
      <w:bookmarkEnd w:id="135"/>
      <w:bookmarkEnd w:id="136"/>
    </w:p>
    <w:p w14:paraId="2C2662F5" w14:textId="25B68796" w:rsidR="006C1A68" w:rsidRPr="0076647D" w:rsidRDefault="006C1A68" w:rsidP="006C1A68">
      <w:r w:rsidRPr="0076647D">
        <w:t xml:space="preserve">The following productions from </w:t>
      </w:r>
      <w:r w:rsidR="00AB0779" w:rsidRPr="0076647D">
        <w:t>[</w:t>
      </w:r>
      <w:r w:rsidR="00AB0779" w:rsidRPr="0076647D">
        <w:fldChar w:fldCharType="begin"/>
      </w:r>
      <w:r w:rsidR="00AB0779" w:rsidRPr="0076647D">
        <w:instrText xml:space="preserve">REF REF_ES201873_1 \h </w:instrText>
      </w:r>
      <w:r w:rsidR="00AB0779" w:rsidRPr="0076647D">
        <w:fldChar w:fldCharType="separate"/>
      </w:r>
      <w:r w:rsidR="00E15429" w:rsidRPr="0076647D">
        <w:t>1</w:t>
      </w:r>
      <w:r w:rsidR="00AB0779" w:rsidRPr="0076647D">
        <w:fldChar w:fldCharType="end"/>
      </w:r>
      <w:r w:rsidR="00AB0779" w:rsidRPr="0076647D">
        <w:t>]</w:t>
      </w:r>
      <w:r w:rsidRPr="0076647D">
        <w:t xml:space="preserve"> TTCN-3 Core Language </w:t>
      </w:r>
      <w:r w:rsidR="00E411F5" w:rsidRPr="0076647D">
        <w:t>clause</w:t>
      </w:r>
      <w:r w:rsidRPr="0076647D">
        <w:t xml:space="preserve"> A.1.6 are modified</w:t>
      </w:r>
      <w:r w:rsidR="00B9778C" w:rsidRPr="0076647D">
        <w:t>.</w:t>
      </w:r>
    </w:p>
    <w:p w14:paraId="6052C792" w14:textId="77777777" w:rsidR="00DB72D5" w:rsidRPr="00366BE5" w:rsidRDefault="00DB72D5" w:rsidP="00DB72D5">
      <w:pPr>
        <w:pStyle w:val="PL"/>
        <w:rPr>
          <w:ins w:id="137" w:author="Jens Grabowski" w:date="2022-01-10T14:51:00Z"/>
          <w:noProof w:val="0"/>
        </w:rPr>
      </w:pPr>
      <w:ins w:id="138" w:author="Jens Grabowski" w:date="2022-01-10T14:51:00Z">
        <w:r w:rsidRPr="00366BE5">
          <w:rPr>
            <w:noProof w:val="0"/>
          </w:rPr>
          <w:t xml:space="preserve">12. StructuredTypeDef ::= </w:t>
        </w:r>
        <w:r w:rsidRPr="00366BE5">
          <w:t>RecordDef</w:t>
        </w:r>
        <w:r w:rsidRPr="00366BE5">
          <w:rPr>
            <w:noProof w:val="0"/>
          </w:rPr>
          <w:t xml:space="preserve"> | </w:t>
        </w:r>
        <w:r w:rsidRPr="00366BE5">
          <w:t>UnionDef</w:t>
        </w:r>
        <w:r w:rsidRPr="00366BE5">
          <w:rPr>
            <w:noProof w:val="0"/>
          </w:rPr>
          <w:t xml:space="preserve"> | </w:t>
        </w:r>
        <w:r w:rsidRPr="00366BE5">
          <w:t>SetDef</w:t>
        </w:r>
        <w:r w:rsidRPr="00366BE5">
          <w:rPr>
            <w:noProof w:val="0"/>
          </w:rPr>
          <w:t xml:space="preserve"> | </w:t>
        </w:r>
        <w:r w:rsidRPr="00366BE5">
          <w:t>RecordOfDef</w:t>
        </w:r>
        <w:r w:rsidRPr="00366BE5">
          <w:rPr>
            <w:noProof w:val="0"/>
          </w:rPr>
          <w:t xml:space="preserve"> | </w:t>
        </w:r>
        <w:r w:rsidRPr="00366BE5">
          <w:t>SetOfDef</w:t>
        </w:r>
        <w:r w:rsidRPr="00366BE5">
          <w:rPr>
            <w:noProof w:val="0"/>
          </w:rPr>
          <w:t xml:space="preserve"> | </w:t>
        </w:r>
        <w:r w:rsidRPr="00366BE5">
          <w:t>EnumDef</w:t>
        </w:r>
        <w:r w:rsidRPr="00366BE5">
          <w:rPr>
            <w:noProof w:val="0"/>
          </w:rPr>
          <w:t xml:space="preserve"> |</w:t>
        </w:r>
      </w:ins>
    </w:p>
    <w:p w14:paraId="62BF1550" w14:textId="77777777" w:rsidR="00DB72D5" w:rsidRPr="00366BE5" w:rsidRDefault="00DB72D5" w:rsidP="00DB72D5">
      <w:pPr>
        <w:pStyle w:val="PL"/>
        <w:rPr>
          <w:ins w:id="139" w:author="Jens Grabowski" w:date="2022-01-10T14:51:00Z"/>
          <w:noProof w:val="0"/>
          <w:u w:val="single"/>
        </w:rPr>
      </w:pPr>
      <w:ins w:id="140" w:author="Jens Grabowski" w:date="2022-01-10T14:51:00Z">
        <w:r w:rsidRPr="00366BE5">
          <w:rPr>
            <w:noProof w:val="0"/>
          </w:rPr>
          <w:t xml:space="preserve">                           </w:t>
        </w:r>
        <w:r w:rsidRPr="00366BE5">
          <w:t>PortDef</w:t>
        </w:r>
        <w:r w:rsidRPr="00366BE5">
          <w:rPr>
            <w:noProof w:val="0"/>
          </w:rPr>
          <w:t xml:space="preserve"> | </w:t>
        </w:r>
        <w:r w:rsidRPr="00366BE5">
          <w:t>ComponentDef</w:t>
        </w:r>
        <w:r w:rsidRPr="00366BE5">
          <w:rPr>
            <w:noProof w:val="0"/>
          </w:rPr>
          <w:t xml:space="preserve"> | </w:t>
        </w:r>
        <w:r w:rsidRPr="00366BE5">
          <w:t xml:space="preserve">MapDef </w:t>
        </w:r>
        <w:r w:rsidRPr="00E51EBA">
          <w:rPr>
            <w:u w:val="single"/>
          </w:rPr>
          <w:t xml:space="preserve">| </w:t>
        </w:r>
        <w:r w:rsidRPr="00E050F7">
          <w:rPr>
            <w:u w:val="single"/>
          </w:rPr>
          <w:t>BehaviourDef</w:t>
        </w:r>
      </w:ins>
    </w:p>
    <w:p w14:paraId="57A18B3B" w14:textId="77777777" w:rsidR="00DB72D5" w:rsidRPr="00366BE5" w:rsidRDefault="00DB72D5" w:rsidP="00DB72D5">
      <w:pPr>
        <w:pStyle w:val="PL"/>
        <w:rPr>
          <w:ins w:id="141" w:author="Jens Grabowski" w:date="2022-01-10T14:51:00Z"/>
          <w:noProof w:val="0"/>
        </w:rPr>
      </w:pPr>
      <w:ins w:id="142" w:author="Jens Grabowski" w:date="2022-01-10T14:51:00Z">
        <w:r w:rsidRPr="00366BE5">
          <w:rPr>
            <w:noProof w:val="0"/>
          </w:rPr>
          <w:t xml:space="preserve">18. NestedTypeDef ::= </w:t>
        </w:r>
        <w:r w:rsidRPr="00366BE5">
          <w:t>NestedRecordDef</w:t>
        </w:r>
        <w:r w:rsidRPr="00366BE5">
          <w:rPr>
            <w:noProof w:val="0"/>
          </w:rPr>
          <w:t xml:space="preserve"> | </w:t>
        </w:r>
        <w:r w:rsidRPr="00366BE5">
          <w:t>NestedUnionDef</w:t>
        </w:r>
        <w:r w:rsidRPr="00366BE5">
          <w:rPr>
            <w:noProof w:val="0"/>
          </w:rPr>
          <w:t xml:space="preserve"> | </w:t>
        </w:r>
        <w:r w:rsidRPr="00366BE5">
          <w:t>NestedSetDef</w:t>
        </w:r>
        <w:r w:rsidRPr="00366BE5">
          <w:rPr>
            <w:noProof w:val="0"/>
          </w:rPr>
          <w:t xml:space="preserve"> |</w:t>
        </w:r>
      </w:ins>
    </w:p>
    <w:p w14:paraId="6B674939" w14:textId="77777777" w:rsidR="00DB72D5" w:rsidRPr="00366BE5" w:rsidRDefault="00DB72D5" w:rsidP="00DB72D5">
      <w:pPr>
        <w:pStyle w:val="PL"/>
        <w:rPr>
          <w:ins w:id="143" w:author="Jens Grabowski" w:date="2022-01-10T14:51:00Z"/>
          <w:noProof w:val="0"/>
          <w:u w:val="single"/>
        </w:rPr>
      </w:pPr>
      <w:ins w:id="144" w:author="Jens Grabowski" w:date="2022-01-10T14:51:00Z">
        <w:r w:rsidRPr="00366BE5">
          <w:rPr>
            <w:noProof w:val="0"/>
          </w:rPr>
          <w:t xml:space="preserve">                      </w:t>
        </w:r>
        <w:r w:rsidRPr="00366BE5">
          <w:t>NestedRecordOfDef</w:t>
        </w:r>
        <w:r w:rsidRPr="00366BE5">
          <w:rPr>
            <w:noProof w:val="0"/>
          </w:rPr>
          <w:t xml:space="preserve"> | </w:t>
        </w:r>
        <w:r w:rsidRPr="00366BE5">
          <w:t>NestedSetOfDef</w:t>
        </w:r>
        <w:r w:rsidRPr="00366BE5">
          <w:rPr>
            <w:noProof w:val="0"/>
          </w:rPr>
          <w:t xml:space="preserve"> | </w:t>
        </w:r>
        <w:r w:rsidRPr="00366BE5">
          <w:t>NestedEnumDef</w:t>
        </w:r>
        <w:r w:rsidRPr="00366BE5">
          <w:rPr>
            <w:noProof w:val="0"/>
          </w:rPr>
          <w:t xml:space="preserve"> </w:t>
        </w:r>
        <w:r w:rsidRPr="00E51EBA">
          <w:rPr>
            <w:u w:val="single"/>
          </w:rPr>
          <w:t xml:space="preserve">| </w:t>
        </w:r>
        <w:r w:rsidRPr="00E050F7">
          <w:rPr>
            <w:u w:val="single"/>
          </w:rPr>
          <w:t>NestedBehaviourDef</w:t>
        </w:r>
      </w:ins>
    </w:p>
    <w:p w14:paraId="7470F408" w14:textId="77777777" w:rsidR="00DB72D5" w:rsidRPr="00366BE5" w:rsidRDefault="00DB72D5" w:rsidP="00DB72D5">
      <w:pPr>
        <w:pStyle w:val="PL"/>
        <w:rPr>
          <w:ins w:id="145" w:author="Jens Grabowski" w:date="2022-01-10T14:51:00Z"/>
          <w:noProof w:val="0"/>
          <w:u w:val="single"/>
          <w:lang w:eastAsia="de-DE"/>
        </w:rPr>
      </w:pPr>
      <w:ins w:id="146" w:author="Jens Grabowski" w:date="2022-01-10T14:51:00Z">
        <w:r w:rsidRPr="00366BE5">
          <w:rPr>
            <w:noProof w:val="0"/>
          </w:rPr>
          <w:t xml:space="preserve">167. RunsOnSpec ::= </w:t>
        </w:r>
        <w:r w:rsidRPr="00366BE5">
          <w:t>RunsKeyword</w:t>
        </w:r>
        <w:r w:rsidRPr="00366BE5">
          <w:rPr>
            <w:noProof w:val="0"/>
          </w:rPr>
          <w:t xml:space="preserve"> </w:t>
        </w:r>
        <w:r w:rsidRPr="00366BE5">
          <w:t>OnKeyword</w:t>
        </w:r>
        <w:r w:rsidRPr="00366BE5">
          <w:rPr>
            <w:noProof w:val="0"/>
          </w:rPr>
          <w:t xml:space="preserve"> </w:t>
        </w:r>
        <w:r w:rsidRPr="00366BE5">
          <w:rPr>
            <w:noProof w:val="0"/>
            <w:u w:val="single"/>
          </w:rPr>
          <w:t>(</w:t>
        </w:r>
        <w:r w:rsidRPr="00366BE5">
          <w:rPr>
            <w:noProof w:val="0"/>
          </w:rPr>
          <w:t xml:space="preserve"> </w:t>
        </w:r>
        <w:r w:rsidRPr="00366BE5">
          <w:t>ComponentType</w:t>
        </w:r>
        <w:r w:rsidRPr="00366BE5">
          <w:rPr>
            <w:noProof w:val="0"/>
          </w:rPr>
          <w:t xml:space="preserve"> </w:t>
        </w:r>
        <w:r w:rsidRPr="00366BE5">
          <w:rPr>
            <w:noProof w:val="0"/>
            <w:u w:val="single"/>
          </w:rPr>
          <w:t>| SelfOp )</w:t>
        </w:r>
        <w:r w:rsidRPr="00366BE5">
          <w:rPr>
            <w:noProof w:val="0"/>
          </w:rPr>
          <w:br/>
          <w:t xml:space="preserve">178. </w:t>
        </w:r>
        <w:bookmarkStart w:id="147" w:name="_Hlk87522407"/>
        <w:r w:rsidRPr="00366BE5">
          <w:rPr>
            <w:noProof w:val="0"/>
          </w:rPr>
          <w:t xml:space="preserve">FunctionInstance </w:t>
        </w:r>
        <w:bookmarkEnd w:id="147"/>
        <w:r w:rsidRPr="00366BE5">
          <w:rPr>
            <w:noProof w:val="0"/>
          </w:rPr>
          <w:t xml:space="preserve">::= </w:t>
        </w:r>
        <w:r w:rsidRPr="00366BE5">
          <w:rPr>
            <w:noProof w:val="0"/>
            <w:u w:val="single"/>
          </w:rPr>
          <w:t>(</w:t>
        </w:r>
        <w:r w:rsidRPr="00366BE5">
          <w:rPr>
            <w:noProof w:val="0"/>
          </w:rPr>
          <w:t xml:space="preserve"> </w:t>
        </w:r>
        <w:r w:rsidRPr="00366BE5">
          <w:t>FunctionRef</w:t>
        </w:r>
        <w:r w:rsidRPr="00366BE5">
          <w:rPr>
            <w:noProof w:val="0"/>
          </w:rPr>
          <w:t xml:space="preserve"> </w:t>
        </w:r>
        <w:r w:rsidRPr="00E050F7">
          <w:rPr>
            <w:strike/>
            <w:noProof w:val="0"/>
          </w:rPr>
          <w:t>[</w:t>
        </w:r>
        <w:r>
          <w:rPr>
            <w:noProof w:val="0"/>
          </w:rPr>
          <w:t xml:space="preserve"> </w:t>
        </w:r>
        <w:r w:rsidRPr="00366BE5">
          <w:rPr>
            <w:noProof w:val="0"/>
          </w:rPr>
          <w:t>"(" [</w:t>
        </w:r>
        <w:r w:rsidRPr="00366BE5">
          <w:t>ActualParList</w:t>
        </w:r>
        <w:r w:rsidRPr="00366BE5">
          <w:rPr>
            <w:noProof w:val="0"/>
          </w:rPr>
          <w:t xml:space="preserve">] ")" </w:t>
        </w:r>
        <w:r w:rsidRPr="00E050F7">
          <w:rPr>
            <w:strike/>
            <w:noProof w:val="0"/>
          </w:rPr>
          <w:t>]</w:t>
        </w:r>
        <w:r>
          <w:rPr>
            <w:noProof w:val="0"/>
          </w:rPr>
          <w:t xml:space="preserve"> </w:t>
        </w:r>
        <w:r w:rsidRPr="00366BE5">
          <w:rPr>
            <w:noProof w:val="0"/>
            <w:u w:val="single"/>
          </w:rPr>
          <w:t>) |</w:t>
        </w:r>
        <w:r w:rsidRPr="00366BE5">
          <w:rPr>
            <w:noProof w:val="0"/>
            <w:u w:val="single"/>
          </w:rPr>
          <w:br/>
        </w:r>
        <w:r w:rsidRPr="00366BE5">
          <w:rPr>
            <w:noProof w:val="0"/>
          </w:rPr>
          <w:t xml:space="preserve">                          </w:t>
        </w:r>
        <w:r w:rsidRPr="00366BE5">
          <w:rPr>
            <w:noProof w:val="0"/>
            <w:u w:val="single"/>
          </w:rPr>
          <w:t xml:space="preserve">( </w:t>
        </w:r>
        <w:r w:rsidRPr="00E050F7">
          <w:rPr>
            <w:u w:val="single"/>
          </w:rPr>
          <w:t>ApplyKeyword</w:t>
        </w:r>
        <w:r w:rsidRPr="00366BE5">
          <w:rPr>
            <w:noProof w:val="0"/>
            <w:u w:val="single"/>
          </w:rPr>
          <w:t xml:space="preserve"> "(" Primary "(" [</w:t>
        </w:r>
        <w:r w:rsidRPr="00E050F7">
          <w:rPr>
            <w:u w:val="single"/>
          </w:rPr>
          <w:t>ActualParList</w:t>
        </w:r>
        <w:r w:rsidRPr="00366BE5">
          <w:rPr>
            <w:noProof w:val="0"/>
            <w:u w:val="single"/>
          </w:rPr>
          <w:t>] ")" ")" )</w:t>
        </w:r>
        <w:r w:rsidRPr="00366BE5">
          <w:rPr>
            <w:noProof w:val="0"/>
            <w:u w:val="single"/>
            <w:lang w:eastAsia="de-DE"/>
          </w:rPr>
          <w:t xml:space="preserve"> |</w:t>
        </w:r>
      </w:ins>
    </w:p>
    <w:p w14:paraId="2C4EDF81" w14:textId="77777777" w:rsidR="00DB72D5" w:rsidRPr="00366BE5" w:rsidRDefault="00DB72D5" w:rsidP="00DB72D5">
      <w:pPr>
        <w:pStyle w:val="PL"/>
        <w:rPr>
          <w:ins w:id="148" w:author="Jens Grabowski" w:date="2022-01-10T14:51:00Z"/>
          <w:noProof w:val="0"/>
          <w:u w:val="single"/>
        </w:rPr>
      </w:pPr>
      <w:ins w:id="149" w:author="Jens Grabowski" w:date="2022-01-10T14:51:00Z">
        <w:r w:rsidRPr="00366BE5">
          <w:rPr>
            <w:noProof w:val="0"/>
          </w:rPr>
          <w:tab/>
        </w:r>
        <w:r w:rsidRPr="00366BE5">
          <w:rPr>
            <w:noProof w:val="0"/>
          </w:rPr>
          <w:tab/>
        </w:r>
        <w:r w:rsidRPr="00366BE5">
          <w:rPr>
            <w:noProof w:val="0"/>
          </w:rPr>
          <w:tab/>
        </w:r>
        <w:r w:rsidRPr="00366BE5">
          <w:rPr>
            <w:noProof w:val="0"/>
          </w:rPr>
          <w:tab/>
        </w:r>
        <w:r w:rsidRPr="00366BE5">
          <w:rPr>
            <w:noProof w:val="0"/>
          </w:rPr>
          <w:tab/>
          <w:t xml:space="preserve"> </w:t>
        </w:r>
        <w:r w:rsidRPr="00366BE5">
          <w:rPr>
            <w:noProof w:val="0"/>
            <w:u w:val="single"/>
          </w:rPr>
          <w:t>( ExtendedIdentifier )</w:t>
        </w:r>
      </w:ins>
    </w:p>
    <w:p w14:paraId="68E1106F" w14:textId="77777777" w:rsidR="00DB72D5" w:rsidRPr="00366BE5" w:rsidRDefault="00DB72D5" w:rsidP="00DB72D5">
      <w:pPr>
        <w:pStyle w:val="PL"/>
        <w:rPr>
          <w:ins w:id="150" w:author="Jens Grabowski" w:date="2022-01-10T14:51:00Z"/>
          <w:noProof w:val="0"/>
        </w:rPr>
      </w:pPr>
      <w:ins w:id="151" w:author="Jens Grabowski" w:date="2022-01-10T14:51:00Z">
        <w:r w:rsidRPr="00366BE5">
          <w:t xml:space="preserve">/* STATIC SEMANTICS – the part is only optional if the </w:t>
        </w:r>
        <w:r w:rsidRPr="00366BE5">
          <w:rPr>
            <w:i/>
          </w:rPr>
          <w:t>FunctionRef</w:t>
        </w:r>
        <w:r w:rsidRPr="00366BE5">
          <w:t xml:space="preserve"> uses the </w:t>
        </w:r>
        <w:r w:rsidRPr="00366BE5">
          <w:rPr>
            <w:i/>
          </w:rPr>
          <w:t>ControlKeyword</w:t>
        </w:r>
        <w:r w:rsidRPr="00366BE5">
          <w:t xml:space="preserve"> and the referenced control function has no formal parameters */</w:t>
        </w:r>
      </w:ins>
    </w:p>
    <w:p w14:paraId="1D40517C" w14:textId="77777777" w:rsidR="00DB72D5" w:rsidRPr="00366BE5" w:rsidRDefault="00DB72D5" w:rsidP="00DB72D5">
      <w:pPr>
        <w:pStyle w:val="PL"/>
        <w:rPr>
          <w:ins w:id="152" w:author="Jens Grabowski" w:date="2022-01-10T14:51:00Z"/>
          <w:noProof w:val="0"/>
        </w:rPr>
      </w:pPr>
      <w:ins w:id="153" w:author="Jens Grabowski" w:date="2022-01-10T14:51:00Z">
        <w:r w:rsidRPr="00366BE5">
          <w:rPr>
            <w:noProof w:val="0"/>
          </w:rPr>
          <w:t xml:space="preserve">193. TestcaseInstance ::= </w:t>
        </w:r>
        <w:r w:rsidRPr="00366BE5">
          <w:t>ExecuteKeyword</w:t>
        </w:r>
        <w:r w:rsidRPr="00366BE5">
          <w:rPr>
            <w:noProof w:val="0"/>
          </w:rPr>
          <w:t xml:space="preserve"> "(" </w:t>
        </w:r>
        <w:r w:rsidRPr="00366BE5">
          <w:rPr>
            <w:noProof w:val="0"/>
            <w:u w:val="single"/>
          </w:rPr>
          <w:t>(</w:t>
        </w:r>
        <w:r w:rsidRPr="00366BE5">
          <w:rPr>
            <w:noProof w:val="0"/>
          </w:rPr>
          <w:t xml:space="preserve"> </w:t>
        </w:r>
        <w:r w:rsidRPr="00366BE5">
          <w:t>ExtendedIdentifier</w:t>
        </w:r>
        <w:r w:rsidRPr="00366BE5">
          <w:rPr>
            <w:noProof w:val="0"/>
          </w:rPr>
          <w:t xml:space="preserve"> </w:t>
        </w:r>
        <w:r w:rsidRPr="00E050F7">
          <w:rPr>
            <w:noProof w:val="0"/>
            <w:u w:val="single"/>
          </w:rPr>
          <w:t>[</w:t>
        </w:r>
        <w:r w:rsidRPr="00366BE5">
          <w:rPr>
            <w:noProof w:val="0"/>
          </w:rPr>
          <w:t>"(" [</w:t>
        </w:r>
        <w:r w:rsidRPr="00366BE5">
          <w:t>ActualParList</w:t>
        </w:r>
        <w:r w:rsidRPr="00366BE5">
          <w:rPr>
            <w:noProof w:val="0"/>
          </w:rPr>
          <w:t>] ")"</w:t>
        </w:r>
        <w:r w:rsidRPr="00E050F7">
          <w:rPr>
            <w:noProof w:val="0"/>
            <w:u w:val="single"/>
          </w:rPr>
          <w:t xml:space="preserve">] </w:t>
        </w:r>
        <w:r w:rsidRPr="00366BE5">
          <w:rPr>
            <w:noProof w:val="0"/>
            <w:u w:val="single"/>
          </w:rPr>
          <w:t>) |</w:t>
        </w:r>
        <w:r w:rsidRPr="00366BE5">
          <w:rPr>
            <w:noProof w:val="0"/>
            <w:u w:val="single"/>
          </w:rPr>
          <w:br/>
        </w:r>
        <w:r w:rsidRPr="00366BE5">
          <w:t xml:space="preserve">                          </w:t>
        </w:r>
        <w:r w:rsidRPr="00366BE5">
          <w:rPr>
            <w:u w:val="single"/>
          </w:rPr>
          <w:t xml:space="preserve">( </w:t>
        </w:r>
        <w:r w:rsidRPr="00E050F7">
          <w:rPr>
            <w:u w:val="single"/>
          </w:rPr>
          <w:t>ApplyKeyword</w:t>
        </w:r>
        <w:r w:rsidRPr="00366BE5">
          <w:rPr>
            <w:u w:val="single"/>
          </w:rPr>
          <w:t xml:space="preserve"> "(" Primary "(" [</w:t>
        </w:r>
        <w:r w:rsidRPr="00E050F7">
          <w:rPr>
            <w:u w:val="single"/>
          </w:rPr>
          <w:t>TestcaseActualParList</w:t>
        </w:r>
        <w:r w:rsidRPr="00366BE5">
          <w:rPr>
            <w:u w:val="single"/>
          </w:rPr>
          <w:t>] ")" ")" )</w:t>
        </w:r>
        <w:r w:rsidRPr="00366BE5">
          <w:rPr>
            <w:noProof w:val="0"/>
          </w:rPr>
          <w:br/>
          <w:t xml:space="preserve">                          [","(</w:t>
        </w:r>
        <w:r w:rsidRPr="00366BE5">
          <w:t>Expression</w:t>
        </w:r>
        <w:r w:rsidRPr="00366BE5">
          <w:rPr>
            <w:noProof w:val="0"/>
          </w:rPr>
          <w:t xml:space="preserve"> | </w:t>
        </w:r>
        <w:r w:rsidRPr="00366BE5">
          <w:t>Minus</w:t>
        </w:r>
        <w:r w:rsidRPr="00366BE5">
          <w:rPr>
            <w:noProof w:val="0"/>
          </w:rPr>
          <w:t xml:space="preserve">) ["," </w:t>
        </w:r>
        <w:r w:rsidRPr="00366BE5">
          <w:t>SingleExpression</w:t>
        </w:r>
        <w:r w:rsidRPr="00366BE5">
          <w:rPr>
            <w:noProof w:val="0"/>
          </w:rPr>
          <w:t>]] ")"</w:t>
        </w:r>
        <w:r w:rsidRPr="00366BE5">
          <w:rPr>
            <w:noProof w:val="0"/>
          </w:rPr>
          <w:br/>
          <w:t xml:space="preserve">424. PredefinedValue ::= </w:t>
        </w:r>
        <w:r w:rsidRPr="00366BE5">
          <w:t>B</w:t>
        </w:r>
        <w:r w:rsidRPr="00366BE5">
          <w:rPr>
            <w:noProof w:val="0"/>
          </w:rPr>
          <w:t>s</w:t>
        </w:r>
        <w:r w:rsidRPr="00366BE5">
          <w:t>tring</w:t>
        </w:r>
        <w:r w:rsidRPr="00366BE5">
          <w:rPr>
            <w:noProof w:val="0"/>
          </w:rPr>
          <w:t xml:space="preserve"> |</w:t>
        </w:r>
      </w:ins>
    </w:p>
    <w:p w14:paraId="4782CFBF" w14:textId="77777777" w:rsidR="00DB72D5" w:rsidRPr="00366BE5" w:rsidRDefault="00DB72D5" w:rsidP="00DB72D5">
      <w:pPr>
        <w:pStyle w:val="PL"/>
        <w:rPr>
          <w:ins w:id="154" w:author="Jens Grabowski" w:date="2022-01-10T14:51:00Z"/>
          <w:noProof w:val="0"/>
        </w:rPr>
      </w:pPr>
      <w:ins w:id="155" w:author="Jens Grabowski" w:date="2022-01-10T14:51:00Z">
        <w:r w:rsidRPr="00366BE5">
          <w:rPr>
            <w:noProof w:val="0"/>
          </w:rPr>
          <w:t xml:space="preserve">                         </w:t>
        </w:r>
        <w:r w:rsidRPr="00366BE5">
          <w:t>BooleanValue</w:t>
        </w:r>
        <w:r w:rsidRPr="00366BE5">
          <w:rPr>
            <w:noProof w:val="0"/>
          </w:rPr>
          <w:t xml:space="preserve"> | </w:t>
        </w:r>
      </w:ins>
    </w:p>
    <w:p w14:paraId="0068BA17" w14:textId="77777777" w:rsidR="00DB72D5" w:rsidRPr="00366BE5" w:rsidRDefault="00DB72D5" w:rsidP="00DB72D5">
      <w:pPr>
        <w:pStyle w:val="PL"/>
        <w:rPr>
          <w:ins w:id="156" w:author="Jens Grabowski" w:date="2022-01-10T14:51:00Z"/>
          <w:noProof w:val="0"/>
        </w:rPr>
      </w:pPr>
      <w:ins w:id="157" w:author="Jens Grabowski" w:date="2022-01-10T14:51:00Z">
        <w:r w:rsidRPr="00366BE5">
          <w:rPr>
            <w:noProof w:val="0"/>
          </w:rPr>
          <w:t xml:space="preserve">                         </w:t>
        </w:r>
        <w:r w:rsidRPr="00366BE5">
          <w:t>CharStringValue</w:t>
        </w:r>
        <w:r w:rsidRPr="00366BE5">
          <w:rPr>
            <w:noProof w:val="0"/>
          </w:rPr>
          <w:t xml:space="preserve"> |</w:t>
        </w:r>
      </w:ins>
    </w:p>
    <w:p w14:paraId="4CB7C6D1" w14:textId="77777777" w:rsidR="00DB72D5" w:rsidRPr="00366BE5" w:rsidRDefault="00DB72D5" w:rsidP="00DB72D5">
      <w:pPr>
        <w:pStyle w:val="PL"/>
        <w:rPr>
          <w:ins w:id="158" w:author="Jens Grabowski" w:date="2022-01-10T14:51:00Z"/>
          <w:noProof w:val="0"/>
        </w:rPr>
      </w:pPr>
      <w:ins w:id="159" w:author="Jens Grabowski" w:date="2022-01-10T14:51:00Z">
        <w:r w:rsidRPr="00366BE5">
          <w:rPr>
            <w:noProof w:val="0"/>
          </w:rPr>
          <w:t xml:space="preserve">                         </w:t>
        </w:r>
        <w:r w:rsidRPr="00366BE5">
          <w:t>Number</w:t>
        </w:r>
        <w:r w:rsidRPr="00366BE5">
          <w:rPr>
            <w:noProof w:val="0"/>
          </w:rPr>
          <w:t xml:space="preserve"> |  /* IntegerValue */</w:t>
        </w:r>
      </w:ins>
    </w:p>
    <w:p w14:paraId="41531E30" w14:textId="77777777" w:rsidR="00DB72D5" w:rsidRPr="00366BE5" w:rsidRDefault="00DB72D5" w:rsidP="00DB72D5">
      <w:pPr>
        <w:pStyle w:val="PL"/>
        <w:rPr>
          <w:ins w:id="160" w:author="Jens Grabowski" w:date="2022-01-10T14:51:00Z"/>
          <w:noProof w:val="0"/>
        </w:rPr>
      </w:pPr>
      <w:ins w:id="161" w:author="Jens Grabowski" w:date="2022-01-10T14:51:00Z">
        <w:r w:rsidRPr="00366BE5">
          <w:rPr>
            <w:noProof w:val="0"/>
          </w:rPr>
          <w:lastRenderedPageBreak/>
          <w:t xml:space="preserve">                         </w:t>
        </w:r>
        <w:r w:rsidRPr="00366BE5">
          <w:t>Ostring</w:t>
        </w:r>
        <w:r w:rsidRPr="00366BE5">
          <w:rPr>
            <w:noProof w:val="0"/>
          </w:rPr>
          <w:t xml:space="preserve"> |</w:t>
        </w:r>
      </w:ins>
    </w:p>
    <w:p w14:paraId="2CB9ECA2" w14:textId="77777777" w:rsidR="00DB72D5" w:rsidRPr="00366BE5" w:rsidRDefault="00DB72D5" w:rsidP="00DB72D5">
      <w:pPr>
        <w:pStyle w:val="PL"/>
        <w:rPr>
          <w:ins w:id="162" w:author="Jens Grabowski" w:date="2022-01-10T14:51:00Z"/>
          <w:noProof w:val="0"/>
        </w:rPr>
      </w:pPr>
      <w:ins w:id="163" w:author="Jens Grabowski" w:date="2022-01-10T14:51:00Z">
        <w:r w:rsidRPr="00366BE5">
          <w:rPr>
            <w:noProof w:val="0"/>
          </w:rPr>
          <w:t xml:space="preserve">                         </w:t>
        </w:r>
        <w:r w:rsidRPr="00366BE5">
          <w:t>Hstring</w:t>
        </w:r>
        <w:r w:rsidRPr="00366BE5">
          <w:rPr>
            <w:noProof w:val="0"/>
          </w:rPr>
          <w:t xml:space="preserve"> |</w:t>
        </w:r>
      </w:ins>
    </w:p>
    <w:p w14:paraId="73B7CA7B" w14:textId="77777777" w:rsidR="00DB72D5" w:rsidRPr="00366BE5" w:rsidRDefault="00DB72D5" w:rsidP="00DB72D5">
      <w:pPr>
        <w:pStyle w:val="PL"/>
        <w:rPr>
          <w:ins w:id="164" w:author="Jens Grabowski" w:date="2022-01-10T14:51:00Z"/>
          <w:noProof w:val="0"/>
        </w:rPr>
      </w:pPr>
      <w:ins w:id="165" w:author="Jens Grabowski" w:date="2022-01-10T14:51:00Z">
        <w:r w:rsidRPr="00366BE5">
          <w:rPr>
            <w:noProof w:val="0"/>
          </w:rPr>
          <w:t xml:space="preserve">                         </w:t>
        </w:r>
        <w:r w:rsidRPr="00366BE5">
          <w:t>VerdictTypeValue</w:t>
        </w:r>
        <w:r w:rsidRPr="00366BE5">
          <w:rPr>
            <w:noProof w:val="0"/>
          </w:rPr>
          <w:t xml:space="preserve"> |</w:t>
        </w:r>
      </w:ins>
    </w:p>
    <w:p w14:paraId="6CDFC365" w14:textId="77777777" w:rsidR="00DB72D5" w:rsidRPr="00366BE5" w:rsidRDefault="00DB72D5" w:rsidP="00DB72D5">
      <w:pPr>
        <w:pStyle w:val="PL"/>
        <w:rPr>
          <w:ins w:id="166" w:author="Jens Grabowski" w:date="2022-01-10T14:51:00Z"/>
          <w:noProof w:val="0"/>
        </w:rPr>
      </w:pPr>
      <w:ins w:id="167" w:author="Jens Grabowski" w:date="2022-01-10T14:51:00Z">
        <w:r w:rsidRPr="00366BE5">
          <w:rPr>
            <w:noProof w:val="0"/>
          </w:rPr>
          <w:t xml:space="preserve">                         </w:t>
        </w:r>
        <w:r w:rsidRPr="00366BE5">
          <w:t>FloatValue</w:t>
        </w:r>
        <w:r w:rsidRPr="00366BE5">
          <w:rPr>
            <w:noProof w:val="0"/>
          </w:rPr>
          <w:t xml:space="preserve"> |</w:t>
        </w:r>
      </w:ins>
    </w:p>
    <w:p w14:paraId="5F57FD7D" w14:textId="77777777" w:rsidR="00DB72D5" w:rsidRPr="00366BE5" w:rsidRDefault="00DB72D5" w:rsidP="00DB72D5">
      <w:pPr>
        <w:pStyle w:val="PL"/>
        <w:rPr>
          <w:ins w:id="168" w:author="Jens Grabowski" w:date="2022-01-10T14:51:00Z"/>
          <w:noProof w:val="0"/>
        </w:rPr>
      </w:pPr>
      <w:ins w:id="169" w:author="Jens Grabowski" w:date="2022-01-10T14:51:00Z">
        <w:r w:rsidRPr="00366BE5">
          <w:rPr>
            <w:noProof w:val="0"/>
          </w:rPr>
          <w:t xml:space="preserve">                         </w:t>
        </w:r>
        <w:r w:rsidRPr="00366BE5">
          <w:t>AddressValue</w:t>
        </w:r>
        <w:r w:rsidRPr="00366BE5">
          <w:rPr>
            <w:noProof w:val="0"/>
          </w:rPr>
          <w:t xml:space="preserve"> |</w:t>
        </w:r>
      </w:ins>
    </w:p>
    <w:p w14:paraId="4DA491BB" w14:textId="77777777" w:rsidR="00DB72D5" w:rsidRPr="00366BE5" w:rsidRDefault="00DB72D5" w:rsidP="00DB72D5">
      <w:pPr>
        <w:pStyle w:val="PL"/>
        <w:rPr>
          <w:ins w:id="170" w:author="Jens Grabowski" w:date="2022-01-10T14:51:00Z"/>
          <w:noProof w:val="0"/>
          <w:u w:val="single"/>
        </w:rPr>
      </w:pPr>
      <w:ins w:id="171" w:author="Jens Grabowski" w:date="2022-01-10T14:51:00Z">
        <w:r w:rsidRPr="00366BE5">
          <w:rPr>
            <w:noProof w:val="0"/>
          </w:rPr>
          <w:t xml:space="preserve">                         </w:t>
        </w:r>
        <w:r w:rsidRPr="00366BE5">
          <w:t>Omit</w:t>
        </w:r>
        <w:r w:rsidRPr="00366BE5">
          <w:rPr>
            <w:noProof w:val="0"/>
          </w:rPr>
          <w:t xml:space="preserve">Keyword </w:t>
        </w:r>
        <w:r w:rsidRPr="00366BE5">
          <w:rPr>
            <w:noProof w:val="0"/>
            <w:u w:val="single"/>
          </w:rPr>
          <w:t>|</w:t>
        </w:r>
      </w:ins>
    </w:p>
    <w:p w14:paraId="3D778D4C" w14:textId="77777777" w:rsidR="00DB72D5" w:rsidRPr="00E050F7" w:rsidRDefault="00DB72D5" w:rsidP="00DB72D5">
      <w:pPr>
        <w:pStyle w:val="PL"/>
        <w:rPr>
          <w:ins w:id="172" w:author="Jens Grabowski" w:date="2022-01-10T14:51:00Z"/>
          <w:noProof w:val="0"/>
          <w:u w:val="single"/>
        </w:rPr>
      </w:pPr>
      <w:ins w:id="173" w:author="Jens Grabowski" w:date="2022-01-10T14:51:00Z">
        <w:r w:rsidRPr="00366BE5">
          <w:rPr>
            <w:noProof w:val="0"/>
          </w:rPr>
          <w:t xml:space="preserve">                         </w:t>
        </w:r>
        <w:r w:rsidRPr="00E050F7">
          <w:rPr>
            <w:u w:val="single"/>
          </w:rPr>
          <w:t>BehaviourValue</w:t>
        </w:r>
      </w:ins>
    </w:p>
    <w:p w14:paraId="2E7478B3" w14:textId="77777777" w:rsidR="00DB72D5" w:rsidRPr="00366BE5" w:rsidRDefault="00DB72D5" w:rsidP="00DB72D5">
      <w:pPr>
        <w:rPr>
          <w:ins w:id="174" w:author="Jens Grabowski" w:date="2022-01-10T14:51:00Z"/>
        </w:rPr>
      </w:pPr>
    </w:p>
    <w:p w14:paraId="57AF0A2C" w14:textId="00E3062B" w:rsidR="00732D76" w:rsidRPr="0076647D" w:rsidDel="00DB72D5" w:rsidRDefault="00732D76" w:rsidP="001F21F6">
      <w:pPr>
        <w:pStyle w:val="PL"/>
        <w:rPr>
          <w:del w:id="175" w:author="Jens Grabowski" w:date="2022-01-10T14:51:00Z"/>
          <w:noProof w:val="0"/>
        </w:rPr>
      </w:pPr>
      <w:bookmarkStart w:id="176" w:name="_GoBack"/>
      <w:bookmarkEnd w:id="176"/>
      <w:del w:id="177" w:author="Jens Grabowski" w:date="2022-01-10T14:51:00Z">
        <w:r w:rsidRPr="0076647D" w:rsidDel="00DB72D5">
          <w:rPr>
            <w:noProof w:val="0"/>
          </w:rPr>
          <w:delText xml:space="preserve">12. StructuredTypeDef ::= </w:delText>
        </w:r>
        <w:r w:rsidR="00ED60DE" w:rsidDel="00DB72D5">
          <w:fldChar w:fldCharType="begin"/>
        </w:r>
        <w:r w:rsidR="00ED60DE" w:rsidDel="00DB72D5">
          <w:delInstrText xml:space="preserve"> HYPERLINK \l "TRecordDef" </w:delInstrText>
        </w:r>
        <w:r w:rsidR="00ED60DE" w:rsidDel="00DB72D5">
          <w:fldChar w:fldCharType="separate"/>
        </w:r>
        <w:r w:rsidRPr="005A644C" w:rsidDel="00DB72D5">
          <w:rPr>
            <w:rStyle w:val="Hyperlink"/>
            <w:noProof w:val="0"/>
          </w:rPr>
          <w:delText>RecordDef</w:delText>
        </w:r>
        <w:r w:rsidR="00ED60DE" w:rsidDel="00DB72D5">
          <w:rPr>
            <w:rStyle w:val="Hyperlink"/>
            <w:noProof w:val="0"/>
          </w:rPr>
          <w:fldChar w:fldCharType="end"/>
        </w:r>
        <w:r w:rsidRPr="0076647D" w:rsidDel="00DB72D5">
          <w:rPr>
            <w:noProof w:val="0"/>
          </w:rPr>
          <w:delText xml:space="preserve"> | </w:delText>
        </w:r>
        <w:r w:rsidR="00ED60DE" w:rsidDel="00DB72D5">
          <w:fldChar w:fldCharType="begin"/>
        </w:r>
        <w:r w:rsidR="00ED60DE" w:rsidDel="00DB72D5">
          <w:delInstrText xml:space="preserve"> HYPERLINK \l "TUnionDef" </w:delInstrText>
        </w:r>
        <w:r w:rsidR="00ED60DE" w:rsidDel="00DB72D5">
          <w:fldChar w:fldCharType="separate"/>
        </w:r>
        <w:r w:rsidRPr="005A644C" w:rsidDel="00DB72D5">
          <w:rPr>
            <w:rStyle w:val="Hyperlink"/>
            <w:noProof w:val="0"/>
          </w:rPr>
          <w:delText>UnionDef</w:delText>
        </w:r>
        <w:r w:rsidR="00ED60DE" w:rsidDel="00DB72D5">
          <w:rPr>
            <w:rStyle w:val="Hyperlink"/>
            <w:noProof w:val="0"/>
          </w:rPr>
          <w:fldChar w:fldCharType="end"/>
        </w:r>
        <w:r w:rsidRPr="0076647D" w:rsidDel="00DB72D5">
          <w:rPr>
            <w:noProof w:val="0"/>
          </w:rPr>
          <w:delText xml:space="preserve"> | </w:delText>
        </w:r>
        <w:r w:rsidR="00ED60DE" w:rsidDel="00DB72D5">
          <w:fldChar w:fldCharType="begin"/>
        </w:r>
        <w:r w:rsidR="00ED60DE" w:rsidDel="00DB72D5">
          <w:delInstrText xml:space="preserve"> HYPERLINK \l "TSetDef" </w:delInstrText>
        </w:r>
        <w:r w:rsidR="00ED60DE" w:rsidDel="00DB72D5">
          <w:fldChar w:fldCharType="separate"/>
        </w:r>
        <w:r w:rsidRPr="005A644C" w:rsidDel="00DB72D5">
          <w:rPr>
            <w:rStyle w:val="Hyperlink"/>
            <w:noProof w:val="0"/>
          </w:rPr>
          <w:delText>SetDef</w:delText>
        </w:r>
        <w:r w:rsidR="00ED60DE" w:rsidDel="00DB72D5">
          <w:rPr>
            <w:rStyle w:val="Hyperlink"/>
            <w:noProof w:val="0"/>
          </w:rPr>
          <w:fldChar w:fldCharType="end"/>
        </w:r>
        <w:r w:rsidRPr="0076647D" w:rsidDel="00DB72D5">
          <w:rPr>
            <w:noProof w:val="0"/>
          </w:rPr>
          <w:delText xml:space="preserve"> | </w:delText>
        </w:r>
        <w:r w:rsidR="00ED60DE" w:rsidDel="00DB72D5">
          <w:fldChar w:fldCharType="begin"/>
        </w:r>
        <w:r w:rsidR="00ED60DE" w:rsidDel="00DB72D5">
          <w:delInstrText xml:space="preserve"> HYPERLINK \l "TRecordOfDef" </w:delInstrText>
        </w:r>
        <w:r w:rsidR="00ED60DE" w:rsidDel="00DB72D5">
          <w:fldChar w:fldCharType="separate"/>
        </w:r>
        <w:r w:rsidRPr="005A644C" w:rsidDel="00DB72D5">
          <w:rPr>
            <w:rStyle w:val="Hyperlink"/>
            <w:noProof w:val="0"/>
          </w:rPr>
          <w:delText>RecordOfDef</w:delText>
        </w:r>
        <w:r w:rsidR="00ED60DE" w:rsidDel="00DB72D5">
          <w:rPr>
            <w:rStyle w:val="Hyperlink"/>
            <w:noProof w:val="0"/>
          </w:rPr>
          <w:fldChar w:fldCharType="end"/>
        </w:r>
        <w:r w:rsidRPr="0076647D" w:rsidDel="00DB72D5">
          <w:rPr>
            <w:noProof w:val="0"/>
          </w:rPr>
          <w:delText xml:space="preserve"> | </w:delText>
        </w:r>
        <w:r w:rsidR="00ED60DE" w:rsidDel="00DB72D5">
          <w:fldChar w:fldCharType="begin"/>
        </w:r>
        <w:r w:rsidR="00ED60DE" w:rsidDel="00DB72D5">
          <w:delInstrText xml:space="preserve"> HYPERLINK \l "TSetOfDef" </w:delInstrText>
        </w:r>
        <w:r w:rsidR="00ED60DE" w:rsidDel="00DB72D5">
          <w:fldChar w:fldCharType="separate"/>
        </w:r>
        <w:r w:rsidRPr="005A644C" w:rsidDel="00DB72D5">
          <w:rPr>
            <w:rStyle w:val="Hyperlink"/>
            <w:noProof w:val="0"/>
          </w:rPr>
          <w:delText>SetOfDef</w:delText>
        </w:r>
        <w:r w:rsidR="00ED60DE" w:rsidDel="00DB72D5">
          <w:rPr>
            <w:rStyle w:val="Hyperlink"/>
            <w:noProof w:val="0"/>
          </w:rPr>
          <w:fldChar w:fldCharType="end"/>
        </w:r>
        <w:r w:rsidRPr="0076647D" w:rsidDel="00DB72D5">
          <w:rPr>
            <w:noProof w:val="0"/>
          </w:rPr>
          <w:delText xml:space="preserve"> | </w:delText>
        </w:r>
        <w:r w:rsidR="00ED60DE" w:rsidDel="00DB72D5">
          <w:fldChar w:fldCharType="begin"/>
        </w:r>
        <w:r w:rsidR="00ED60DE" w:rsidDel="00DB72D5">
          <w:delInstrText xml:space="preserve"> HYPERLINK \l "TEnumDef" </w:delInstrText>
        </w:r>
        <w:r w:rsidR="00ED60DE" w:rsidDel="00DB72D5">
          <w:fldChar w:fldCharType="separate"/>
        </w:r>
        <w:r w:rsidRPr="005A644C" w:rsidDel="00DB72D5">
          <w:rPr>
            <w:rStyle w:val="Hyperlink"/>
            <w:noProof w:val="0"/>
          </w:rPr>
          <w:delText>EnumDef</w:delText>
        </w:r>
        <w:r w:rsidR="00ED60DE" w:rsidDel="00DB72D5">
          <w:rPr>
            <w:rStyle w:val="Hyperlink"/>
            <w:noProof w:val="0"/>
          </w:rPr>
          <w:fldChar w:fldCharType="end"/>
        </w:r>
        <w:r w:rsidRPr="0076647D" w:rsidDel="00DB72D5">
          <w:rPr>
            <w:noProof w:val="0"/>
          </w:rPr>
          <w:delText xml:space="preserve"> |</w:delText>
        </w:r>
      </w:del>
    </w:p>
    <w:p w14:paraId="71262A86" w14:textId="4B444FB7" w:rsidR="00732D76" w:rsidRPr="0076647D" w:rsidDel="00DB72D5" w:rsidRDefault="00732D76" w:rsidP="001F21F6">
      <w:pPr>
        <w:pStyle w:val="PL"/>
        <w:rPr>
          <w:del w:id="178" w:author="Jens Grabowski" w:date="2022-01-10T14:51:00Z"/>
          <w:noProof w:val="0"/>
        </w:rPr>
      </w:pPr>
      <w:del w:id="179" w:author="Jens Grabowski" w:date="2022-01-10T14:51:00Z">
        <w:r w:rsidRPr="0076647D" w:rsidDel="00DB72D5">
          <w:rPr>
            <w:noProof w:val="0"/>
          </w:rPr>
          <w:delText xml:space="preserve">                           </w:delText>
        </w:r>
        <w:r w:rsidR="00ED60DE" w:rsidDel="00DB72D5">
          <w:fldChar w:fldCharType="begin"/>
        </w:r>
        <w:r w:rsidR="00ED60DE" w:rsidDel="00DB72D5">
          <w:delInstrText xml:space="preserve"> HYPERLINK \l "TPortDef" </w:delInstrText>
        </w:r>
        <w:r w:rsidR="00ED60DE" w:rsidDel="00DB72D5">
          <w:fldChar w:fldCharType="separate"/>
        </w:r>
        <w:r w:rsidRPr="005A644C" w:rsidDel="00DB72D5">
          <w:rPr>
            <w:rStyle w:val="Hyperlink"/>
            <w:noProof w:val="0"/>
          </w:rPr>
          <w:delText>PortDef</w:delText>
        </w:r>
        <w:r w:rsidR="00ED60DE" w:rsidDel="00DB72D5">
          <w:rPr>
            <w:rStyle w:val="Hyperlink"/>
            <w:noProof w:val="0"/>
          </w:rPr>
          <w:fldChar w:fldCharType="end"/>
        </w:r>
        <w:r w:rsidRPr="0076647D" w:rsidDel="00DB72D5">
          <w:rPr>
            <w:noProof w:val="0"/>
          </w:rPr>
          <w:delText xml:space="preserve"> | </w:delText>
        </w:r>
        <w:r w:rsidR="00ED60DE" w:rsidDel="00DB72D5">
          <w:fldChar w:fldCharType="begin"/>
        </w:r>
        <w:r w:rsidR="00ED60DE" w:rsidDel="00DB72D5">
          <w:delInstrText xml:space="preserve"> HYPERLINK \l "TComponentDef" </w:delInstrText>
        </w:r>
        <w:r w:rsidR="00ED60DE" w:rsidDel="00DB72D5">
          <w:fldChar w:fldCharType="separate"/>
        </w:r>
        <w:r w:rsidRPr="005A644C" w:rsidDel="00DB72D5">
          <w:rPr>
            <w:rStyle w:val="Hyperlink"/>
            <w:noProof w:val="0"/>
          </w:rPr>
          <w:delText>ComponentDef</w:delText>
        </w:r>
        <w:r w:rsidR="00ED60DE" w:rsidDel="00DB72D5">
          <w:rPr>
            <w:rStyle w:val="Hyperlink"/>
            <w:noProof w:val="0"/>
          </w:rPr>
          <w:fldChar w:fldCharType="end"/>
        </w:r>
        <w:r w:rsidRPr="0076647D" w:rsidDel="00DB72D5">
          <w:rPr>
            <w:noProof w:val="0"/>
          </w:rPr>
          <w:delText xml:space="preserve"> |</w:delText>
        </w:r>
      </w:del>
    </w:p>
    <w:p w14:paraId="603A5023" w14:textId="76646B67" w:rsidR="00732D76" w:rsidRPr="0076647D" w:rsidDel="00DB72D5" w:rsidRDefault="00732D76" w:rsidP="001F21F6">
      <w:pPr>
        <w:pStyle w:val="PL"/>
        <w:rPr>
          <w:del w:id="180" w:author="Jens Grabowski" w:date="2022-01-10T14:51:00Z"/>
          <w:noProof w:val="0"/>
          <w:u w:val="single"/>
        </w:rPr>
      </w:pPr>
      <w:del w:id="181" w:author="Jens Grabowski" w:date="2022-01-10T14:51:00Z">
        <w:r w:rsidRPr="0076647D" w:rsidDel="00DB72D5">
          <w:rPr>
            <w:noProof w:val="0"/>
          </w:rPr>
          <w:delText xml:space="preserve">                           </w:delText>
        </w:r>
        <w:r w:rsidR="00ED60DE" w:rsidDel="00DB72D5">
          <w:fldChar w:fldCharType="begin"/>
        </w:r>
        <w:r w:rsidR="00ED60DE" w:rsidDel="00DB72D5">
          <w:delInstrText xml:space="preserve"> HYPERLINK \l "TBehaviourDef" </w:delInstrText>
        </w:r>
        <w:r w:rsidR="00ED60DE" w:rsidDel="00DB72D5">
          <w:fldChar w:fldCharType="separate"/>
        </w:r>
        <w:r w:rsidRPr="005A644C" w:rsidDel="00DB72D5">
          <w:rPr>
            <w:rStyle w:val="Hyperlink"/>
            <w:noProof w:val="0"/>
          </w:rPr>
          <w:delText>BehaviourDef</w:delText>
        </w:r>
        <w:r w:rsidR="00ED60DE" w:rsidDel="00DB72D5">
          <w:rPr>
            <w:rStyle w:val="Hyperlink"/>
            <w:noProof w:val="0"/>
          </w:rPr>
          <w:fldChar w:fldCharType="end"/>
        </w:r>
      </w:del>
    </w:p>
    <w:p w14:paraId="3821397D" w14:textId="518CCD13" w:rsidR="00732D76" w:rsidRPr="0076647D" w:rsidDel="00DB72D5" w:rsidRDefault="00732D76" w:rsidP="001F21F6">
      <w:pPr>
        <w:pStyle w:val="PL"/>
        <w:rPr>
          <w:del w:id="182" w:author="Jens Grabowski" w:date="2022-01-10T14:51:00Z"/>
          <w:noProof w:val="0"/>
        </w:rPr>
      </w:pPr>
      <w:del w:id="183" w:author="Jens Grabowski" w:date="2022-01-10T14:51:00Z">
        <w:r w:rsidRPr="0076647D" w:rsidDel="00DB72D5">
          <w:rPr>
            <w:noProof w:val="0"/>
          </w:rPr>
          <w:delText xml:space="preserve">17. NestedTypeDef ::= </w:delText>
        </w:r>
        <w:r w:rsidR="00ED60DE" w:rsidDel="00DB72D5">
          <w:fldChar w:fldCharType="begin"/>
        </w:r>
        <w:r w:rsidR="00ED60DE" w:rsidDel="00DB72D5">
          <w:delInstrText xml:space="preserve"> HYPERLINK \l "TNestedRecordDef" </w:delInstrText>
        </w:r>
        <w:r w:rsidR="00ED60DE" w:rsidDel="00DB72D5">
          <w:fldChar w:fldCharType="separate"/>
        </w:r>
        <w:r w:rsidRPr="005A644C" w:rsidDel="00DB72D5">
          <w:rPr>
            <w:rStyle w:val="Hyperlink"/>
            <w:noProof w:val="0"/>
          </w:rPr>
          <w:delText>NestedRecordDef</w:delText>
        </w:r>
        <w:r w:rsidR="00ED60DE" w:rsidDel="00DB72D5">
          <w:rPr>
            <w:rStyle w:val="Hyperlink"/>
            <w:noProof w:val="0"/>
          </w:rPr>
          <w:fldChar w:fldCharType="end"/>
        </w:r>
        <w:r w:rsidRPr="0076647D" w:rsidDel="00DB72D5">
          <w:rPr>
            <w:noProof w:val="0"/>
          </w:rPr>
          <w:delText xml:space="preserve"> | </w:delText>
        </w:r>
        <w:r w:rsidR="00ED60DE" w:rsidDel="00DB72D5">
          <w:fldChar w:fldCharType="begin"/>
        </w:r>
        <w:r w:rsidR="00ED60DE" w:rsidDel="00DB72D5">
          <w:delInstrText xml:space="preserve"> HYPERLINK \l "TNestedUnionDef" </w:delInstrText>
        </w:r>
        <w:r w:rsidR="00ED60DE" w:rsidDel="00DB72D5">
          <w:fldChar w:fldCharType="separate"/>
        </w:r>
        <w:r w:rsidRPr="005A644C" w:rsidDel="00DB72D5">
          <w:rPr>
            <w:rStyle w:val="Hyperlink"/>
            <w:noProof w:val="0"/>
          </w:rPr>
          <w:delText>NestedUnionDef</w:delText>
        </w:r>
        <w:r w:rsidR="00ED60DE" w:rsidDel="00DB72D5">
          <w:rPr>
            <w:rStyle w:val="Hyperlink"/>
            <w:noProof w:val="0"/>
          </w:rPr>
          <w:fldChar w:fldCharType="end"/>
        </w:r>
        <w:r w:rsidRPr="0076647D" w:rsidDel="00DB72D5">
          <w:rPr>
            <w:noProof w:val="0"/>
          </w:rPr>
          <w:delText xml:space="preserve"> | </w:delText>
        </w:r>
        <w:r w:rsidR="00ED60DE" w:rsidDel="00DB72D5">
          <w:fldChar w:fldCharType="begin"/>
        </w:r>
        <w:r w:rsidR="00ED60DE" w:rsidDel="00DB72D5">
          <w:delInstrText xml:space="preserve"> HYPERLINK \l "TNestedSetDef" </w:delInstrText>
        </w:r>
        <w:r w:rsidR="00ED60DE" w:rsidDel="00DB72D5">
          <w:fldChar w:fldCharType="separate"/>
        </w:r>
        <w:r w:rsidRPr="005A644C" w:rsidDel="00DB72D5">
          <w:rPr>
            <w:rStyle w:val="Hyperlink"/>
            <w:noProof w:val="0"/>
          </w:rPr>
          <w:delText>NestedSetDef</w:delText>
        </w:r>
        <w:r w:rsidR="00ED60DE" w:rsidDel="00DB72D5">
          <w:rPr>
            <w:rStyle w:val="Hyperlink"/>
            <w:noProof w:val="0"/>
          </w:rPr>
          <w:fldChar w:fldCharType="end"/>
        </w:r>
        <w:r w:rsidRPr="0076647D" w:rsidDel="00DB72D5">
          <w:rPr>
            <w:noProof w:val="0"/>
          </w:rPr>
          <w:delText xml:space="preserve"> |</w:delText>
        </w:r>
      </w:del>
    </w:p>
    <w:p w14:paraId="6DA74407" w14:textId="0BF64BD5" w:rsidR="00732D76" w:rsidRPr="0076647D" w:rsidDel="00DB72D5" w:rsidRDefault="00732D76" w:rsidP="001F21F6">
      <w:pPr>
        <w:pStyle w:val="PL"/>
        <w:rPr>
          <w:del w:id="184" w:author="Jens Grabowski" w:date="2022-01-10T14:51:00Z"/>
          <w:noProof w:val="0"/>
        </w:rPr>
      </w:pPr>
      <w:del w:id="185" w:author="Jens Grabowski" w:date="2022-01-10T14:51:00Z">
        <w:r w:rsidRPr="0076647D" w:rsidDel="00DB72D5">
          <w:rPr>
            <w:noProof w:val="0"/>
          </w:rPr>
          <w:delText xml:space="preserve">                      </w:delText>
        </w:r>
        <w:r w:rsidR="00ED60DE" w:rsidDel="00DB72D5">
          <w:fldChar w:fldCharType="begin"/>
        </w:r>
        <w:r w:rsidR="00ED60DE" w:rsidDel="00DB72D5">
          <w:delInstrText xml:space="preserve"> HYPERLINK \l "TNestedRecordOfDef" </w:delInstrText>
        </w:r>
        <w:r w:rsidR="00ED60DE" w:rsidDel="00DB72D5">
          <w:fldChar w:fldCharType="separate"/>
        </w:r>
        <w:r w:rsidRPr="005A644C" w:rsidDel="00DB72D5">
          <w:rPr>
            <w:rStyle w:val="Hyperlink"/>
            <w:noProof w:val="0"/>
          </w:rPr>
          <w:delText>NestedRecordOfDef</w:delText>
        </w:r>
        <w:r w:rsidR="00ED60DE" w:rsidDel="00DB72D5">
          <w:rPr>
            <w:rStyle w:val="Hyperlink"/>
            <w:noProof w:val="0"/>
          </w:rPr>
          <w:fldChar w:fldCharType="end"/>
        </w:r>
        <w:r w:rsidRPr="0076647D" w:rsidDel="00DB72D5">
          <w:rPr>
            <w:noProof w:val="0"/>
          </w:rPr>
          <w:delText xml:space="preserve"> | </w:delText>
        </w:r>
        <w:r w:rsidR="00ED60DE" w:rsidDel="00DB72D5">
          <w:fldChar w:fldCharType="begin"/>
        </w:r>
        <w:r w:rsidR="00ED60DE" w:rsidDel="00DB72D5">
          <w:delInstrText xml:space="preserve"> HYPERLINK \l "TNestedSetOfDef" </w:delInstrText>
        </w:r>
        <w:r w:rsidR="00ED60DE" w:rsidDel="00DB72D5">
          <w:fldChar w:fldCharType="separate"/>
        </w:r>
        <w:r w:rsidRPr="005A644C" w:rsidDel="00DB72D5">
          <w:rPr>
            <w:rStyle w:val="Hyperlink"/>
            <w:noProof w:val="0"/>
          </w:rPr>
          <w:delText>NestedSetOfDef</w:delText>
        </w:r>
        <w:r w:rsidR="00ED60DE" w:rsidDel="00DB72D5">
          <w:rPr>
            <w:rStyle w:val="Hyperlink"/>
            <w:noProof w:val="0"/>
          </w:rPr>
          <w:fldChar w:fldCharType="end"/>
        </w:r>
        <w:r w:rsidRPr="0076647D" w:rsidDel="00DB72D5">
          <w:rPr>
            <w:noProof w:val="0"/>
          </w:rPr>
          <w:delText xml:space="preserve"> | </w:delText>
        </w:r>
        <w:r w:rsidR="00ED60DE" w:rsidDel="00DB72D5">
          <w:fldChar w:fldCharType="begin"/>
        </w:r>
        <w:r w:rsidR="00ED60DE" w:rsidDel="00DB72D5">
          <w:delInstrText xml:space="preserve"> HYPERLINK \l "TNestedEnumDef" </w:delInstrText>
        </w:r>
        <w:r w:rsidR="00ED60DE" w:rsidDel="00DB72D5">
          <w:fldChar w:fldCharType="separate"/>
        </w:r>
        <w:r w:rsidRPr="005A644C" w:rsidDel="00DB72D5">
          <w:rPr>
            <w:rStyle w:val="Hyperlink"/>
            <w:noProof w:val="0"/>
          </w:rPr>
          <w:delText>NestedEnumDef</w:delText>
        </w:r>
        <w:r w:rsidR="00ED60DE" w:rsidDel="00DB72D5">
          <w:rPr>
            <w:rStyle w:val="Hyperlink"/>
            <w:noProof w:val="0"/>
          </w:rPr>
          <w:fldChar w:fldCharType="end"/>
        </w:r>
        <w:r w:rsidRPr="0076647D" w:rsidDel="00DB72D5">
          <w:rPr>
            <w:noProof w:val="0"/>
          </w:rPr>
          <w:delText xml:space="preserve"> |</w:delText>
        </w:r>
      </w:del>
    </w:p>
    <w:p w14:paraId="44E9B5A8" w14:textId="5823C80E" w:rsidR="00732D76" w:rsidRPr="0076647D" w:rsidDel="00DB72D5" w:rsidRDefault="00732D76" w:rsidP="001F21F6">
      <w:pPr>
        <w:pStyle w:val="PL"/>
        <w:rPr>
          <w:del w:id="186" w:author="Jens Grabowski" w:date="2022-01-10T14:51:00Z"/>
          <w:noProof w:val="0"/>
        </w:rPr>
      </w:pPr>
      <w:del w:id="187" w:author="Jens Grabowski" w:date="2022-01-10T14:51:00Z">
        <w:r w:rsidRPr="0076647D" w:rsidDel="00DB72D5">
          <w:rPr>
            <w:noProof w:val="0"/>
          </w:rPr>
          <w:tab/>
        </w:r>
        <w:r w:rsidRPr="0076647D" w:rsidDel="00DB72D5">
          <w:rPr>
            <w:noProof w:val="0"/>
          </w:rPr>
          <w:tab/>
        </w:r>
        <w:r w:rsidRPr="0076647D" w:rsidDel="00DB72D5">
          <w:rPr>
            <w:noProof w:val="0"/>
          </w:rPr>
          <w:tab/>
        </w:r>
        <w:r w:rsidRPr="0076647D" w:rsidDel="00DB72D5">
          <w:rPr>
            <w:noProof w:val="0"/>
          </w:rPr>
          <w:tab/>
        </w:r>
        <w:r w:rsidRPr="0076647D" w:rsidDel="00DB72D5">
          <w:rPr>
            <w:noProof w:val="0"/>
          </w:rPr>
          <w:tab/>
          <w:delText xml:space="preserve">  </w:delText>
        </w:r>
        <w:r w:rsidR="00ED60DE" w:rsidDel="00DB72D5">
          <w:fldChar w:fldCharType="begin"/>
        </w:r>
        <w:r w:rsidR="00ED60DE" w:rsidDel="00DB72D5">
          <w:delInstrText xml:space="preserve"> HYPERLINK \l "TNestedBehaviourDef" </w:delInstrText>
        </w:r>
        <w:r w:rsidR="00ED60DE" w:rsidDel="00DB72D5">
          <w:fldChar w:fldCharType="separate"/>
        </w:r>
        <w:r w:rsidRPr="005A644C" w:rsidDel="00DB72D5">
          <w:rPr>
            <w:rStyle w:val="Hyperlink"/>
            <w:noProof w:val="0"/>
          </w:rPr>
          <w:delText>NestedBehaviourDef</w:delText>
        </w:r>
        <w:r w:rsidR="00ED60DE" w:rsidDel="00DB72D5">
          <w:rPr>
            <w:rStyle w:val="Hyperlink"/>
            <w:noProof w:val="0"/>
          </w:rPr>
          <w:fldChar w:fldCharType="end"/>
        </w:r>
      </w:del>
    </w:p>
    <w:p w14:paraId="54EAC446" w14:textId="49AAA8E4" w:rsidR="00CB0F42" w:rsidRPr="0076647D" w:rsidDel="00DB72D5" w:rsidRDefault="001600BC" w:rsidP="001F21F6">
      <w:pPr>
        <w:pStyle w:val="PL"/>
        <w:rPr>
          <w:del w:id="188" w:author="Jens Grabowski" w:date="2022-01-10T14:51:00Z"/>
          <w:noProof w:val="0"/>
          <w:u w:val="single"/>
          <w:lang w:eastAsia="de-DE"/>
        </w:rPr>
      </w:pPr>
      <w:del w:id="189" w:author="Jens Grabowski" w:date="2022-01-10T14:51:00Z">
        <w:r w:rsidRPr="0076647D" w:rsidDel="00DB72D5">
          <w:rPr>
            <w:noProof w:val="0"/>
          </w:rPr>
          <w:delText>164</w:delText>
        </w:r>
        <w:r w:rsidR="00732D76" w:rsidRPr="0076647D" w:rsidDel="00DB72D5">
          <w:rPr>
            <w:noProof w:val="0"/>
          </w:rPr>
          <w:delText xml:space="preserve">. RunsOnSpec ::= </w:delText>
        </w:r>
        <w:r w:rsidR="00ED60DE" w:rsidDel="00DB72D5">
          <w:fldChar w:fldCharType="begin"/>
        </w:r>
        <w:r w:rsidR="00ED60DE" w:rsidDel="00DB72D5">
          <w:delInstrText xml:space="preserve"> HYPERLINK \l "TRunsKeyword" </w:delInstrText>
        </w:r>
        <w:r w:rsidR="00ED60DE" w:rsidDel="00DB72D5">
          <w:fldChar w:fldCharType="separate"/>
        </w:r>
        <w:r w:rsidR="00732D76" w:rsidRPr="005A644C" w:rsidDel="00DB72D5">
          <w:rPr>
            <w:rStyle w:val="Hyperlink"/>
            <w:noProof w:val="0"/>
          </w:rPr>
          <w:delText>RunsKeyword</w:delText>
        </w:r>
        <w:r w:rsidR="00ED60DE" w:rsidDel="00DB72D5">
          <w:rPr>
            <w:rStyle w:val="Hyperlink"/>
            <w:noProof w:val="0"/>
          </w:rPr>
          <w:fldChar w:fldCharType="end"/>
        </w:r>
        <w:r w:rsidR="00732D76" w:rsidRPr="0076647D" w:rsidDel="00DB72D5">
          <w:rPr>
            <w:noProof w:val="0"/>
          </w:rPr>
          <w:delText xml:space="preserve"> </w:delText>
        </w:r>
        <w:r w:rsidR="00ED60DE" w:rsidDel="00DB72D5">
          <w:fldChar w:fldCharType="begin"/>
        </w:r>
        <w:r w:rsidR="00ED60DE" w:rsidDel="00DB72D5">
          <w:delInstrText xml:space="preserve"> HYPERLINK \l "TOnKeyword" </w:delInstrText>
        </w:r>
        <w:r w:rsidR="00ED60DE" w:rsidDel="00DB72D5">
          <w:fldChar w:fldCharType="separate"/>
        </w:r>
        <w:r w:rsidR="00732D76" w:rsidRPr="005A644C" w:rsidDel="00DB72D5">
          <w:rPr>
            <w:rStyle w:val="Hyperlink"/>
            <w:noProof w:val="0"/>
          </w:rPr>
          <w:delText>OnKeyword</w:delText>
        </w:r>
        <w:r w:rsidR="00ED60DE" w:rsidDel="00DB72D5">
          <w:rPr>
            <w:rStyle w:val="Hyperlink"/>
            <w:noProof w:val="0"/>
          </w:rPr>
          <w:fldChar w:fldCharType="end"/>
        </w:r>
        <w:r w:rsidR="00732D76" w:rsidRPr="0076647D" w:rsidDel="00DB72D5">
          <w:rPr>
            <w:noProof w:val="0"/>
          </w:rPr>
          <w:delText xml:space="preserve"> ( </w:delText>
        </w:r>
        <w:r w:rsidR="00ED60DE" w:rsidDel="00DB72D5">
          <w:fldChar w:fldCharType="begin"/>
        </w:r>
        <w:r w:rsidR="00ED60DE" w:rsidDel="00DB72D5">
          <w:delInstrText xml:space="preserve"> HYPERLINK \l "TComponentType" </w:delInstrText>
        </w:r>
        <w:r w:rsidR="00ED60DE" w:rsidDel="00DB72D5">
          <w:fldChar w:fldCharType="separate"/>
        </w:r>
        <w:r w:rsidR="00732D76" w:rsidRPr="005A644C" w:rsidDel="00DB72D5">
          <w:rPr>
            <w:rStyle w:val="Hyperlink"/>
            <w:noProof w:val="0"/>
          </w:rPr>
          <w:delText>ComponentType</w:delText>
        </w:r>
        <w:r w:rsidR="00ED60DE" w:rsidDel="00DB72D5">
          <w:rPr>
            <w:rStyle w:val="Hyperlink"/>
            <w:noProof w:val="0"/>
          </w:rPr>
          <w:fldChar w:fldCharType="end"/>
        </w:r>
        <w:r w:rsidR="00732D76" w:rsidRPr="0076647D" w:rsidDel="00DB72D5">
          <w:rPr>
            <w:noProof w:val="0"/>
          </w:rPr>
          <w:delText xml:space="preserve"> </w:delText>
        </w:r>
        <w:r w:rsidR="00732D76" w:rsidRPr="0076647D" w:rsidDel="00DB72D5">
          <w:rPr>
            <w:noProof w:val="0"/>
            <w:u w:val="single"/>
          </w:rPr>
          <w:delText>| SelfOp</w:delText>
        </w:r>
        <w:r w:rsidR="00732D76" w:rsidRPr="0076647D" w:rsidDel="00DB72D5">
          <w:rPr>
            <w:noProof w:val="0"/>
          </w:rPr>
          <w:delText xml:space="preserve"> )</w:delText>
        </w:r>
        <w:r w:rsidR="00732D76" w:rsidRPr="0076647D" w:rsidDel="00DB72D5">
          <w:rPr>
            <w:noProof w:val="0"/>
          </w:rPr>
          <w:br/>
        </w:r>
        <w:r w:rsidRPr="0076647D" w:rsidDel="00DB72D5">
          <w:rPr>
            <w:noProof w:val="0"/>
          </w:rPr>
          <w:delText>175</w:delText>
        </w:r>
        <w:r w:rsidR="00732D76" w:rsidRPr="0076647D" w:rsidDel="00DB72D5">
          <w:rPr>
            <w:noProof w:val="0"/>
          </w:rPr>
          <w:delText xml:space="preserve">. FunctionInstance ::= </w:delText>
        </w:r>
        <w:r w:rsidR="00732D76" w:rsidRPr="0076647D" w:rsidDel="00DB72D5">
          <w:rPr>
            <w:noProof w:val="0"/>
            <w:u w:val="single"/>
          </w:rPr>
          <w:delText>(</w:delText>
        </w:r>
        <w:r w:rsidR="00732D76" w:rsidRPr="0076647D" w:rsidDel="00DB72D5">
          <w:rPr>
            <w:noProof w:val="0"/>
          </w:rPr>
          <w:delText xml:space="preserve"> </w:delText>
        </w:r>
        <w:r w:rsidR="00ED60DE" w:rsidDel="00DB72D5">
          <w:fldChar w:fldCharType="begin"/>
        </w:r>
        <w:r w:rsidR="00ED60DE" w:rsidDel="00DB72D5">
          <w:delInstrText xml:space="preserve"> HYPERLINK \l "TFunctionRef" </w:delInstrText>
        </w:r>
        <w:r w:rsidR="00ED60DE" w:rsidDel="00DB72D5">
          <w:fldChar w:fldCharType="separate"/>
        </w:r>
        <w:r w:rsidR="00732D76" w:rsidRPr="005A644C" w:rsidDel="00DB72D5">
          <w:rPr>
            <w:rStyle w:val="Hyperlink"/>
            <w:noProof w:val="0"/>
          </w:rPr>
          <w:delText>FunctionRef</w:delText>
        </w:r>
        <w:r w:rsidR="00ED60DE" w:rsidDel="00DB72D5">
          <w:rPr>
            <w:rStyle w:val="Hyperlink"/>
            <w:noProof w:val="0"/>
          </w:rPr>
          <w:fldChar w:fldCharType="end"/>
        </w:r>
        <w:r w:rsidR="00732D76" w:rsidRPr="0076647D" w:rsidDel="00DB72D5">
          <w:rPr>
            <w:noProof w:val="0"/>
          </w:rPr>
          <w:delText xml:space="preserve"> "(" [</w:delText>
        </w:r>
        <w:r w:rsidR="00ED60DE" w:rsidDel="00DB72D5">
          <w:fldChar w:fldCharType="begin"/>
        </w:r>
        <w:r w:rsidR="00ED60DE" w:rsidDel="00DB72D5">
          <w:delInstrText xml:space="preserve"> HYPERLINK \l "TActualParList" </w:delInstrText>
        </w:r>
        <w:r w:rsidR="00ED60DE" w:rsidDel="00DB72D5">
          <w:fldChar w:fldCharType="separate"/>
        </w:r>
        <w:r w:rsidRPr="005A644C" w:rsidDel="00DB72D5">
          <w:rPr>
            <w:rStyle w:val="Hyperlink"/>
            <w:noProof w:val="0"/>
          </w:rPr>
          <w:delText>ActualParList</w:delText>
        </w:r>
        <w:r w:rsidR="00ED60DE" w:rsidDel="00DB72D5">
          <w:rPr>
            <w:rStyle w:val="Hyperlink"/>
            <w:noProof w:val="0"/>
          </w:rPr>
          <w:fldChar w:fldCharType="end"/>
        </w:r>
        <w:r w:rsidR="00732D76" w:rsidRPr="0076647D" w:rsidDel="00DB72D5">
          <w:rPr>
            <w:noProof w:val="0"/>
          </w:rPr>
          <w:delText xml:space="preserve">] ")" </w:delText>
        </w:r>
        <w:r w:rsidR="00732D76" w:rsidRPr="0076647D" w:rsidDel="00DB72D5">
          <w:rPr>
            <w:noProof w:val="0"/>
            <w:u w:val="single"/>
          </w:rPr>
          <w:delText>) |</w:delText>
        </w:r>
        <w:r w:rsidR="00732D76" w:rsidRPr="0076647D" w:rsidDel="00DB72D5">
          <w:rPr>
            <w:noProof w:val="0"/>
            <w:u w:val="single"/>
          </w:rPr>
          <w:br/>
          <w:delText xml:space="preserve">                          ( </w:delText>
        </w:r>
        <w:r w:rsidR="00ED60DE" w:rsidDel="00DB72D5">
          <w:fldChar w:fldCharType="begin"/>
        </w:r>
        <w:r w:rsidR="00ED60DE" w:rsidDel="00DB72D5">
          <w:delInstrText xml:space="preserve"> HYPERLINK \l "TFunctionRef" </w:delInstrText>
        </w:r>
        <w:r w:rsidR="00ED60DE" w:rsidDel="00DB72D5">
          <w:fldChar w:fldCharType="separate"/>
        </w:r>
        <w:r w:rsidR="00732D76" w:rsidRPr="005A644C" w:rsidDel="00DB72D5">
          <w:rPr>
            <w:rStyle w:val="Hyperlink"/>
            <w:noProof w:val="0"/>
          </w:rPr>
          <w:delText>ApplyKeyword</w:delText>
        </w:r>
        <w:r w:rsidR="00ED60DE" w:rsidDel="00DB72D5">
          <w:rPr>
            <w:rStyle w:val="Hyperlink"/>
            <w:noProof w:val="0"/>
          </w:rPr>
          <w:fldChar w:fldCharType="end"/>
        </w:r>
        <w:r w:rsidR="00732D76" w:rsidRPr="0076647D" w:rsidDel="00DB72D5">
          <w:rPr>
            <w:noProof w:val="0"/>
            <w:u w:val="single"/>
          </w:rPr>
          <w:delText xml:space="preserve"> "(" Primary "(" [</w:delText>
        </w:r>
        <w:r w:rsidR="00ED60DE" w:rsidDel="00DB72D5">
          <w:fldChar w:fldCharType="begin"/>
        </w:r>
        <w:r w:rsidR="00ED60DE" w:rsidDel="00DB72D5">
          <w:delInstrText xml:space="preserve"> HYPERLINK \l "TActualParList" </w:delInstrText>
        </w:r>
        <w:r w:rsidR="00ED60DE" w:rsidDel="00DB72D5">
          <w:fldChar w:fldCharType="separate"/>
        </w:r>
        <w:r w:rsidRPr="005A644C" w:rsidDel="00DB72D5">
          <w:rPr>
            <w:rStyle w:val="Hyperlink"/>
            <w:noProof w:val="0"/>
          </w:rPr>
          <w:delText>ActualParList</w:delText>
        </w:r>
        <w:r w:rsidR="00ED60DE" w:rsidDel="00DB72D5">
          <w:rPr>
            <w:rStyle w:val="Hyperlink"/>
            <w:noProof w:val="0"/>
          </w:rPr>
          <w:fldChar w:fldCharType="end"/>
        </w:r>
        <w:r w:rsidR="00732D76" w:rsidRPr="0076647D" w:rsidDel="00DB72D5">
          <w:rPr>
            <w:noProof w:val="0"/>
            <w:u w:val="single"/>
          </w:rPr>
          <w:delText>] ")" ")" )</w:delText>
        </w:r>
        <w:r w:rsidR="00CB0F42" w:rsidRPr="0076647D" w:rsidDel="00DB72D5">
          <w:rPr>
            <w:noProof w:val="0"/>
            <w:u w:val="single"/>
            <w:lang w:eastAsia="de-DE"/>
          </w:rPr>
          <w:delText xml:space="preserve"> |</w:delText>
        </w:r>
      </w:del>
    </w:p>
    <w:p w14:paraId="4D788DE4" w14:textId="22715273" w:rsidR="00CB0F42" w:rsidRPr="0076647D" w:rsidDel="00DB72D5" w:rsidRDefault="00CB0F42" w:rsidP="001F21F6">
      <w:pPr>
        <w:pStyle w:val="PL"/>
        <w:rPr>
          <w:del w:id="190" w:author="Jens Grabowski" w:date="2022-01-10T14:51:00Z"/>
          <w:noProof w:val="0"/>
        </w:rPr>
      </w:pPr>
      <w:del w:id="191" w:author="Jens Grabowski" w:date="2022-01-10T14:51:00Z">
        <w:r w:rsidRPr="0076647D" w:rsidDel="00DB72D5">
          <w:rPr>
            <w:noProof w:val="0"/>
          </w:rPr>
          <w:tab/>
        </w:r>
        <w:r w:rsidRPr="0076647D" w:rsidDel="00DB72D5">
          <w:rPr>
            <w:noProof w:val="0"/>
          </w:rPr>
          <w:tab/>
        </w:r>
        <w:r w:rsidRPr="0076647D" w:rsidDel="00DB72D5">
          <w:rPr>
            <w:noProof w:val="0"/>
          </w:rPr>
          <w:tab/>
        </w:r>
        <w:r w:rsidRPr="0076647D" w:rsidDel="00DB72D5">
          <w:rPr>
            <w:noProof w:val="0"/>
          </w:rPr>
          <w:tab/>
        </w:r>
        <w:r w:rsidRPr="0076647D" w:rsidDel="00DB72D5">
          <w:rPr>
            <w:noProof w:val="0"/>
          </w:rPr>
          <w:tab/>
          <w:delText xml:space="preserve"> ( ExtendedIdentifier )</w:delText>
        </w:r>
      </w:del>
    </w:p>
    <w:p w14:paraId="24E84337" w14:textId="77372A04" w:rsidR="00732D76" w:rsidRPr="0076647D" w:rsidDel="00DB72D5" w:rsidRDefault="00CB0F42" w:rsidP="001F21F6">
      <w:pPr>
        <w:pStyle w:val="PL"/>
        <w:rPr>
          <w:del w:id="192" w:author="Jens Grabowski" w:date="2022-01-10T14:51:00Z"/>
          <w:noProof w:val="0"/>
        </w:rPr>
      </w:pPr>
      <w:del w:id="193" w:author="Jens Grabowski" w:date="2022-01-10T14:51:00Z">
        <w:r w:rsidRPr="0076647D" w:rsidDel="00DB72D5">
          <w:rPr>
            <w:noProof w:val="0"/>
          </w:rPr>
          <w:delText>/* STATIC SEMANTICS: ExtendedIdentifier shall only be used in the context of the start operation */</w:delText>
        </w:r>
      </w:del>
    </w:p>
    <w:p w14:paraId="7D675138" w14:textId="66379B77" w:rsidR="00CB0F42" w:rsidRPr="0076647D" w:rsidDel="00DB72D5" w:rsidRDefault="001600BC" w:rsidP="001F21F6">
      <w:pPr>
        <w:pStyle w:val="PL"/>
        <w:rPr>
          <w:del w:id="194" w:author="Jens Grabowski" w:date="2022-01-10T14:51:00Z"/>
          <w:noProof w:val="0"/>
        </w:rPr>
      </w:pPr>
      <w:del w:id="195" w:author="Jens Grabowski" w:date="2022-01-10T14:51:00Z">
        <w:r w:rsidRPr="0076647D" w:rsidDel="00DB72D5">
          <w:rPr>
            <w:noProof w:val="0"/>
          </w:rPr>
          <w:delText>190</w:delText>
        </w:r>
        <w:r w:rsidR="00732D76" w:rsidRPr="0076647D" w:rsidDel="00DB72D5">
          <w:rPr>
            <w:noProof w:val="0"/>
          </w:rPr>
          <w:delText xml:space="preserve">. TestcaseInstance ::= </w:delText>
        </w:r>
        <w:r w:rsidR="00ED60DE" w:rsidDel="00DB72D5">
          <w:fldChar w:fldCharType="begin"/>
        </w:r>
        <w:r w:rsidR="00ED60DE" w:rsidDel="00DB72D5">
          <w:delInstrText xml:space="preserve"> HYPERLINK \l "TExecuteKeyword" </w:delInstrText>
        </w:r>
        <w:r w:rsidR="00ED60DE" w:rsidDel="00DB72D5">
          <w:fldChar w:fldCharType="separate"/>
        </w:r>
        <w:r w:rsidR="00732D76" w:rsidRPr="005A644C" w:rsidDel="00DB72D5">
          <w:rPr>
            <w:rStyle w:val="Hyperlink"/>
            <w:noProof w:val="0"/>
          </w:rPr>
          <w:delText>ExecuteKeyword</w:delText>
        </w:r>
        <w:r w:rsidR="00ED60DE" w:rsidDel="00DB72D5">
          <w:rPr>
            <w:rStyle w:val="Hyperlink"/>
            <w:noProof w:val="0"/>
          </w:rPr>
          <w:fldChar w:fldCharType="end"/>
        </w:r>
        <w:r w:rsidR="00732D76" w:rsidRPr="0076647D" w:rsidDel="00DB72D5">
          <w:rPr>
            <w:noProof w:val="0"/>
          </w:rPr>
          <w:delText xml:space="preserve"> "(" </w:delText>
        </w:r>
        <w:r w:rsidR="00732D76" w:rsidRPr="0076647D" w:rsidDel="00DB72D5">
          <w:rPr>
            <w:noProof w:val="0"/>
            <w:u w:val="single"/>
          </w:rPr>
          <w:delText>(</w:delText>
        </w:r>
        <w:r w:rsidR="00732D76" w:rsidRPr="0076647D" w:rsidDel="00DB72D5">
          <w:rPr>
            <w:noProof w:val="0"/>
          </w:rPr>
          <w:delText xml:space="preserve"> </w:delText>
        </w:r>
        <w:r w:rsidR="00ED60DE" w:rsidDel="00DB72D5">
          <w:fldChar w:fldCharType="begin"/>
        </w:r>
        <w:r w:rsidR="00ED60DE" w:rsidDel="00DB72D5">
          <w:delInstrText xml:space="preserve"> HYPERLINK \l "TExtendedIdentifier" </w:delInstrText>
        </w:r>
        <w:r w:rsidR="00ED60DE" w:rsidDel="00DB72D5">
          <w:fldChar w:fldCharType="separate"/>
        </w:r>
        <w:r w:rsidR="00732D76" w:rsidRPr="005A644C" w:rsidDel="00DB72D5">
          <w:rPr>
            <w:rStyle w:val="Hyperlink"/>
            <w:noProof w:val="0"/>
          </w:rPr>
          <w:delText>ExtendedIdentifier</w:delText>
        </w:r>
        <w:r w:rsidR="00ED60DE" w:rsidDel="00DB72D5">
          <w:rPr>
            <w:rStyle w:val="Hyperlink"/>
            <w:noProof w:val="0"/>
          </w:rPr>
          <w:fldChar w:fldCharType="end"/>
        </w:r>
        <w:r w:rsidR="00732D76" w:rsidRPr="0076647D" w:rsidDel="00DB72D5">
          <w:rPr>
            <w:noProof w:val="0"/>
          </w:rPr>
          <w:delText xml:space="preserve">  </w:delText>
        </w:r>
        <w:r w:rsidR="00CB0F42" w:rsidRPr="0076647D" w:rsidDel="00DB72D5">
          <w:rPr>
            <w:noProof w:val="0"/>
          </w:rPr>
          <w:delText>[</w:delText>
        </w:r>
        <w:r w:rsidR="00732D76" w:rsidRPr="0076647D" w:rsidDel="00DB72D5">
          <w:rPr>
            <w:noProof w:val="0"/>
          </w:rPr>
          <w:delText>"(" [</w:delText>
        </w:r>
        <w:r w:rsidR="00ED60DE" w:rsidDel="00DB72D5">
          <w:fldChar w:fldCharType="begin"/>
        </w:r>
        <w:r w:rsidR="00ED60DE" w:rsidDel="00DB72D5">
          <w:delInstrText xml:space="preserve"> HYPERLINK \l "TActualParLis</w:delInstrText>
        </w:r>
        <w:r w:rsidR="00ED60DE" w:rsidDel="00DB72D5">
          <w:delInstrText xml:space="preserve">t" </w:delInstrText>
        </w:r>
        <w:r w:rsidR="00ED60DE" w:rsidDel="00DB72D5">
          <w:fldChar w:fldCharType="separate"/>
        </w:r>
        <w:r w:rsidRPr="005A644C" w:rsidDel="00DB72D5">
          <w:rPr>
            <w:rStyle w:val="Hyperlink"/>
            <w:noProof w:val="0"/>
          </w:rPr>
          <w:delText>ActualParList</w:delText>
        </w:r>
        <w:r w:rsidR="00ED60DE" w:rsidDel="00DB72D5">
          <w:rPr>
            <w:rStyle w:val="Hyperlink"/>
            <w:noProof w:val="0"/>
          </w:rPr>
          <w:fldChar w:fldCharType="end"/>
        </w:r>
        <w:r w:rsidR="00732D76" w:rsidRPr="0076647D" w:rsidDel="00DB72D5">
          <w:rPr>
            <w:noProof w:val="0"/>
          </w:rPr>
          <w:delText>] ")"</w:delText>
        </w:r>
        <w:r w:rsidR="00CB0F42" w:rsidRPr="0076647D" w:rsidDel="00DB72D5">
          <w:rPr>
            <w:noProof w:val="0"/>
          </w:rPr>
          <w:delText>]</w:delText>
        </w:r>
        <w:r w:rsidR="00732D76" w:rsidRPr="0076647D" w:rsidDel="00DB72D5">
          <w:rPr>
            <w:noProof w:val="0"/>
          </w:rPr>
          <w:delText xml:space="preserve"> </w:delText>
        </w:r>
        <w:r w:rsidR="00732D76" w:rsidRPr="0076647D" w:rsidDel="00DB72D5">
          <w:rPr>
            <w:noProof w:val="0"/>
            <w:u w:val="single"/>
          </w:rPr>
          <w:delText>) |</w:delText>
        </w:r>
        <w:r w:rsidR="00732D76" w:rsidRPr="0076647D" w:rsidDel="00DB72D5">
          <w:rPr>
            <w:noProof w:val="0"/>
            <w:u w:val="single"/>
          </w:rPr>
          <w:br/>
          <w:delText xml:space="preserve">                          ( </w:delText>
        </w:r>
        <w:r w:rsidR="00ED60DE" w:rsidDel="00DB72D5">
          <w:fldChar w:fldCharType="begin"/>
        </w:r>
        <w:r w:rsidR="00ED60DE" w:rsidDel="00DB72D5">
          <w:delInstrText xml:space="preserve"> HYPERLINK \l "TTestcaseRef" </w:delInstrText>
        </w:r>
        <w:r w:rsidR="00ED60DE" w:rsidDel="00DB72D5">
          <w:fldChar w:fldCharType="separate"/>
        </w:r>
        <w:r w:rsidR="00732D76" w:rsidRPr="005A644C" w:rsidDel="00DB72D5">
          <w:rPr>
            <w:rStyle w:val="Hyperlink"/>
            <w:noProof w:val="0"/>
          </w:rPr>
          <w:delText>ApplyKeyword</w:delText>
        </w:r>
        <w:r w:rsidR="00ED60DE" w:rsidDel="00DB72D5">
          <w:rPr>
            <w:rStyle w:val="Hyperlink"/>
            <w:noProof w:val="0"/>
          </w:rPr>
          <w:fldChar w:fldCharType="end"/>
        </w:r>
        <w:r w:rsidR="00732D76" w:rsidRPr="0076647D" w:rsidDel="00DB72D5">
          <w:rPr>
            <w:noProof w:val="0"/>
            <w:u w:val="single"/>
          </w:rPr>
          <w:delText xml:space="preserve"> "(" Primary "(" [</w:delText>
        </w:r>
        <w:r w:rsidR="00ED60DE" w:rsidDel="00DB72D5">
          <w:fldChar w:fldCharType="begin"/>
        </w:r>
        <w:r w:rsidR="00ED60DE" w:rsidDel="00DB72D5">
          <w:delInstrText xml:space="preserve"> HYPERLINK \l "TTestcaseActualParList" </w:delInstrText>
        </w:r>
        <w:r w:rsidR="00ED60DE" w:rsidDel="00DB72D5">
          <w:fldChar w:fldCharType="separate"/>
        </w:r>
        <w:r w:rsidR="00732D76" w:rsidRPr="005A644C" w:rsidDel="00DB72D5">
          <w:rPr>
            <w:rStyle w:val="Hyperlink"/>
            <w:noProof w:val="0"/>
          </w:rPr>
          <w:delText>TestcaseActualParList</w:delText>
        </w:r>
        <w:r w:rsidR="00ED60DE" w:rsidDel="00DB72D5">
          <w:rPr>
            <w:rStyle w:val="Hyperlink"/>
            <w:noProof w:val="0"/>
          </w:rPr>
          <w:fldChar w:fldCharType="end"/>
        </w:r>
        <w:r w:rsidR="00732D76" w:rsidRPr="0076647D" w:rsidDel="00DB72D5">
          <w:rPr>
            <w:noProof w:val="0"/>
            <w:u w:val="single"/>
          </w:rPr>
          <w:delText>] ")" ")" )</w:delText>
        </w:r>
        <w:r w:rsidR="00732D76" w:rsidRPr="0076647D" w:rsidDel="00DB72D5">
          <w:rPr>
            <w:noProof w:val="0"/>
          </w:rPr>
          <w:br/>
          <w:delText xml:space="preserve">                          [","(</w:delText>
        </w:r>
        <w:r w:rsidR="00ED60DE" w:rsidDel="00DB72D5">
          <w:fldChar w:fldCharType="begin"/>
        </w:r>
        <w:r w:rsidR="00ED60DE" w:rsidDel="00DB72D5">
          <w:delInstrText xml:space="preserve"> HYPERLINK \l "TExpression" </w:delInstrText>
        </w:r>
        <w:r w:rsidR="00ED60DE" w:rsidDel="00DB72D5">
          <w:fldChar w:fldCharType="separate"/>
        </w:r>
        <w:r w:rsidR="00732D76" w:rsidRPr="005A644C" w:rsidDel="00DB72D5">
          <w:rPr>
            <w:rStyle w:val="Hyperlink"/>
            <w:noProof w:val="0"/>
          </w:rPr>
          <w:delText>Expression</w:delText>
        </w:r>
        <w:r w:rsidR="00ED60DE" w:rsidDel="00DB72D5">
          <w:rPr>
            <w:rStyle w:val="Hyperlink"/>
            <w:noProof w:val="0"/>
          </w:rPr>
          <w:fldChar w:fldCharType="end"/>
        </w:r>
        <w:r w:rsidR="00732D76" w:rsidRPr="0076647D" w:rsidDel="00DB72D5">
          <w:rPr>
            <w:noProof w:val="0"/>
          </w:rPr>
          <w:delText xml:space="preserve"> | </w:delText>
        </w:r>
        <w:r w:rsidR="00ED60DE" w:rsidDel="00DB72D5">
          <w:fldChar w:fldCharType="begin"/>
        </w:r>
        <w:r w:rsidR="00ED60DE" w:rsidDel="00DB72D5">
          <w:delInstrText xml:space="preserve"> HYPERLINK \l "TMinus" </w:delInstrText>
        </w:r>
        <w:r w:rsidR="00ED60DE" w:rsidDel="00DB72D5">
          <w:fldChar w:fldCharType="separate"/>
        </w:r>
        <w:r w:rsidR="00732D76" w:rsidRPr="005A644C" w:rsidDel="00DB72D5">
          <w:rPr>
            <w:rStyle w:val="Hyperlink"/>
            <w:noProof w:val="0"/>
          </w:rPr>
          <w:delText>Minus</w:delText>
        </w:r>
        <w:r w:rsidR="00ED60DE" w:rsidDel="00DB72D5">
          <w:rPr>
            <w:rStyle w:val="Hyperlink"/>
            <w:noProof w:val="0"/>
          </w:rPr>
          <w:fldChar w:fldCharType="end"/>
        </w:r>
        <w:r w:rsidR="00732D76" w:rsidRPr="0076647D" w:rsidDel="00DB72D5">
          <w:rPr>
            <w:noProof w:val="0"/>
          </w:rPr>
          <w:delText xml:space="preserve">) ["," </w:delText>
        </w:r>
        <w:r w:rsidR="00ED60DE" w:rsidDel="00DB72D5">
          <w:fldChar w:fldCharType="begin"/>
        </w:r>
        <w:r w:rsidR="00ED60DE" w:rsidDel="00DB72D5">
          <w:delInstrText xml:space="preserve"> HYPERLINK \l "TSingleExpression" </w:delInstrText>
        </w:r>
        <w:r w:rsidR="00ED60DE" w:rsidDel="00DB72D5">
          <w:fldChar w:fldCharType="separate"/>
        </w:r>
        <w:r w:rsidR="00732D76" w:rsidRPr="005A644C" w:rsidDel="00DB72D5">
          <w:rPr>
            <w:rStyle w:val="Hyperlink"/>
            <w:noProof w:val="0"/>
          </w:rPr>
          <w:delText>SingleExpression</w:delText>
        </w:r>
        <w:r w:rsidR="00ED60DE" w:rsidDel="00DB72D5">
          <w:rPr>
            <w:rStyle w:val="Hyperlink"/>
            <w:noProof w:val="0"/>
          </w:rPr>
          <w:fldChar w:fldCharType="end"/>
        </w:r>
        <w:r w:rsidR="00732D76" w:rsidRPr="0076647D" w:rsidDel="00DB72D5">
          <w:rPr>
            <w:noProof w:val="0"/>
          </w:rPr>
          <w:delText>]] ")"</w:delText>
        </w:r>
        <w:r w:rsidR="00732D76" w:rsidRPr="0076647D" w:rsidDel="00DB72D5">
          <w:rPr>
            <w:noProof w:val="0"/>
          </w:rPr>
          <w:br/>
        </w:r>
        <w:r w:rsidR="00CB0F42" w:rsidRPr="0076647D" w:rsidDel="00DB72D5">
          <w:rPr>
            <w:noProof w:val="0"/>
          </w:rPr>
          <w:delText>/** STATIC SEMANTICS: ActualParList shall only be optional if the AltstepInstance is the parameter of an activate statement*/</w:delText>
        </w:r>
      </w:del>
    </w:p>
    <w:p w14:paraId="7FA3D30B" w14:textId="3015E1A8" w:rsidR="00732D76" w:rsidRPr="0076647D" w:rsidDel="00DB72D5" w:rsidRDefault="00732D76" w:rsidP="001F21F6">
      <w:pPr>
        <w:pStyle w:val="PL"/>
        <w:rPr>
          <w:del w:id="196" w:author="Jens Grabowski" w:date="2022-01-10T14:51:00Z"/>
          <w:noProof w:val="0"/>
        </w:rPr>
      </w:pPr>
      <w:del w:id="197" w:author="Jens Grabowski" w:date="2022-01-10T14:51:00Z">
        <w:r w:rsidRPr="0076647D" w:rsidDel="00DB72D5">
          <w:rPr>
            <w:noProof w:val="0"/>
          </w:rPr>
          <w:delText xml:space="preserve">196. AltstepInstance ::= </w:delText>
        </w:r>
        <w:r w:rsidR="00ED60DE" w:rsidDel="00DB72D5">
          <w:fldChar w:fldCharType="begin"/>
        </w:r>
        <w:r w:rsidR="00ED60DE" w:rsidDel="00DB72D5">
          <w:delInstrText xml:space="preserve"> HYPERLINK \l "TExtendedIdentifier" </w:delInstrText>
        </w:r>
        <w:r w:rsidR="00ED60DE" w:rsidDel="00DB72D5">
          <w:fldChar w:fldCharType="separate"/>
        </w:r>
        <w:r w:rsidRPr="005A644C" w:rsidDel="00DB72D5">
          <w:rPr>
            <w:rStyle w:val="Hyperlink"/>
            <w:noProof w:val="0"/>
          </w:rPr>
          <w:delText>ExtendedIdentifier</w:delText>
        </w:r>
        <w:r w:rsidR="00ED60DE" w:rsidDel="00DB72D5">
          <w:rPr>
            <w:rStyle w:val="Hyperlink"/>
            <w:noProof w:val="0"/>
          </w:rPr>
          <w:fldChar w:fldCharType="end"/>
        </w:r>
        <w:r w:rsidRPr="0076647D" w:rsidDel="00DB72D5">
          <w:rPr>
            <w:noProof w:val="0"/>
          </w:rPr>
          <w:delText xml:space="preserve"> "(" [</w:delText>
        </w:r>
        <w:r w:rsidR="00ED60DE" w:rsidDel="00DB72D5">
          <w:fldChar w:fldCharType="begin"/>
        </w:r>
        <w:r w:rsidR="00ED60DE" w:rsidDel="00DB72D5">
          <w:delInstrText xml:space="preserve"> HYPERLINK \l "TActualParList" </w:delInstrText>
        </w:r>
        <w:r w:rsidR="00ED60DE" w:rsidDel="00DB72D5">
          <w:fldChar w:fldCharType="separate"/>
        </w:r>
        <w:r w:rsidR="001600BC" w:rsidRPr="005A644C" w:rsidDel="00DB72D5">
          <w:rPr>
            <w:rStyle w:val="Hyperlink"/>
            <w:noProof w:val="0"/>
          </w:rPr>
          <w:delText>ActualParList</w:delText>
        </w:r>
        <w:r w:rsidR="00ED60DE" w:rsidDel="00DB72D5">
          <w:rPr>
            <w:rStyle w:val="Hyperlink"/>
            <w:noProof w:val="0"/>
          </w:rPr>
          <w:fldChar w:fldCharType="end"/>
        </w:r>
        <w:r w:rsidRPr="0076647D" w:rsidDel="00DB72D5">
          <w:rPr>
            <w:noProof w:val="0"/>
          </w:rPr>
          <w:delText>] ")"</w:delText>
        </w:r>
      </w:del>
    </w:p>
    <w:p w14:paraId="4AE43705" w14:textId="243DE0A9" w:rsidR="00732D76" w:rsidRPr="0076647D" w:rsidDel="00DB72D5" w:rsidRDefault="001600BC" w:rsidP="001F21F6">
      <w:pPr>
        <w:pStyle w:val="PL"/>
        <w:rPr>
          <w:del w:id="198" w:author="Jens Grabowski" w:date="2022-01-10T14:51:00Z"/>
          <w:noProof w:val="0"/>
        </w:rPr>
      </w:pPr>
      <w:del w:id="199" w:author="Jens Grabowski" w:date="2022-01-10T14:51:00Z">
        <w:r w:rsidRPr="0076647D" w:rsidDel="00DB72D5">
          <w:rPr>
            <w:noProof w:val="0"/>
          </w:rPr>
          <w:delText>412</w:delText>
        </w:r>
        <w:r w:rsidR="00732D76" w:rsidRPr="0076647D" w:rsidDel="00DB72D5">
          <w:rPr>
            <w:noProof w:val="0"/>
          </w:rPr>
          <w:delText xml:space="preserve">. PredefinedValue ::= </w:delText>
        </w:r>
        <w:r w:rsidR="00ED60DE" w:rsidDel="00DB72D5">
          <w:fldChar w:fldCharType="begin"/>
        </w:r>
        <w:r w:rsidR="00ED60DE" w:rsidDel="00DB72D5">
          <w:delInstrText xml:space="preserve"> HYPERLINK \l "TBitStringValue" </w:delInstrText>
        </w:r>
        <w:r w:rsidR="00ED60DE" w:rsidDel="00DB72D5">
          <w:fldChar w:fldCharType="separate"/>
        </w:r>
        <w:r w:rsidR="00732D76" w:rsidRPr="005A644C" w:rsidDel="00DB72D5">
          <w:rPr>
            <w:rStyle w:val="Hyperlink"/>
            <w:noProof w:val="0"/>
          </w:rPr>
          <w:delText>BitStringValue</w:delText>
        </w:r>
        <w:r w:rsidR="00ED60DE" w:rsidDel="00DB72D5">
          <w:rPr>
            <w:rStyle w:val="Hyperlink"/>
            <w:noProof w:val="0"/>
          </w:rPr>
          <w:fldChar w:fldCharType="end"/>
        </w:r>
        <w:r w:rsidR="00732D76" w:rsidRPr="0076647D" w:rsidDel="00DB72D5">
          <w:rPr>
            <w:noProof w:val="0"/>
          </w:rPr>
          <w:delText xml:space="preserve"> |</w:delText>
        </w:r>
      </w:del>
    </w:p>
    <w:p w14:paraId="301F958E" w14:textId="60DCF485" w:rsidR="00732D76" w:rsidRPr="0076647D" w:rsidDel="00DB72D5" w:rsidRDefault="00732D76" w:rsidP="001F21F6">
      <w:pPr>
        <w:pStyle w:val="PL"/>
        <w:rPr>
          <w:del w:id="200" w:author="Jens Grabowski" w:date="2022-01-10T14:51:00Z"/>
          <w:noProof w:val="0"/>
        </w:rPr>
      </w:pPr>
      <w:del w:id="201" w:author="Jens Grabowski" w:date="2022-01-10T14:51:00Z">
        <w:r w:rsidRPr="0076647D" w:rsidDel="00DB72D5">
          <w:rPr>
            <w:noProof w:val="0"/>
          </w:rPr>
          <w:delText xml:space="preserve">                         </w:delText>
        </w:r>
        <w:r w:rsidR="00ED60DE" w:rsidDel="00DB72D5">
          <w:fldChar w:fldCharType="begin"/>
        </w:r>
        <w:r w:rsidR="00ED60DE" w:rsidDel="00DB72D5">
          <w:delInstrText xml:space="preserve"> HYPERLINK \l "TBooleanValue" </w:delInstrText>
        </w:r>
        <w:r w:rsidR="00ED60DE" w:rsidDel="00DB72D5">
          <w:fldChar w:fldCharType="separate"/>
        </w:r>
        <w:r w:rsidRPr="005A644C" w:rsidDel="00DB72D5">
          <w:rPr>
            <w:rStyle w:val="Hyperlink"/>
            <w:noProof w:val="0"/>
          </w:rPr>
          <w:delText>BooleanValue</w:delText>
        </w:r>
        <w:r w:rsidR="00ED60DE" w:rsidDel="00DB72D5">
          <w:rPr>
            <w:rStyle w:val="Hyperlink"/>
            <w:noProof w:val="0"/>
          </w:rPr>
          <w:fldChar w:fldCharType="end"/>
        </w:r>
        <w:r w:rsidRPr="0076647D" w:rsidDel="00DB72D5">
          <w:rPr>
            <w:noProof w:val="0"/>
          </w:rPr>
          <w:delText xml:space="preserve"> | </w:delText>
        </w:r>
      </w:del>
    </w:p>
    <w:p w14:paraId="46B94127" w14:textId="1155573D" w:rsidR="00732D76" w:rsidRPr="0076647D" w:rsidDel="00DB72D5" w:rsidRDefault="00732D76" w:rsidP="001F21F6">
      <w:pPr>
        <w:pStyle w:val="PL"/>
        <w:rPr>
          <w:del w:id="202" w:author="Jens Grabowski" w:date="2022-01-10T14:51:00Z"/>
          <w:noProof w:val="0"/>
        </w:rPr>
      </w:pPr>
      <w:del w:id="203" w:author="Jens Grabowski" w:date="2022-01-10T14:51:00Z">
        <w:r w:rsidRPr="0076647D" w:rsidDel="00DB72D5">
          <w:rPr>
            <w:noProof w:val="0"/>
          </w:rPr>
          <w:delText xml:space="preserve">                         </w:delText>
        </w:r>
        <w:r w:rsidR="00ED60DE" w:rsidDel="00DB72D5">
          <w:fldChar w:fldCharType="begin"/>
        </w:r>
        <w:r w:rsidR="00ED60DE" w:rsidDel="00DB72D5">
          <w:delInstrText xml:space="preserve"> HYPERLINK \l "TCharStringValue" </w:delInstrText>
        </w:r>
        <w:r w:rsidR="00ED60DE" w:rsidDel="00DB72D5">
          <w:fldChar w:fldCharType="separate"/>
        </w:r>
        <w:r w:rsidRPr="005A644C" w:rsidDel="00DB72D5">
          <w:rPr>
            <w:rStyle w:val="Hyperlink"/>
            <w:noProof w:val="0"/>
          </w:rPr>
          <w:delText>CharStringValue</w:delText>
        </w:r>
        <w:r w:rsidR="00ED60DE" w:rsidDel="00DB72D5">
          <w:rPr>
            <w:rStyle w:val="Hyperlink"/>
            <w:noProof w:val="0"/>
          </w:rPr>
          <w:fldChar w:fldCharType="end"/>
        </w:r>
        <w:r w:rsidRPr="0076647D" w:rsidDel="00DB72D5">
          <w:rPr>
            <w:noProof w:val="0"/>
          </w:rPr>
          <w:delText xml:space="preserve"> |</w:delText>
        </w:r>
      </w:del>
    </w:p>
    <w:p w14:paraId="4C054378" w14:textId="18CA34DB" w:rsidR="00732D76" w:rsidRPr="0076647D" w:rsidDel="00DB72D5" w:rsidRDefault="00732D76" w:rsidP="001F21F6">
      <w:pPr>
        <w:pStyle w:val="PL"/>
        <w:rPr>
          <w:del w:id="204" w:author="Jens Grabowski" w:date="2022-01-10T14:51:00Z"/>
          <w:noProof w:val="0"/>
        </w:rPr>
      </w:pPr>
      <w:del w:id="205" w:author="Jens Grabowski" w:date="2022-01-10T14:51:00Z">
        <w:r w:rsidRPr="0076647D" w:rsidDel="00DB72D5">
          <w:rPr>
            <w:noProof w:val="0"/>
          </w:rPr>
          <w:delText xml:space="preserve">                         </w:delText>
        </w:r>
        <w:r w:rsidR="00ED60DE" w:rsidDel="00DB72D5">
          <w:fldChar w:fldCharType="begin"/>
        </w:r>
        <w:r w:rsidR="00ED60DE" w:rsidDel="00DB72D5">
          <w:delInstrText xml:space="preserve"> HYPERLINK \l "TNumber" </w:delInstrText>
        </w:r>
        <w:r w:rsidR="00ED60DE" w:rsidDel="00DB72D5">
          <w:fldChar w:fldCharType="separate"/>
        </w:r>
        <w:r w:rsidRPr="005A644C" w:rsidDel="00DB72D5">
          <w:rPr>
            <w:rStyle w:val="Hyperlink"/>
            <w:noProof w:val="0"/>
          </w:rPr>
          <w:delText>Number</w:delText>
        </w:r>
        <w:r w:rsidR="00ED60DE" w:rsidDel="00DB72D5">
          <w:rPr>
            <w:rStyle w:val="Hyperlink"/>
            <w:noProof w:val="0"/>
          </w:rPr>
          <w:fldChar w:fldCharType="end"/>
        </w:r>
        <w:r w:rsidRPr="0076647D" w:rsidDel="00DB72D5">
          <w:rPr>
            <w:noProof w:val="0"/>
          </w:rPr>
          <w:delText xml:space="preserve"> |  /* EnumeratedValue */</w:delText>
        </w:r>
      </w:del>
    </w:p>
    <w:p w14:paraId="00FA2552" w14:textId="5C54D675" w:rsidR="00732D76" w:rsidRPr="0076647D" w:rsidDel="00DB72D5" w:rsidRDefault="00732D76" w:rsidP="001F21F6">
      <w:pPr>
        <w:pStyle w:val="PL"/>
        <w:rPr>
          <w:del w:id="206" w:author="Jens Grabowski" w:date="2022-01-10T14:51:00Z"/>
          <w:noProof w:val="0"/>
        </w:rPr>
      </w:pPr>
      <w:del w:id="207" w:author="Jens Grabowski" w:date="2022-01-10T14:51:00Z">
        <w:r w:rsidRPr="0076647D" w:rsidDel="00DB72D5">
          <w:rPr>
            <w:noProof w:val="0"/>
          </w:rPr>
          <w:delText xml:space="preserve">                         </w:delText>
        </w:r>
        <w:r w:rsidR="00ED60DE" w:rsidDel="00DB72D5">
          <w:fldChar w:fldCharType="begin"/>
        </w:r>
        <w:r w:rsidR="00ED60DE" w:rsidDel="00DB72D5">
          <w:delInstrText xml:space="preserve"> HYPERLINK \l "TOstring" </w:delInstrText>
        </w:r>
        <w:r w:rsidR="00ED60DE" w:rsidDel="00DB72D5">
          <w:fldChar w:fldCharType="separate"/>
        </w:r>
        <w:r w:rsidRPr="005A644C" w:rsidDel="00DB72D5">
          <w:rPr>
            <w:rStyle w:val="Hyperlink"/>
            <w:noProof w:val="0"/>
          </w:rPr>
          <w:delText>Ostring</w:delText>
        </w:r>
        <w:r w:rsidR="00ED60DE" w:rsidDel="00DB72D5">
          <w:rPr>
            <w:rStyle w:val="Hyperlink"/>
            <w:noProof w:val="0"/>
          </w:rPr>
          <w:fldChar w:fldCharType="end"/>
        </w:r>
        <w:r w:rsidRPr="0076647D" w:rsidDel="00DB72D5">
          <w:rPr>
            <w:noProof w:val="0"/>
          </w:rPr>
          <w:delText xml:space="preserve"> |</w:delText>
        </w:r>
      </w:del>
    </w:p>
    <w:p w14:paraId="17765C49" w14:textId="00819612" w:rsidR="00732D76" w:rsidRPr="0076647D" w:rsidDel="00DB72D5" w:rsidRDefault="00732D76" w:rsidP="001F21F6">
      <w:pPr>
        <w:pStyle w:val="PL"/>
        <w:rPr>
          <w:del w:id="208" w:author="Jens Grabowski" w:date="2022-01-10T14:51:00Z"/>
          <w:noProof w:val="0"/>
        </w:rPr>
      </w:pPr>
      <w:del w:id="209" w:author="Jens Grabowski" w:date="2022-01-10T14:51:00Z">
        <w:r w:rsidRPr="0076647D" w:rsidDel="00DB72D5">
          <w:rPr>
            <w:noProof w:val="0"/>
          </w:rPr>
          <w:delText xml:space="preserve">                         </w:delText>
        </w:r>
        <w:r w:rsidR="00ED60DE" w:rsidDel="00DB72D5">
          <w:fldChar w:fldCharType="begin"/>
        </w:r>
        <w:r w:rsidR="00ED60DE" w:rsidDel="00DB72D5">
          <w:delInstrText xml:space="preserve"> HYPERLINK \l "THstring" </w:delInstrText>
        </w:r>
        <w:r w:rsidR="00ED60DE" w:rsidDel="00DB72D5">
          <w:fldChar w:fldCharType="separate"/>
        </w:r>
        <w:r w:rsidRPr="005A644C" w:rsidDel="00DB72D5">
          <w:rPr>
            <w:rStyle w:val="Hyperlink"/>
            <w:noProof w:val="0"/>
          </w:rPr>
          <w:delText>Hstring</w:delText>
        </w:r>
        <w:r w:rsidR="00ED60DE" w:rsidDel="00DB72D5">
          <w:rPr>
            <w:rStyle w:val="Hyperlink"/>
            <w:noProof w:val="0"/>
          </w:rPr>
          <w:fldChar w:fldCharType="end"/>
        </w:r>
        <w:r w:rsidRPr="0076647D" w:rsidDel="00DB72D5">
          <w:rPr>
            <w:noProof w:val="0"/>
          </w:rPr>
          <w:delText xml:space="preserve"> |</w:delText>
        </w:r>
      </w:del>
    </w:p>
    <w:p w14:paraId="32BF176A" w14:textId="1DD686CC" w:rsidR="00732D76" w:rsidRPr="0076647D" w:rsidDel="00DB72D5" w:rsidRDefault="00732D76" w:rsidP="001F21F6">
      <w:pPr>
        <w:pStyle w:val="PL"/>
        <w:rPr>
          <w:del w:id="210" w:author="Jens Grabowski" w:date="2022-01-10T14:51:00Z"/>
          <w:noProof w:val="0"/>
        </w:rPr>
      </w:pPr>
      <w:del w:id="211" w:author="Jens Grabowski" w:date="2022-01-10T14:51:00Z">
        <w:r w:rsidRPr="0076647D" w:rsidDel="00DB72D5">
          <w:rPr>
            <w:noProof w:val="0"/>
          </w:rPr>
          <w:delText xml:space="preserve">                         </w:delText>
        </w:r>
        <w:r w:rsidR="00ED60DE" w:rsidDel="00DB72D5">
          <w:fldChar w:fldCharType="begin"/>
        </w:r>
        <w:r w:rsidR="00ED60DE" w:rsidDel="00DB72D5">
          <w:delInstrText xml:space="preserve"> HYPERLINK \l "TVerdictTypeValue" </w:delInstrText>
        </w:r>
        <w:r w:rsidR="00ED60DE" w:rsidDel="00DB72D5">
          <w:fldChar w:fldCharType="separate"/>
        </w:r>
        <w:r w:rsidRPr="005A644C" w:rsidDel="00DB72D5">
          <w:rPr>
            <w:rStyle w:val="Hyperlink"/>
            <w:noProof w:val="0"/>
          </w:rPr>
          <w:delText>VerdictTypeValue</w:delText>
        </w:r>
        <w:r w:rsidR="00ED60DE" w:rsidDel="00DB72D5">
          <w:rPr>
            <w:rStyle w:val="Hyperlink"/>
            <w:noProof w:val="0"/>
          </w:rPr>
          <w:fldChar w:fldCharType="end"/>
        </w:r>
        <w:r w:rsidRPr="0076647D" w:rsidDel="00DB72D5">
          <w:rPr>
            <w:noProof w:val="0"/>
          </w:rPr>
          <w:delText xml:space="preserve"> |</w:delText>
        </w:r>
      </w:del>
    </w:p>
    <w:p w14:paraId="67F21A01" w14:textId="2C707971" w:rsidR="00732D76" w:rsidRPr="0076647D" w:rsidDel="00DB72D5" w:rsidRDefault="00732D76" w:rsidP="001F21F6">
      <w:pPr>
        <w:pStyle w:val="PL"/>
        <w:rPr>
          <w:del w:id="212" w:author="Jens Grabowski" w:date="2022-01-10T14:51:00Z"/>
          <w:noProof w:val="0"/>
        </w:rPr>
      </w:pPr>
      <w:del w:id="213" w:author="Jens Grabowski" w:date="2022-01-10T14:51:00Z">
        <w:r w:rsidRPr="0076647D" w:rsidDel="00DB72D5">
          <w:rPr>
            <w:noProof w:val="0"/>
          </w:rPr>
          <w:delText xml:space="preserve">                         </w:delText>
        </w:r>
        <w:r w:rsidR="00ED60DE" w:rsidDel="00DB72D5">
          <w:fldChar w:fldCharType="begin"/>
        </w:r>
        <w:r w:rsidR="00ED60DE" w:rsidDel="00DB72D5">
          <w:delInstrText xml:space="preserve"> HYPERLINK \l "TIdentifier" </w:delInstrText>
        </w:r>
        <w:r w:rsidR="00ED60DE" w:rsidDel="00DB72D5">
          <w:fldChar w:fldCharType="separate"/>
        </w:r>
        <w:r w:rsidRPr="005A644C" w:rsidDel="00DB72D5">
          <w:rPr>
            <w:rStyle w:val="Hyperlink"/>
            <w:noProof w:val="0"/>
          </w:rPr>
          <w:delText>Identifier</w:delText>
        </w:r>
        <w:r w:rsidR="00ED60DE" w:rsidDel="00DB72D5">
          <w:rPr>
            <w:rStyle w:val="Hyperlink"/>
            <w:noProof w:val="0"/>
          </w:rPr>
          <w:fldChar w:fldCharType="end"/>
        </w:r>
        <w:r w:rsidRPr="0076647D" w:rsidDel="00DB72D5">
          <w:rPr>
            <w:noProof w:val="0"/>
          </w:rPr>
          <w:delText xml:space="preserve"> | /* EnumeratedValue */</w:delText>
        </w:r>
      </w:del>
    </w:p>
    <w:p w14:paraId="4DDC8E6A" w14:textId="0F3A61F0" w:rsidR="00732D76" w:rsidRPr="0076647D" w:rsidDel="00DB72D5" w:rsidRDefault="00732D76" w:rsidP="001F21F6">
      <w:pPr>
        <w:pStyle w:val="PL"/>
        <w:rPr>
          <w:del w:id="214" w:author="Jens Grabowski" w:date="2022-01-10T14:51:00Z"/>
          <w:noProof w:val="0"/>
        </w:rPr>
      </w:pPr>
      <w:del w:id="215" w:author="Jens Grabowski" w:date="2022-01-10T14:51:00Z">
        <w:r w:rsidRPr="0076647D" w:rsidDel="00DB72D5">
          <w:rPr>
            <w:noProof w:val="0"/>
          </w:rPr>
          <w:delText xml:space="preserve">                         </w:delText>
        </w:r>
        <w:r w:rsidR="00ED60DE" w:rsidDel="00DB72D5">
          <w:fldChar w:fldCharType="begin"/>
        </w:r>
        <w:r w:rsidR="00ED60DE" w:rsidDel="00DB72D5">
          <w:delInstrText xml:space="preserve"> HYPERLINK \l "TFloatValue" </w:delInstrText>
        </w:r>
        <w:r w:rsidR="00ED60DE" w:rsidDel="00DB72D5">
          <w:fldChar w:fldCharType="separate"/>
        </w:r>
        <w:r w:rsidRPr="005A644C" w:rsidDel="00DB72D5">
          <w:rPr>
            <w:rStyle w:val="Hyperlink"/>
            <w:noProof w:val="0"/>
          </w:rPr>
          <w:delText>FloatValue</w:delText>
        </w:r>
        <w:r w:rsidR="00ED60DE" w:rsidDel="00DB72D5">
          <w:rPr>
            <w:rStyle w:val="Hyperlink"/>
            <w:noProof w:val="0"/>
          </w:rPr>
          <w:fldChar w:fldCharType="end"/>
        </w:r>
        <w:r w:rsidRPr="0076647D" w:rsidDel="00DB72D5">
          <w:rPr>
            <w:noProof w:val="0"/>
          </w:rPr>
          <w:delText xml:space="preserve"> |</w:delText>
        </w:r>
      </w:del>
    </w:p>
    <w:p w14:paraId="215045D6" w14:textId="44955ED0" w:rsidR="00732D76" w:rsidRPr="0076647D" w:rsidDel="00DB72D5" w:rsidRDefault="00732D76" w:rsidP="001F21F6">
      <w:pPr>
        <w:pStyle w:val="PL"/>
        <w:rPr>
          <w:del w:id="216" w:author="Jens Grabowski" w:date="2022-01-10T14:51:00Z"/>
          <w:noProof w:val="0"/>
        </w:rPr>
      </w:pPr>
      <w:del w:id="217" w:author="Jens Grabowski" w:date="2022-01-10T14:51:00Z">
        <w:r w:rsidRPr="0076647D" w:rsidDel="00DB72D5">
          <w:rPr>
            <w:noProof w:val="0"/>
          </w:rPr>
          <w:delText xml:space="preserve">                         </w:delText>
        </w:r>
        <w:r w:rsidR="00ED60DE" w:rsidDel="00DB72D5">
          <w:fldChar w:fldCharType="begin"/>
        </w:r>
        <w:r w:rsidR="00ED60DE" w:rsidDel="00DB72D5">
          <w:delInstrText xml:space="preserve"> HYPERLINK \l "TAddressValue" </w:delInstrText>
        </w:r>
        <w:r w:rsidR="00ED60DE" w:rsidDel="00DB72D5">
          <w:fldChar w:fldCharType="separate"/>
        </w:r>
        <w:r w:rsidRPr="005A644C" w:rsidDel="00DB72D5">
          <w:rPr>
            <w:rStyle w:val="Hyperlink"/>
            <w:noProof w:val="0"/>
          </w:rPr>
          <w:delText>AddressValue</w:delText>
        </w:r>
        <w:r w:rsidR="00ED60DE" w:rsidDel="00DB72D5">
          <w:rPr>
            <w:rStyle w:val="Hyperlink"/>
            <w:noProof w:val="0"/>
          </w:rPr>
          <w:fldChar w:fldCharType="end"/>
        </w:r>
        <w:r w:rsidRPr="0076647D" w:rsidDel="00DB72D5">
          <w:rPr>
            <w:noProof w:val="0"/>
          </w:rPr>
          <w:delText xml:space="preserve"> |</w:delText>
        </w:r>
      </w:del>
    </w:p>
    <w:p w14:paraId="1F93E79B" w14:textId="3CD25046" w:rsidR="00732D76" w:rsidRPr="0076647D" w:rsidDel="00DB72D5" w:rsidRDefault="00732D76" w:rsidP="001F21F6">
      <w:pPr>
        <w:pStyle w:val="PL"/>
        <w:rPr>
          <w:del w:id="218" w:author="Jens Grabowski" w:date="2022-01-10T14:51:00Z"/>
          <w:noProof w:val="0"/>
          <w:u w:val="single"/>
        </w:rPr>
      </w:pPr>
      <w:del w:id="219" w:author="Jens Grabowski" w:date="2022-01-10T14:51:00Z">
        <w:r w:rsidRPr="0076647D" w:rsidDel="00DB72D5">
          <w:rPr>
            <w:noProof w:val="0"/>
          </w:rPr>
          <w:delText xml:space="preserve">                         </w:delText>
        </w:r>
        <w:r w:rsidR="00ED60DE" w:rsidDel="00DB72D5">
          <w:fldChar w:fldCharType="begin"/>
        </w:r>
        <w:r w:rsidR="00ED60DE" w:rsidDel="00DB72D5">
          <w:delInstrText xml:space="preserve"> HYPERLINK \l "TOmitValue" </w:delInstrText>
        </w:r>
        <w:r w:rsidR="00ED60DE" w:rsidDel="00DB72D5">
          <w:fldChar w:fldCharType="separate"/>
        </w:r>
        <w:r w:rsidRPr="005A644C" w:rsidDel="00DB72D5">
          <w:rPr>
            <w:rStyle w:val="Hyperlink"/>
            <w:noProof w:val="0"/>
          </w:rPr>
          <w:delText>OmitValue</w:delText>
        </w:r>
        <w:r w:rsidR="00ED60DE" w:rsidDel="00DB72D5">
          <w:rPr>
            <w:rStyle w:val="Hyperlink"/>
            <w:noProof w:val="0"/>
          </w:rPr>
          <w:fldChar w:fldCharType="end"/>
        </w:r>
        <w:r w:rsidRPr="0076647D" w:rsidDel="00DB72D5">
          <w:rPr>
            <w:noProof w:val="0"/>
          </w:rPr>
          <w:delText xml:space="preserve"> </w:delText>
        </w:r>
        <w:r w:rsidRPr="0076647D" w:rsidDel="00DB72D5">
          <w:rPr>
            <w:noProof w:val="0"/>
            <w:u w:val="single"/>
          </w:rPr>
          <w:delText>|</w:delText>
        </w:r>
      </w:del>
    </w:p>
    <w:p w14:paraId="0828D604" w14:textId="0C3C51DE" w:rsidR="006C1A68" w:rsidRPr="0076647D" w:rsidDel="00DB72D5" w:rsidRDefault="00732D76" w:rsidP="001F21F6">
      <w:pPr>
        <w:pStyle w:val="PL"/>
        <w:rPr>
          <w:del w:id="220" w:author="Jens Grabowski" w:date="2022-01-10T14:51:00Z"/>
          <w:rStyle w:val="Hyperlink"/>
          <w:noProof w:val="0"/>
          <w:color w:val="auto"/>
        </w:rPr>
      </w:pPr>
      <w:del w:id="221" w:author="Jens Grabowski" w:date="2022-01-10T14:51:00Z">
        <w:r w:rsidRPr="0076647D" w:rsidDel="00DB72D5">
          <w:rPr>
            <w:noProof w:val="0"/>
            <w:u w:val="single"/>
          </w:rPr>
          <w:delText xml:space="preserve">                         </w:delText>
        </w:r>
        <w:r w:rsidR="00ED60DE" w:rsidDel="00DB72D5">
          <w:fldChar w:fldCharType="begin"/>
        </w:r>
        <w:r w:rsidR="00ED60DE" w:rsidDel="00DB72D5">
          <w:delInstrText xml:space="preserve"> HYPERLINK \l "TBehaviourValue" </w:delInstrText>
        </w:r>
        <w:r w:rsidR="00ED60DE" w:rsidDel="00DB72D5">
          <w:fldChar w:fldCharType="separate"/>
        </w:r>
        <w:r w:rsidRPr="005A644C" w:rsidDel="00DB72D5">
          <w:rPr>
            <w:rStyle w:val="Hyperlink"/>
            <w:noProof w:val="0"/>
          </w:rPr>
          <w:delText>BehaviourValue</w:delText>
        </w:r>
        <w:r w:rsidR="00ED60DE" w:rsidDel="00DB72D5">
          <w:rPr>
            <w:rStyle w:val="Hyperlink"/>
            <w:noProof w:val="0"/>
          </w:rPr>
          <w:fldChar w:fldCharType="end"/>
        </w:r>
      </w:del>
    </w:p>
    <w:p w14:paraId="21A70D7B" w14:textId="011D6906" w:rsidR="00CE24F3" w:rsidRPr="0076647D" w:rsidDel="00DB72D5" w:rsidRDefault="00CE24F3" w:rsidP="001F21F6">
      <w:pPr>
        <w:pStyle w:val="PL"/>
        <w:rPr>
          <w:del w:id="222" w:author="Jens Grabowski" w:date="2022-01-10T14:51:00Z"/>
          <w:noProof w:val="0"/>
        </w:rPr>
      </w:pPr>
    </w:p>
    <w:p w14:paraId="20BCD9BD" w14:textId="77777777" w:rsidR="00F22121" w:rsidRPr="0076647D" w:rsidRDefault="003457C2" w:rsidP="00D91548">
      <w:pPr>
        <w:pStyle w:val="berschrift1"/>
      </w:pPr>
      <w:bookmarkStart w:id="223" w:name="_Toc66103150"/>
      <w:bookmarkStart w:id="224" w:name="_Toc66105725"/>
      <w:bookmarkStart w:id="225" w:name="_Toc66106344"/>
      <w:bookmarkStart w:id="226" w:name="_Toc72911344"/>
      <w:r w:rsidRPr="0076647D">
        <w:t>6</w:t>
      </w:r>
      <w:r w:rsidR="00F22121" w:rsidRPr="0076647D">
        <w:tab/>
      </w:r>
      <w:r w:rsidR="00FC1895" w:rsidRPr="0076647D">
        <w:t xml:space="preserve">Package </w:t>
      </w:r>
      <w:r w:rsidR="00A13E24" w:rsidRPr="0076647D">
        <w:t>s</w:t>
      </w:r>
      <w:r w:rsidR="00FC1895" w:rsidRPr="0076647D">
        <w:t>emantics</w:t>
      </w:r>
      <w:bookmarkEnd w:id="223"/>
      <w:bookmarkEnd w:id="224"/>
      <w:bookmarkEnd w:id="225"/>
      <w:bookmarkEnd w:id="226"/>
    </w:p>
    <w:p w14:paraId="07F9E807" w14:textId="77777777" w:rsidR="007D4F72" w:rsidRPr="0076647D" w:rsidRDefault="00B9778C" w:rsidP="00D91548">
      <w:pPr>
        <w:pStyle w:val="berschrift2"/>
      </w:pPr>
      <w:bookmarkStart w:id="227" w:name="_Toc66103151"/>
      <w:bookmarkStart w:id="228" w:name="_Toc66105726"/>
      <w:bookmarkStart w:id="229" w:name="_Toc66106345"/>
      <w:bookmarkStart w:id="230" w:name="_Toc72911345"/>
      <w:r w:rsidRPr="0076647D">
        <w:t>6.1</w:t>
      </w:r>
      <w:r w:rsidRPr="0076647D">
        <w:tab/>
      </w:r>
      <w:r w:rsidR="007D4F72" w:rsidRPr="0076647D">
        <w:t>Replacements</w:t>
      </w:r>
      <w:bookmarkEnd w:id="227"/>
      <w:bookmarkEnd w:id="228"/>
      <w:bookmarkEnd w:id="229"/>
      <w:bookmarkEnd w:id="230"/>
    </w:p>
    <w:p w14:paraId="19470925" w14:textId="0AB9CF85" w:rsidR="007D4F72" w:rsidRPr="0076647D" w:rsidRDefault="007D4F72" w:rsidP="00CE6160">
      <w:pPr>
        <w:keepNext/>
        <w:keepLines/>
        <w:rPr>
          <w:color w:val="000000"/>
        </w:rPr>
      </w:pPr>
      <w:r w:rsidRPr="0076647D">
        <w:t xml:space="preserve">The following clauses shall replace the following clauses in </w:t>
      </w:r>
      <w:r w:rsidR="003641A0" w:rsidRPr="0076647D">
        <w:t>ETSI ES 201 873-4</w:t>
      </w:r>
      <w:r w:rsidR="00A81C40" w:rsidRPr="0076647D">
        <w:t xml:space="preserve"> [</w:t>
      </w:r>
      <w:r w:rsidR="00A81C40" w:rsidRPr="0076647D">
        <w:fldChar w:fldCharType="begin"/>
      </w:r>
      <w:r w:rsidR="003641A0" w:rsidRPr="0076647D">
        <w:instrText xml:space="preserve">REF REF_ES201873_4 \* MERGEFORMAT  \h </w:instrText>
      </w:r>
      <w:r w:rsidR="00A81C40" w:rsidRPr="0076647D">
        <w:fldChar w:fldCharType="separate"/>
      </w:r>
      <w:r w:rsidR="00E15429" w:rsidRPr="0076647D">
        <w:t>2</w:t>
      </w:r>
      <w:r w:rsidR="00A81C40" w:rsidRPr="0076647D">
        <w:fldChar w:fldCharType="end"/>
      </w:r>
      <w:r w:rsidR="00A81C40" w:rsidRPr="0076647D">
        <w:t>]</w:t>
      </w:r>
      <w:r w:rsidRPr="0076647D">
        <w:rPr>
          <w:color w:val="000000"/>
        </w:rPr>
        <w:t xml:space="preserve"> </w:t>
      </w:r>
      <w:r w:rsidR="00E411F5" w:rsidRPr="0076647D">
        <w:rPr>
          <w:color w:val="000000"/>
        </w:rPr>
        <w:t>(V</w:t>
      </w:r>
      <w:r w:rsidRPr="0076647D">
        <w:rPr>
          <w:color w:val="000000"/>
        </w:rPr>
        <w:t>4.</w:t>
      </w:r>
      <w:r w:rsidR="00F17893" w:rsidRPr="0076647D">
        <w:rPr>
          <w:color w:val="000000"/>
        </w:rPr>
        <w:t>4</w:t>
      </w:r>
      <w:r w:rsidRPr="0076647D">
        <w:rPr>
          <w:color w:val="000000"/>
        </w:rPr>
        <w:t>.1</w:t>
      </w:r>
      <w:r w:rsidR="00E411F5" w:rsidRPr="0076647D">
        <w:rPr>
          <w:color w:val="000000"/>
        </w:rPr>
        <w:t>)</w:t>
      </w:r>
      <w:r w:rsidRPr="0076647D">
        <w:rPr>
          <w:color w:val="000000"/>
        </w:rPr>
        <w:t>:</w:t>
      </w:r>
    </w:p>
    <w:p w14:paraId="5536978C" w14:textId="44CBDCF7" w:rsidR="007D4F72" w:rsidRPr="0076647D" w:rsidRDefault="007D4F72" w:rsidP="00CE24F3">
      <w:pPr>
        <w:pStyle w:val="B1"/>
      </w:pPr>
      <w:r w:rsidRPr="0076647D">
        <w:t xml:space="preserve">Clause 6.2 replaces clause 9.2 </w:t>
      </w:r>
      <w:r w:rsidR="00F6724C" w:rsidRPr="0076647D">
        <w:t xml:space="preserve">Activate statement </w:t>
      </w:r>
      <w:r w:rsidRPr="0076647D">
        <w:t xml:space="preserve">in </w:t>
      </w:r>
      <w:r w:rsidR="003641A0" w:rsidRPr="0076647D">
        <w:t>ETSI ES 201 873-4</w:t>
      </w:r>
      <w:r w:rsidR="00A81C40" w:rsidRPr="0076647D">
        <w:t xml:space="preserve"> [</w:t>
      </w:r>
      <w:r w:rsidR="00A81C40" w:rsidRPr="0076647D">
        <w:fldChar w:fldCharType="begin"/>
      </w:r>
      <w:r w:rsidR="003641A0" w:rsidRPr="0076647D">
        <w:instrText xml:space="preserve">REF REF_ES201873_4 \* MERGEFORMAT  \h </w:instrText>
      </w:r>
      <w:r w:rsidR="00A81C40" w:rsidRPr="0076647D">
        <w:fldChar w:fldCharType="separate"/>
      </w:r>
      <w:r w:rsidR="00E15429" w:rsidRPr="0076647D">
        <w:t>2</w:t>
      </w:r>
      <w:r w:rsidR="00A81C40" w:rsidRPr="0076647D">
        <w:fldChar w:fldCharType="end"/>
      </w:r>
      <w:r w:rsidR="00A81C40" w:rsidRPr="0076647D">
        <w:t>]</w:t>
      </w:r>
      <w:r w:rsidRPr="0076647D">
        <w:t xml:space="preserve"> </w:t>
      </w:r>
      <w:r w:rsidR="00B9778C" w:rsidRPr="0076647D">
        <w:t>(V</w:t>
      </w:r>
      <w:r w:rsidRPr="0076647D">
        <w:t>4.</w:t>
      </w:r>
      <w:r w:rsidR="00F6724C" w:rsidRPr="0076647D">
        <w:t>4</w:t>
      </w:r>
      <w:r w:rsidRPr="0076647D">
        <w:t>.1</w:t>
      </w:r>
      <w:r w:rsidR="00B9778C" w:rsidRPr="0076647D">
        <w:t>)</w:t>
      </w:r>
      <w:r w:rsidRPr="0076647D">
        <w:t>.</w:t>
      </w:r>
    </w:p>
    <w:p w14:paraId="2A60BE29" w14:textId="55CC6572" w:rsidR="007D4F72" w:rsidRPr="0076647D" w:rsidRDefault="00BA14DF" w:rsidP="00CE24F3">
      <w:pPr>
        <w:pStyle w:val="B1"/>
      </w:pPr>
      <w:r w:rsidRPr="0076647D">
        <w:t>Clause 6.3</w:t>
      </w:r>
      <w:r w:rsidR="00337C31" w:rsidRPr="0076647D">
        <w:t>.0</w:t>
      </w:r>
      <w:r w:rsidRPr="0076647D">
        <w:t xml:space="preserve"> replaces </w:t>
      </w:r>
      <w:r w:rsidR="00337C31" w:rsidRPr="0076647D">
        <w:t xml:space="preserve">the main text part of </w:t>
      </w:r>
      <w:r w:rsidRPr="0076647D">
        <w:t xml:space="preserve">clause 9.17 </w:t>
      </w:r>
      <w:r w:rsidR="00F6724C" w:rsidRPr="0076647D">
        <w:t xml:space="preserve">Execute statement </w:t>
      </w:r>
      <w:r w:rsidRPr="0076647D">
        <w:t xml:space="preserve">in </w:t>
      </w:r>
      <w:r w:rsidR="003641A0" w:rsidRPr="0076647D">
        <w:t>ETSI ES 201 873-4</w:t>
      </w:r>
      <w:r w:rsidR="00A81C40" w:rsidRPr="0076647D">
        <w:t xml:space="preserve"> [</w:t>
      </w:r>
      <w:r w:rsidR="00A81C40" w:rsidRPr="0076647D">
        <w:fldChar w:fldCharType="begin"/>
      </w:r>
      <w:r w:rsidR="003641A0" w:rsidRPr="0076647D">
        <w:instrText xml:space="preserve">REF REF_ES201873_4 \* MERGEFORMAT  \h </w:instrText>
      </w:r>
      <w:r w:rsidR="00A81C40" w:rsidRPr="0076647D">
        <w:fldChar w:fldCharType="separate"/>
      </w:r>
      <w:r w:rsidR="00E15429" w:rsidRPr="0076647D">
        <w:t>2</w:t>
      </w:r>
      <w:r w:rsidR="00A81C40" w:rsidRPr="0076647D">
        <w:fldChar w:fldCharType="end"/>
      </w:r>
      <w:r w:rsidR="00A81C40" w:rsidRPr="0076647D">
        <w:t>]</w:t>
      </w:r>
      <w:r w:rsidRPr="0076647D">
        <w:t xml:space="preserve"> </w:t>
      </w:r>
      <w:r w:rsidR="00B9778C" w:rsidRPr="0076647D">
        <w:t>(V</w:t>
      </w:r>
      <w:r w:rsidRPr="0076647D">
        <w:t>4.</w:t>
      </w:r>
      <w:r w:rsidR="00F6724C" w:rsidRPr="0076647D">
        <w:t>4</w:t>
      </w:r>
      <w:r w:rsidRPr="0076647D">
        <w:t>.1</w:t>
      </w:r>
      <w:r w:rsidR="00B9778C" w:rsidRPr="0076647D">
        <w:t>)</w:t>
      </w:r>
      <w:r w:rsidRPr="0076647D">
        <w:t>.</w:t>
      </w:r>
    </w:p>
    <w:p w14:paraId="5C6BFEBD" w14:textId="3F57FE79" w:rsidR="00BA14DF" w:rsidRPr="0076647D" w:rsidRDefault="00BA14DF" w:rsidP="00CE24F3">
      <w:pPr>
        <w:pStyle w:val="B1"/>
      </w:pPr>
      <w:r w:rsidRPr="0076647D">
        <w:t xml:space="preserve">Clause 6.3.1 replaces clause 9.17.1 </w:t>
      </w:r>
      <w:r w:rsidR="00F6724C" w:rsidRPr="0076647D">
        <w:t>Flow graph segment &lt;execute-without-timeout&gt;</w:t>
      </w:r>
      <w:r w:rsidR="008E356F" w:rsidRPr="0076647D">
        <w:t xml:space="preserve"> </w:t>
      </w:r>
      <w:r w:rsidRPr="0076647D">
        <w:t xml:space="preserve">in </w:t>
      </w:r>
      <w:r w:rsidR="003641A0" w:rsidRPr="0076647D">
        <w:t>ETSI</w:t>
      </w:r>
      <w:r w:rsidR="00A320AE" w:rsidRPr="0076647D">
        <w:t xml:space="preserve"> </w:t>
      </w:r>
      <w:r w:rsidR="003641A0" w:rsidRPr="0076647D">
        <w:t>ES 201 873</w:t>
      </w:r>
      <w:r w:rsidR="003641A0" w:rsidRPr="0076647D">
        <w:noBreakHyphen/>
        <w:t>4</w:t>
      </w:r>
      <w:r w:rsidR="00A320AE" w:rsidRPr="0076647D">
        <w:t> </w:t>
      </w:r>
      <w:r w:rsidR="00A81C40" w:rsidRPr="0076647D">
        <w:t>[</w:t>
      </w:r>
      <w:r w:rsidR="00A81C40" w:rsidRPr="0076647D">
        <w:fldChar w:fldCharType="begin"/>
      </w:r>
      <w:r w:rsidR="003641A0" w:rsidRPr="0076647D">
        <w:instrText xml:space="preserve">REF REF_ES201873_4 \* MERGEFORMAT  \h </w:instrText>
      </w:r>
      <w:r w:rsidR="00A81C40" w:rsidRPr="0076647D">
        <w:fldChar w:fldCharType="separate"/>
      </w:r>
      <w:r w:rsidR="00E15429" w:rsidRPr="0076647D">
        <w:t>2</w:t>
      </w:r>
      <w:r w:rsidR="00A81C40" w:rsidRPr="0076647D">
        <w:fldChar w:fldCharType="end"/>
      </w:r>
      <w:r w:rsidR="00A81C40" w:rsidRPr="0076647D">
        <w:t>]</w:t>
      </w:r>
      <w:r w:rsidRPr="0076647D">
        <w:t xml:space="preserve"> </w:t>
      </w:r>
      <w:r w:rsidR="00B9778C" w:rsidRPr="0076647D">
        <w:t>(V</w:t>
      </w:r>
      <w:r w:rsidRPr="0076647D">
        <w:t>4.</w:t>
      </w:r>
      <w:r w:rsidR="00F6724C" w:rsidRPr="0076647D">
        <w:t>4</w:t>
      </w:r>
      <w:r w:rsidRPr="0076647D">
        <w:t>.1</w:t>
      </w:r>
      <w:r w:rsidR="00B9778C" w:rsidRPr="0076647D">
        <w:t>)</w:t>
      </w:r>
      <w:r w:rsidRPr="0076647D">
        <w:t>.</w:t>
      </w:r>
    </w:p>
    <w:p w14:paraId="36187C51" w14:textId="47BF3FF8" w:rsidR="00BA14DF" w:rsidRPr="0076647D" w:rsidRDefault="00BA14DF" w:rsidP="00CE24F3">
      <w:pPr>
        <w:pStyle w:val="B1"/>
      </w:pPr>
      <w:r w:rsidRPr="0076647D">
        <w:t>Clause 6.4</w:t>
      </w:r>
      <w:r w:rsidR="00337C31" w:rsidRPr="0076647D">
        <w:t>.0</w:t>
      </w:r>
      <w:r w:rsidRPr="0076647D">
        <w:t xml:space="preserve"> replaces </w:t>
      </w:r>
      <w:r w:rsidR="00337C31" w:rsidRPr="0076647D">
        <w:t xml:space="preserve">the main text part of </w:t>
      </w:r>
      <w:r w:rsidRPr="0076647D">
        <w:t xml:space="preserve">clause 9.24 </w:t>
      </w:r>
      <w:r w:rsidR="00F6724C" w:rsidRPr="0076647D">
        <w:t xml:space="preserve">Function call </w:t>
      </w:r>
      <w:r w:rsidRPr="0076647D">
        <w:t xml:space="preserve">in </w:t>
      </w:r>
      <w:r w:rsidR="003641A0" w:rsidRPr="0076647D">
        <w:t>ETSI ES 201 873-4</w:t>
      </w:r>
      <w:r w:rsidR="00A81C40" w:rsidRPr="0076647D">
        <w:t xml:space="preserve"> [</w:t>
      </w:r>
      <w:r w:rsidR="00A81C40" w:rsidRPr="0076647D">
        <w:fldChar w:fldCharType="begin"/>
      </w:r>
      <w:r w:rsidR="003641A0" w:rsidRPr="0076647D">
        <w:instrText xml:space="preserve">REF REF_ES201873_4 \* MERGEFORMAT  \h </w:instrText>
      </w:r>
      <w:r w:rsidR="00A81C40" w:rsidRPr="0076647D">
        <w:fldChar w:fldCharType="separate"/>
      </w:r>
      <w:r w:rsidR="00E15429" w:rsidRPr="0076647D">
        <w:t>2</w:t>
      </w:r>
      <w:r w:rsidR="00A81C40" w:rsidRPr="0076647D">
        <w:fldChar w:fldCharType="end"/>
      </w:r>
      <w:r w:rsidR="00A81C40" w:rsidRPr="0076647D">
        <w:t>]</w:t>
      </w:r>
      <w:r w:rsidRPr="0076647D">
        <w:t xml:space="preserve"> </w:t>
      </w:r>
      <w:r w:rsidR="00B9778C" w:rsidRPr="0076647D">
        <w:t>(V</w:t>
      </w:r>
      <w:r w:rsidRPr="0076647D">
        <w:t>4.</w:t>
      </w:r>
      <w:r w:rsidR="00F6724C" w:rsidRPr="0076647D">
        <w:t>4</w:t>
      </w:r>
      <w:r w:rsidRPr="0076647D">
        <w:t>.1</w:t>
      </w:r>
      <w:r w:rsidR="00B9778C" w:rsidRPr="0076647D">
        <w:t>)</w:t>
      </w:r>
      <w:r w:rsidRPr="0076647D">
        <w:t>.</w:t>
      </w:r>
    </w:p>
    <w:p w14:paraId="6465F93A" w14:textId="597FEDFB" w:rsidR="00BA14DF" w:rsidRPr="0076647D" w:rsidRDefault="00BA14DF" w:rsidP="00CE24F3">
      <w:pPr>
        <w:pStyle w:val="B1"/>
      </w:pPr>
      <w:r w:rsidRPr="0076647D">
        <w:t xml:space="preserve">Clause 6.4.1 replaces clause 9.24.4 </w:t>
      </w:r>
      <w:r w:rsidR="00F6724C" w:rsidRPr="0076647D">
        <w:t xml:space="preserve">Flow graph segment &lt;user-def-func-call&gt; </w:t>
      </w:r>
      <w:r w:rsidRPr="0076647D">
        <w:t xml:space="preserve">in </w:t>
      </w:r>
      <w:r w:rsidR="003641A0" w:rsidRPr="0076647D">
        <w:t>ETSI ES 201 873-4</w:t>
      </w:r>
      <w:r w:rsidR="00A81C40" w:rsidRPr="0076647D">
        <w:t xml:space="preserve"> [</w:t>
      </w:r>
      <w:r w:rsidR="00A81C40" w:rsidRPr="0076647D">
        <w:fldChar w:fldCharType="begin"/>
      </w:r>
      <w:r w:rsidR="003641A0" w:rsidRPr="0076647D">
        <w:instrText xml:space="preserve">REF REF_ES201873_4 \* MERGEFORMAT  \h </w:instrText>
      </w:r>
      <w:r w:rsidR="00A81C40" w:rsidRPr="0076647D">
        <w:fldChar w:fldCharType="separate"/>
      </w:r>
      <w:r w:rsidR="00E15429" w:rsidRPr="0076647D">
        <w:t>2</w:t>
      </w:r>
      <w:r w:rsidR="00A81C40" w:rsidRPr="0076647D">
        <w:fldChar w:fldCharType="end"/>
      </w:r>
      <w:r w:rsidR="00A81C40" w:rsidRPr="0076647D">
        <w:t>]</w:t>
      </w:r>
      <w:r w:rsidRPr="0076647D">
        <w:t xml:space="preserve"> </w:t>
      </w:r>
      <w:r w:rsidR="00B9778C" w:rsidRPr="0076647D">
        <w:t>(V</w:t>
      </w:r>
      <w:r w:rsidRPr="0076647D">
        <w:t>4.</w:t>
      </w:r>
      <w:r w:rsidR="00F6724C" w:rsidRPr="0076647D">
        <w:t>4</w:t>
      </w:r>
      <w:r w:rsidRPr="0076647D">
        <w:t>.1</w:t>
      </w:r>
      <w:r w:rsidR="00B9778C" w:rsidRPr="0076647D">
        <w:t>)</w:t>
      </w:r>
      <w:r w:rsidRPr="0076647D">
        <w:t>.</w:t>
      </w:r>
    </w:p>
    <w:p w14:paraId="3717230D" w14:textId="12B45DA2" w:rsidR="00BA14DF" w:rsidRPr="0076647D" w:rsidRDefault="00BA14DF" w:rsidP="00CE24F3">
      <w:pPr>
        <w:pStyle w:val="B1"/>
      </w:pPr>
      <w:r w:rsidRPr="0076647D">
        <w:t xml:space="preserve">Clause 6.4.2 replaces clause 9.24.5 </w:t>
      </w:r>
      <w:r w:rsidR="00F6724C" w:rsidRPr="0076647D">
        <w:t xml:space="preserve">Flow graph segment &lt;predef-ext-func-call&gt; </w:t>
      </w:r>
      <w:r w:rsidRPr="0076647D">
        <w:t xml:space="preserve">in </w:t>
      </w:r>
      <w:r w:rsidR="003641A0" w:rsidRPr="0076647D">
        <w:t>ETSI ES 201 873-4</w:t>
      </w:r>
      <w:r w:rsidR="00A81C40" w:rsidRPr="0076647D">
        <w:t xml:space="preserve"> [</w:t>
      </w:r>
      <w:r w:rsidR="00A81C40" w:rsidRPr="0076647D">
        <w:fldChar w:fldCharType="begin"/>
      </w:r>
      <w:r w:rsidR="003641A0" w:rsidRPr="0076647D">
        <w:instrText xml:space="preserve">REF REF_ES201873_4 \* MERGEFORMAT  \h </w:instrText>
      </w:r>
      <w:r w:rsidR="00A81C40" w:rsidRPr="0076647D">
        <w:fldChar w:fldCharType="separate"/>
      </w:r>
      <w:r w:rsidR="00E15429" w:rsidRPr="0076647D">
        <w:t>2</w:t>
      </w:r>
      <w:r w:rsidR="00A81C40" w:rsidRPr="0076647D">
        <w:fldChar w:fldCharType="end"/>
      </w:r>
      <w:r w:rsidR="00A81C40" w:rsidRPr="0076647D">
        <w:t>]</w:t>
      </w:r>
      <w:r w:rsidRPr="0076647D">
        <w:t xml:space="preserve"> </w:t>
      </w:r>
      <w:r w:rsidR="00B9778C" w:rsidRPr="0076647D">
        <w:t>(V</w:t>
      </w:r>
      <w:r w:rsidRPr="0076647D">
        <w:t>4.</w:t>
      </w:r>
      <w:r w:rsidR="00F6724C" w:rsidRPr="0076647D">
        <w:t>4</w:t>
      </w:r>
      <w:r w:rsidRPr="0076647D">
        <w:t>.1</w:t>
      </w:r>
      <w:r w:rsidR="00B9778C" w:rsidRPr="0076647D">
        <w:t>)</w:t>
      </w:r>
      <w:r w:rsidRPr="0076647D">
        <w:t>.</w:t>
      </w:r>
    </w:p>
    <w:p w14:paraId="0DA882AA" w14:textId="2788F8B5" w:rsidR="00BA14DF" w:rsidRPr="0076647D" w:rsidRDefault="00BA14DF" w:rsidP="00CE24F3">
      <w:pPr>
        <w:pStyle w:val="B1"/>
      </w:pPr>
      <w:r w:rsidRPr="0076647D">
        <w:t xml:space="preserve">Clause 6.5 replaces clause 9.46 </w:t>
      </w:r>
      <w:r w:rsidR="00F6724C" w:rsidRPr="0076647D">
        <w:t xml:space="preserve">Start component operation </w:t>
      </w:r>
      <w:r w:rsidRPr="0076647D">
        <w:t xml:space="preserve">in </w:t>
      </w:r>
      <w:r w:rsidR="003641A0" w:rsidRPr="0076647D">
        <w:t>ETSI ES 201 873-4</w:t>
      </w:r>
      <w:r w:rsidR="00A81C40" w:rsidRPr="0076647D">
        <w:t xml:space="preserve"> [</w:t>
      </w:r>
      <w:r w:rsidR="00A81C40" w:rsidRPr="0076647D">
        <w:fldChar w:fldCharType="begin"/>
      </w:r>
      <w:r w:rsidR="003641A0" w:rsidRPr="0076647D">
        <w:instrText xml:space="preserve">REF REF_ES201873_4 \* MERGEFORMAT  \h </w:instrText>
      </w:r>
      <w:r w:rsidR="00A81C40" w:rsidRPr="0076647D">
        <w:fldChar w:fldCharType="separate"/>
      </w:r>
      <w:r w:rsidR="00E15429" w:rsidRPr="0076647D">
        <w:t>2</w:t>
      </w:r>
      <w:r w:rsidR="00A81C40" w:rsidRPr="0076647D">
        <w:fldChar w:fldCharType="end"/>
      </w:r>
      <w:r w:rsidR="00A81C40" w:rsidRPr="0076647D">
        <w:t>]</w:t>
      </w:r>
      <w:r w:rsidRPr="0076647D">
        <w:t xml:space="preserve"> </w:t>
      </w:r>
      <w:r w:rsidR="00B9778C" w:rsidRPr="0076647D">
        <w:t>(V</w:t>
      </w:r>
      <w:r w:rsidRPr="0076647D">
        <w:t>4.</w:t>
      </w:r>
      <w:r w:rsidR="00F6724C" w:rsidRPr="0076647D">
        <w:t>4</w:t>
      </w:r>
      <w:r w:rsidRPr="0076647D">
        <w:t>.1</w:t>
      </w:r>
      <w:r w:rsidR="00B9778C" w:rsidRPr="0076647D">
        <w:t>)</w:t>
      </w:r>
      <w:r w:rsidRPr="0076647D">
        <w:t>.</w:t>
      </w:r>
    </w:p>
    <w:p w14:paraId="14A97E8A" w14:textId="0D29C518" w:rsidR="00646589" w:rsidRPr="0076647D" w:rsidRDefault="00646589" w:rsidP="00646589">
      <w:r w:rsidRPr="0076647D">
        <w:t xml:space="preserve">In the clauses 6.2 to 6.5 all figure numbers, figure references and clause references are related to the clauses and figures in </w:t>
      </w:r>
      <w:r w:rsidR="003641A0" w:rsidRPr="0076647D">
        <w:t>ETSI</w:t>
      </w:r>
      <w:r w:rsidR="00CE24F3" w:rsidRPr="0076647D">
        <w:t xml:space="preserve"> </w:t>
      </w:r>
      <w:r w:rsidR="003641A0" w:rsidRPr="0076647D">
        <w:t>ES 201 873-4</w:t>
      </w:r>
      <w:r w:rsidR="00B9778C" w:rsidRPr="0076647D">
        <w:t xml:space="preserve"> [</w:t>
      </w:r>
      <w:r w:rsidR="00B9778C" w:rsidRPr="0076647D">
        <w:fldChar w:fldCharType="begin"/>
      </w:r>
      <w:r w:rsidR="003641A0" w:rsidRPr="0076647D">
        <w:instrText xml:space="preserve">REF REF_ES201873_4 \* MERGEFORMAT  \h </w:instrText>
      </w:r>
      <w:r w:rsidR="00B9778C" w:rsidRPr="0076647D">
        <w:fldChar w:fldCharType="separate"/>
      </w:r>
      <w:r w:rsidR="00E15429" w:rsidRPr="0076647D">
        <w:t>2</w:t>
      </w:r>
      <w:r w:rsidR="00B9778C" w:rsidRPr="0076647D">
        <w:fldChar w:fldCharType="end"/>
      </w:r>
      <w:r w:rsidR="00B9778C" w:rsidRPr="0076647D">
        <w:t>] (V4.</w:t>
      </w:r>
      <w:r w:rsidR="00F6724C" w:rsidRPr="0076647D">
        <w:t>4</w:t>
      </w:r>
      <w:r w:rsidR="00B9778C" w:rsidRPr="0076647D">
        <w:t>.1)</w:t>
      </w:r>
      <w:r w:rsidRPr="0076647D">
        <w:t xml:space="preserve"> and not to any clause or figure in </w:t>
      </w:r>
      <w:r w:rsidR="00B9778C" w:rsidRPr="0076647D">
        <w:t xml:space="preserve">the present </w:t>
      </w:r>
      <w:r w:rsidRPr="0076647D">
        <w:t>document.</w:t>
      </w:r>
    </w:p>
    <w:p w14:paraId="45683240" w14:textId="77777777" w:rsidR="007D4F72" w:rsidRPr="0076647D" w:rsidRDefault="00161670" w:rsidP="00D91548">
      <w:pPr>
        <w:pStyle w:val="berschrift2"/>
      </w:pPr>
      <w:bookmarkStart w:id="231" w:name="_Toc66103152"/>
      <w:bookmarkStart w:id="232" w:name="_Toc66105727"/>
      <w:bookmarkStart w:id="233" w:name="_Toc66106346"/>
      <w:bookmarkStart w:id="234" w:name="_Toc72911346"/>
      <w:r w:rsidRPr="0076647D">
        <w:rPr>
          <w:lang w:eastAsia="en-GB"/>
        </w:rPr>
        <w:lastRenderedPageBreak/>
        <w:t>6.2</w:t>
      </w:r>
      <w:r w:rsidRPr="0076647D">
        <w:rPr>
          <w:lang w:eastAsia="en-GB"/>
        </w:rPr>
        <w:tab/>
      </w:r>
      <w:r w:rsidR="007D4F72" w:rsidRPr="0076647D">
        <w:t>Activate statement</w:t>
      </w:r>
      <w:bookmarkEnd w:id="231"/>
      <w:bookmarkEnd w:id="232"/>
      <w:bookmarkEnd w:id="233"/>
      <w:bookmarkEnd w:id="234"/>
    </w:p>
    <w:p w14:paraId="495C8AFB" w14:textId="77777777" w:rsidR="007D4F72" w:rsidRPr="0076647D" w:rsidRDefault="007D4F72" w:rsidP="007D4F72">
      <w:pPr>
        <w:keepNext/>
        <w:keepLines/>
        <w:widowControl w:val="0"/>
      </w:pPr>
      <w:r w:rsidRPr="0076647D">
        <w:t xml:space="preserve">The syntactical structure of the </w:t>
      </w:r>
      <w:r w:rsidRPr="0076647D">
        <w:rPr>
          <w:rFonts w:ascii="Courier New" w:hAnsi="Courier New" w:cs="Courier New"/>
          <w:b/>
          <w:bCs/>
        </w:rPr>
        <w:t>activate</w:t>
      </w:r>
      <w:r w:rsidRPr="0076647D">
        <w:t xml:space="preserve"> statement is:</w:t>
      </w:r>
    </w:p>
    <w:p w14:paraId="7E4C8ED4" w14:textId="77777777" w:rsidR="00CB0F42" w:rsidRPr="0076647D" w:rsidRDefault="007D4F72" w:rsidP="001F21F6">
      <w:pPr>
        <w:pStyle w:val="PL"/>
        <w:rPr>
          <w:noProof w:val="0"/>
          <w:lang w:eastAsia="de-DE"/>
        </w:rPr>
      </w:pPr>
      <w:r w:rsidRPr="0076647D">
        <w:rPr>
          <w:b/>
          <w:bCs/>
          <w:noProof w:val="0"/>
        </w:rPr>
        <w:tab/>
        <w:t>activate</w:t>
      </w:r>
      <w:r w:rsidRPr="0076647D">
        <w:rPr>
          <w:noProof w:val="0"/>
        </w:rPr>
        <w:t>(&lt;altstep-name&gt;([&lt;act-par-desc</w:t>
      </w:r>
      <w:r w:rsidRPr="0076647D">
        <w:rPr>
          <w:noProof w:val="0"/>
          <w:position w:val="-6"/>
          <w:sz w:val="12"/>
          <w:szCs w:val="12"/>
        </w:rPr>
        <w:t>1</w:t>
      </w:r>
      <w:r w:rsidRPr="0076647D">
        <w:rPr>
          <w:noProof w:val="0"/>
        </w:rPr>
        <w:t>&gt;, … , &lt;act-par-desc</w:t>
      </w:r>
      <w:r w:rsidRPr="0076647D">
        <w:rPr>
          <w:noProof w:val="0"/>
          <w:position w:val="-6"/>
          <w:sz w:val="12"/>
          <w:szCs w:val="12"/>
        </w:rPr>
        <w:t>n</w:t>
      </w:r>
      <w:r w:rsidRPr="0076647D">
        <w:rPr>
          <w:noProof w:val="0"/>
        </w:rPr>
        <w:t>&gt;])) |</w:t>
      </w:r>
      <w:r w:rsidRPr="0076647D">
        <w:rPr>
          <w:noProof w:val="0"/>
        </w:rPr>
        <w:br/>
      </w:r>
      <w:r w:rsidRPr="0076647D">
        <w:rPr>
          <w:noProof w:val="0"/>
        </w:rPr>
        <w:tab/>
      </w:r>
      <w:r w:rsidRPr="0076647D">
        <w:rPr>
          <w:b/>
          <w:bCs/>
          <w:noProof w:val="0"/>
        </w:rPr>
        <w:t>activate</w:t>
      </w:r>
      <w:r w:rsidRPr="0076647D">
        <w:rPr>
          <w:noProof w:val="0"/>
        </w:rPr>
        <w:t>(</w:t>
      </w:r>
      <w:r w:rsidRPr="0076647D">
        <w:rPr>
          <w:b/>
          <w:noProof w:val="0"/>
        </w:rPr>
        <w:t>apply</w:t>
      </w:r>
      <w:r w:rsidRPr="0076647D">
        <w:rPr>
          <w:noProof w:val="0"/>
        </w:rPr>
        <w:t>(&lt;altstep-expr&gt;([&lt;act-par-desc</w:t>
      </w:r>
      <w:r w:rsidRPr="0076647D">
        <w:rPr>
          <w:noProof w:val="0"/>
          <w:position w:val="-6"/>
          <w:sz w:val="12"/>
          <w:szCs w:val="12"/>
        </w:rPr>
        <w:t>1</w:t>
      </w:r>
      <w:r w:rsidRPr="0076647D">
        <w:rPr>
          <w:noProof w:val="0"/>
        </w:rPr>
        <w:t>&gt;, … , &lt;act-par-desc</w:t>
      </w:r>
      <w:r w:rsidRPr="0076647D">
        <w:rPr>
          <w:noProof w:val="0"/>
          <w:position w:val="-6"/>
          <w:sz w:val="12"/>
          <w:szCs w:val="12"/>
        </w:rPr>
        <w:t>n</w:t>
      </w:r>
      <w:r w:rsidRPr="0076647D">
        <w:rPr>
          <w:noProof w:val="0"/>
        </w:rPr>
        <w:t>&gt;])))</w:t>
      </w:r>
      <w:r w:rsidR="00CB0F42" w:rsidRPr="0076647D">
        <w:rPr>
          <w:noProof w:val="0"/>
          <w:lang w:eastAsia="de-DE"/>
        </w:rPr>
        <w:t xml:space="preserve"> |</w:t>
      </w:r>
    </w:p>
    <w:p w14:paraId="5A105E70" w14:textId="77777777" w:rsidR="00CB0F42" w:rsidRPr="0076647D" w:rsidRDefault="00CB0F42" w:rsidP="001F21F6">
      <w:pPr>
        <w:pStyle w:val="PL"/>
        <w:rPr>
          <w:noProof w:val="0"/>
          <w:lang w:eastAsia="de-DE"/>
        </w:rPr>
      </w:pPr>
      <w:r w:rsidRPr="0076647D">
        <w:rPr>
          <w:noProof w:val="0"/>
          <w:lang w:eastAsia="de-DE"/>
        </w:rPr>
        <w:tab/>
      </w:r>
      <w:r w:rsidRPr="0076647D">
        <w:rPr>
          <w:b/>
          <w:bCs/>
          <w:noProof w:val="0"/>
          <w:lang w:eastAsia="de-DE"/>
        </w:rPr>
        <w:t>activate</w:t>
      </w:r>
      <w:r w:rsidRPr="0076647D">
        <w:rPr>
          <w:noProof w:val="0"/>
          <w:lang w:eastAsia="de-DE"/>
        </w:rPr>
        <w:t>(&lt;deferred-altstep-behaviour&gt;)</w:t>
      </w:r>
    </w:p>
    <w:p w14:paraId="4103DF9B" w14:textId="77777777" w:rsidR="007D4F72" w:rsidRPr="0076647D" w:rsidRDefault="007D4F72" w:rsidP="001F21F6">
      <w:pPr>
        <w:pStyle w:val="PL"/>
        <w:rPr>
          <w:noProof w:val="0"/>
        </w:rPr>
      </w:pPr>
    </w:p>
    <w:p w14:paraId="4CA60CE2" w14:textId="2E4CFAD7" w:rsidR="007D4F72" w:rsidRPr="0076647D" w:rsidRDefault="007D4F72" w:rsidP="00CE24F3">
      <w:r w:rsidRPr="0076647D">
        <w:t xml:space="preserve">The </w:t>
      </w:r>
      <w:r w:rsidRPr="0076647D">
        <w:rPr>
          <w:rFonts w:ascii="Courier New" w:hAnsi="Courier New" w:cs="Courier New"/>
        </w:rPr>
        <w:t>&lt;altstep-name&gt;</w:t>
      </w:r>
      <w:r w:rsidRPr="0076647D">
        <w:t xml:space="preserve"> and the </w:t>
      </w:r>
      <w:r w:rsidRPr="0076647D">
        <w:rPr>
          <w:rFonts w:ascii="Courier New" w:hAnsi="Courier New" w:cs="Courier New"/>
        </w:rPr>
        <w:t>&lt;altstep-expr&gt;</w:t>
      </w:r>
      <w:r w:rsidRPr="0076647D">
        <w:t xml:space="preserve"> denote the identifier of the altstep that is activated as default behaviour, and </w:t>
      </w:r>
      <w:r w:rsidRPr="0076647D">
        <w:rPr>
          <w:rFonts w:ascii="Courier New" w:hAnsi="Courier New"/>
        </w:rPr>
        <w:t>&lt;act</w:t>
      </w:r>
      <w:r w:rsidRPr="0076647D">
        <w:rPr>
          <w:rFonts w:ascii="Courier New" w:hAnsi="Courier New"/>
        </w:rPr>
        <w:noBreakHyphen/>
        <w:t>par</w:t>
      </w:r>
      <w:r w:rsidRPr="0076647D">
        <w:rPr>
          <w:rFonts w:ascii="Courier New" w:hAnsi="Courier New"/>
        </w:rPr>
        <w:noBreakHyphen/>
        <w:t>descr</w:t>
      </w:r>
      <w:r w:rsidRPr="0076647D">
        <w:rPr>
          <w:rFonts w:ascii="Courier New" w:hAnsi="Courier New"/>
          <w:position w:val="-6"/>
          <w:sz w:val="16"/>
          <w:szCs w:val="16"/>
        </w:rPr>
        <w:t>1</w:t>
      </w:r>
      <w:r w:rsidRPr="0076647D">
        <w:rPr>
          <w:rFonts w:ascii="Courier New" w:hAnsi="Courier New"/>
        </w:rPr>
        <w:t>&gt;</w:t>
      </w:r>
      <w:r w:rsidRPr="0076647D">
        <w:t>, … ,</w:t>
      </w:r>
      <w:r w:rsidRPr="0076647D">
        <w:rPr>
          <w:rFonts w:ascii="Courier New" w:hAnsi="Courier New"/>
        </w:rPr>
        <w:t xml:space="preserve"> &lt;act-par-descr</w:t>
      </w:r>
      <w:r w:rsidRPr="0076647D">
        <w:rPr>
          <w:rFonts w:ascii="Courier New" w:hAnsi="Courier New"/>
          <w:position w:val="-6"/>
          <w:sz w:val="16"/>
          <w:szCs w:val="16"/>
        </w:rPr>
        <w:t>n</w:t>
      </w:r>
      <w:r w:rsidRPr="0076647D">
        <w:rPr>
          <w:rFonts w:ascii="Courier New" w:hAnsi="Courier New"/>
        </w:rPr>
        <w:t>&gt;</w:t>
      </w:r>
      <w:r w:rsidRPr="0076647D">
        <w:t xml:space="preserve"> describe the actual parameter values of the altstep at the time of its activation. </w:t>
      </w:r>
      <w:r w:rsidR="00CB0F42" w:rsidRPr="0076647D">
        <w:t xml:space="preserve">The &lt;deferred-altstep-behaviour&gt; denotes a reference to a deferred altstep behaviour. </w:t>
      </w:r>
      <w:r w:rsidRPr="0076647D">
        <w:t xml:space="preserve">The operational semantics assumes that </w:t>
      </w:r>
      <w:r w:rsidRPr="0076647D">
        <w:rPr>
          <w:rFonts w:ascii="Courier New" w:hAnsi="Courier New" w:cs="Courier New"/>
        </w:rPr>
        <w:t xml:space="preserve">&lt;altstep-name&gt; </w:t>
      </w:r>
      <w:r w:rsidRPr="0076647D">
        <w:t xml:space="preserve">is a literal </w:t>
      </w:r>
      <w:r w:rsidR="00FA7499" w:rsidRPr="0076647D">
        <w:t xml:space="preserve">name </w:t>
      </w:r>
      <w:r w:rsidRPr="0076647D">
        <w:t xml:space="preserve">of the altstep type and can be handled like the </w:t>
      </w:r>
      <w:r w:rsidRPr="0076647D">
        <w:rPr>
          <w:rFonts w:ascii="Courier New" w:hAnsi="Courier New" w:cs="Courier New"/>
        </w:rPr>
        <w:t>&lt;altstep-expr&gt;</w:t>
      </w:r>
      <w:r w:rsidRPr="0076647D">
        <w:t xml:space="preserve">, i.e., as an expression that evaluates to a value of the altstep behaviour type. Furthermore, it is assumed that for each </w:t>
      </w:r>
      <w:r w:rsidRPr="0076647D">
        <w:rPr>
          <w:rFonts w:ascii="Courier New" w:hAnsi="Courier New"/>
        </w:rPr>
        <w:t>&lt;act-par-desc</w:t>
      </w:r>
      <w:r w:rsidRPr="0076647D">
        <w:rPr>
          <w:rFonts w:ascii="Courier New" w:hAnsi="Courier New"/>
          <w:position w:val="-6"/>
          <w:sz w:val="16"/>
          <w:szCs w:val="16"/>
        </w:rPr>
        <w:t>1</w:t>
      </w:r>
      <w:r w:rsidRPr="0076647D">
        <w:rPr>
          <w:rFonts w:ascii="Courier New" w:hAnsi="Courier New"/>
        </w:rPr>
        <w:t>&gt;</w:t>
      </w:r>
      <w:r w:rsidRPr="0076647D">
        <w:t xml:space="preserve"> the corresponding formal parameter identifier </w:t>
      </w:r>
      <w:r w:rsidRPr="0076647D">
        <w:rPr>
          <w:rFonts w:ascii="Courier New" w:hAnsi="Courier New"/>
        </w:rPr>
        <w:t>&lt;f</w:t>
      </w:r>
      <w:r w:rsidR="00A320AE" w:rsidRPr="0076647D">
        <w:rPr>
          <w:rFonts w:ascii="Courier New" w:hAnsi="Courier New"/>
        </w:rPr>
        <w:noBreakHyphen/>
      </w:r>
      <w:r w:rsidRPr="0076647D">
        <w:rPr>
          <w:rFonts w:ascii="Courier New" w:hAnsi="Courier New"/>
        </w:rPr>
        <w:t>par-Id</w:t>
      </w:r>
      <w:r w:rsidRPr="0076647D">
        <w:rPr>
          <w:rFonts w:ascii="Courier New" w:hAnsi="Courier New"/>
          <w:position w:val="-6"/>
          <w:sz w:val="16"/>
          <w:szCs w:val="16"/>
        </w:rPr>
        <w:t>1</w:t>
      </w:r>
      <w:r w:rsidRPr="0076647D">
        <w:rPr>
          <w:rFonts w:ascii="Courier New" w:hAnsi="Courier New"/>
        </w:rPr>
        <w:t>&gt;</w:t>
      </w:r>
      <w:r w:rsidRPr="0076647D">
        <w:t xml:space="preserve"> is known, i.e. the syntactical structure above </w:t>
      </w:r>
      <w:r w:rsidR="00E3024C" w:rsidRPr="0076647D">
        <w:t xml:space="preserve">can be extented </w:t>
      </w:r>
      <w:r w:rsidRPr="0076647D">
        <w:t>to:</w:t>
      </w:r>
    </w:p>
    <w:p w14:paraId="19491032" w14:textId="77777777" w:rsidR="007D4F72" w:rsidRPr="0076647D" w:rsidRDefault="00317A8C" w:rsidP="001F21F6">
      <w:pPr>
        <w:pStyle w:val="PL"/>
        <w:rPr>
          <w:noProof w:val="0"/>
        </w:rPr>
      </w:pPr>
      <w:r w:rsidRPr="0076647D">
        <w:rPr>
          <w:b/>
          <w:bCs/>
          <w:noProof w:val="0"/>
        </w:rPr>
        <w:tab/>
      </w:r>
      <w:r w:rsidR="007D4F72" w:rsidRPr="0076647D">
        <w:rPr>
          <w:b/>
          <w:bCs/>
          <w:noProof w:val="0"/>
        </w:rPr>
        <w:t>activate</w:t>
      </w:r>
      <w:r w:rsidR="007D4F72" w:rsidRPr="0076647D">
        <w:rPr>
          <w:noProof w:val="0"/>
        </w:rPr>
        <w:t>(&lt;altstep-name&gt;((&lt;f-par-Id</w:t>
      </w:r>
      <w:r w:rsidR="007D4F72" w:rsidRPr="0076647D">
        <w:rPr>
          <w:noProof w:val="0"/>
          <w:position w:val="-6"/>
          <w:sz w:val="12"/>
          <w:szCs w:val="12"/>
        </w:rPr>
        <w:t>1</w:t>
      </w:r>
      <w:r w:rsidR="007D4F72" w:rsidRPr="0076647D">
        <w:rPr>
          <w:noProof w:val="0"/>
        </w:rPr>
        <w:t>&gt;,&lt;act-par-desc</w:t>
      </w:r>
      <w:r w:rsidR="007D4F72" w:rsidRPr="0076647D">
        <w:rPr>
          <w:noProof w:val="0"/>
          <w:position w:val="-6"/>
          <w:sz w:val="12"/>
          <w:szCs w:val="12"/>
        </w:rPr>
        <w:t>1</w:t>
      </w:r>
      <w:r w:rsidR="007D4F72" w:rsidRPr="0076647D">
        <w:rPr>
          <w:noProof w:val="0"/>
        </w:rPr>
        <w:t>&gt;), … , (&lt;f-par-Id</w:t>
      </w:r>
      <w:r w:rsidR="007D4F72" w:rsidRPr="0076647D">
        <w:rPr>
          <w:noProof w:val="0"/>
          <w:position w:val="-6"/>
          <w:sz w:val="12"/>
          <w:szCs w:val="12"/>
        </w:rPr>
        <w:t>n</w:t>
      </w:r>
      <w:r w:rsidR="007D4F72" w:rsidRPr="0076647D">
        <w:rPr>
          <w:noProof w:val="0"/>
        </w:rPr>
        <w:t>&gt;,&lt;act</w:t>
      </w:r>
      <w:r w:rsidR="007D4F72" w:rsidRPr="0076647D">
        <w:rPr>
          <w:noProof w:val="0"/>
        </w:rPr>
        <w:noBreakHyphen/>
        <w:t>par-desc</w:t>
      </w:r>
      <w:r w:rsidR="007D4F72" w:rsidRPr="0076647D">
        <w:rPr>
          <w:noProof w:val="0"/>
          <w:position w:val="-6"/>
          <w:sz w:val="12"/>
          <w:szCs w:val="12"/>
        </w:rPr>
        <w:t>n</w:t>
      </w:r>
      <w:r w:rsidR="007D4F72" w:rsidRPr="0076647D">
        <w:rPr>
          <w:noProof w:val="0"/>
        </w:rPr>
        <w:t>&gt;))) |</w:t>
      </w:r>
    </w:p>
    <w:p w14:paraId="22FF1CB1" w14:textId="77777777" w:rsidR="007D4F72" w:rsidRPr="0076647D" w:rsidRDefault="00317A8C" w:rsidP="001F21F6">
      <w:pPr>
        <w:pStyle w:val="PL"/>
        <w:rPr>
          <w:noProof w:val="0"/>
        </w:rPr>
      </w:pPr>
      <w:r w:rsidRPr="0076647D">
        <w:rPr>
          <w:b/>
          <w:bCs/>
          <w:noProof w:val="0"/>
        </w:rPr>
        <w:tab/>
      </w:r>
      <w:r w:rsidR="007D4F72" w:rsidRPr="0076647D">
        <w:rPr>
          <w:b/>
          <w:bCs/>
          <w:noProof w:val="0"/>
        </w:rPr>
        <w:t>activate</w:t>
      </w:r>
      <w:r w:rsidR="007D4F72" w:rsidRPr="0076647D">
        <w:rPr>
          <w:noProof w:val="0"/>
        </w:rPr>
        <w:t>(</w:t>
      </w:r>
      <w:r w:rsidR="007D4F72" w:rsidRPr="0076647D">
        <w:rPr>
          <w:b/>
          <w:noProof w:val="0"/>
        </w:rPr>
        <w:t>apply</w:t>
      </w:r>
      <w:r w:rsidR="007D4F72" w:rsidRPr="0076647D">
        <w:rPr>
          <w:noProof w:val="0"/>
        </w:rPr>
        <w:t>(&lt;altstep-expr&gt; ((&lt;f-par-Id</w:t>
      </w:r>
      <w:r w:rsidR="007D4F72" w:rsidRPr="0076647D">
        <w:rPr>
          <w:noProof w:val="0"/>
          <w:position w:val="-6"/>
          <w:sz w:val="12"/>
          <w:szCs w:val="12"/>
        </w:rPr>
        <w:t>1</w:t>
      </w:r>
      <w:r w:rsidR="007D4F72" w:rsidRPr="0076647D">
        <w:rPr>
          <w:noProof w:val="0"/>
        </w:rPr>
        <w:t>&gt;,&lt;act-par-desc</w:t>
      </w:r>
      <w:r w:rsidR="007D4F72" w:rsidRPr="0076647D">
        <w:rPr>
          <w:noProof w:val="0"/>
          <w:position w:val="-6"/>
          <w:sz w:val="12"/>
          <w:szCs w:val="12"/>
        </w:rPr>
        <w:t>1</w:t>
      </w:r>
      <w:r w:rsidR="007D4F72" w:rsidRPr="0076647D">
        <w:rPr>
          <w:noProof w:val="0"/>
        </w:rPr>
        <w:t>&gt;), … , (&lt;f-par-Id</w:t>
      </w:r>
      <w:r w:rsidR="007D4F72" w:rsidRPr="0076647D">
        <w:rPr>
          <w:noProof w:val="0"/>
          <w:position w:val="-6"/>
          <w:sz w:val="12"/>
          <w:szCs w:val="12"/>
        </w:rPr>
        <w:t>n</w:t>
      </w:r>
      <w:r w:rsidR="007D4F72" w:rsidRPr="0076647D">
        <w:rPr>
          <w:noProof w:val="0"/>
        </w:rPr>
        <w:t>&gt;,&lt;act</w:t>
      </w:r>
      <w:r w:rsidR="007D4F72" w:rsidRPr="0076647D">
        <w:rPr>
          <w:noProof w:val="0"/>
        </w:rPr>
        <w:noBreakHyphen/>
        <w:t>par-desc</w:t>
      </w:r>
      <w:r w:rsidR="007D4F72" w:rsidRPr="0076647D">
        <w:rPr>
          <w:noProof w:val="0"/>
          <w:position w:val="-6"/>
          <w:sz w:val="12"/>
          <w:szCs w:val="12"/>
        </w:rPr>
        <w:t>n</w:t>
      </w:r>
      <w:r w:rsidR="007D4F72" w:rsidRPr="0076647D">
        <w:rPr>
          <w:noProof w:val="0"/>
        </w:rPr>
        <w:t>&gt;))))</w:t>
      </w:r>
    </w:p>
    <w:p w14:paraId="2FFC7391" w14:textId="77777777" w:rsidR="007D4F72" w:rsidRPr="0076647D" w:rsidRDefault="007D4F72" w:rsidP="001F21F6">
      <w:pPr>
        <w:pStyle w:val="PL"/>
        <w:rPr>
          <w:noProof w:val="0"/>
        </w:rPr>
      </w:pPr>
    </w:p>
    <w:p w14:paraId="02EA3D2C" w14:textId="77777777" w:rsidR="007D4F72" w:rsidRPr="0076647D" w:rsidRDefault="007D4F72" w:rsidP="008520DE">
      <w:pPr>
        <w:keepNext/>
        <w:keepLines/>
      </w:pPr>
      <w:r w:rsidRPr="0076647D">
        <w:t xml:space="preserve">The flow graph segment </w:t>
      </w:r>
      <w:r w:rsidRPr="0076647D">
        <w:rPr>
          <w:rFonts w:ascii="Courier New" w:hAnsi="Courier New" w:cs="Courier New"/>
        </w:rPr>
        <w:t xml:space="preserve">&lt;activate-stmt&gt; </w:t>
      </w:r>
      <w:r w:rsidRPr="0076647D">
        <w:t xml:space="preserve">in figure 37 defines the execution of the </w:t>
      </w:r>
      <w:r w:rsidRPr="0076647D">
        <w:rPr>
          <w:rFonts w:ascii="Courier New" w:hAnsi="Courier New" w:cs="Courier New"/>
          <w:b/>
        </w:rPr>
        <w:t>activate</w:t>
      </w:r>
      <w:r w:rsidRPr="0076647D">
        <w:t xml:space="preserve"> statement. The execution is structured into four steps. In the first step, the identifier of the altstep to be activated is determined. The identifier may directly be given by an altstep name or be given in form of an expression that evaluates to the altstep identifier. In the second step, a call record for the altstep</w:t>
      </w:r>
      <w:r w:rsidRPr="0076647D">
        <w:rPr>
          <w:rFonts w:ascii="Courier New" w:hAnsi="Courier New" w:cs="Courier New"/>
        </w:rPr>
        <w:t xml:space="preserve"> </w:t>
      </w:r>
      <w:r w:rsidRPr="0076647D">
        <w:t xml:space="preserve">is created. In the third step the values of the actual parameter are calculated and assigned to the corresponding field in the call record. In the fourth step, the call record is put as first element in the </w:t>
      </w:r>
      <w:r w:rsidRPr="0076647D">
        <w:rPr>
          <w:i/>
          <w:iCs/>
        </w:rPr>
        <w:t>DEFAULT-LIST</w:t>
      </w:r>
      <w:r w:rsidRPr="0076647D">
        <w:t xml:space="preserve"> of the entity that activates the default.</w:t>
      </w:r>
    </w:p>
    <w:p w14:paraId="6F397D00" w14:textId="77777777" w:rsidR="007D4F72" w:rsidRPr="0076647D" w:rsidRDefault="007D4F72" w:rsidP="000E3DCE">
      <w:pPr>
        <w:pStyle w:val="NO"/>
        <w:widowControl w:val="0"/>
      </w:pPr>
      <w:r w:rsidRPr="0076647D">
        <w:t>NOTE:</w:t>
      </w:r>
      <w:r w:rsidRPr="0076647D">
        <w:tab/>
        <w:t>For altsteps that are activated as default behaviour, only value parameters are allowed. In figure 37, the handling of the value parameters is described by the flow graph segment &lt;value-par-calculation&gt;, which is defined in clause 9.24.1.</w:t>
      </w:r>
    </w:p>
    <w:p w14:paraId="0B7D55CD" w14:textId="77777777" w:rsidR="007D4F72" w:rsidRPr="0076647D" w:rsidRDefault="007D4F72" w:rsidP="00F75173">
      <w:pPr>
        <w:pStyle w:val="FL"/>
      </w:pPr>
      <w:r w:rsidRPr="0076647D">
        <w:object w:dxaOrig="9375" w:dyaOrig="6862" w14:anchorId="200DC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65pt;height:337.9pt" o:ole="">
            <v:imagedata r:id="rId22" o:title=""/>
          </v:shape>
          <o:OLEObject Type="Embed" ProgID="Word.Picture.8" ShapeID="_x0000_i1025" DrawAspect="Content" ObjectID="_1703331584" r:id="rId23"/>
        </w:object>
      </w:r>
    </w:p>
    <w:p w14:paraId="62515A22" w14:textId="77777777" w:rsidR="007D4F72" w:rsidRPr="0076647D" w:rsidRDefault="007D4F72" w:rsidP="007D4F72">
      <w:pPr>
        <w:pStyle w:val="TF"/>
        <w:keepLines w:val="0"/>
        <w:widowControl w:val="0"/>
      </w:pPr>
      <w:r w:rsidRPr="0076647D">
        <w:t>Figure 37: Flow graph segment &lt;activate-stmt&gt;</w:t>
      </w:r>
    </w:p>
    <w:p w14:paraId="65FBC130" w14:textId="77777777" w:rsidR="007D4F72" w:rsidRPr="0076647D" w:rsidRDefault="00CA1AF8" w:rsidP="00D91548">
      <w:pPr>
        <w:pStyle w:val="berschrift2"/>
      </w:pPr>
      <w:bookmarkStart w:id="235" w:name="_Toc66103153"/>
      <w:bookmarkStart w:id="236" w:name="_Toc66105728"/>
      <w:bookmarkStart w:id="237" w:name="_Toc66106347"/>
      <w:bookmarkStart w:id="238" w:name="_Toc72911347"/>
      <w:r w:rsidRPr="0076647D">
        <w:t>6.3</w:t>
      </w:r>
      <w:r w:rsidRPr="0076647D">
        <w:tab/>
      </w:r>
      <w:r w:rsidR="00337C31" w:rsidRPr="0076647D">
        <w:t>Replacements in E</w:t>
      </w:r>
      <w:r w:rsidR="007D4F72" w:rsidRPr="0076647D">
        <w:t>xecute statement</w:t>
      </w:r>
      <w:r w:rsidR="00337C31" w:rsidRPr="0076647D">
        <w:t>'s operational semantics</w:t>
      </w:r>
      <w:bookmarkEnd w:id="235"/>
      <w:bookmarkEnd w:id="236"/>
      <w:bookmarkEnd w:id="237"/>
      <w:bookmarkEnd w:id="238"/>
    </w:p>
    <w:p w14:paraId="062F2B6D" w14:textId="77777777" w:rsidR="00337C31" w:rsidRPr="0076647D" w:rsidRDefault="00337C31" w:rsidP="00337C31">
      <w:pPr>
        <w:pStyle w:val="berschrift3"/>
      </w:pPr>
      <w:bookmarkStart w:id="239" w:name="_Toc66103154"/>
      <w:bookmarkStart w:id="240" w:name="_Toc66105729"/>
      <w:bookmarkStart w:id="241" w:name="_Toc66106348"/>
      <w:bookmarkStart w:id="242" w:name="_Toc72911348"/>
      <w:r w:rsidRPr="0076647D">
        <w:t>6.3.0</w:t>
      </w:r>
      <w:r w:rsidRPr="0076647D">
        <w:tab/>
        <w:t>Execute statement</w:t>
      </w:r>
      <w:bookmarkEnd w:id="239"/>
      <w:bookmarkEnd w:id="240"/>
      <w:bookmarkEnd w:id="241"/>
      <w:bookmarkEnd w:id="242"/>
    </w:p>
    <w:p w14:paraId="5AA1B808" w14:textId="77777777" w:rsidR="007D4F72" w:rsidRPr="0076647D" w:rsidRDefault="007D4F72" w:rsidP="007D4F72">
      <w:pPr>
        <w:keepNext/>
        <w:keepLines/>
        <w:widowControl w:val="0"/>
      </w:pPr>
      <w:r w:rsidRPr="0076647D">
        <w:t xml:space="preserve">The syntactical structure of the </w:t>
      </w:r>
      <w:r w:rsidRPr="0076647D">
        <w:rPr>
          <w:rFonts w:ascii="Courier New" w:hAnsi="Courier New"/>
          <w:b/>
        </w:rPr>
        <w:t>execute</w:t>
      </w:r>
      <w:r w:rsidRPr="0076647D">
        <w:t xml:space="preserve"> statement is:</w:t>
      </w:r>
    </w:p>
    <w:p w14:paraId="091DF708" w14:textId="77777777" w:rsidR="007D4F72" w:rsidRPr="0076647D" w:rsidRDefault="007D4F72" w:rsidP="007D4F72">
      <w:pPr>
        <w:pStyle w:val="PL"/>
        <w:widowControl w:val="0"/>
        <w:rPr>
          <w:noProof w:val="0"/>
        </w:rPr>
      </w:pPr>
      <w:r w:rsidRPr="0076647D">
        <w:rPr>
          <w:b/>
          <w:noProof w:val="0"/>
        </w:rPr>
        <w:tab/>
        <w:t>execute</w:t>
      </w:r>
      <w:r w:rsidRPr="0076647D">
        <w:rPr>
          <w:noProof w:val="0"/>
        </w:rPr>
        <w:t>(&lt;testCaseId&gt;([&lt;act-par</w:t>
      </w:r>
      <w:r w:rsidRPr="0076647D">
        <w:rPr>
          <w:noProof w:val="0"/>
          <w:position w:val="-6"/>
          <w:sz w:val="12"/>
          <w:szCs w:val="12"/>
        </w:rPr>
        <w:t>1</w:t>
      </w:r>
      <w:r w:rsidRPr="0076647D">
        <w:rPr>
          <w:noProof w:val="0"/>
        </w:rPr>
        <w:t>&gt;, … , &lt;act-par</w:t>
      </w:r>
      <w:r w:rsidRPr="0076647D">
        <w:rPr>
          <w:noProof w:val="0"/>
          <w:position w:val="-6"/>
          <w:sz w:val="12"/>
          <w:szCs w:val="12"/>
        </w:rPr>
        <w:t>n</w:t>
      </w:r>
      <w:r w:rsidRPr="0076647D">
        <w:rPr>
          <w:noProof w:val="0"/>
        </w:rPr>
        <w:t>&gt;)]) [, &lt;</w:t>
      </w:r>
      <w:r w:rsidRPr="0076647D">
        <w:rPr>
          <w:noProof w:val="0"/>
          <w:u w:val="single"/>
        </w:rPr>
        <w:t>float</w:t>
      </w:r>
      <w:r w:rsidRPr="0076647D">
        <w:rPr>
          <w:noProof w:val="0"/>
        </w:rPr>
        <w:t>-expression&gt;])</w:t>
      </w:r>
      <w:r w:rsidRPr="0076647D">
        <w:rPr>
          <w:noProof w:val="0"/>
        </w:rPr>
        <w:tab/>
        <w:t>|</w:t>
      </w:r>
    </w:p>
    <w:p w14:paraId="5D9AA580" w14:textId="77777777" w:rsidR="00CB0F42" w:rsidRPr="0076647D" w:rsidRDefault="007D4F72" w:rsidP="00CB0F42">
      <w:pPr>
        <w:pStyle w:val="PL"/>
        <w:widowControl w:val="0"/>
        <w:rPr>
          <w:noProof w:val="0"/>
          <w:lang w:eastAsia="de-DE"/>
        </w:rPr>
      </w:pPr>
      <w:r w:rsidRPr="0076647D">
        <w:rPr>
          <w:noProof w:val="0"/>
        </w:rPr>
        <w:tab/>
      </w:r>
      <w:r w:rsidRPr="0076647D">
        <w:rPr>
          <w:b/>
          <w:noProof w:val="0"/>
        </w:rPr>
        <w:t>execute</w:t>
      </w:r>
      <w:r w:rsidRPr="0076647D">
        <w:rPr>
          <w:noProof w:val="0"/>
        </w:rPr>
        <w:t>(</w:t>
      </w:r>
      <w:r w:rsidRPr="0076647D">
        <w:rPr>
          <w:b/>
          <w:noProof w:val="0"/>
        </w:rPr>
        <w:t>apply</w:t>
      </w:r>
      <w:r w:rsidRPr="0076647D">
        <w:rPr>
          <w:noProof w:val="0"/>
        </w:rPr>
        <w:t>(&lt;testCase-expr&gt;([&lt;act-par</w:t>
      </w:r>
      <w:r w:rsidRPr="0076647D">
        <w:rPr>
          <w:noProof w:val="0"/>
          <w:position w:val="-6"/>
          <w:sz w:val="12"/>
          <w:szCs w:val="12"/>
        </w:rPr>
        <w:t>1</w:t>
      </w:r>
      <w:r w:rsidRPr="0076647D">
        <w:rPr>
          <w:noProof w:val="0"/>
        </w:rPr>
        <w:t>&gt;, … , &lt;act-par</w:t>
      </w:r>
      <w:r w:rsidRPr="0076647D">
        <w:rPr>
          <w:noProof w:val="0"/>
          <w:position w:val="-6"/>
          <w:sz w:val="12"/>
          <w:szCs w:val="12"/>
        </w:rPr>
        <w:t>n</w:t>
      </w:r>
      <w:r w:rsidRPr="0076647D">
        <w:rPr>
          <w:noProof w:val="0"/>
        </w:rPr>
        <w:t>&gt;)]) [, &lt;</w:t>
      </w:r>
      <w:r w:rsidRPr="0076647D">
        <w:rPr>
          <w:noProof w:val="0"/>
          <w:u w:val="single"/>
        </w:rPr>
        <w:t>float</w:t>
      </w:r>
      <w:r w:rsidRPr="0076647D">
        <w:rPr>
          <w:noProof w:val="0"/>
        </w:rPr>
        <w:t>-expression&gt;]))</w:t>
      </w:r>
      <w:r w:rsidR="00CB0F42" w:rsidRPr="0076647D">
        <w:rPr>
          <w:noProof w:val="0"/>
          <w:lang w:eastAsia="de-DE"/>
        </w:rPr>
        <w:t xml:space="preserve"> |</w:t>
      </w:r>
    </w:p>
    <w:p w14:paraId="10CC172A" w14:textId="77777777" w:rsidR="00CB0F42" w:rsidRPr="0076647D" w:rsidRDefault="00CB0F42" w:rsidP="00D2656B">
      <w:pPr>
        <w:pStyle w:val="PL"/>
        <w:rPr>
          <w:noProof w:val="0"/>
          <w:lang w:eastAsia="de-DE"/>
        </w:rPr>
      </w:pPr>
      <w:r w:rsidRPr="0076647D">
        <w:rPr>
          <w:noProof w:val="0"/>
          <w:lang w:eastAsia="de-DE"/>
        </w:rPr>
        <w:tab/>
      </w:r>
      <w:r w:rsidRPr="0076647D">
        <w:rPr>
          <w:b/>
          <w:noProof w:val="0"/>
          <w:lang w:eastAsia="de-DE"/>
        </w:rPr>
        <w:t>execute</w:t>
      </w:r>
      <w:r w:rsidRPr="0076647D">
        <w:rPr>
          <w:noProof w:val="0"/>
          <w:lang w:eastAsia="de-DE"/>
        </w:rPr>
        <w:t>(&lt;deferred-testCase-behaviour&gt; [, &lt;</w:t>
      </w:r>
      <w:r w:rsidRPr="0076647D">
        <w:rPr>
          <w:noProof w:val="0"/>
          <w:u w:val="single"/>
          <w:lang w:eastAsia="de-DE"/>
        </w:rPr>
        <w:t>float</w:t>
      </w:r>
      <w:r w:rsidRPr="0076647D">
        <w:rPr>
          <w:noProof w:val="0"/>
          <w:lang w:eastAsia="de-DE"/>
        </w:rPr>
        <w:t>-expression&gt;])</w:t>
      </w:r>
    </w:p>
    <w:p w14:paraId="00A15CCF" w14:textId="77777777" w:rsidR="007D4F72" w:rsidRPr="0076647D" w:rsidRDefault="007D4F72" w:rsidP="007D4F72">
      <w:pPr>
        <w:pStyle w:val="PL"/>
        <w:widowControl w:val="0"/>
        <w:rPr>
          <w:noProof w:val="0"/>
        </w:rPr>
      </w:pPr>
    </w:p>
    <w:p w14:paraId="49722DAB" w14:textId="1FE18ECB" w:rsidR="007D4F72" w:rsidRPr="0076647D" w:rsidRDefault="007D4F72" w:rsidP="007332CE">
      <w:pPr>
        <w:keepNext/>
        <w:keepLines/>
        <w:widowControl w:val="0"/>
      </w:pPr>
      <w:r w:rsidRPr="0076647D">
        <w:t xml:space="preserve">The </w:t>
      </w:r>
      <w:r w:rsidRPr="0076647D">
        <w:rPr>
          <w:rFonts w:ascii="Courier New" w:hAnsi="Courier New"/>
          <w:b/>
        </w:rPr>
        <w:t>execute</w:t>
      </w:r>
      <w:r w:rsidRPr="0076647D">
        <w:t xml:space="preserve"> statement describes the execution of a test case that is identified by a </w:t>
      </w:r>
      <w:r w:rsidRPr="0076647D">
        <w:rPr>
          <w:rFonts w:ascii="Courier New" w:hAnsi="Courier New"/>
        </w:rPr>
        <w:t xml:space="preserve">&lt;testCaseId&gt; </w:t>
      </w:r>
      <w:r w:rsidRPr="0076647D">
        <w:t>or a</w:t>
      </w:r>
      <w:r w:rsidRPr="0076647D">
        <w:rPr>
          <w:rFonts w:ascii="Courier New" w:hAnsi="Courier New"/>
        </w:rPr>
        <w:t xml:space="preserve"> &lt;testCase-expr&gt;</w:t>
      </w:r>
      <w:r w:rsidRPr="0076647D">
        <w:t xml:space="preserve"> with the (optional) actual parameters </w:t>
      </w:r>
      <w:r w:rsidRPr="0076647D">
        <w:rPr>
          <w:rFonts w:ascii="Courier New" w:hAnsi="Courier New"/>
        </w:rPr>
        <w:t>&lt;act-par</w:t>
      </w:r>
      <w:r w:rsidRPr="0076647D">
        <w:rPr>
          <w:rFonts w:ascii="Courier New" w:hAnsi="Courier New"/>
          <w:position w:val="-6"/>
          <w:sz w:val="16"/>
          <w:szCs w:val="16"/>
        </w:rPr>
        <w:t>1</w:t>
      </w:r>
      <w:r w:rsidRPr="0076647D">
        <w:rPr>
          <w:rFonts w:ascii="Courier New" w:hAnsi="Courier New"/>
        </w:rPr>
        <w:t>&gt;, … , &lt;act-par</w:t>
      </w:r>
      <w:r w:rsidRPr="0076647D">
        <w:rPr>
          <w:rFonts w:ascii="Courier New" w:hAnsi="Courier New"/>
          <w:position w:val="-6"/>
          <w:sz w:val="16"/>
          <w:szCs w:val="16"/>
        </w:rPr>
        <w:t>n</w:t>
      </w:r>
      <w:r w:rsidRPr="0076647D">
        <w:rPr>
          <w:rFonts w:ascii="Courier New" w:hAnsi="Courier New"/>
        </w:rPr>
        <w:t>&gt;</w:t>
      </w:r>
      <w:r w:rsidR="00CB0F42" w:rsidRPr="0076647D">
        <w:rPr>
          <w:rFonts w:ascii="Courier New" w:hAnsi="Courier New"/>
        </w:rPr>
        <w:t xml:space="preserve"> or a </w:t>
      </w:r>
      <w:r w:rsidR="00CB0F42" w:rsidRPr="0076647D">
        <w:t xml:space="preserve"> &lt;deferred-testcase-behaviour&gt; which denotes a reference to a deferred </w:t>
      </w:r>
      <w:r w:rsidR="008A3EDF" w:rsidRPr="0076647D">
        <w:t>testcase behaviour</w:t>
      </w:r>
      <w:r w:rsidRPr="0076647D">
        <w:t xml:space="preserve">. Optionally the execute statement may be guarded by a duration provided in form of an expression that evaluates to a </w:t>
      </w:r>
      <w:r w:rsidRPr="0076647D">
        <w:rPr>
          <w:rFonts w:ascii="Courier New" w:hAnsi="Courier New" w:cs="Courier New"/>
          <w:b/>
          <w:bCs/>
        </w:rPr>
        <w:t>float</w:t>
      </w:r>
      <w:r w:rsidRPr="0076647D">
        <w:t xml:space="preserve">. If within the specified duration the test case does not return a verdict, a timeout exception occurs, the test case is stopped and an </w:t>
      </w:r>
      <w:r w:rsidRPr="0076647D">
        <w:rPr>
          <w:rFonts w:ascii="Courier New" w:hAnsi="Courier New"/>
          <w:b/>
        </w:rPr>
        <w:t>error</w:t>
      </w:r>
      <w:r w:rsidRPr="0076647D">
        <w:t xml:space="preserve"> verdict is returned.</w:t>
      </w:r>
    </w:p>
    <w:p w14:paraId="3C4EC301" w14:textId="77777777" w:rsidR="007D4F72" w:rsidRPr="0076647D" w:rsidRDefault="007D4F72" w:rsidP="007D4F72">
      <w:pPr>
        <w:pStyle w:val="NO"/>
        <w:keepLines w:val="0"/>
        <w:widowControl w:val="0"/>
      </w:pPr>
      <w:r w:rsidRPr="0076647D">
        <w:t>NOTE:</w:t>
      </w:r>
      <w:r w:rsidRPr="0076647D">
        <w:tab/>
        <w:t>The operational semantics models the stopping of the test case by a stop of the MTC. In reality, other mechanisms may be more appropriate.</w:t>
      </w:r>
    </w:p>
    <w:p w14:paraId="349BC00D" w14:textId="77777777" w:rsidR="007D4F72" w:rsidRPr="0076647D" w:rsidRDefault="007D4F72" w:rsidP="007612E9">
      <w:pPr>
        <w:keepNext/>
        <w:keepLines/>
        <w:widowControl w:val="0"/>
      </w:pPr>
      <w:r w:rsidRPr="0076647D">
        <w:t>If no timeout exception occurs, the MTC is created, the control instance (representing the control part of the TTCN</w:t>
      </w:r>
      <w:r w:rsidR="00CE24F3" w:rsidRPr="0076647D">
        <w:noBreakHyphen/>
      </w:r>
      <w:r w:rsidRPr="0076647D">
        <w:t>3 module) is blocked until the test case terminates, and for the further test case execution the flow of control is given to the MTC. The flow of control is given back to the control instance when the MTC terminates.</w:t>
      </w:r>
    </w:p>
    <w:p w14:paraId="56237F86" w14:textId="77777777" w:rsidR="007D4F72" w:rsidRPr="0076647D" w:rsidRDefault="007D4F72" w:rsidP="007D4F72">
      <w:pPr>
        <w:widowControl w:val="0"/>
      </w:pPr>
      <w:r w:rsidRPr="0076647D">
        <w:t xml:space="preserve">The flow graph segment </w:t>
      </w:r>
      <w:r w:rsidRPr="0076647D">
        <w:rPr>
          <w:rFonts w:ascii="Courier New" w:hAnsi="Courier New"/>
        </w:rPr>
        <w:t>&lt;execute-stmt&gt;</w:t>
      </w:r>
      <w:r w:rsidRPr="0076647D">
        <w:t xml:space="preserve"> in figure 67 defines the execution of an </w:t>
      </w:r>
      <w:r w:rsidRPr="0076647D">
        <w:rPr>
          <w:rFonts w:ascii="Courier New" w:hAnsi="Courier New"/>
          <w:b/>
        </w:rPr>
        <w:t>execute</w:t>
      </w:r>
      <w:r w:rsidRPr="0076647D">
        <w:t xml:space="preserve"> statement.</w:t>
      </w:r>
    </w:p>
    <w:p w14:paraId="2AE0187D" w14:textId="77777777" w:rsidR="007D4F72" w:rsidRPr="0076647D" w:rsidRDefault="007D4F72" w:rsidP="007D4F72">
      <w:pPr>
        <w:pStyle w:val="FL"/>
        <w:keepNext w:val="0"/>
        <w:keepLines w:val="0"/>
        <w:widowControl w:val="0"/>
      </w:pPr>
      <w:r w:rsidRPr="0076647D">
        <w:object w:dxaOrig="8865" w:dyaOrig="2385" w14:anchorId="4CE7DA3B">
          <v:shape id="_x0000_i1026" type="#_x0000_t75" style="width:446.25pt;height:114.75pt" o:ole="">
            <v:imagedata r:id="rId24" o:title=""/>
          </v:shape>
          <o:OLEObject Type="Embed" ProgID="Word.Picture.8" ShapeID="_x0000_i1026" DrawAspect="Content" ObjectID="_1703331585" r:id="rId25"/>
        </w:object>
      </w:r>
    </w:p>
    <w:p w14:paraId="721840F5" w14:textId="77777777" w:rsidR="007D4F72" w:rsidRPr="0076647D" w:rsidRDefault="007D4F72" w:rsidP="007D4F72">
      <w:pPr>
        <w:pStyle w:val="TF"/>
        <w:keepLines w:val="0"/>
        <w:widowControl w:val="0"/>
      </w:pPr>
      <w:r w:rsidRPr="0076647D">
        <w:t>Figure 67: Flow graph segment &lt;execute-stmt&gt;</w:t>
      </w:r>
    </w:p>
    <w:p w14:paraId="2780F722" w14:textId="77777777" w:rsidR="007D4F72" w:rsidRPr="0076647D" w:rsidRDefault="00CA1AF8" w:rsidP="00D91548">
      <w:pPr>
        <w:pStyle w:val="berschrift3"/>
      </w:pPr>
      <w:bookmarkStart w:id="243" w:name="_Toc66103155"/>
      <w:bookmarkStart w:id="244" w:name="_Toc66105730"/>
      <w:bookmarkStart w:id="245" w:name="_Toc66106349"/>
      <w:bookmarkStart w:id="246" w:name="_Toc72911349"/>
      <w:r w:rsidRPr="0076647D">
        <w:t>6.3.1</w:t>
      </w:r>
      <w:r w:rsidRPr="0076647D">
        <w:tab/>
      </w:r>
      <w:r w:rsidR="007D4F72" w:rsidRPr="0076647D">
        <w:t>Flow graph segment &lt;execute-without-timeout&gt;</w:t>
      </w:r>
      <w:bookmarkEnd w:id="243"/>
      <w:bookmarkEnd w:id="244"/>
      <w:bookmarkEnd w:id="245"/>
      <w:bookmarkEnd w:id="246"/>
    </w:p>
    <w:p w14:paraId="19959E35" w14:textId="77777777" w:rsidR="007D4F72" w:rsidRPr="0076647D" w:rsidRDefault="007D4F72" w:rsidP="007D4F72">
      <w:pPr>
        <w:keepNext/>
        <w:keepLines/>
        <w:widowControl w:val="0"/>
      </w:pPr>
      <w:r w:rsidRPr="0076647D">
        <w:t xml:space="preserve">The execution of a test case starts with the creation of the </w:t>
      </w:r>
      <w:r w:rsidRPr="0076647D">
        <w:rPr>
          <w:rFonts w:ascii="Courier New" w:hAnsi="Courier New"/>
          <w:b/>
        </w:rPr>
        <w:t>mtc</w:t>
      </w:r>
      <w:r w:rsidRPr="0076647D">
        <w:t xml:space="preserve">. Then the mtc is started with the behaviour defined in the test case definition. Afterwards, the module control waits until the test case terminates. The creation and the start of the MTC can be described by using </w:t>
      </w:r>
      <w:r w:rsidRPr="0076647D">
        <w:rPr>
          <w:rFonts w:ascii="Courier New" w:hAnsi="Courier New"/>
          <w:b/>
        </w:rPr>
        <w:t>create</w:t>
      </w:r>
      <w:r w:rsidRPr="0076647D">
        <w:t xml:space="preserve"> and </w:t>
      </w:r>
      <w:r w:rsidRPr="0076647D">
        <w:rPr>
          <w:rFonts w:ascii="Courier New" w:hAnsi="Courier New"/>
          <w:b/>
        </w:rPr>
        <w:t>start</w:t>
      </w:r>
      <w:r w:rsidRPr="0076647D">
        <w:t xml:space="preserve"> statements:</w:t>
      </w:r>
    </w:p>
    <w:p w14:paraId="1BE31C57" w14:textId="77777777" w:rsidR="007D4F72" w:rsidRPr="0076647D" w:rsidRDefault="007D4F72" w:rsidP="007D4F72">
      <w:pPr>
        <w:pStyle w:val="PL"/>
        <w:keepNext/>
        <w:keepLines/>
        <w:widowControl w:val="0"/>
        <w:rPr>
          <w:noProof w:val="0"/>
        </w:rPr>
      </w:pPr>
      <w:r w:rsidRPr="0076647D">
        <w:rPr>
          <w:b/>
          <w:bCs/>
          <w:noProof w:val="0"/>
        </w:rPr>
        <w:tab/>
        <w:t>var</w:t>
      </w:r>
      <w:r w:rsidRPr="0076647D">
        <w:rPr>
          <w:noProof w:val="0"/>
        </w:rPr>
        <w:t xml:space="preserve"> MtcType myMTC := MtcType.</w:t>
      </w:r>
      <w:r w:rsidRPr="0076647D">
        <w:rPr>
          <w:b/>
          <w:noProof w:val="0"/>
        </w:rPr>
        <w:t>create</w:t>
      </w:r>
      <w:r w:rsidRPr="0076647D">
        <w:rPr>
          <w:noProof w:val="0"/>
        </w:rPr>
        <w:t>;</w:t>
      </w:r>
    </w:p>
    <w:p w14:paraId="72C2FB36" w14:textId="77777777" w:rsidR="007D4F72" w:rsidRPr="0076647D" w:rsidRDefault="007D4F72" w:rsidP="007D4F72">
      <w:pPr>
        <w:pStyle w:val="PL"/>
        <w:keepNext/>
        <w:keepLines/>
        <w:widowControl w:val="0"/>
        <w:rPr>
          <w:noProof w:val="0"/>
        </w:rPr>
      </w:pPr>
      <w:r w:rsidRPr="0076647D">
        <w:rPr>
          <w:noProof w:val="0"/>
        </w:rPr>
        <w:tab/>
        <w:t>myMTC.</w:t>
      </w:r>
      <w:r w:rsidRPr="0076647D">
        <w:rPr>
          <w:b/>
          <w:noProof w:val="0"/>
        </w:rPr>
        <w:t>start</w:t>
      </w:r>
      <w:r w:rsidRPr="0076647D">
        <w:rPr>
          <w:noProof w:val="0"/>
        </w:rPr>
        <w:t>(TestCaseName(P1…Pn));</w:t>
      </w:r>
    </w:p>
    <w:p w14:paraId="3D2C3D01" w14:textId="77777777" w:rsidR="007D4F72" w:rsidRPr="0076647D" w:rsidRDefault="007D4F72" w:rsidP="007D4F72">
      <w:pPr>
        <w:pStyle w:val="PL"/>
        <w:keepNext/>
        <w:keepLines/>
        <w:widowControl w:val="0"/>
        <w:rPr>
          <w:noProof w:val="0"/>
        </w:rPr>
      </w:pPr>
    </w:p>
    <w:p w14:paraId="652D28E7" w14:textId="77777777" w:rsidR="007D4F72" w:rsidRPr="0076647D" w:rsidRDefault="007D4F72" w:rsidP="007D4F72">
      <w:pPr>
        <w:keepNext/>
        <w:keepLines/>
        <w:widowControl w:val="0"/>
      </w:pPr>
      <w:r w:rsidRPr="0076647D">
        <w:t>or, if the testcase is identified by a behaviour expression:</w:t>
      </w:r>
    </w:p>
    <w:p w14:paraId="10870215" w14:textId="77777777" w:rsidR="007D4F72" w:rsidRPr="0076647D" w:rsidRDefault="007D4F72" w:rsidP="001F21F6">
      <w:pPr>
        <w:pStyle w:val="PL"/>
        <w:rPr>
          <w:noProof w:val="0"/>
        </w:rPr>
      </w:pPr>
      <w:r w:rsidRPr="0076647D">
        <w:rPr>
          <w:b/>
          <w:bCs/>
          <w:noProof w:val="0"/>
        </w:rPr>
        <w:tab/>
        <w:t>var</w:t>
      </w:r>
      <w:r w:rsidRPr="0076647D">
        <w:rPr>
          <w:noProof w:val="0"/>
        </w:rPr>
        <w:t xml:space="preserve"> MtcType myMTC := </w:t>
      </w:r>
      <w:r w:rsidR="00FA7499" w:rsidRPr="0076647D">
        <w:rPr>
          <w:noProof w:val="0"/>
        </w:rPr>
        <w:t>M</w:t>
      </w:r>
      <w:r w:rsidRPr="0076647D">
        <w:rPr>
          <w:noProof w:val="0"/>
        </w:rPr>
        <w:t>tcType.</w:t>
      </w:r>
      <w:r w:rsidRPr="0076647D">
        <w:rPr>
          <w:b/>
          <w:noProof w:val="0"/>
        </w:rPr>
        <w:t>create</w:t>
      </w:r>
      <w:r w:rsidRPr="0076647D">
        <w:rPr>
          <w:noProof w:val="0"/>
        </w:rPr>
        <w:t>;</w:t>
      </w:r>
    </w:p>
    <w:p w14:paraId="2667A324" w14:textId="77777777" w:rsidR="007D4F72" w:rsidRPr="0076647D" w:rsidRDefault="007D4F72" w:rsidP="001F21F6">
      <w:pPr>
        <w:pStyle w:val="PL"/>
        <w:rPr>
          <w:noProof w:val="0"/>
        </w:rPr>
      </w:pPr>
      <w:r w:rsidRPr="0076647D">
        <w:rPr>
          <w:noProof w:val="0"/>
        </w:rPr>
        <w:tab/>
        <w:t>myMTC.</w:t>
      </w:r>
      <w:r w:rsidRPr="0076647D">
        <w:rPr>
          <w:b/>
          <w:noProof w:val="0"/>
        </w:rPr>
        <w:t>start</w:t>
      </w:r>
      <w:r w:rsidRPr="0076647D">
        <w:rPr>
          <w:noProof w:val="0"/>
        </w:rPr>
        <w:t>(</w:t>
      </w:r>
      <w:r w:rsidRPr="0076647D">
        <w:rPr>
          <w:b/>
          <w:noProof w:val="0"/>
        </w:rPr>
        <w:t>apply</w:t>
      </w:r>
      <w:r w:rsidRPr="0076647D">
        <w:rPr>
          <w:noProof w:val="0"/>
        </w:rPr>
        <w:t>(myTestCaseVar (P1…Pn)));</w:t>
      </w:r>
    </w:p>
    <w:p w14:paraId="70EA68CD" w14:textId="77777777" w:rsidR="000E3DCE" w:rsidRPr="0076647D" w:rsidRDefault="000E3DCE" w:rsidP="001F21F6">
      <w:pPr>
        <w:pStyle w:val="PL"/>
        <w:rPr>
          <w:noProof w:val="0"/>
        </w:rPr>
      </w:pPr>
    </w:p>
    <w:p w14:paraId="6BC380AC" w14:textId="77777777" w:rsidR="007D4F72" w:rsidRPr="0076647D" w:rsidRDefault="007D4F72" w:rsidP="007D4F72">
      <w:pPr>
        <w:pStyle w:val="NO"/>
        <w:keepLines w:val="0"/>
        <w:widowControl w:val="0"/>
      </w:pPr>
      <w:r w:rsidRPr="0076647D">
        <w:t>NOTE 1:</w:t>
      </w:r>
      <w:r w:rsidRPr="0076647D">
        <w:tab/>
        <w:t>For the replacements sketched above, the operational semantics assumes that all referenced definitions (</w:t>
      </w:r>
      <w:r w:rsidR="00E411F5" w:rsidRPr="0076647D">
        <w:t>e.g.</w:t>
      </w:r>
      <w:r w:rsidRPr="0076647D">
        <w:t xml:space="preserve"> </w:t>
      </w:r>
      <w:r w:rsidRPr="0076647D">
        <w:rPr>
          <w:rFonts w:ascii="Courier New" w:hAnsi="Courier New" w:cs="Courier New"/>
        </w:rPr>
        <w:t>MtcType</w:t>
      </w:r>
      <w:r w:rsidRPr="0076647D">
        <w:t xml:space="preserve">, </w:t>
      </w:r>
      <w:r w:rsidRPr="0076647D">
        <w:rPr>
          <w:rFonts w:ascii="Courier New" w:hAnsi="Courier New" w:cs="Courier New"/>
        </w:rPr>
        <w:t>TestCaseName</w:t>
      </w:r>
      <w:r w:rsidRPr="0076647D">
        <w:t xml:space="preserve">, </w:t>
      </w:r>
      <w:r w:rsidRPr="0076647D">
        <w:rPr>
          <w:rFonts w:ascii="Courier New" w:hAnsi="Courier New" w:cs="Courier New"/>
        </w:rPr>
        <w:t>myTestCaseVar</w:t>
      </w:r>
      <w:r w:rsidRPr="0076647D">
        <w:t>) exist and that all definitions which are needed for the referenced definitions also exist (</w:t>
      </w:r>
      <w:r w:rsidR="00E411F5" w:rsidRPr="0076647D">
        <w:t>e.g.</w:t>
      </w:r>
      <w:r w:rsidRPr="0076647D">
        <w:t xml:space="preserve"> a testcase behaviour type definition for </w:t>
      </w:r>
      <w:r w:rsidRPr="0076647D">
        <w:rPr>
          <w:rFonts w:ascii="Courier New" w:hAnsi="Courier New" w:cs="Courier New"/>
        </w:rPr>
        <w:t>myTestCaseVar</w:t>
      </w:r>
      <w:r w:rsidRPr="0076647D">
        <w:t>).</w:t>
      </w:r>
    </w:p>
    <w:p w14:paraId="462C3E98" w14:textId="77777777" w:rsidR="007D4F72" w:rsidRPr="0076647D" w:rsidRDefault="007D4F72" w:rsidP="007D4F72">
      <w:pPr>
        <w:pStyle w:val="NO"/>
        <w:keepLines w:val="0"/>
        <w:widowControl w:val="0"/>
      </w:pPr>
      <w:r w:rsidRPr="0076647D">
        <w:t>NOTE 2:</w:t>
      </w:r>
      <w:r w:rsidRPr="0076647D">
        <w:tab/>
        <w:t xml:space="preserve">For the case where the test case is identified by a behaviour expression, the operational semantics assumes for the replacement sketched above that the type of the MTC </w:t>
      </w:r>
      <w:r w:rsidRPr="0076647D">
        <w:rPr>
          <w:rFonts w:ascii="Courier New" w:hAnsi="Courier New" w:cs="Courier New"/>
        </w:rPr>
        <w:t>MtcType</w:t>
      </w:r>
      <w:r w:rsidRPr="0076647D">
        <w:t xml:space="preserve"> is referenced in the </w:t>
      </w:r>
      <w:r w:rsidRPr="0076647D">
        <w:rPr>
          <w:rFonts w:ascii="Courier New" w:hAnsi="Courier New" w:cs="Courier New"/>
          <w:b/>
        </w:rPr>
        <w:t>runs on</w:t>
      </w:r>
      <w:r w:rsidRPr="0076647D">
        <w:t xml:space="preserve"> clause</w:t>
      </w:r>
      <w:r w:rsidR="00672128" w:rsidRPr="0076647D">
        <w:t xml:space="preserve"> </w:t>
      </w:r>
      <w:r w:rsidRPr="0076647D">
        <w:t xml:space="preserve">of the behaviour type definition of variable </w:t>
      </w:r>
      <w:r w:rsidRPr="0076647D">
        <w:rPr>
          <w:rFonts w:ascii="Courier New" w:hAnsi="Courier New" w:cs="Courier New"/>
        </w:rPr>
        <w:t>myTestCaseVar</w:t>
      </w:r>
      <w:r w:rsidR="008E7E1C" w:rsidRPr="0076647D">
        <w:t>.</w:t>
      </w:r>
    </w:p>
    <w:p w14:paraId="2A6A2DA7" w14:textId="77777777" w:rsidR="007D4F72" w:rsidRPr="0076647D" w:rsidRDefault="007D4F72" w:rsidP="007612E9">
      <w:pPr>
        <w:keepLines/>
        <w:widowControl w:val="0"/>
      </w:pPr>
      <w:r w:rsidRPr="0076647D">
        <w:t xml:space="preserve">The flow graph segment </w:t>
      </w:r>
      <w:r w:rsidRPr="0076647D">
        <w:rPr>
          <w:rFonts w:ascii="Courier New" w:hAnsi="Courier New"/>
        </w:rPr>
        <w:t>&lt;execute-without-timeout&gt;</w:t>
      </w:r>
      <w:r w:rsidRPr="0076647D">
        <w:t xml:space="preserve"> in figure 68 defines the execution of an </w:t>
      </w:r>
      <w:r w:rsidRPr="0076647D">
        <w:rPr>
          <w:rFonts w:ascii="Courier New" w:hAnsi="Courier New"/>
          <w:b/>
        </w:rPr>
        <w:t>execute</w:t>
      </w:r>
      <w:r w:rsidRPr="0076647D">
        <w:t xml:space="preserve"> statement without the occurrence of a timeout exception by using the flow graph segments of the operations </w:t>
      </w:r>
      <w:r w:rsidRPr="0076647D">
        <w:rPr>
          <w:rFonts w:ascii="Courier New" w:hAnsi="Courier New"/>
          <w:b/>
        </w:rPr>
        <w:t>create</w:t>
      </w:r>
      <w:r w:rsidRPr="0076647D">
        <w:t xml:space="preserve"> and the </w:t>
      </w:r>
      <w:r w:rsidRPr="0076647D">
        <w:rPr>
          <w:rFonts w:ascii="Courier New" w:hAnsi="Courier New"/>
          <w:b/>
        </w:rPr>
        <w:t>start</w:t>
      </w:r>
      <w:r w:rsidRPr="0076647D">
        <w:t>.</w:t>
      </w:r>
    </w:p>
    <w:p w14:paraId="466630BE" w14:textId="77777777" w:rsidR="007D4F72" w:rsidRPr="0076647D" w:rsidRDefault="007D4F72" w:rsidP="007D4F72">
      <w:pPr>
        <w:pStyle w:val="FL"/>
        <w:keepNext w:val="0"/>
        <w:keepLines w:val="0"/>
        <w:widowControl w:val="0"/>
      </w:pPr>
      <w:r w:rsidRPr="0076647D">
        <w:object w:dxaOrig="9375" w:dyaOrig="5779" w14:anchorId="75ABEF55">
          <v:shape id="_x0000_i1027" type="#_x0000_t75" style="width:467.65pt;height:4in" o:ole="">
            <v:imagedata r:id="rId26" o:title="" cropleft="-210f" cropright="-210f"/>
          </v:shape>
          <o:OLEObject Type="Embed" ProgID="Word.Picture.8" ShapeID="_x0000_i1027" DrawAspect="Content" ObjectID="_1703331586" r:id="rId27"/>
        </w:object>
      </w:r>
    </w:p>
    <w:p w14:paraId="5968B107" w14:textId="77777777" w:rsidR="007D4F72" w:rsidRPr="0076647D" w:rsidRDefault="007D4F72" w:rsidP="007D4F72">
      <w:pPr>
        <w:pStyle w:val="TF"/>
        <w:keepLines w:val="0"/>
        <w:widowControl w:val="0"/>
      </w:pPr>
      <w:r w:rsidRPr="0076647D">
        <w:t>Figure 68: Flow graph segment &lt;execute-without-timeout&gt;</w:t>
      </w:r>
    </w:p>
    <w:p w14:paraId="205C48BD" w14:textId="77777777" w:rsidR="007D4F72" w:rsidRPr="0076647D" w:rsidRDefault="00CA1AF8" w:rsidP="00D91548">
      <w:pPr>
        <w:pStyle w:val="berschrift2"/>
      </w:pPr>
      <w:bookmarkStart w:id="247" w:name="_Toc66103156"/>
      <w:bookmarkStart w:id="248" w:name="_Toc66105731"/>
      <w:bookmarkStart w:id="249" w:name="_Toc66106350"/>
      <w:bookmarkStart w:id="250" w:name="_Toc72911350"/>
      <w:r w:rsidRPr="0076647D">
        <w:t>6.4</w:t>
      </w:r>
      <w:r w:rsidRPr="0076647D">
        <w:tab/>
      </w:r>
      <w:r w:rsidR="00337C31" w:rsidRPr="0076647D">
        <w:t xml:space="preserve">Replacements in </w:t>
      </w:r>
      <w:r w:rsidR="007D4F72" w:rsidRPr="0076647D">
        <w:t>Function call</w:t>
      </w:r>
      <w:r w:rsidR="00337C31" w:rsidRPr="0076647D">
        <w:t>'s operational semantics</w:t>
      </w:r>
      <w:bookmarkEnd w:id="247"/>
      <w:bookmarkEnd w:id="248"/>
      <w:bookmarkEnd w:id="249"/>
      <w:bookmarkEnd w:id="250"/>
    </w:p>
    <w:p w14:paraId="0F5F436B" w14:textId="77777777" w:rsidR="00337C31" w:rsidRPr="0076647D" w:rsidRDefault="00337C31" w:rsidP="00337C31">
      <w:pPr>
        <w:pStyle w:val="berschrift3"/>
      </w:pPr>
      <w:bookmarkStart w:id="251" w:name="_Toc66103157"/>
      <w:bookmarkStart w:id="252" w:name="_Toc66105732"/>
      <w:bookmarkStart w:id="253" w:name="_Toc66106351"/>
      <w:bookmarkStart w:id="254" w:name="_Toc72911351"/>
      <w:r w:rsidRPr="0076647D">
        <w:t>6.4.0</w:t>
      </w:r>
      <w:r w:rsidRPr="0076647D">
        <w:tab/>
        <w:t>Function call</w:t>
      </w:r>
      <w:bookmarkEnd w:id="251"/>
      <w:bookmarkEnd w:id="252"/>
      <w:bookmarkEnd w:id="253"/>
      <w:bookmarkEnd w:id="254"/>
    </w:p>
    <w:p w14:paraId="54AA21A8" w14:textId="77777777" w:rsidR="007D4F72" w:rsidRPr="0076647D" w:rsidRDefault="007D4F72" w:rsidP="007D4F72">
      <w:pPr>
        <w:widowControl w:val="0"/>
      </w:pPr>
      <w:r w:rsidRPr="0076647D">
        <w:t>The syntactical structure of a function call is:</w:t>
      </w:r>
    </w:p>
    <w:p w14:paraId="1DDA164E" w14:textId="77777777" w:rsidR="007D4F72" w:rsidRPr="0076647D" w:rsidRDefault="007D4F72" w:rsidP="007D4F72">
      <w:pPr>
        <w:pStyle w:val="PL"/>
        <w:widowControl w:val="0"/>
        <w:rPr>
          <w:noProof w:val="0"/>
        </w:rPr>
      </w:pPr>
      <w:r w:rsidRPr="0076647D">
        <w:rPr>
          <w:noProof w:val="0"/>
        </w:rPr>
        <w:tab/>
        <w:t>&lt;function-name&gt;([&lt;act-par-desc</w:t>
      </w:r>
      <w:r w:rsidRPr="0076647D">
        <w:rPr>
          <w:noProof w:val="0"/>
          <w:position w:val="-6"/>
          <w:sz w:val="12"/>
          <w:szCs w:val="12"/>
        </w:rPr>
        <w:t>1</w:t>
      </w:r>
      <w:r w:rsidRPr="0076647D">
        <w:rPr>
          <w:noProof w:val="0"/>
        </w:rPr>
        <w:t>&gt;, … , &lt;act-par-desc</w:t>
      </w:r>
      <w:r w:rsidRPr="0076647D">
        <w:rPr>
          <w:noProof w:val="0"/>
          <w:position w:val="-6"/>
          <w:sz w:val="12"/>
          <w:szCs w:val="12"/>
        </w:rPr>
        <w:t>n</w:t>
      </w:r>
      <w:r w:rsidRPr="0076647D">
        <w:rPr>
          <w:noProof w:val="0"/>
        </w:rPr>
        <w:t>&gt;]) |</w:t>
      </w:r>
    </w:p>
    <w:p w14:paraId="529673DE" w14:textId="77777777" w:rsidR="007D4F72" w:rsidRPr="0076647D" w:rsidRDefault="007D4F72" w:rsidP="007D4F72">
      <w:pPr>
        <w:pStyle w:val="PL"/>
        <w:widowControl w:val="0"/>
        <w:rPr>
          <w:noProof w:val="0"/>
        </w:rPr>
      </w:pPr>
      <w:r w:rsidRPr="0076647D">
        <w:rPr>
          <w:noProof w:val="0"/>
        </w:rPr>
        <w:tab/>
      </w:r>
      <w:r w:rsidRPr="0076647D">
        <w:rPr>
          <w:b/>
          <w:noProof w:val="0"/>
        </w:rPr>
        <w:t>apply</w:t>
      </w:r>
      <w:r w:rsidRPr="0076647D">
        <w:rPr>
          <w:noProof w:val="0"/>
        </w:rPr>
        <w:t>(&lt;function-expr&gt;([&lt;act-par-desc</w:t>
      </w:r>
      <w:r w:rsidRPr="0076647D">
        <w:rPr>
          <w:noProof w:val="0"/>
          <w:position w:val="-6"/>
          <w:sz w:val="12"/>
          <w:szCs w:val="12"/>
        </w:rPr>
        <w:t>1</w:t>
      </w:r>
      <w:r w:rsidRPr="0076647D">
        <w:rPr>
          <w:noProof w:val="0"/>
        </w:rPr>
        <w:t>&gt;, … , &lt;act-par-desc</w:t>
      </w:r>
      <w:r w:rsidRPr="0076647D">
        <w:rPr>
          <w:noProof w:val="0"/>
          <w:position w:val="-6"/>
          <w:sz w:val="12"/>
          <w:szCs w:val="12"/>
        </w:rPr>
        <w:t>n</w:t>
      </w:r>
      <w:r w:rsidRPr="0076647D">
        <w:rPr>
          <w:noProof w:val="0"/>
        </w:rPr>
        <w:t>&gt;])</w:t>
      </w:r>
    </w:p>
    <w:p w14:paraId="70E7FB10" w14:textId="77777777" w:rsidR="007D4F72" w:rsidRPr="0076647D" w:rsidRDefault="007D4F72" w:rsidP="007D4F72">
      <w:pPr>
        <w:pStyle w:val="PL"/>
        <w:widowControl w:val="0"/>
        <w:rPr>
          <w:noProof w:val="0"/>
        </w:rPr>
      </w:pPr>
    </w:p>
    <w:p w14:paraId="0E9798D7" w14:textId="77777777" w:rsidR="007D4F72" w:rsidRPr="0076647D" w:rsidRDefault="007D4F72" w:rsidP="007D4F72">
      <w:pPr>
        <w:widowControl w:val="0"/>
      </w:pPr>
      <w:r w:rsidRPr="0076647D">
        <w:t xml:space="preserve">The </w:t>
      </w:r>
      <w:r w:rsidRPr="0076647D">
        <w:rPr>
          <w:rFonts w:ascii="Courier New" w:hAnsi="Courier New" w:cs="Courier New"/>
        </w:rPr>
        <w:t>&lt;function-name&gt;</w:t>
      </w:r>
      <w:r w:rsidRPr="0076647D">
        <w:t xml:space="preserve"> and the </w:t>
      </w:r>
      <w:r w:rsidRPr="0076647D">
        <w:rPr>
          <w:rFonts w:ascii="Courier New" w:hAnsi="Courier New" w:cs="Courier New"/>
        </w:rPr>
        <w:t>&lt;function-expr&gt;</w:t>
      </w:r>
      <w:r w:rsidRPr="0076647D">
        <w:t xml:space="preserve"> denote to the identifier of the function that is invoked. The operational semantics assumes that </w:t>
      </w:r>
      <w:r w:rsidRPr="0076647D">
        <w:rPr>
          <w:rFonts w:ascii="Courier New" w:hAnsi="Courier New" w:cs="Courier New"/>
        </w:rPr>
        <w:t xml:space="preserve">&lt;function-name&gt; </w:t>
      </w:r>
      <w:r w:rsidRPr="0076647D">
        <w:t xml:space="preserve">is a literal value of the function behaviour type. </w:t>
      </w:r>
      <w:r w:rsidRPr="0076647D">
        <w:rPr>
          <w:rFonts w:ascii="Courier New" w:hAnsi="Courier New"/>
        </w:rPr>
        <w:t>&lt;act</w:t>
      </w:r>
      <w:r w:rsidR="004C74EB" w:rsidRPr="0076647D">
        <w:rPr>
          <w:rFonts w:ascii="Courier New" w:hAnsi="Courier New"/>
        </w:rPr>
        <w:noBreakHyphen/>
      </w:r>
      <w:r w:rsidRPr="0076647D">
        <w:rPr>
          <w:rFonts w:ascii="Courier New" w:hAnsi="Courier New"/>
        </w:rPr>
        <w:t>par-descr</w:t>
      </w:r>
      <w:r w:rsidRPr="0076647D">
        <w:rPr>
          <w:rFonts w:ascii="Courier New" w:hAnsi="Courier New"/>
          <w:position w:val="-6"/>
          <w:sz w:val="16"/>
          <w:szCs w:val="16"/>
        </w:rPr>
        <w:t>1</w:t>
      </w:r>
      <w:r w:rsidRPr="0076647D">
        <w:rPr>
          <w:rFonts w:ascii="Courier New" w:hAnsi="Courier New"/>
        </w:rPr>
        <w:t>&gt;</w:t>
      </w:r>
      <w:r w:rsidRPr="0076647D">
        <w:t>, … ,</w:t>
      </w:r>
      <w:r w:rsidRPr="0076647D">
        <w:rPr>
          <w:rFonts w:ascii="Courier New" w:hAnsi="Courier New"/>
        </w:rPr>
        <w:t xml:space="preserve"> &lt;act-par-descr</w:t>
      </w:r>
      <w:r w:rsidRPr="0076647D">
        <w:rPr>
          <w:rFonts w:ascii="Courier New" w:hAnsi="Courier New"/>
          <w:position w:val="-6"/>
          <w:sz w:val="16"/>
          <w:szCs w:val="16"/>
        </w:rPr>
        <w:t>n</w:t>
      </w:r>
      <w:r w:rsidRPr="0076647D">
        <w:rPr>
          <w:rFonts w:ascii="Courier New" w:hAnsi="Courier New"/>
        </w:rPr>
        <w:t>&gt;</w:t>
      </w:r>
      <w:r w:rsidRPr="0076647D">
        <w:t xml:space="preserve"> describe the actual parameter values of the function call.</w:t>
      </w:r>
    </w:p>
    <w:p w14:paraId="68CF25AD" w14:textId="77777777" w:rsidR="007D4F72" w:rsidRPr="0076647D" w:rsidRDefault="007D4F72" w:rsidP="007D4F72">
      <w:pPr>
        <w:pStyle w:val="NO"/>
        <w:keepLines w:val="0"/>
        <w:widowControl w:val="0"/>
      </w:pPr>
      <w:r w:rsidRPr="0076647D">
        <w:t>NOTE 1:</w:t>
      </w:r>
      <w:r w:rsidRPr="0076647D">
        <w:tab/>
        <w:t>A function call and an altstep call are handled in the same manner. Therefore, the altstep call (see clause 9.4) refers to this clause.</w:t>
      </w:r>
    </w:p>
    <w:p w14:paraId="6DE5592D" w14:textId="77777777" w:rsidR="007D4F72" w:rsidRPr="0076647D" w:rsidRDefault="007D4F72" w:rsidP="007D4F72">
      <w:pPr>
        <w:widowControl w:val="0"/>
      </w:pPr>
      <w:r w:rsidRPr="0076647D">
        <w:t xml:space="preserve">Furthermore, it is assumed that for each </w:t>
      </w:r>
      <w:r w:rsidRPr="0076647D">
        <w:rPr>
          <w:rFonts w:ascii="Courier New" w:hAnsi="Courier New"/>
        </w:rPr>
        <w:t>&lt;act-par-desc</w:t>
      </w:r>
      <w:r w:rsidRPr="0076647D">
        <w:rPr>
          <w:rFonts w:ascii="Courier New" w:hAnsi="Courier New"/>
          <w:position w:val="-6"/>
          <w:sz w:val="16"/>
          <w:szCs w:val="16"/>
        </w:rPr>
        <w:t>1</w:t>
      </w:r>
      <w:r w:rsidRPr="0076647D">
        <w:rPr>
          <w:rFonts w:ascii="Courier New" w:hAnsi="Courier New"/>
        </w:rPr>
        <w:t>&gt;</w:t>
      </w:r>
      <w:r w:rsidRPr="0076647D">
        <w:t xml:space="preserve"> the corresponding formal parameter identifier </w:t>
      </w:r>
      <w:r w:rsidR="004C74EB" w:rsidRPr="0076647D">
        <w:br/>
      </w:r>
      <w:r w:rsidRPr="0076647D">
        <w:rPr>
          <w:rFonts w:ascii="Courier New" w:hAnsi="Courier New"/>
        </w:rPr>
        <w:t>&lt;f-par-Id</w:t>
      </w:r>
      <w:r w:rsidRPr="0076647D">
        <w:rPr>
          <w:rFonts w:ascii="Courier New" w:hAnsi="Courier New"/>
          <w:position w:val="-6"/>
          <w:sz w:val="16"/>
          <w:szCs w:val="16"/>
        </w:rPr>
        <w:t>1</w:t>
      </w:r>
      <w:r w:rsidRPr="0076647D">
        <w:rPr>
          <w:rFonts w:ascii="Courier New" w:hAnsi="Courier New"/>
        </w:rPr>
        <w:t>&gt;</w:t>
      </w:r>
      <w:r w:rsidRPr="0076647D">
        <w:t xml:space="preserve"> is known, i.e. </w:t>
      </w:r>
      <w:r w:rsidR="00E3024C" w:rsidRPr="0076647D">
        <w:t>the syntactical structure above can be extented to</w:t>
      </w:r>
      <w:r w:rsidRPr="0076647D">
        <w:t>:</w:t>
      </w:r>
    </w:p>
    <w:p w14:paraId="129B12CE" w14:textId="77777777" w:rsidR="007D4F72" w:rsidRPr="0076647D" w:rsidRDefault="007D4F72" w:rsidP="007D4F72">
      <w:pPr>
        <w:pStyle w:val="PL"/>
        <w:widowControl w:val="0"/>
        <w:rPr>
          <w:noProof w:val="0"/>
        </w:rPr>
      </w:pPr>
      <w:r w:rsidRPr="0076647D">
        <w:rPr>
          <w:noProof w:val="0"/>
        </w:rPr>
        <w:tab/>
        <w:t>&lt;function-name&gt;((&lt;f-par-Id</w:t>
      </w:r>
      <w:r w:rsidRPr="0076647D">
        <w:rPr>
          <w:noProof w:val="0"/>
          <w:position w:val="-6"/>
          <w:sz w:val="12"/>
          <w:szCs w:val="12"/>
        </w:rPr>
        <w:t>1</w:t>
      </w:r>
      <w:r w:rsidRPr="0076647D">
        <w:rPr>
          <w:noProof w:val="0"/>
        </w:rPr>
        <w:t>&gt;,&lt;act-par-desc</w:t>
      </w:r>
      <w:r w:rsidRPr="0076647D">
        <w:rPr>
          <w:noProof w:val="0"/>
          <w:position w:val="-6"/>
          <w:sz w:val="12"/>
          <w:szCs w:val="12"/>
        </w:rPr>
        <w:t>1</w:t>
      </w:r>
      <w:r w:rsidRPr="0076647D">
        <w:rPr>
          <w:noProof w:val="0"/>
        </w:rPr>
        <w:t>&gt;), … , (&lt;f-par-Id</w:t>
      </w:r>
      <w:r w:rsidRPr="0076647D">
        <w:rPr>
          <w:noProof w:val="0"/>
          <w:position w:val="-6"/>
          <w:sz w:val="12"/>
          <w:szCs w:val="12"/>
        </w:rPr>
        <w:t>n</w:t>
      </w:r>
      <w:r w:rsidRPr="0076647D">
        <w:rPr>
          <w:noProof w:val="0"/>
        </w:rPr>
        <w:t>&gt;,&lt;act</w:t>
      </w:r>
      <w:r w:rsidRPr="0076647D">
        <w:rPr>
          <w:noProof w:val="0"/>
        </w:rPr>
        <w:noBreakHyphen/>
        <w:t>par-desc</w:t>
      </w:r>
      <w:r w:rsidRPr="0076647D">
        <w:rPr>
          <w:noProof w:val="0"/>
          <w:position w:val="-6"/>
          <w:sz w:val="12"/>
          <w:szCs w:val="12"/>
        </w:rPr>
        <w:t>n</w:t>
      </w:r>
      <w:r w:rsidRPr="0076647D">
        <w:rPr>
          <w:noProof w:val="0"/>
        </w:rPr>
        <w:t>&gt;)) |</w:t>
      </w:r>
    </w:p>
    <w:p w14:paraId="622D1B43" w14:textId="77777777" w:rsidR="007D4F72" w:rsidRPr="0076647D" w:rsidRDefault="007D4F72" w:rsidP="007D4F72">
      <w:pPr>
        <w:pStyle w:val="PL"/>
        <w:widowControl w:val="0"/>
        <w:rPr>
          <w:noProof w:val="0"/>
        </w:rPr>
      </w:pPr>
      <w:r w:rsidRPr="0076647D">
        <w:rPr>
          <w:noProof w:val="0"/>
        </w:rPr>
        <w:tab/>
      </w:r>
      <w:r w:rsidRPr="0076647D">
        <w:rPr>
          <w:b/>
          <w:noProof w:val="0"/>
        </w:rPr>
        <w:t>apply</w:t>
      </w:r>
      <w:r w:rsidRPr="0076647D">
        <w:rPr>
          <w:noProof w:val="0"/>
        </w:rPr>
        <w:t>(&lt;function-</w:t>
      </w:r>
      <w:r w:rsidR="004C1332" w:rsidRPr="0076647D">
        <w:rPr>
          <w:noProof w:val="0"/>
        </w:rPr>
        <w:t>expr</w:t>
      </w:r>
      <w:r w:rsidRPr="0076647D">
        <w:rPr>
          <w:noProof w:val="0"/>
        </w:rPr>
        <w:t>&gt;((&lt;f-par-Id</w:t>
      </w:r>
      <w:r w:rsidRPr="0076647D">
        <w:rPr>
          <w:noProof w:val="0"/>
          <w:position w:val="-6"/>
          <w:sz w:val="12"/>
          <w:szCs w:val="12"/>
        </w:rPr>
        <w:t>1</w:t>
      </w:r>
      <w:r w:rsidRPr="0076647D">
        <w:rPr>
          <w:noProof w:val="0"/>
        </w:rPr>
        <w:t>&gt;,&lt;act-par-desc</w:t>
      </w:r>
      <w:r w:rsidRPr="0076647D">
        <w:rPr>
          <w:noProof w:val="0"/>
          <w:position w:val="-6"/>
          <w:sz w:val="12"/>
          <w:szCs w:val="12"/>
        </w:rPr>
        <w:t>1</w:t>
      </w:r>
      <w:r w:rsidRPr="0076647D">
        <w:rPr>
          <w:noProof w:val="0"/>
        </w:rPr>
        <w:t>&gt;), … , (&lt;f-par-Id</w:t>
      </w:r>
      <w:r w:rsidRPr="0076647D">
        <w:rPr>
          <w:noProof w:val="0"/>
          <w:position w:val="-6"/>
          <w:sz w:val="12"/>
          <w:szCs w:val="12"/>
        </w:rPr>
        <w:t>n</w:t>
      </w:r>
      <w:r w:rsidRPr="0076647D">
        <w:rPr>
          <w:noProof w:val="0"/>
        </w:rPr>
        <w:t>&gt;,&lt;act</w:t>
      </w:r>
      <w:r w:rsidRPr="0076647D">
        <w:rPr>
          <w:noProof w:val="0"/>
        </w:rPr>
        <w:noBreakHyphen/>
        <w:t>par-desc</w:t>
      </w:r>
      <w:r w:rsidRPr="0076647D">
        <w:rPr>
          <w:noProof w:val="0"/>
          <w:position w:val="-6"/>
          <w:sz w:val="12"/>
          <w:szCs w:val="12"/>
        </w:rPr>
        <w:t>n</w:t>
      </w:r>
      <w:r w:rsidRPr="0076647D">
        <w:rPr>
          <w:noProof w:val="0"/>
        </w:rPr>
        <w:t>&gt;)))</w:t>
      </w:r>
    </w:p>
    <w:p w14:paraId="777BBC8B" w14:textId="77777777" w:rsidR="007D4F72" w:rsidRPr="0076647D" w:rsidRDefault="007D4F72" w:rsidP="007D4F72">
      <w:pPr>
        <w:pStyle w:val="PL"/>
        <w:widowControl w:val="0"/>
        <w:rPr>
          <w:noProof w:val="0"/>
        </w:rPr>
      </w:pPr>
    </w:p>
    <w:p w14:paraId="60FD0D37" w14:textId="77777777" w:rsidR="007D4F72" w:rsidRPr="0076647D" w:rsidRDefault="007D4F72" w:rsidP="009F4489">
      <w:pPr>
        <w:keepNext/>
        <w:keepLines/>
      </w:pPr>
      <w:r w:rsidRPr="0076647D">
        <w:lastRenderedPageBreak/>
        <w:t>The flow graph segment &lt;function-call&gt; in figure 80 defines the execution of a function call. The execution is structured into three steps. In the first step, the identifier of the function to be called is determined. The identifier may directly be given by the function name or be given in form of an expression that evaluates to the function identifier. In the second step, a call record for the function is created. In the third step the values of the actual parameter are calculated and assigned to the corresponding fields in the call record. In the fourth step, the parameters called by reference are handled. In the fifth step, two situations have to be distinguished: the called function is a user-defined function (</w:t>
      </w:r>
      <w:r w:rsidRPr="0076647D">
        <w:rPr>
          <w:rFonts w:ascii="Courier New" w:hAnsi="Courier New" w:cs="Courier New"/>
        </w:rPr>
        <w:t>&lt;user</w:t>
      </w:r>
      <w:r w:rsidRPr="0076647D">
        <w:rPr>
          <w:rFonts w:ascii="Courier New" w:hAnsi="Courier New" w:cs="Courier New"/>
        </w:rPr>
        <w:noBreakHyphen/>
        <w:t>def</w:t>
      </w:r>
      <w:r w:rsidRPr="0076647D">
        <w:rPr>
          <w:rFonts w:ascii="Courier New" w:hAnsi="Courier New" w:cs="Courier New"/>
        </w:rPr>
        <w:noBreakHyphen/>
        <w:t>func</w:t>
      </w:r>
      <w:r w:rsidRPr="0076647D">
        <w:rPr>
          <w:rFonts w:ascii="Courier New" w:hAnsi="Courier New" w:cs="Courier New"/>
        </w:rPr>
        <w:noBreakHyphen/>
        <w:t>call&gt;</w:t>
      </w:r>
      <w:r w:rsidRPr="0076647D">
        <w:t>), i.e. there exists a flow graph representation for the function, or the called function is a pre-defined or external function (</w:t>
      </w:r>
      <w:r w:rsidRPr="0076647D">
        <w:rPr>
          <w:rFonts w:ascii="Courier New" w:hAnsi="Courier New" w:cs="Courier New"/>
        </w:rPr>
        <w:t>&lt;predef-ext-func-call&gt;</w:t>
      </w:r>
      <w:r w:rsidRPr="0076647D">
        <w:t>). In case of a user-defined function call, the control is given to the called function. In case of a pre-defined or external function, it is assumed that the call record can be used to execute the function in one step. The correct handling of reference parameters and return value (has to be pushed onto the value stack) is in the responsibility of the called function, i.e. is outside the scope of this operational semantics.</w:t>
      </w:r>
    </w:p>
    <w:p w14:paraId="66F0E666" w14:textId="77777777" w:rsidR="007D4F72" w:rsidRPr="0076647D" w:rsidRDefault="007D4F72" w:rsidP="000932B2">
      <w:pPr>
        <w:pStyle w:val="NO"/>
        <w:keepLines w:val="0"/>
      </w:pPr>
      <w:r w:rsidRPr="0076647D">
        <w:t>NOTE 2:</w:t>
      </w:r>
      <w:r w:rsidRPr="0076647D">
        <w:tab/>
        <w:t xml:space="preserve">If the function call models an altstep call, only the </w:t>
      </w:r>
      <w:r w:rsidRPr="0076647D">
        <w:rPr>
          <w:rFonts w:ascii="Courier New" w:hAnsi="Courier New" w:cs="Courier New"/>
        </w:rPr>
        <w:t>&lt;user-def-func-call&gt;</w:t>
      </w:r>
      <w:r w:rsidRPr="0076647D">
        <w:t xml:space="preserve"> branch will be chosen, because there exists a flow graph representation of the called altstep.</w:t>
      </w:r>
    </w:p>
    <w:p w14:paraId="42C3B4B7" w14:textId="77777777" w:rsidR="007D4F72" w:rsidRPr="0076647D" w:rsidRDefault="007D4F72" w:rsidP="007D4F72">
      <w:pPr>
        <w:pStyle w:val="NO"/>
        <w:keepLines w:val="0"/>
        <w:widowControl w:val="0"/>
      </w:pPr>
      <w:r w:rsidRPr="0076647D">
        <w:t>NOTE 3:</w:t>
      </w:r>
      <w:r w:rsidRPr="0076647D">
        <w:tab/>
        <w:t xml:space="preserve">The </w:t>
      </w:r>
      <w:r w:rsidRPr="0076647D">
        <w:rPr>
          <w:rFonts w:ascii="Courier New" w:hAnsi="Courier New" w:cs="Courier New"/>
        </w:rPr>
        <w:t>&lt;function call&gt;</w:t>
      </w:r>
      <w:r w:rsidRPr="0076647D">
        <w:t xml:space="preserve"> segment is also used to describe the start of the MTC in an </w:t>
      </w:r>
      <w:r w:rsidRPr="0076647D">
        <w:rPr>
          <w:rFonts w:ascii="Courier New" w:hAnsi="Courier New" w:cs="Courier New"/>
          <w:b/>
          <w:bCs/>
        </w:rPr>
        <w:t>execute</w:t>
      </w:r>
      <w:r w:rsidRPr="0076647D">
        <w:t xml:space="preserve"> statement. In this case, a call record for the test case is constructed and only the </w:t>
      </w:r>
      <w:r w:rsidRPr="0076647D">
        <w:rPr>
          <w:rFonts w:ascii="Courier New" w:hAnsi="Courier New" w:cs="Courier New"/>
        </w:rPr>
        <w:t>&lt;user</w:t>
      </w:r>
      <w:r w:rsidRPr="0076647D">
        <w:rPr>
          <w:rFonts w:ascii="Courier New" w:hAnsi="Courier New" w:cs="Courier New"/>
        </w:rPr>
        <w:noBreakHyphen/>
        <w:t>def</w:t>
      </w:r>
      <w:r w:rsidRPr="0076647D">
        <w:rPr>
          <w:rFonts w:ascii="Courier New" w:hAnsi="Courier New" w:cs="Courier New"/>
        </w:rPr>
        <w:noBreakHyphen/>
        <w:t>func</w:t>
      </w:r>
      <w:r w:rsidR="008E7E1C" w:rsidRPr="0076647D">
        <w:rPr>
          <w:rFonts w:ascii="Courier New" w:hAnsi="Courier New" w:cs="Courier New"/>
        </w:rPr>
        <w:noBreakHyphen/>
      </w:r>
      <w:r w:rsidRPr="0076647D">
        <w:rPr>
          <w:rFonts w:ascii="Courier New" w:hAnsi="Courier New" w:cs="Courier New"/>
        </w:rPr>
        <w:t>call&gt;</w:t>
      </w:r>
      <w:r w:rsidRPr="0076647D">
        <w:t xml:space="preserve"> branch will be chosen.</w:t>
      </w:r>
    </w:p>
    <w:p w14:paraId="68F8AC44" w14:textId="77777777" w:rsidR="007D4F72" w:rsidRPr="0076647D" w:rsidRDefault="007D4F72" w:rsidP="000E3DCE">
      <w:pPr>
        <w:pStyle w:val="FL"/>
        <w:keepNext w:val="0"/>
        <w:keepLines w:val="0"/>
        <w:widowControl w:val="0"/>
      </w:pPr>
      <w:r w:rsidRPr="0076647D">
        <w:object w:dxaOrig="9375" w:dyaOrig="8120" w14:anchorId="60099147">
          <v:shape id="_x0000_i1028" type="#_x0000_t75" style="width:481.9pt;height:403.9pt" o:ole="">
            <v:imagedata r:id="rId28" o:title="" cropleft="-524f" cropright="-944f"/>
          </v:shape>
          <o:OLEObject Type="Embed" ProgID="Word.Picture.8" ShapeID="_x0000_i1028" DrawAspect="Content" ObjectID="_1703331587" r:id="rId29"/>
        </w:object>
      </w:r>
    </w:p>
    <w:p w14:paraId="26F59A1A" w14:textId="77777777" w:rsidR="007D4F72" w:rsidRPr="0076647D" w:rsidRDefault="007D4F72" w:rsidP="000E3DCE">
      <w:pPr>
        <w:pStyle w:val="TF"/>
        <w:keepLines w:val="0"/>
        <w:widowControl w:val="0"/>
      </w:pPr>
      <w:r w:rsidRPr="0076647D">
        <w:t>Figure 80: Flow graph segment &lt;function-call&gt;</w:t>
      </w:r>
    </w:p>
    <w:p w14:paraId="3725926A" w14:textId="77777777" w:rsidR="007D4F72" w:rsidRPr="0076647D" w:rsidRDefault="00CA1AF8" w:rsidP="00D91548">
      <w:pPr>
        <w:pStyle w:val="berschrift3"/>
      </w:pPr>
      <w:bookmarkStart w:id="255" w:name="_Toc66103158"/>
      <w:bookmarkStart w:id="256" w:name="_Toc66105733"/>
      <w:bookmarkStart w:id="257" w:name="_Toc66106352"/>
      <w:bookmarkStart w:id="258" w:name="_Toc72911352"/>
      <w:r w:rsidRPr="0076647D">
        <w:lastRenderedPageBreak/>
        <w:t>6.4.1</w:t>
      </w:r>
      <w:r w:rsidRPr="0076647D">
        <w:tab/>
      </w:r>
      <w:r w:rsidR="007D4F72" w:rsidRPr="0076647D">
        <w:t>Flow graph segment &lt;user-def-func-call&gt;</w:t>
      </w:r>
      <w:bookmarkEnd w:id="255"/>
      <w:bookmarkEnd w:id="256"/>
      <w:bookmarkEnd w:id="257"/>
      <w:bookmarkEnd w:id="258"/>
    </w:p>
    <w:p w14:paraId="376EC479" w14:textId="77777777" w:rsidR="007D4F72" w:rsidRPr="0076647D" w:rsidRDefault="007D4F72" w:rsidP="000E3DCE">
      <w:pPr>
        <w:keepNext/>
        <w:keepLines/>
        <w:widowControl w:val="0"/>
      </w:pPr>
      <w:r w:rsidRPr="0076647D">
        <w:t xml:space="preserve">The flow graph-segment </w:t>
      </w:r>
      <w:r w:rsidRPr="0076647D">
        <w:rPr>
          <w:rFonts w:ascii="Courier New" w:hAnsi="Courier New" w:cs="Courier New"/>
        </w:rPr>
        <w:t>&lt;user-def-func-call&gt;</w:t>
      </w:r>
      <w:r w:rsidRPr="0076647D">
        <w:t xml:space="preserve"> (figure 84</w:t>
      </w:r>
      <w:r w:rsidRPr="0076647D">
        <w:rPr>
          <w:rFonts w:ascii="Arial" w:hAnsi="Arial" w:cs="Arial"/>
        </w:rPr>
        <w:t>)</w:t>
      </w:r>
      <w:r w:rsidRPr="0076647D">
        <w:t xml:space="preserve"> describes the transfer of control to a called user</w:t>
      </w:r>
      <w:r w:rsidRPr="0076647D">
        <w:noBreakHyphen/>
        <w:t>defined function.</w:t>
      </w:r>
    </w:p>
    <w:p w14:paraId="2F74393D" w14:textId="77777777" w:rsidR="007D4F72" w:rsidRPr="0076647D" w:rsidRDefault="007D4F72" w:rsidP="007D4F72">
      <w:pPr>
        <w:pStyle w:val="FL"/>
        <w:keepNext w:val="0"/>
        <w:keepLines w:val="0"/>
        <w:widowControl w:val="0"/>
      </w:pPr>
      <w:r w:rsidRPr="0076647D">
        <w:object w:dxaOrig="9375" w:dyaOrig="3987" w14:anchorId="6A17454E">
          <v:shape id="_x0000_i1029" type="#_x0000_t75" style="width:467.65pt;height:201.4pt" o:ole="">
            <v:imagedata r:id="rId30" o:title=""/>
          </v:shape>
          <o:OLEObject Type="Embed" ProgID="Word.Picture.8" ShapeID="_x0000_i1029" DrawAspect="Content" ObjectID="_1703331588" r:id="rId31"/>
        </w:object>
      </w:r>
    </w:p>
    <w:p w14:paraId="18C4A67D" w14:textId="77777777" w:rsidR="007D4F72" w:rsidRPr="0076647D" w:rsidRDefault="007D4F72" w:rsidP="007D4F72">
      <w:pPr>
        <w:pStyle w:val="TF"/>
        <w:keepLines w:val="0"/>
        <w:widowControl w:val="0"/>
        <w:rPr>
          <w:rFonts w:cs="Arial"/>
        </w:rPr>
      </w:pPr>
      <w:r w:rsidRPr="0076647D">
        <w:rPr>
          <w:rFonts w:cs="Arial"/>
        </w:rPr>
        <w:t>Figure 84: Flow graph segment &lt;user-def-func-call&gt;</w:t>
      </w:r>
    </w:p>
    <w:p w14:paraId="4B33CE45" w14:textId="77777777" w:rsidR="007D4F72" w:rsidRPr="0076647D" w:rsidRDefault="00CA1AF8" w:rsidP="00D91548">
      <w:pPr>
        <w:pStyle w:val="berschrift3"/>
      </w:pPr>
      <w:bookmarkStart w:id="259" w:name="_Toc66103159"/>
      <w:bookmarkStart w:id="260" w:name="_Toc66105734"/>
      <w:bookmarkStart w:id="261" w:name="_Toc66106353"/>
      <w:bookmarkStart w:id="262" w:name="_Toc72911353"/>
      <w:r w:rsidRPr="0076647D">
        <w:t>6.4.2</w:t>
      </w:r>
      <w:r w:rsidRPr="0076647D">
        <w:tab/>
      </w:r>
      <w:r w:rsidR="007D4F72" w:rsidRPr="0076647D">
        <w:t>Flow graph segment &lt;predef-ext-func-call&gt;</w:t>
      </w:r>
      <w:bookmarkEnd w:id="259"/>
      <w:bookmarkEnd w:id="260"/>
      <w:bookmarkEnd w:id="261"/>
      <w:bookmarkEnd w:id="262"/>
    </w:p>
    <w:p w14:paraId="1D7D0423" w14:textId="77777777" w:rsidR="007D4F72" w:rsidRPr="0076647D" w:rsidRDefault="007D4F72" w:rsidP="007D4F72">
      <w:pPr>
        <w:keepNext/>
        <w:widowControl w:val="0"/>
      </w:pPr>
      <w:r w:rsidRPr="0076647D">
        <w:t xml:space="preserve">The flow graph-segment </w:t>
      </w:r>
      <w:r w:rsidRPr="0076647D">
        <w:rPr>
          <w:rFonts w:ascii="Courier New" w:hAnsi="Courier New" w:cs="Courier New"/>
        </w:rPr>
        <w:t>&lt;predef-ext-func-call&gt;</w:t>
      </w:r>
      <w:r w:rsidRPr="0076647D">
        <w:t xml:space="preserve"> (figure 85</w:t>
      </w:r>
      <w:r w:rsidRPr="0076647D">
        <w:rPr>
          <w:rFonts w:ascii="Arial" w:hAnsi="Arial" w:cs="Arial"/>
        </w:rPr>
        <w:t>)</w:t>
      </w:r>
      <w:r w:rsidRPr="0076647D">
        <w:t xml:space="preserve"> describes the call of a pre-defined or external function.</w:t>
      </w:r>
    </w:p>
    <w:p w14:paraId="601468BD" w14:textId="77777777" w:rsidR="007D4F72" w:rsidRPr="0076647D" w:rsidRDefault="007D4F72" w:rsidP="007D4F72">
      <w:pPr>
        <w:pStyle w:val="NO"/>
      </w:pPr>
      <w:r w:rsidRPr="0076647D">
        <w:t>NOTE:</w:t>
      </w:r>
      <w:r w:rsidRPr="0076647D">
        <w:tab/>
        <w:t>In figure 85, it is assumed that the call record can be used to execute the pre-defined or external function in one step.</w:t>
      </w:r>
    </w:p>
    <w:p w14:paraId="0A02F314" w14:textId="77777777" w:rsidR="007D4F72" w:rsidRPr="0076647D" w:rsidRDefault="007D4F72" w:rsidP="007D4F72">
      <w:pPr>
        <w:pStyle w:val="FL"/>
        <w:keepNext w:val="0"/>
        <w:keepLines w:val="0"/>
        <w:widowControl w:val="0"/>
      </w:pPr>
      <w:r w:rsidRPr="0076647D">
        <w:object w:dxaOrig="9375" w:dyaOrig="3089" w14:anchorId="19CAAC7C">
          <v:shape id="_x0000_i1030" type="#_x0000_t75" style="width:467.65pt;height:151.5pt" o:ole="">
            <v:imagedata r:id="rId32" o:title=""/>
          </v:shape>
          <o:OLEObject Type="Embed" ProgID="Word.Picture.8" ShapeID="_x0000_i1030" DrawAspect="Content" ObjectID="_1703331589" r:id="rId33"/>
        </w:object>
      </w:r>
    </w:p>
    <w:p w14:paraId="2E3406A1" w14:textId="77777777" w:rsidR="007D4F72" w:rsidRPr="0076647D" w:rsidRDefault="007D4F72" w:rsidP="007D4F72">
      <w:pPr>
        <w:pStyle w:val="TF"/>
        <w:keepLines w:val="0"/>
        <w:widowControl w:val="0"/>
        <w:rPr>
          <w:rFonts w:cs="Arial"/>
        </w:rPr>
      </w:pPr>
      <w:r w:rsidRPr="0076647D">
        <w:rPr>
          <w:rFonts w:cs="Arial"/>
        </w:rPr>
        <w:t>Figure 85: Flow graph segment &lt;predef-ext-func-call&gt;</w:t>
      </w:r>
    </w:p>
    <w:p w14:paraId="1CEF2974" w14:textId="77777777" w:rsidR="007D4F72" w:rsidRPr="0076647D" w:rsidRDefault="00CA1AF8" w:rsidP="00D91548">
      <w:pPr>
        <w:pStyle w:val="berschrift2"/>
      </w:pPr>
      <w:bookmarkStart w:id="263" w:name="_Toc66103160"/>
      <w:bookmarkStart w:id="264" w:name="_Toc66105735"/>
      <w:bookmarkStart w:id="265" w:name="_Toc66106354"/>
      <w:bookmarkStart w:id="266" w:name="_Toc72911354"/>
      <w:r w:rsidRPr="0076647D">
        <w:t>6.5</w:t>
      </w:r>
      <w:r w:rsidRPr="0076647D">
        <w:tab/>
      </w:r>
      <w:r w:rsidR="007D4F72" w:rsidRPr="0076647D">
        <w:t>Start component operation</w:t>
      </w:r>
      <w:bookmarkEnd w:id="263"/>
      <w:bookmarkEnd w:id="264"/>
      <w:bookmarkEnd w:id="265"/>
      <w:bookmarkEnd w:id="266"/>
    </w:p>
    <w:p w14:paraId="1E160E40" w14:textId="77777777" w:rsidR="007D4F72" w:rsidRPr="0076647D" w:rsidRDefault="007D4F72" w:rsidP="007D4F72">
      <w:pPr>
        <w:widowControl w:val="0"/>
      </w:pPr>
      <w:r w:rsidRPr="0076647D">
        <w:t xml:space="preserve">The syntactical structure of the </w:t>
      </w:r>
      <w:r w:rsidRPr="0076647D">
        <w:rPr>
          <w:rFonts w:ascii="Courier New" w:hAnsi="Courier New"/>
          <w:b/>
        </w:rPr>
        <w:t>start</w:t>
      </w:r>
      <w:r w:rsidRPr="0076647D">
        <w:t xml:space="preserve"> component operation is:</w:t>
      </w:r>
    </w:p>
    <w:p w14:paraId="4F2D6F30" w14:textId="77777777" w:rsidR="007D4F72" w:rsidRPr="0076647D" w:rsidRDefault="007D4F72" w:rsidP="007D4F72">
      <w:pPr>
        <w:pStyle w:val="PL"/>
        <w:widowControl w:val="0"/>
        <w:rPr>
          <w:noProof w:val="0"/>
        </w:rPr>
      </w:pPr>
      <w:r w:rsidRPr="0076647D">
        <w:rPr>
          <w:noProof w:val="0"/>
        </w:rPr>
        <w:tab/>
        <w:t>&lt;component-expression&gt;</w:t>
      </w:r>
      <w:r w:rsidRPr="0076647D">
        <w:rPr>
          <w:b/>
          <w:noProof w:val="0"/>
        </w:rPr>
        <w:t>.start</w:t>
      </w:r>
      <w:r w:rsidRPr="0076647D">
        <w:rPr>
          <w:noProof w:val="0"/>
        </w:rPr>
        <w:t>(&lt;function-name&gt;(&lt;act-par-desc</w:t>
      </w:r>
      <w:r w:rsidRPr="0076647D">
        <w:rPr>
          <w:noProof w:val="0"/>
          <w:position w:val="-6"/>
          <w:sz w:val="12"/>
          <w:szCs w:val="12"/>
        </w:rPr>
        <w:t>1</w:t>
      </w:r>
      <w:r w:rsidRPr="0076647D">
        <w:rPr>
          <w:noProof w:val="0"/>
        </w:rPr>
        <w:t>&gt;,…, &lt;act-par-desc</w:t>
      </w:r>
      <w:r w:rsidRPr="0076647D">
        <w:rPr>
          <w:noProof w:val="0"/>
          <w:position w:val="-6"/>
          <w:sz w:val="12"/>
          <w:szCs w:val="12"/>
        </w:rPr>
        <w:t>n</w:t>
      </w:r>
      <w:r w:rsidRPr="0076647D">
        <w:rPr>
          <w:noProof w:val="0"/>
        </w:rPr>
        <w:t>&gt;))</w:t>
      </w:r>
      <w:r w:rsidRPr="0076647D">
        <w:rPr>
          <w:noProof w:val="0"/>
        </w:rPr>
        <w:tab/>
        <w:t>|</w:t>
      </w:r>
    </w:p>
    <w:p w14:paraId="1D0F5849" w14:textId="77777777" w:rsidR="00CB0F42" w:rsidRPr="0076647D" w:rsidRDefault="007D4F72" w:rsidP="00CB0F42">
      <w:pPr>
        <w:pStyle w:val="PL"/>
        <w:widowControl w:val="0"/>
        <w:rPr>
          <w:noProof w:val="0"/>
          <w:lang w:eastAsia="de-DE"/>
        </w:rPr>
      </w:pPr>
      <w:r w:rsidRPr="0076647D">
        <w:rPr>
          <w:noProof w:val="0"/>
        </w:rPr>
        <w:tab/>
        <w:t>&lt;component-expression&gt;</w:t>
      </w:r>
      <w:r w:rsidRPr="0076647D">
        <w:rPr>
          <w:b/>
          <w:noProof w:val="0"/>
        </w:rPr>
        <w:t>.start</w:t>
      </w:r>
      <w:r w:rsidRPr="0076647D">
        <w:rPr>
          <w:noProof w:val="0"/>
        </w:rPr>
        <w:t>(</w:t>
      </w:r>
      <w:r w:rsidRPr="0076647D">
        <w:rPr>
          <w:b/>
          <w:noProof w:val="0"/>
        </w:rPr>
        <w:t>apply</w:t>
      </w:r>
      <w:r w:rsidRPr="0076647D">
        <w:rPr>
          <w:noProof w:val="0"/>
        </w:rPr>
        <w:t>(&lt;function-expr&gt;(&lt;act-par-desc</w:t>
      </w:r>
      <w:r w:rsidRPr="0076647D">
        <w:rPr>
          <w:noProof w:val="0"/>
          <w:position w:val="-6"/>
          <w:sz w:val="12"/>
          <w:szCs w:val="12"/>
        </w:rPr>
        <w:t>1</w:t>
      </w:r>
      <w:r w:rsidRPr="0076647D">
        <w:rPr>
          <w:noProof w:val="0"/>
        </w:rPr>
        <w:t>&gt;,…, &lt;act-par-desc</w:t>
      </w:r>
      <w:r w:rsidRPr="0076647D">
        <w:rPr>
          <w:noProof w:val="0"/>
          <w:position w:val="-6"/>
          <w:sz w:val="12"/>
          <w:szCs w:val="12"/>
        </w:rPr>
        <w:t>n</w:t>
      </w:r>
      <w:r w:rsidRPr="0076647D">
        <w:rPr>
          <w:noProof w:val="0"/>
        </w:rPr>
        <w:t>&gt;)))</w:t>
      </w:r>
      <w:r w:rsidR="00CB0F42" w:rsidRPr="0076647D">
        <w:rPr>
          <w:noProof w:val="0"/>
          <w:lang w:eastAsia="de-DE"/>
        </w:rPr>
        <w:t xml:space="preserve"> |</w:t>
      </w:r>
    </w:p>
    <w:p w14:paraId="70BAA5CF" w14:textId="77777777" w:rsidR="00CB0F42" w:rsidRPr="0076647D" w:rsidRDefault="00CB0F42" w:rsidP="00CE24F3">
      <w:pPr>
        <w:pStyle w:val="PL"/>
        <w:rPr>
          <w:noProof w:val="0"/>
          <w:lang w:eastAsia="de-DE"/>
        </w:rPr>
      </w:pPr>
      <w:r w:rsidRPr="0076647D">
        <w:rPr>
          <w:noProof w:val="0"/>
          <w:lang w:eastAsia="de-DE"/>
        </w:rPr>
        <w:tab/>
        <w:t>&lt;component-expression&gt;</w:t>
      </w:r>
      <w:r w:rsidRPr="0076647D">
        <w:rPr>
          <w:b/>
          <w:noProof w:val="0"/>
          <w:lang w:eastAsia="de-DE"/>
        </w:rPr>
        <w:t>.start</w:t>
      </w:r>
      <w:r w:rsidRPr="0076647D">
        <w:rPr>
          <w:noProof w:val="0"/>
          <w:lang w:eastAsia="de-DE"/>
        </w:rPr>
        <w:t>(&lt;deferred-function-behaviour&gt;)</w:t>
      </w:r>
    </w:p>
    <w:p w14:paraId="4377E65E" w14:textId="77777777" w:rsidR="007D4F72" w:rsidRPr="0076647D" w:rsidRDefault="007D4F72" w:rsidP="007D4F72">
      <w:pPr>
        <w:pStyle w:val="PL"/>
        <w:widowControl w:val="0"/>
        <w:rPr>
          <w:noProof w:val="0"/>
        </w:rPr>
      </w:pPr>
    </w:p>
    <w:p w14:paraId="69CD7AD7" w14:textId="77777777" w:rsidR="007D4F72" w:rsidRPr="0076647D" w:rsidRDefault="007D4F72" w:rsidP="00CE24F3">
      <w:pPr>
        <w:keepNext/>
        <w:keepLines/>
        <w:widowControl w:val="0"/>
      </w:pPr>
      <w:r w:rsidRPr="0076647D">
        <w:lastRenderedPageBreak/>
        <w:t xml:space="preserve">The </w:t>
      </w:r>
      <w:r w:rsidRPr="0076647D">
        <w:rPr>
          <w:rFonts w:ascii="Courier New" w:hAnsi="Courier New"/>
          <w:b/>
        </w:rPr>
        <w:t>start</w:t>
      </w:r>
      <w:r w:rsidRPr="0076647D">
        <w:t xml:space="preserve"> component operation starts a component. Using a component reference identifies the component to be started. The reference may be stored in a variable or be returned by a function, i.e. it is an expression that evaluates to a component reference.</w:t>
      </w:r>
    </w:p>
    <w:p w14:paraId="0AEE6A04" w14:textId="77777777" w:rsidR="007D4F72" w:rsidRPr="0076647D" w:rsidRDefault="007D4F72" w:rsidP="00337C31">
      <w:pPr>
        <w:keepNext/>
        <w:keepLines/>
        <w:widowControl w:val="0"/>
      </w:pPr>
      <w:r w:rsidRPr="0076647D">
        <w:t xml:space="preserve">The </w:t>
      </w:r>
      <w:r w:rsidRPr="0076647D">
        <w:rPr>
          <w:rFonts w:ascii="Courier New" w:hAnsi="Courier New"/>
        </w:rPr>
        <w:t>&lt;function-name&gt;</w:t>
      </w:r>
      <w:r w:rsidRPr="0076647D">
        <w:t xml:space="preserve"> and the </w:t>
      </w:r>
      <w:r w:rsidRPr="0076647D">
        <w:rPr>
          <w:rFonts w:ascii="Courier New" w:hAnsi="Courier New"/>
        </w:rPr>
        <w:t>&lt;function-expr&gt;</w:t>
      </w:r>
      <w:r w:rsidRPr="0076647D">
        <w:t xml:space="preserve"> denote the identifier of the function that defines the behaviour of the new component. </w:t>
      </w:r>
      <w:r w:rsidR="00CB0F42" w:rsidRPr="0076647D">
        <w:t xml:space="preserve">&lt;deferred-function-behaviour&gt; denotes a reference to a deferred function behaviour. </w:t>
      </w:r>
      <w:r w:rsidRPr="0076647D">
        <w:t xml:space="preserve">The operational semantics assumes that </w:t>
      </w:r>
      <w:r w:rsidRPr="0076647D">
        <w:rPr>
          <w:rFonts w:ascii="Courier New" w:hAnsi="Courier New"/>
        </w:rPr>
        <w:t>&lt;function-name&gt;</w:t>
      </w:r>
      <w:r w:rsidRPr="0076647D">
        <w:t xml:space="preserve"> is a literal</w:t>
      </w:r>
      <w:r w:rsidR="004C1332" w:rsidRPr="0076647D">
        <w:t xml:space="preserve"> name</w:t>
      </w:r>
      <w:r w:rsidRPr="0076647D">
        <w:t xml:space="preserve"> of </w:t>
      </w:r>
      <w:r w:rsidR="004C1332" w:rsidRPr="0076647D">
        <w:t>a</w:t>
      </w:r>
      <w:r w:rsidRPr="0076647D">
        <w:t xml:space="preserve"> function and can be handled like the </w:t>
      </w:r>
      <w:r w:rsidRPr="0076647D">
        <w:rPr>
          <w:rFonts w:ascii="Courier New" w:hAnsi="Courier New"/>
        </w:rPr>
        <w:t>&lt;function-expr&gt;</w:t>
      </w:r>
      <w:r w:rsidRPr="0076647D">
        <w:t>, i.e. as an expression that evaluates to a value of the function behaviour type.</w:t>
      </w:r>
      <w:r w:rsidR="00672128" w:rsidRPr="0076647D">
        <w:t xml:space="preserve"> </w:t>
      </w:r>
      <w:r w:rsidRPr="0076647D">
        <w:rPr>
          <w:rFonts w:ascii="Courier New" w:hAnsi="Courier New"/>
        </w:rPr>
        <w:t>&lt;act-par-descr</w:t>
      </w:r>
      <w:r w:rsidRPr="0076647D">
        <w:rPr>
          <w:rFonts w:ascii="Courier New" w:hAnsi="Courier New"/>
          <w:position w:val="-6"/>
          <w:sz w:val="16"/>
          <w:szCs w:val="16"/>
        </w:rPr>
        <w:t>1</w:t>
      </w:r>
      <w:r w:rsidRPr="0076647D">
        <w:rPr>
          <w:rFonts w:ascii="Courier New" w:hAnsi="Courier New"/>
        </w:rPr>
        <w:t>&gt;</w:t>
      </w:r>
      <w:r w:rsidRPr="0076647D">
        <w:t>, …,</w:t>
      </w:r>
      <w:r w:rsidRPr="0076647D">
        <w:rPr>
          <w:rFonts w:ascii="Courier New" w:hAnsi="Courier New"/>
        </w:rPr>
        <w:t xml:space="preserve"> &lt;act-par-descr</w:t>
      </w:r>
      <w:r w:rsidRPr="0076647D">
        <w:rPr>
          <w:rFonts w:ascii="Courier New" w:hAnsi="Courier New"/>
          <w:position w:val="-6"/>
          <w:sz w:val="16"/>
          <w:szCs w:val="16"/>
        </w:rPr>
        <w:t>n</w:t>
      </w:r>
      <w:r w:rsidRPr="0076647D">
        <w:rPr>
          <w:rFonts w:ascii="Courier New" w:hAnsi="Courier New"/>
        </w:rPr>
        <w:t>&gt;</w:t>
      </w:r>
      <w:r w:rsidRPr="0076647D">
        <w:t xml:space="preserve"> provide the description of the actual parameter values of the</w:t>
      </w:r>
      <w:r w:rsidRPr="0076647D">
        <w:rPr>
          <w:rFonts w:ascii="Courier New" w:hAnsi="Courier New"/>
        </w:rPr>
        <w:t xml:space="preserve"> function</w:t>
      </w:r>
      <w:r w:rsidRPr="0076647D">
        <w:t>. The descriptions of the actual parameters are provided in form of expressions that have to be evaluated before the call can be executed. The handling of formal and actual value parameters is similar to their handling in function calls (see clause 9.24).</w:t>
      </w:r>
    </w:p>
    <w:p w14:paraId="7765E21C" w14:textId="77777777" w:rsidR="007D4F72" w:rsidRPr="0076647D" w:rsidRDefault="007D4F72" w:rsidP="007D4F72">
      <w:pPr>
        <w:widowControl w:val="0"/>
      </w:pPr>
      <w:r w:rsidRPr="0076647D">
        <w:t xml:space="preserve">The flow graph segment &lt;start-component-op&gt; in figure 120 defines the execution of the </w:t>
      </w:r>
      <w:r w:rsidRPr="0076647D">
        <w:rPr>
          <w:rFonts w:ascii="Courier New" w:hAnsi="Courier New"/>
          <w:b/>
        </w:rPr>
        <w:t>start</w:t>
      </w:r>
      <w:r w:rsidRPr="0076647D">
        <w:t xml:space="preserve"> component operation. The start component operation is executed in f</w:t>
      </w:r>
      <w:r w:rsidR="00F72220" w:rsidRPr="0076647D">
        <w:t>ive</w:t>
      </w:r>
      <w:r w:rsidRPr="0076647D">
        <w:t xml:space="preserve"> steps. In the first step, the identifier of the function to be started is determined. In the second step, a call record is created. In the third step the actual parameter values are calculated. In the fourth step the reference of the component to be started is retrieved, and, in the fifth step, control and call record are given to the new component.</w:t>
      </w:r>
    </w:p>
    <w:p w14:paraId="1AA03107" w14:textId="77777777" w:rsidR="007D4F72" w:rsidRPr="0076647D" w:rsidRDefault="007D4F72" w:rsidP="007D4F72">
      <w:pPr>
        <w:pStyle w:val="NO"/>
        <w:keepLines w:val="0"/>
        <w:widowControl w:val="0"/>
      </w:pPr>
      <w:r w:rsidRPr="0076647D">
        <w:t>NOTE:</w:t>
      </w:r>
      <w:r w:rsidRPr="0076647D">
        <w:tab/>
        <w:t>The flow graph segment in figure 120 includes the handling of reference parameters (</w:t>
      </w:r>
      <w:r w:rsidRPr="0076647D">
        <w:rPr>
          <w:rFonts w:ascii="Courier New" w:hAnsi="Courier New" w:cs="Courier New"/>
        </w:rPr>
        <w:t>&lt;ref</w:t>
      </w:r>
      <w:r w:rsidRPr="0076647D">
        <w:rPr>
          <w:rFonts w:ascii="Courier New" w:hAnsi="Courier New" w:cs="Courier New"/>
        </w:rPr>
        <w:noBreakHyphen/>
        <w:t>var</w:t>
      </w:r>
      <w:r w:rsidRPr="0076647D">
        <w:rPr>
          <w:rFonts w:ascii="Courier New" w:hAnsi="Courier New" w:cs="Courier New"/>
        </w:rPr>
        <w:noBreakHyphen/>
        <w:t>par</w:t>
      </w:r>
      <w:r w:rsidRPr="0076647D">
        <w:rPr>
          <w:rFonts w:ascii="Courier New" w:hAnsi="Courier New" w:cs="Courier New"/>
        </w:rPr>
        <w:noBreakHyphen/>
        <w:t>calc&gt;</w:t>
      </w:r>
      <w:r w:rsidRPr="0076647D">
        <w:t>). Reference parameters are needed to explain reference parameters of test cases. The operational semantics assumes that these parameters are handled by the MTC.</w:t>
      </w:r>
    </w:p>
    <w:p w14:paraId="0E859FE7" w14:textId="77777777" w:rsidR="007D4F72" w:rsidRPr="0076647D" w:rsidRDefault="000E3DCE" w:rsidP="007D4F72">
      <w:pPr>
        <w:pStyle w:val="FL"/>
        <w:keepNext w:val="0"/>
        <w:keepLines w:val="0"/>
        <w:widowControl w:val="0"/>
      </w:pPr>
      <w:r w:rsidRPr="0076647D">
        <w:object w:dxaOrig="9390" w:dyaOrig="14588" w14:anchorId="0F47E126">
          <v:shape id="_x0000_i1031" type="#_x0000_t75" style="width:446.65pt;height:684pt" o:ole="">
            <v:imagedata r:id="rId34" o:title="" cropbottom="547f"/>
          </v:shape>
          <o:OLEObject Type="Embed" ProgID="Word.Picture.8" ShapeID="_x0000_i1031" DrawAspect="Content" ObjectID="_1703331590" r:id="rId35"/>
        </w:object>
      </w:r>
    </w:p>
    <w:p w14:paraId="375429E6" w14:textId="77777777" w:rsidR="007D4F72" w:rsidRPr="0076647D" w:rsidRDefault="007D4F72" w:rsidP="007D4F72">
      <w:pPr>
        <w:pStyle w:val="TF"/>
        <w:keepLines w:val="0"/>
        <w:widowControl w:val="0"/>
      </w:pPr>
      <w:r w:rsidRPr="0076647D">
        <w:t>Figure 120: Flow graph segment &lt;start-component-op&gt;</w:t>
      </w:r>
    </w:p>
    <w:p w14:paraId="32D8333F" w14:textId="77777777" w:rsidR="00F22121" w:rsidRPr="0076647D" w:rsidRDefault="003457C2" w:rsidP="00D91548">
      <w:pPr>
        <w:pStyle w:val="berschrift1"/>
      </w:pPr>
      <w:bookmarkStart w:id="267" w:name="_Toc66103161"/>
      <w:bookmarkStart w:id="268" w:name="_Toc66105736"/>
      <w:bookmarkStart w:id="269" w:name="_Toc66106355"/>
      <w:bookmarkStart w:id="270" w:name="_Toc72911355"/>
      <w:r w:rsidRPr="0076647D">
        <w:lastRenderedPageBreak/>
        <w:t>7</w:t>
      </w:r>
      <w:r w:rsidR="00F22121" w:rsidRPr="0076647D">
        <w:tab/>
      </w:r>
      <w:r w:rsidR="00FC1895" w:rsidRPr="0076647D">
        <w:t xml:space="preserve">TRI </w:t>
      </w:r>
      <w:r w:rsidR="00B07C8C" w:rsidRPr="0076647D">
        <w:t>e</w:t>
      </w:r>
      <w:r w:rsidR="00FC1895" w:rsidRPr="0076647D">
        <w:t xml:space="preserve">xtensions for the </w:t>
      </w:r>
      <w:r w:rsidR="00B07C8C" w:rsidRPr="0076647D">
        <w:t>p</w:t>
      </w:r>
      <w:r w:rsidR="00FC1895" w:rsidRPr="0076647D">
        <w:t>ackage</w:t>
      </w:r>
      <w:bookmarkEnd w:id="267"/>
      <w:bookmarkEnd w:id="268"/>
      <w:bookmarkEnd w:id="269"/>
      <w:bookmarkEnd w:id="270"/>
    </w:p>
    <w:p w14:paraId="2B32D7CC" w14:textId="77777777" w:rsidR="009B06BE" w:rsidRPr="0076647D" w:rsidRDefault="003457C2" w:rsidP="00F22121">
      <w:r w:rsidRPr="0076647D">
        <w:t>This package does not have an effect on TRI.</w:t>
      </w:r>
    </w:p>
    <w:p w14:paraId="588D73C4" w14:textId="77777777" w:rsidR="00F22121" w:rsidRPr="0076647D" w:rsidRDefault="009B06BE" w:rsidP="00D91548">
      <w:pPr>
        <w:pStyle w:val="berschrift1"/>
      </w:pPr>
      <w:bookmarkStart w:id="271" w:name="_Toc66103162"/>
      <w:bookmarkStart w:id="272" w:name="_Toc66105737"/>
      <w:bookmarkStart w:id="273" w:name="_Toc66106356"/>
      <w:bookmarkStart w:id="274" w:name="_Toc72911356"/>
      <w:r w:rsidRPr="0076647D">
        <w:t>8</w:t>
      </w:r>
      <w:r w:rsidRPr="0076647D">
        <w:tab/>
      </w:r>
      <w:r w:rsidR="00FC1895" w:rsidRPr="0076647D">
        <w:t xml:space="preserve">TCI </w:t>
      </w:r>
      <w:r w:rsidR="00B07C8C" w:rsidRPr="0076647D">
        <w:t>e</w:t>
      </w:r>
      <w:r w:rsidR="00FC1895" w:rsidRPr="0076647D">
        <w:t xml:space="preserve">xtensions for the </w:t>
      </w:r>
      <w:r w:rsidR="00B07C8C" w:rsidRPr="0076647D">
        <w:t>p</w:t>
      </w:r>
      <w:r w:rsidR="00FC1895" w:rsidRPr="0076647D">
        <w:t>ackage</w:t>
      </w:r>
      <w:bookmarkEnd w:id="271"/>
      <w:bookmarkEnd w:id="272"/>
      <w:bookmarkEnd w:id="273"/>
      <w:bookmarkEnd w:id="274"/>
    </w:p>
    <w:p w14:paraId="459F0B0E" w14:textId="77777777" w:rsidR="009B06BE" w:rsidRPr="0076647D" w:rsidRDefault="00CA1AF8" w:rsidP="00D91548">
      <w:pPr>
        <w:pStyle w:val="berschrift2"/>
      </w:pPr>
      <w:bookmarkStart w:id="275" w:name="_Toc66103163"/>
      <w:bookmarkStart w:id="276" w:name="_Toc66105738"/>
      <w:bookmarkStart w:id="277" w:name="_Toc66106357"/>
      <w:bookmarkStart w:id="278" w:name="_Toc72911357"/>
      <w:r w:rsidRPr="0076647D">
        <w:t>8.1</w:t>
      </w:r>
      <w:r w:rsidRPr="0076647D">
        <w:tab/>
      </w:r>
      <w:r w:rsidR="009B06BE" w:rsidRPr="0076647D">
        <w:t>Extensions</w:t>
      </w:r>
      <w:r w:rsidR="0072297F" w:rsidRPr="0076647D">
        <w:rPr>
          <w:lang w:eastAsia="en-GB"/>
        </w:rPr>
        <w:t xml:space="preserve"> to </w:t>
      </w:r>
      <w:r w:rsidR="003641A0" w:rsidRPr="0076647D">
        <w:rPr>
          <w:lang w:eastAsia="en-GB"/>
        </w:rPr>
        <w:t>ETSI ES 201 873-6</w:t>
      </w:r>
      <w:r w:rsidR="0072297F" w:rsidRPr="0076647D">
        <w:rPr>
          <w:lang w:eastAsia="en-GB"/>
        </w:rPr>
        <w:t>, clause</w:t>
      </w:r>
      <w:r w:rsidR="009B06BE" w:rsidRPr="0076647D">
        <w:t xml:space="preserve"> 7</w:t>
      </w:r>
      <w:r w:rsidR="00154D56" w:rsidRPr="0076647D">
        <w:t xml:space="preserve"> </w:t>
      </w:r>
      <w:r w:rsidR="0072297F" w:rsidRPr="0076647D">
        <w:t>(</w:t>
      </w:r>
      <w:r w:rsidR="00154D56" w:rsidRPr="0076647D">
        <w:t xml:space="preserve">TTCN-3 </w:t>
      </w:r>
      <w:r w:rsidR="001D500B" w:rsidRPr="0076647D">
        <w:t xml:space="preserve">control interface </w:t>
      </w:r>
      <w:r w:rsidR="00154D56" w:rsidRPr="0076647D">
        <w:t xml:space="preserve">and </w:t>
      </w:r>
      <w:r w:rsidR="001D500B" w:rsidRPr="0076647D">
        <w:t>operations</w:t>
      </w:r>
      <w:r w:rsidR="0072297F" w:rsidRPr="0076647D">
        <w:t>)</w:t>
      </w:r>
      <w:bookmarkEnd w:id="275"/>
      <w:bookmarkEnd w:id="276"/>
      <w:bookmarkEnd w:id="277"/>
      <w:bookmarkEnd w:id="278"/>
    </w:p>
    <w:p w14:paraId="017804A9" w14:textId="0992D334" w:rsidR="004171B8" w:rsidRPr="0076647D" w:rsidRDefault="004171B8" w:rsidP="0072297F">
      <w:pPr>
        <w:pStyle w:val="H6"/>
      </w:pPr>
      <w:r w:rsidRPr="0076647D">
        <w:t>Clause 7.2.2.1</w:t>
      </w:r>
      <w:r w:rsidR="0072297F" w:rsidRPr="0076647D">
        <w:tab/>
      </w:r>
      <w:r w:rsidRPr="0076647D">
        <w:t xml:space="preserve">Abstract TTCN-3 </w:t>
      </w:r>
      <w:r w:rsidR="001C6D41" w:rsidRPr="0076647D">
        <w:t xml:space="preserve">data </w:t>
      </w:r>
      <w:r w:rsidR="001D500B" w:rsidRPr="0076647D">
        <w:t xml:space="preserve">types </w:t>
      </w:r>
    </w:p>
    <w:p w14:paraId="7457826F" w14:textId="77777777" w:rsidR="004171B8" w:rsidRPr="0076647D" w:rsidRDefault="004171B8" w:rsidP="004171B8">
      <w:r w:rsidRPr="0076647D">
        <w:t>Three additional type classes are used to distinguish the three kinds of behaviours:</w:t>
      </w:r>
      <w:r w:rsidR="00CB0F42" w:rsidRPr="0076647D">
        <w:t xml:space="preserve"> ALTSTEP, FUNCTION and TESTCASE They are also used for deferred altstep, function and testcase behaviour values, respectively.</w:t>
      </w:r>
    </w:p>
    <w:p w14:paraId="5C33E19F" w14:textId="77777777" w:rsidR="004171B8" w:rsidRPr="0076647D" w:rsidRDefault="004171B8" w:rsidP="004171B8">
      <w:pPr>
        <w:widowControl w:val="0"/>
        <w:ind w:left="3544" w:hanging="3544"/>
      </w:pPr>
      <w:r w:rsidRPr="0076647D">
        <w:rPr>
          <w:rFonts w:ascii="Courier New" w:hAnsi="Courier New" w:cs="Courier New"/>
          <w:sz w:val="16"/>
          <w:szCs w:val="16"/>
        </w:rPr>
        <w:t>TciTypeClassType getTypeClass()</w:t>
      </w:r>
      <w:r w:rsidRPr="0076647D">
        <w:rPr>
          <w:rFonts w:ascii="Courier New" w:hAnsi="Courier New" w:cs="Courier New"/>
        </w:rPr>
        <w:tab/>
      </w:r>
      <w:r w:rsidRPr="0076647D">
        <w:t xml:space="preserve">Returns the type class of the respective type. A value of </w:t>
      </w:r>
      <w:r w:rsidRPr="0076647D">
        <w:rPr>
          <w:rFonts w:ascii="Courier New" w:hAnsi="Courier New" w:cs="Courier New"/>
        </w:rPr>
        <w:t xml:space="preserve">TciTypeClassType </w:t>
      </w:r>
      <w:r w:rsidRPr="0076647D">
        <w:t xml:space="preserve">can have one of the following constants: </w:t>
      </w:r>
      <w:r w:rsidRPr="0076647D">
        <w:rPr>
          <w:rFonts w:ascii="Courier New" w:hAnsi="Courier New" w:cs="Courier New"/>
        </w:rPr>
        <w:t>ADDRESS, ALTSTEP, ANYTYPE, BITSTRING, BOOLEAN, CHARSTRING, COMPONENT, ENUMERATED, FLOAT, FUNCTION, HEXSTRING, INTEGER, OBJID, OCTETSTRING, RECORD, RECORD_OF, SET, SET_OF, TESTCASE, UNION, UNIVERSAL_CHARSTRING, VERDICT.</w:t>
      </w:r>
    </w:p>
    <w:p w14:paraId="4D637B89" w14:textId="2CA7DC9F" w:rsidR="001D500B" w:rsidRPr="0076647D" w:rsidRDefault="001D500B" w:rsidP="00B90B20">
      <w:pPr>
        <w:pStyle w:val="H6"/>
      </w:pPr>
      <w:r w:rsidRPr="0076647D">
        <w:t>Clause 7.2.2.2</w:t>
      </w:r>
      <w:r w:rsidR="00B90B20" w:rsidRPr="0076647D">
        <w:tab/>
      </w:r>
      <w:r w:rsidR="00CE24F3" w:rsidRPr="0076647D">
        <w:t xml:space="preserve">Abstract TTCN-3 </w:t>
      </w:r>
      <w:r w:rsidR="00127B26" w:rsidRPr="0076647D">
        <w:t>v</w:t>
      </w:r>
      <w:r w:rsidR="00CE24F3" w:rsidRPr="0076647D">
        <w:t>alues</w:t>
      </w:r>
    </w:p>
    <w:p w14:paraId="7C870A63" w14:textId="5FC4A40D" w:rsidR="00BF4869" w:rsidRPr="0076647D" w:rsidRDefault="004171B8" w:rsidP="00CA1AF8">
      <w:r w:rsidRPr="0076647D">
        <w:t xml:space="preserve">Clause 7.2.2.2 Abstract TTCN-3 </w:t>
      </w:r>
      <w:r w:rsidR="00127B26" w:rsidRPr="0076647D">
        <w:t>v</w:t>
      </w:r>
      <w:r w:rsidRPr="0076647D">
        <w:t>alues is extended by</w:t>
      </w:r>
      <w:r w:rsidR="00CA1AF8" w:rsidRPr="0076647D">
        <w:t xml:space="preserve"> </w:t>
      </w:r>
      <w:r w:rsidR="00E411F5" w:rsidRPr="0076647D">
        <w:t>figure</w:t>
      </w:r>
      <w:r w:rsidR="00CA1AF8" w:rsidRPr="0076647D">
        <w:t xml:space="preserve"> 4.</w:t>
      </w:r>
    </w:p>
    <w:p w14:paraId="63A66D13" w14:textId="77777777" w:rsidR="00BF4869" w:rsidRPr="0076647D" w:rsidRDefault="00EB6ACA" w:rsidP="007332CE">
      <w:pPr>
        <w:pStyle w:val="FL"/>
        <w:keepNext w:val="0"/>
      </w:pPr>
      <w:r w:rsidRPr="0076647D">
        <w:object w:dxaOrig="5100" w:dyaOrig="7867" w14:anchorId="539528F3">
          <v:shape id="_x0000_i1032" type="#_x0000_t75" style="width:3in;height:338.65pt" o:ole="">
            <v:imagedata r:id="rId36" o:title=""/>
          </v:shape>
          <o:OLEObject Type="Embed" ProgID="Visio.Drawing.11" ShapeID="_x0000_i1032" DrawAspect="Content" ObjectID="_1703331591" r:id="rId37"/>
        </w:object>
      </w:r>
    </w:p>
    <w:p w14:paraId="02B36E83" w14:textId="77777777" w:rsidR="00CA1AF8" w:rsidRPr="0076647D" w:rsidRDefault="00CA1AF8" w:rsidP="007332CE">
      <w:pPr>
        <w:pStyle w:val="TF"/>
        <w:keepLines w:val="0"/>
      </w:pPr>
      <w:r w:rsidRPr="0076647D">
        <w:t>Figure 4: Hierarchy of abstract values</w:t>
      </w:r>
    </w:p>
    <w:p w14:paraId="38A34DB0" w14:textId="25A1A66C" w:rsidR="009B06BE" w:rsidRPr="0076647D" w:rsidRDefault="009B06BE" w:rsidP="00EB6ACA">
      <w:pPr>
        <w:pStyle w:val="H6"/>
        <w:keepNext w:val="0"/>
        <w:keepLines w:val="0"/>
      </w:pPr>
      <w:r w:rsidRPr="0076647D">
        <w:lastRenderedPageBreak/>
        <w:t>7.2.2.2.1</w:t>
      </w:r>
      <w:r w:rsidR="00D0441B" w:rsidRPr="0076647D">
        <w:t>6</w:t>
      </w:r>
      <w:r w:rsidRPr="0076647D">
        <w:tab/>
        <w:t xml:space="preserve">The abstract data type </w:t>
      </w:r>
      <w:bookmarkStart w:id="279" w:name="OLE_LINK19"/>
      <w:bookmarkStart w:id="280" w:name="OLE_LINK20"/>
      <w:r w:rsidRPr="0076647D">
        <w:t>BehaviourValue</w:t>
      </w:r>
      <w:bookmarkEnd w:id="279"/>
      <w:bookmarkEnd w:id="280"/>
    </w:p>
    <w:p w14:paraId="6BE83852" w14:textId="7CF99A08" w:rsidR="009B06BE" w:rsidRPr="0076647D" w:rsidRDefault="009B06BE" w:rsidP="00B1107B">
      <w:r w:rsidRPr="0076647D">
        <w:t xml:space="preserve">The following operations are defined on the base abstract data type </w:t>
      </w:r>
      <w:r w:rsidRPr="0076647D">
        <w:rPr>
          <w:rFonts w:ascii="Courier New" w:hAnsi="Courier New" w:cs="Courier New"/>
        </w:rPr>
        <w:t>BehaviourValue</w:t>
      </w:r>
      <w:r w:rsidR="00A320AE" w:rsidRPr="0076647D">
        <w:t>, w</w:t>
      </w:r>
      <w:r w:rsidR="00CB0F42" w:rsidRPr="0076647D">
        <w:t>hich is used to represent both behaviour values and deferred behaviour values</w:t>
      </w:r>
      <w:r w:rsidRPr="0076647D">
        <w:t>. The concrete representations of these operations are defined in the respective language mapping sections:</w:t>
      </w:r>
    </w:p>
    <w:p w14:paraId="46C59B66" w14:textId="696CAF22" w:rsidR="009B06BE" w:rsidRPr="0076647D" w:rsidRDefault="009B06BE" w:rsidP="00092E5A">
      <w:pPr>
        <w:widowControl w:val="0"/>
        <w:ind w:left="3686" w:hanging="3544"/>
      </w:pPr>
      <w:r w:rsidRPr="0076647D">
        <w:rPr>
          <w:rFonts w:ascii="Courier New" w:hAnsi="Courier New" w:cs="Courier New"/>
          <w:sz w:val="16"/>
          <w:szCs w:val="16"/>
        </w:rPr>
        <w:t>Value getName()</w:t>
      </w:r>
      <w:r w:rsidR="00F6341B" w:rsidRPr="0076647D">
        <w:rPr>
          <w:rFonts w:ascii="Courier New" w:hAnsi="Courier New" w:cs="Courier New"/>
        </w:rPr>
        <w:tab/>
      </w:r>
      <w:r w:rsidRPr="0076647D">
        <w:t>Returns the name of the behaviour.</w:t>
      </w:r>
    </w:p>
    <w:p w14:paraId="25E76A67" w14:textId="30410CA3" w:rsidR="009B06BE" w:rsidRPr="0076647D" w:rsidRDefault="009B06BE" w:rsidP="00092E5A">
      <w:pPr>
        <w:widowControl w:val="0"/>
        <w:ind w:left="3686" w:hanging="3544"/>
      </w:pPr>
      <w:r w:rsidRPr="0076647D">
        <w:rPr>
          <w:rFonts w:ascii="Courier New" w:hAnsi="Courier New" w:cs="Courier New"/>
          <w:sz w:val="16"/>
          <w:szCs w:val="16"/>
        </w:rPr>
        <w:t>TciModuleIdType getDefiningModule()</w:t>
      </w:r>
      <w:r w:rsidR="00F6341B" w:rsidRPr="0076647D">
        <w:rPr>
          <w:rFonts w:ascii="Courier New" w:hAnsi="Courier New" w:cs="Courier New"/>
          <w:sz w:val="16"/>
          <w:szCs w:val="16"/>
        </w:rPr>
        <w:tab/>
      </w:r>
      <w:r w:rsidRPr="0076647D">
        <w:t xml:space="preserve">Returns the module identifier of the module in which the behaviour is defined. Returns the distinct value </w:t>
      </w:r>
      <w:r w:rsidRPr="0076647D">
        <w:rPr>
          <w:rFonts w:ascii="Courier New" w:hAnsi="Courier New" w:cs="Courier New"/>
          <w:sz w:val="18"/>
          <w:szCs w:val="18"/>
        </w:rPr>
        <w:t>null</w:t>
      </w:r>
      <w:r w:rsidRPr="0076647D">
        <w:t xml:space="preserve"> if the behaviour is a predefined function.</w:t>
      </w:r>
    </w:p>
    <w:p w14:paraId="39E9BCCC" w14:textId="77777777" w:rsidR="008044DD" w:rsidRPr="0076647D" w:rsidRDefault="008044DD" w:rsidP="00D91548">
      <w:pPr>
        <w:pStyle w:val="berschrift2"/>
      </w:pPr>
      <w:bookmarkStart w:id="281" w:name="_Toc66103164"/>
      <w:bookmarkStart w:id="282" w:name="_Toc66105739"/>
      <w:bookmarkStart w:id="283" w:name="_Toc66106358"/>
      <w:bookmarkStart w:id="284" w:name="_Toc72911358"/>
      <w:r w:rsidRPr="0076647D">
        <w:t>8.2</w:t>
      </w:r>
      <w:r w:rsidR="00CA1AF8" w:rsidRPr="0076647D">
        <w:tab/>
      </w:r>
      <w:r w:rsidRPr="0076647D">
        <w:t xml:space="preserve">Extensions </w:t>
      </w:r>
      <w:r w:rsidR="00B90B20" w:rsidRPr="0076647D">
        <w:rPr>
          <w:lang w:eastAsia="en-GB"/>
        </w:rPr>
        <w:t xml:space="preserve">to </w:t>
      </w:r>
      <w:r w:rsidR="003641A0" w:rsidRPr="0076647D">
        <w:rPr>
          <w:lang w:eastAsia="en-GB"/>
        </w:rPr>
        <w:t>ETSI ES 201 873-6</w:t>
      </w:r>
      <w:r w:rsidR="00B90B20" w:rsidRPr="0076647D">
        <w:rPr>
          <w:lang w:eastAsia="en-GB"/>
        </w:rPr>
        <w:t>, clause</w:t>
      </w:r>
      <w:r w:rsidRPr="0076647D">
        <w:t xml:space="preserve"> 8</w:t>
      </w:r>
      <w:r w:rsidR="00154D56" w:rsidRPr="0076647D">
        <w:t xml:space="preserve"> </w:t>
      </w:r>
      <w:r w:rsidR="00B90B20" w:rsidRPr="0076647D">
        <w:t>(</w:t>
      </w:r>
      <w:r w:rsidR="00154D56" w:rsidRPr="0076647D">
        <w:t xml:space="preserve">Java </w:t>
      </w:r>
      <w:r w:rsidR="001D500B" w:rsidRPr="0076647D">
        <w:t>language mapping</w:t>
      </w:r>
      <w:r w:rsidR="00B90B20" w:rsidRPr="0076647D">
        <w:t>)</w:t>
      </w:r>
      <w:bookmarkEnd w:id="281"/>
      <w:bookmarkEnd w:id="282"/>
      <w:bookmarkEnd w:id="283"/>
      <w:bookmarkEnd w:id="284"/>
    </w:p>
    <w:p w14:paraId="56FCAD9B" w14:textId="3D9DA7C1" w:rsidR="001D500B" w:rsidRPr="0076647D" w:rsidRDefault="001D500B" w:rsidP="00B90B20">
      <w:pPr>
        <w:pStyle w:val="H6"/>
      </w:pPr>
      <w:r w:rsidRPr="0076647D">
        <w:t>Clause 8.</w:t>
      </w:r>
      <w:r w:rsidR="00D0441B" w:rsidRPr="0076647D">
        <w:t>3</w:t>
      </w:r>
      <w:r w:rsidRPr="0076647D">
        <w:t>.2.4</w:t>
      </w:r>
      <w:r w:rsidR="00B90B20" w:rsidRPr="0076647D">
        <w:tab/>
      </w:r>
      <w:r w:rsidRPr="0076647D">
        <w:t>TciTypeClassType</w:t>
      </w:r>
    </w:p>
    <w:p w14:paraId="369D08CC" w14:textId="37FB49EC" w:rsidR="00705449" w:rsidRPr="0076647D" w:rsidRDefault="00705449" w:rsidP="008044DD">
      <w:r w:rsidRPr="0076647D">
        <w:t>Clause 8.</w:t>
      </w:r>
      <w:r w:rsidR="00D0441B" w:rsidRPr="0076647D">
        <w:t>3</w:t>
      </w:r>
      <w:r w:rsidRPr="0076647D">
        <w:t>.2.4 TciTypeClassType shall be extended as follows:</w:t>
      </w:r>
    </w:p>
    <w:p w14:paraId="41674CC1" w14:textId="77777777" w:rsidR="00705449" w:rsidRPr="0076647D" w:rsidRDefault="00705449" w:rsidP="00705449">
      <w:pPr>
        <w:widowControl w:val="0"/>
      </w:pPr>
      <w:r w:rsidRPr="0076647D">
        <w:rPr>
          <w:rFonts w:ascii="Courier New" w:hAnsi="Courier New"/>
          <w:b/>
        </w:rPr>
        <w:t xml:space="preserve">TciTypeClassType </w:t>
      </w:r>
      <w:r w:rsidRPr="0076647D">
        <w:t>is mapped to the following interface:</w:t>
      </w:r>
    </w:p>
    <w:p w14:paraId="32F86F5E" w14:textId="77777777" w:rsidR="00705449" w:rsidRPr="0076647D" w:rsidRDefault="00705449" w:rsidP="00F6341B">
      <w:pPr>
        <w:pStyle w:val="PL"/>
        <w:rPr>
          <w:noProof w:val="0"/>
        </w:rPr>
      </w:pPr>
      <w:r w:rsidRPr="0076647D">
        <w:rPr>
          <w:noProof w:val="0"/>
        </w:rPr>
        <w:t>// TCI IDL TciTypeClassType</w:t>
      </w:r>
    </w:p>
    <w:p w14:paraId="7FD52829" w14:textId="77777777" w:rsidR="00705449" w:rsidRPr="0076647D" w:rsidRDefault="00705449" w:rsidP="00F6341B">
      <w:pPr>
        <w:pStyle w:val="PL"/>
        <w:rPr>
          <w:noProof w:val="0"/>
        </w:rPr>
      </w:pPr>
      <w:r w:rsidRPr="0076647D">
        <w:rPr>
          <w:noProof w:val="0"/>
        </w:rPr>
        <w:t>package org.etsi.ttcn.tci;</w:t>
      </w:r>
    </w:p>
    <w:p w14:paraId="2F72A3E2" w14:textId="77777777" w:rsidR="00705449" w:rsidRPr="0076647D" w:rsidRDefault="00705449" w:rsidP="00F6341B">
      <w:pPr>
        <w:pStyle w:val="PL"/>
        <w:rPr>
          <w:noProof w:val="0"/>
        </w:rPr>
      </w:pPr>
      <w:r w:rsidRPr="0076647D">
        <w:rPr>
          <w:noProof w:val="0"/>
        </w:rPr>
        <w:t>public interface TciTypeClass {</w:t>
      </w:r>
    </w:p>
    <w:p w14:paraId="5C05D9A9" w14:textId="77777777" w:rsidR="00705449" w:rsidRPr="0076647D" w:rsidRDefault="00705449" w:rsidP="00F6341B">
      <w:pPr>
        <w:pStyle w:val="PL"/>
        <w:rPr>
          <w:noProof w:val="0"/>
        </w:rPr>
      </w:pPr>
      <w:r w:rsidRPr="0076647D">
        <w:rPr>
          <w:noProof w:val="0"/>
        </w:rPr>
        <w:tab/>
        <w:t>publ</w:t>
      </w:r>
      <w:r w:rsidR="00CE6160" w:rsidRPr="0076647D">
        <w:rPr>
          <w:noProof w:val="0"/>
        </w:rPr>
        <w:t>ic final static int ADDRESS</w:t>
      </w:r>
      <w:r w:rsidR="00CE6160" w:rsidRPr="0076647D">
        <w:rPr>
          <w:noProof w:val="0"/>
        </w:rPr>
        <w:tab/>
      </w:r>
      <w:r w:rsidR="00CE6160" w:rsidRPr="0076647D">
        <w:rPr>
          <w:noProof w:val="0"/>
        </w:rPr>
        <w:tab/>
      </w:r>
      <w:r w:rsidR="00CE6160" w:rsidRPr="0076647D">
        <w:rPr>
          <w:noProof w:val="0"/>
        </w:rPr>
        <w:tab/>
      </w:r>
      <w:r w:rsidR="00CE6160" w:rsidRPr="0076647D">
        <w:rPr>
          <w:noProof w:val="0"/>
        </w:rPr>
        <w:tab/>
      </w:r>
      <w:r w:rsidRPr="0076647D">
        <w:rPr>
          <w:noProof w:val="0"/>
        </w:rPr>
        <w:t>= 0 ;</w:t>
      </w:r>
    </w:p>
    <w:p w14:paraId="677C09F3" w14:textId="77777777" w:rsidR="00705449" w:rsidRPr="0076647D" w:rsidRDefault="00705449" w:rsidP="00F6341B">
      <w:pPr>
        <w:pStyle w:val="PL"/>
        <w:rPr>
          <w:noProof w:val="0"/>
        </w:rPr>
      </w:pPr>
      <w:r w:rsidRPr="0076647D">
        <w:rPr>
          <w:noProof w:val="0"/>
        </w:rPr>
        <w:tab/>
        <w:t>publ</w:t>
      </w:r>
      <w:r w:rsidR="00CE6160" w:rsidRPr="0076647D">
        <w:rPr>
          <w:noProof w:val="0"/>
        </w:rPr>
        <w:t>ic final static int ANYTYPE</w:t>
      </w:r>
      <w:r w:rsidR="00CE6160" w:rsidRPr="0076647D">
        <w:rPr>
          <w:noProof w:val="0"/>
        </w:rPr>
        <w:tab/>
      </w:r>
      <w:r w:rsidR="00CE6160" w:rsidRPr="0076647D">
        <w:rPr>
          <w:noProof w:val="0"/>
        </w:rPr>
        <w:tab/>
      </w:r>
      <w:r w:rsidR="00CE6160" w:rsidRPr="0076647D">
        <w:rPr>
          <w:noProof w:val="0"/>
        </w:rPr>
        <w:tab/>
      </w:r>
      <w:r w:rsidR="00CE6160" w:rsidRPr="0076647D">
        <w:rPr>
          <w:noProof w:val="0"/>
        </w:rPr>
        <w:tab/>
      </w:r>
      <w:r w:rsidRPr="0076647D">
        <w:rPr>
          <w:noProof w:val="0"/>
        </w:rPr>
        <w:t>= 1 ;</w:t>
      </w:r>
    </w:p>
    <w:p w14:paraId="1C969C27" w14:textId="77777777" w:rsidR="00705449" w:rsidRPr="0076647D" w:rsidRDefault="00705449" w:rsidP="00F6341B">
      <w:pPr>
        <w:pStyle w:val="PL"/>
        <w:rPr>
          <w:noProof w:val="0"/>
        </w:rPr>
      </w:pPr>
      <w:r w:rsidRPr="0076647D">
        <w:rPr>
          <w:noProof w:val="0"/>
        </w:rPr>
        <w:tab/>
        <w:t>public final static int BITSTRING</w:t>
      </w:r>
      <w:r w:rsidRPr="0076647D">
        <w:rPr>
          <w:noProof w:val="0"/>
        </w:rPr>
        <w:tab/>
      </w:r>
      <w:r w:rsidRPr="0076647D">
        <w:rPr>
          <w:noProof w:val="0"/>
        </w:rPr>
        <w:tab/>
      </w:r>
      <w:r w:rsidRPr="0076647D">
        <w:rPr>
          <w:noProof w:val="0"/>
        </w:rPr>
        <w:tab/>
      </w:r>
      <w:r w:rsidRPr="0076647D">
        <w:rPr>
          <w:noProof w:val="0"/>
        </w:rPr>
        <w:tab/>
        <w:t>= 2 ;</w:t>
      </w:r>
    </w:p>
    <w:p w14:paraId="58F134B8" w14:textId="77777777" w:rsidR="00705449" w:rsidRPr="0076647D" w:rsidRDefault="00705449" w:rsidP="00F6341B">
      <w:pPr>
        <w:pStyle w:val="PL"/>
        <w:rPr>
          <w:noProof w:val="0"/>
        </w:rPr>
      </w:pPr>
      <w:r w:rsidRPr="0076647D">
        <w:rPr>
          <w:noProof w:val="0"/>
        </w:rPr>
        <w:tab/>
        <w:t>publ</w:t>
      </w:r>
      <w:r w:rsidR="00CE6160" w:rsidRPr="0076647D">
        <w:rPr>
          <w:noProof w:val="0"/>
        </w:rPr>
        <w:t>ic final static int BOOLEAN</w:t>
      </w:r>
      <w:r w:rsidR="00CE6160" w:rsidRPr="0076647D">
        <w:rPr>
          <w:noProof w:val="0"/>
        </w:rPr>
        <w:tab/>
      </w:r>
      <w:r w:rsidR="00CE6160" w:rsidRPr="0076647D">
        <w:rPr>
          <w:noProof w:val="0"/>
        </w:rPr>
        <w:tab/>
      </w:r>
      <w:r w:rsidR="00CE6160" w:rsidRPr="0076647D">
        <w:rPr>
          <w:noProof w:val="0"/>
        </w:rPr>
        <w:tab/>
      </w:r>
      <w:r w:rsidR="00CE6160" w:rsidRPr="0076647D">
        <w:rPr>
          <w:noProof w:val="0"/>
        </w:rPr>
        <w:tab/>
      </w:r>
      <w:r w:rsidRPr="0076647D">
        <w:rPr>
          <w:noProof w:val="0"/>
        </w:rPr>
        <w:t>= 3 ;</w:t>
      </w:r>
    </w:p>
    <w:p w14:paraId="38806BA8" w14:textId="77777777" w:rsidR="00705449" w:rsidRPr="0076647D" w:rsidRDefault="00705449" w:rsidP="00F6341B">
      <w:pPr>
        <w:pStyle w:val="PL"/>
        <w:rPr>
          <w:noProof w:val="0"/>
        </w:rPr>
      </w:pPr>
      <w:r w:rsidRPr="0076647D">
        <w:rPr>
          <w:noProof w:val="0"/>
        </w:rPr>
        <w:tab/>
        <w:t>public final static int CHARSTRING</w:t>
      </w:r>
      <w:r w:rsidRPr="0076647D">
        <w:rPr>
          <w:noProof w:val="0"/>
        </w:rPr>
        <w:tab/>
      </w:r>
      <w:r w:rsidRPr="0076647D">
        <w:rPr>
          <w:noProof w:val="0"/>
        </w:rPr>
        <w:tab/>
      </w:r>
      <w:r w:rsidRPr="0076647D">
        <w:rPr>
          <w:noProof w:val="0"/>
        </w:rPr>
        <w:tab/>
      </w:r>
      <w:r w:rsidRPr="0076647D">
        <w:rPr>
          <w:noProof w:val="0"/>
        </w:rPr>
        <w:tab/>
        <w:t>= 5 ;</w:t>
      </w:r>
    </w:p>
    <w:p w14:paraId="31AEECB1" w14:textId="77777777" w:rsidR="00705449" w:rsidRPr="0076647D" w:rsidRDefault="00705449" w:rsidP="00F6341B">
      <w:pPr>
        <w:pStyle w:val="PL"/>
        <w:rPr>
          <w:noProof w:val="0"/>
        </w:rPr>
      </w:pPr>
      <w:r w:rsidRPr="0076647D">
        <w:rPr>
          <w:noProof w:val="0"/>
        </w:rPr>
        <w:tab/>
        <w:t>public final static int COMPONENT</w:t>
      </w:r>
      <w:r w:rsidRPr="0076647D">
        <w:rPr>
          <w:noProof w:val="0"/>
        </w:rPr>
        <w:tab/>
      </w:r>
      <w:r w:rsidRPr="0076647D">
        <w:rPr>
          <w:noProof w:val="0"/>
        </w:rPr>
        <w:tab/>
      </w:r>
      <w:r w:rsidRPr="0076647D">
        <w:rPr>
          <w:noProof w:val="0"/>
        </w:rPr>
        <w:tab/>
      </w:r>
      <w:r w:rsidRPr="0076647D">
        <w:rPr>
          <w:noProof w:val="0"/>
        </w:rPr>
        <w:tab/>
        <w:t>= 6 ;</w:t>
      </w:r>
    </w:p>
    <w:p w14:paraId="1EBB01EB" w14:textId="77777777" w:rsidR="00705449" w:rsidRPr="0076647D" w:rsidRDefault="00705449" w:rsidP="00F6341B">
      <w:pPr>
        <w:pStyle w:val="PL"/>
        <w:rPr>
          <w:noProof w:val="0"/>
        </w:rPr>
      </w:pPr>
      <w:r w:rsidRPr="0076647D">
        <w:rPr>
          <w:noProof w:val="0"/>
        </w:rPr>
        <w:tab/>
        <w:t>public final static int ENUMERATED</w:t>
      </w:r>
      <w:r w:rsidRPr="0076647D">
        <w:rPr>
          <w:noProof w:val="0"/>
        </w:rPr>
        <w:tab/>
      </w:r>
      <w:r w:rsidRPr="0076647D">
        <w:rPr>
          <w:noProof w:val="0"/>
        </w:rPr>
        <w:tab/>
      </w:r>
      <w:r w:rsidRPr="0076647D">
        <w:rPr>
          <w:noProof w:val="0"/>
        </w:rPr>
        <w:tab/>
      </w:r>
      <w:r w:rsidRPr="0076647D">
        <w:rPr>
          <w:noProof w:val="0"/>
        </w:rPr>
        <w:tab/>
        <w:t>= 7 ;</w:t>
      </w:r>
    </w:p>
    <w:p w14:paraId="07455005" w14:textId="77777777" w:rsidR="00705449" w:rsidRPr="0076647D" w:rsidRDefault="00705449" w:rsidP="00F6341B">
      <w:pPr>
        <w:pStyle w:val="PL"/>
        <w:rPr>
          <w:noProof w:val="0"/>
        </w:rPr>
      </w:pPr>
      <w:r w:rsidRPr="0076647D">
        <w:rPr>
          <w:noProof w:val="0"/>
        </w:rPr>
        <w:tab/>
        <w:t>public final static int FLOAT</w:t>
      </w:r>
      <w:r w:rsidRPr="0076647D">
        <w:rPr>
          <w:noProof w:val="0"/>
        </w:rPr>
        <w:tab/>
      </w:r>
      <w:r w:rsidRPr="0076647D">
        <w:rPr>
          <w:noProof w:val="0"/>
        </w:rPr>
        <w:tab/>
      </w:r>
      <w:r w:rsidRPr="0076647D">
        <w:rPr>
          <w:noProof w:val="0"/>
        </w:rPr>
        <w:tab/>
      </w:r>
      <w:r w:rsidRPr="0076647D">
        <w:rPr>
          <w:noProof w:val="0"/>
        </w:rPr>
        <w:tab/>
      </w:r>
      <w:r w:rsidRPr="0076647D">
        <w:rPr>
          <w:noProof w:val="0"/>
        </w:rPr>
        <w:tab/>
        <w:t>= 8 ;</w:t>
      </w:r>
    </w:p>
    <w:p w14:paraId="091B7369" w14:textId="77777777" w:rsidR="00705449" w:rsidRPr="0076647D" w:rsidRDefault="00705449" w:rsidP="00F6341B">
      <w:pPr>
        <w:pStyle w:val="PL"/>
        <w:rPr>
          <w:noProof w:val="0"/>
        </w:rPr>
      </w:pPr>
      <w:r w:rsidRPr="0076647D">
        <w:rPr>
          <w:noProof w:val="0"/>
        </w:rPr>
        <w:tab/>
        <w:t>public final static int HEXSTRING</w:t>
      </w:r>
      <w:r w:rsidRPr="0076647D">
        <w:rPr>
          <w:noProof w:val="0"/>
        </w:rPr>
        <w:tab/>
      </w:r>
      <w:r w:rsidRPr="0076647D">
        <w:rPr>
          <w:noProof w:val="0"/>
        </w:rPr>
        <w:tab/>
      </w:r>
      <w:r w:rsidRPr="0076647D">
        <w:rPr>
          <w:noProof w:val="0"/>
        </w:rPr>
        <w:tab/>
      </w:r>
      <w:r w:rsidRPr="0076647D">
        <w:rPr>
          <w:noProof w:val="0"/>
        </w:rPr>
        <w:tab/>
        <w:t>= 9 ;</w:t>
      </w:r>
    </w:p>
    <w:p w14:paraId="7D274155" w14:textId="77777777" w:rsidR="00705449" w:rsidRPr="0076647D" w:rsidRDefault="00705449" w:rsidP="00F6341B">
      <w:pPr>
        <w:pStyle w:val="PL"/>
        <w:rPr>
          <w:noProof w:val="0"/>
        </w:rPr>
      </w:pPr>
      <w:r w:rsidRPr="0076647D">
        <w:rPr>
          <w:noProof w:val="0"/>
        </w:rPr>
        <w:tab/>
        <w:t>publ</w:t>
      </w:r>
      <w:r w:rsidR="00CE6160" w:rsidRPr="0076647D">
        <w:rPr>
          <w:noProof w:val="0"/>
        </w:rPr>
        <w:t>ic final static int INTEGER</w:t>
      </w:r>
      <w:r w:rsidR="00CE6160" w:rsidRPr="0076647D">
        <w:rPr>
          <w:noProof w:val="0"/>
        </w:rPr>
        <w:tab/>
      </w:r>
      <w:r w:rsidR="00CE6160" w:rsidRPr="0076647D">
        <w:rPr>
          <w:noProof w:val="0"/>
        </w:rPr>
        <w:tab/>
      </w:r>
      <w:r w:rsidR="00CE6160" w:rsidRPr="0076647D">
        <w:rPr>
          <w:noProof w:val="0"/>
        </w:rPr>
        <w:tab/>
      </w:r>
      <w:r w:rsidR="00CE6160" w:rsidRPr="0076647D">
        <w:rPr>
          <w:noProof w:val="0"/>
        </w:rPr>
        <w:tab/>
      </w:r>
      <w:r w:rsidRPr="0076647D">
        <w:rPr>
          <w:noProof w:val="0"/>
        </w:rPr>
        <w:t>= 10 ;</w:t>
      </w:r>
    </w:p>
    <w:p w14:paraId="660250F0" w14:textId="77777777" w:rsidR="00705449" w:rsidRPr="0076647D" w:rsidRDefault="00705449" w:rsidP="00F6341B">
      <w:pPr>
        <w:pStyle w:val="PL"/>
        <w:rPr>
          <w:noProof w:val="0"/>
        </w:rPr>
      </w:pPr>
      <w:r w:rsidRPr="0076647D">
        <w:rPr>
          <w:noProof w:val="0"/>
        </w:rPr>
        <w:tab/>
        <w:t>public final static int OBJID</w:t>
      </w:r>
      <w:r w:rsidRPr="0076647D">
        <w:rPr>
          <w:noProof w:val="0"/>
        </w:rPr>
        <w:tab/>
      </w:r>
      <w:r w:rsidRPr="0076647D">
        <w:rPr>
          <w:noProof w:val="0"/>
        </w:rPr>
        <w:tab/>
      </w:r>
      <w:r w:rsidRPr="0076647D">
        <w:rPr>
          <w:noProof w:val="0"/>
        </w:rPr>
        <w:tab/>
      </w:r>
      <w:r w:rsidRPr="0076647D">
        <w:rPr>
          <w:noProof w:val="0"/>
        </w:rPr>
        <w:tab/>
      </w:r>
      <w:r w:rsidRPr="0076647D">
        <w:rPr>
          <w:noProof w:val="0"/>
        </w:rPr>
        <w:tab/>
        <w:t>= 11 ;</w:t>
      </w:r>
    </w:p>
    <w:p w14:paraId="01E7F928" w14:textId="77777777" w:rsidR="00705449" w:rsidRPr="0076647D" w:rsidRDefault="00705449" w:rsidP="00F6341B">
      <w:pPr>
        <w:pStyle w:val="PL"/>
        <w:rPr>
          <w:noProof w:val="0"/>
        </w:rPr>
      </w:pPr>
      <w:r w:rsidRPr="0076647D">
        <w:rPr>
          <w:noProof w:val="0"/>
        </w:rPr>
        <w:tab/>
        <w:t xml:space="preserve">public </w:t>
      </w:r>
      <w:r w:rsidR="00CE6160" w:rsidRPr="0076647D">
        <w:rPr>
          <w:noProof w:val="0"/>
        </w:rPr>
        <w:t>final static int OCTETSTRING</w:t>
      </w:r>
      <w:r w:rsidR="00CE6160" w:rsidRPr="0076647D">
        <w:rPr>
          <w:noProof w:val="0"/>
        </w:rPr>
        <w:tab/>
      </w:r>
      <w:r w:rsidR="00CE6160" w:rsidRPr="0076647D">
        <w:rPr>
          <w:noProof w:val="0"/>
        </w:rPr>
        <w:tab/>
      </w:r>
      <w:r w:rsidR="00CE6160" w:rsidRPr="0076647D">
        <w:rPr>
          <w:noProof w:val="0"/>
        </w:rPr>
        <w:tab/>
      </w:r>
      <w:r w:rsidRPr="0076647D">
        <w:rPr>
          <w:noProof w:val="0"/>
        </w:rPr>
        <w:t>= 12 ;</w:t>
      </w:r>
    </w:p>
    <w:p w14:paraId="3B4E3193" w14:textId="77777777" w:rsidR="00705449" w:rsidRPr="0076647D" w:rsidRDefault="00705449" w:rsidP="00F6341B">
      <w:pPr>
        <w:pStyle w:val="PL"/>
        <w:rPr>
          <w:noProof w:val="0"/>
        </w:rPr>
      </w:pPr>
      <w:r w:rsidRPr="0076647D">
        <w:rPr>
          <w:noProof w:val="0"/>
        </w:rPr>
        <w:tab/>
        <w:t>public final static int RECORD</w:t>
      </w:r>
      <w:r w:rsidRPr="0076647D">
        <w:rPr>
          <w:noProof w:val="0"/>
        </w:rPr>
        <w:tab/>
      </w:r>
      <w:r w:rsidRPr="0076647D">
        <w:rPr>
          <w:noProof w:val="0"/>
        </w:rPr>
        <w:tab/>
      </w:r>
      <w:r w:rsidRPr="0076647D">
        <w:rPr>
          <w:noProof w:val="0"/>
        </w:rPr>
        <w:tab/>
      </w:r>
      <w:r w:rsidRPr="0076647D">
        <w:rPr>
          <w:noProof w:val="0"/>
        </w:rPr>
        <w:tab/>
      </w:r>
      <w:r w:rsidRPr="0076647D">
        <w:rPr>
          <w:noProof w:val="0"/>
        </w:rPr>
        <w:tab/>
        <w:t>= 13 ;</w:t>
      </w:r>
    </w:p>
    <w:p w14:paraId="41D0972A" w14:textId="77777777" w:rsidR="00705449" w:rsidRPr="0076647D" w:rsidRDefault="00705449" w:rsidP="00F6341B">
      <w:pPr>
        <w:pStyle w:val="PL"/>
        <w:rPr>
          <w:noProof w:val="0"/>
        </w:rPr>
      </w:pPr>
      <w:r w:rsidRPr="0076647D">
        <w:rPr>
          <w:noProof w:val="0"/>
        </w:rPr>
        <w:tab/>
        <w:t>public final static int RECORD_OF</w:t>
      </w:r>
      <w:r w:rsidRPr="0076647D">
        <w:rPr>
          <w:noProof w:val="0"/>
        </w:rPr>
        <w:tab/>
      </w:r>
      <w:r w:rsidRPr="0076647D">
        <w:rPr>
          <w:noProof w:val="0"/>
        </w:rPr>
        <w:tab/>
      </w:r>
      <w:r w:rsidRPr="0076647D">
        <w:rPr>
          <w:noProof w:val="0"/>
        </w:rPr>
        <w:tab/>
      </w:r>
      <w:r w:rsidRPr="0076647D">
        <w:rPr>
          <w:noProof w:val="0"/>
        </w:rPr>
        <w:tab/>
        <w:t>= 14 ;</w:t>
      </w:r>
    </w:p>
    <w:p w14:paraId="7A441107" w14:textId="77777777" w:rsidR="00705449" w:rsidRPr="0076647D" w:rsidRDefault="00705449" w:rsidP="00F6341B">
      <w:pPr>
        <w:pStyle w:val="PL"/>
        <w:rPr>
          <w:noProof w:val="0"/>
        </w:rPr>
      </w:pPr>
      <w:r w:rsidRPr="0076647D">
        <w:rPr>
          <w:noProof w:val="0"/>
        </w:rPr>
        <w:tab/>
        <w:t>p</w:t>
      </w:r>
      <w:r w:rsidR="00CE6160" w:rsidRPr="0076647D">
        <w:rPr>
          <w:noProof w:val="0"/>
        </w:rPr>
        <w:t>ublic final static int SET</w:t>
      </w:r>
      <w:r w:rsidR="00CE6160" w:rsidRPr="0076647D">
        <w:rPr>
          <w:noProof w:val="0"/>
        </w:rPr>
        <w:tab/>
      </w:r>
      <w:r w:rsidR="00CE6160" w:rsidRPr="0076647D">
        <w:rPr>
          <w:noProof w:val="0"/>
        </w:rPr>
        <w:tab/>
      </w:r>
      <w:r w:rsidR="00CE6160" w:rsidRPr="0076647D">
        <w:rPr>
          <w:noProof w:val="0"/>
        </w:rPr>
        <w:tab/>
      </w:r>
      <w:r w:rsidR="00CE6160" w:rsidRPr="0076647D">
        <w:rPr>
          <w:noProof w:val="0"/>
        </w:rPr>
        <w:tab/>
      </w:r>
      <w:r w:rsidR="00CE6160" w:rsidRPr="0076647D">
        <w:rPr>
          <w:noProof w:val="0"/>
        </w:rPr>
        <w:tab/>
      </w:r>
      <w:r w:rsidRPr="0076647D">
        <w:rPr>
          <w:noProof w:val="0"/>
        </w:rPr>
        <w:t>= 15 ;</w:t>
      </w:r>
    </w:p>
    <w:p w14:paraId="204E3387" w14:textId="77777777" w:rsidR="00705449" w:rsidRPr="0076647D" w:rsidRDefault="00705449" w:rsidP="00F6341B">
      <w:pPr>
        <w:pStyle w:val="PL"/>
        <w:rPr>
          <w:noProof w:val="0"/>
        </w:rPr>
      </w:pPr>
      <w:r w:rsidRPr="0076647D">
        <w:rPr>
          <w:noProof w:val="0"/>
        </w:rPr>
        <w:tab/>
        <w:t>public final static int SET_OF</w:t>
      </w:r>
      <w:r w:rsidRPr="0076647D">
        <w:rPr>
          <w:noProof w:val="0"/>
        </w:rPr>
        <w:tab/>
      </w:r>
      <w:r w:rsidRPr="0076647D">
        <w:rPr>
          <w:noProof w:val="0"/>
        </w:rPr>
        <w:tab/>
      </w:r>
      <w:r w:rsidRPr="0076647D">
        <w:rPr>
          <w:noProof w:val="0"/>
        </w:rPr>
        <w:tab/>
      </w:r>
      <w:r w:rsidRPr="0076647D">
        <w:rPr>
          <w:noProof w:val="0"/>
        </w:rPr>
        <w:tab/>
      </w:r>
      <w:r w:rsidRPr="0076647D">
        <w:rPr>
          <w:noProof w:val="0"/>
        </w:rPr>
        <w:tab/>
        <w:t>= 16 ;</w:t>
      </w:r>
    </w:p>
    <w:p w14:paraId="731B90CA" w14:textId="77777777" w:rsidR="00705449" w:rsidRPr="0076647D" w:rsidRDefault="00705449" w:rsidP="00F6341B">
      <w:pPr>
        <w:pStyle w:val="PL"/>
        <w:rPr>
          <w:noProof w:val="0"/>
        </w:rPr>
      </w:pPr>
      <w:r w:rsidRPr="0076647D">
        <w:rPr>
          <w:noProof w:val="0"/>
        </w:rPr>
        <w:tab/>
        <w:t>public final static int UNION</w:t>
      </w:r>
      <w:r w:rsidRPr="0076647D">
        <w:rPr>
          <w:noProof w:val="0"/>
        </w:rPr>
        <w:tab/>
      </w:r>
      <w:r w:rsidRPr="0076647D">
        <w:rPr>
          <w:noProof w:val="0"/>
        </w:rPr>
        <w:tab/>
      </w:r>
      <w:r w:rsidRPr="0076647D">
        <w:rPr>
          <w:noProof w:val="0"/>
        </w:rPr>
        <w:tab/>
      </w:r>
      <w:r w:rsidRPr="0076647D">
        <w:rPr>
          <w:noProof w:val="0"/>
        </w:rPr>
        <w:tab/>
      </w:r>
      <w:r w:rsidRPr="0076647D">
        <w:rPr>
          <w:noProof w:val="0"/>
        </w:rPr>
        <w:tab/>
        <w:t>= 17 ;</w:t>
      </w:r>
    </w:p>
    <w:p w14:paraId="038E91EB" w14:textId="77777777" w:rsidR="00705449" w:rsidRPr="0076647D" w:rsidRDefault="00705449" w:rsidP="00F6341B">
      <w:pPr>
        <w:pStyle w:val="PL"/>
        <w:rPr>
          <w:noProof w:val="0"/>
        </w:rPr>
      </w:pPr>
      <w:r w:rsidRPr="0076647D">
        <w:rPr>
          <w:noProof w:val="0"/>
        </w:rPr>
        <w:tab/>
        <w:t>public final static int UNIVERSAL_CHARSTRING</w:t>
      </w:r>
      <w:r w:rsidRPr="0076647D">
        <w:rPr>
          <w:noProof w:val="0"/>
        </w:rPr>
        <w:tab/>
        <w:t>= 19 ;</w:t>
      </w:r>
    </w:p>
    <w:p w14:paraId="0F8093A7" w14:textId="77777777" w:rsidR="00705449" w:rsidRPr="0076647D" w:rsidRDefault="00705449" w:rsidP="00F6341B">
      <w:pPr>
        <w:pStyle w:val="PL"/>
        <w:rPr>
          <w:noProof w:val="0"/>
        </w:rPr>
      </w:pPr>
      <w:r w:rsidRPr="0076647D">
        <w:rPr>
          <w:noProof w:val="0"/>
        </w:rPr>
        <w:tab/>
        <w:t>public final sta</w:t>
      </w:r>
      <w:r w:rsidR="00CE6160" w:rsidRPr="0076647D">
        <w:rPr>
          <w:noProof w:val="0"/>
        </w:rPr>
        <w:t>tic int VERDICT</w:t>
      </w:r>
      <w:r w:rsidR="00CE6160" w:rsidRPr="0076647D">
        <w:rPr>
          <w:noProof w:val="0"/>
        </w:rPr>
        <w:tab/>
      </w:r>
      <w:r w:rsidR="00CE6160" w:rsidRPr="0076647D">
        <w:rPr>
          <w:noProof w:val="0"/>
        </w:rPr>
        <w:tab/>
      </w:r>
      <w:r w:rsidR="00CE6160" w:rsidRPr="0076647D">
        <w:rPr>
          <w:noProof w:val="0"/>
        </w:rPr>
        <w:tab/>
      </w:r>
      <w:r w:rsidR="00CE6160" w:rsidRPr="0076647D">
        <w:rPr>
          <w:noProof w:val="0"/>
        </w:rPr>
        <w:tab/>
      </w:r>
      <w:r w:rsidRPr="0076647D">
        <w:rPr>
          <w:noProof w:val="0"/>
        </w:rPr>
        <w:t>= 20 ;</w:t>
      </w:r>
    </w:p>
    <w:p w14:paraId="52AD38BF" w14:textId="77777777" w:rsidR="00705449" w:rsidRPr="0076647D" w:rsidRDefault="00705449" w:rsidP="00F6341B">
      <w:pPr>
        <w:pStyle w:val="PL"/>
        <w:rPr>
          <w:noProof w:val="0"/>
        </w:rPr>
      </w:pPr>
      <w:r w:rsidRPr="0076647D">
        <w:rPr>
          <w:noProof w:val="0"/>
        </w:rPr>
        <w:tab/>
        <w:t>publ</w:t>
      </w:r>
      <w:r w:rsidR="00CE6160" w:rsidRPr="0076647D">
        <w:rPr>
          <w:noProof w:val="0"/>
        </w:rPr>
        <w:t>ic final static int ALTSTEP</w:t>
      </w:r>
      <w:r w:rsidR="00CE6160" w:rsidRPr="0076647D">
        <w:rPr>
          <w:noProof w:val="0"/>
        </w:rPr>
        <w:tab/>
      </w:r>
      <w:r w:rsidR="00CE6160" w:rsidRPr="0076647D">
        <w:rPr>
          <w:noProof w:val="0"/>
        </w:rPr>
        <w:tab/>
      </w:r>
      <w:r w:rsidR="00CE6160" w:rsidRPr="0076647D">
        <w:rPr>
          <w:noProof w:val="0"/>
        </w:rPr>
        <w:tab/>
      </w:r>
      <w:r w:rsidR="00CE6160" w:rsidRPr="0076647D">
        <w:rPr>
          <w:noProof w:val="0"/>
        </w:rPr>
        <w:tab/>
      </w:r>
      <w:r w:rsidRPr="0076647D">
        <w:rPr>
          <w:noProof w:val="0"/>
        </w:rPr>
        <w:t>= 21 ;</w:t>
      </w:r>
    </w:p>
    <w:p w14:paraId="5A66D160" w14:textId="77777777" w:rsidR="00705449" w:rsidRPr="0076647D" w:rsidRDefault="00705449" w:rsidP="00F6341B">
      <w:pPr>
        <w:pStyle w:val="PL"/>
        <w:rPr>
          <w:noProof w:val="0"/>
        </w:rPr>
      </w:pPr>
      <w:r w:rsidRPr="0076647D">
        <w:rPr>
          <w:noProof w:val="0"/>
        </w:rPr>
        <w:tab/>
        <w:t>public final static int FUNCTION</w:t>
      </w:r>
      <w:r w:rsidR="00672128" w:rsidRPr="0076647D">
        <w:rPr>
          <w:noProof w:val="0"/>
        </w:rPr>
        <w:t xml:space="preserve"> </w:t>
      </w:r>
      <w:r w:rsidRPr="0076647D">
        <w:rPr>
          <w:noProof w:val="0"/>
        </w:rPr>
        <w:tab/>
      </w:r>
      <w:r w:rsidRPr="0076647D">
        <w:rPr>
          <w:noProof w:val="0"/>
        </w:rPr>
        <w:tab/>
      </w:r>
      <w:r w:rsidRPr="0076647D">
        <w:rPr>
          <w:noProof w:val="0"/>
        </w:rPr>
        <w:tab/>
      </w:r>
      <w:r w:rsidRPr="0076647D">
        <w:rPr>
          <w:noProof w:val="0"/>
        </w:rPr>
        <w:tab/>
        <w:t>= 22 ;</w:t>
      </w:r>
    </w:p>
    <w:p w14:paraId="357B2F7C" w14:textId="77777777" w:rsidR="00705449" w:rsidRPr="0076647D" w:rsidRDefault="00705449" w:rsidP="00F6341B">
      <w:pPr>
        <w:pStyle w:val="PL"/>
        <w:rPr>
          <w:noProof w:val="0"/>
        </w:rPr>
      </w:pPr>
      <w:r w:rsidRPr="0076647D">
        <w:rPr>
          <w:noProof w:val="0"/>
        </w:rPr>
        <w:tab/>
        <w:t>public final static int TESTCASE</w:t>
      </w:r>
      <w:r w:rsidRPr="0076647D">
        <w:rPr>
          <w:noProof w:val="0"/>
        </w:rPr>
        <w:tab/>
      </w:r>
      <w:r w:rsidRPr="0076647D">
        <w:rPr>
          <w:noProof w:val="0"/>
        </w:rPr>
        <w:tab/>
      </w:r>
      <w:r w:rsidRPr="0076647D">
        <w:rPr>
          <w:noProof w:val="0"/>
        </w:rPr>
        <w:tab/>
      </w:r>
      <w:r w:rsidRPr="0076647D">
        <w:rPr>
          <w:noProof w:val="0"/>
        </w:rPr>
        <w:tab/>
        <w:t>= 23 ;</w:t>
      </w:r>
    </w:p>
    <w:p w14:paraId="51D97932" w14:textId="77777777" w:rsidR="00705449" w:rsidRPr="0076647D" w:rsidRDefault="00705449" w:rsidP="00F6341B">
      <w:pPr>
        <w:pStyle w:val="PL"/>
        <w:rPr>
          <w:noProof w:val="0"/>
        </w:rPr>
      </w:pPr>
      <w:r w:rsidRPr="0076647D">
        <w:rPr>
          <w:noProof w:val="0"/>
        </w:rPr>
        <w:t>}</w:t>
      </w:r>
    </w:p>
    <w:p w14:paraId="1F0B4224" w14:textId="77777777" w:rsidR="00705449" w:rsidRPr="0076647D" w:rsidRDefault="00705449" w:rsidP="00F6341B">
      <w:pPr>
        <w:pStyle w:val="PL"/>
        <w:rPr>
          <w:noProof w:val="0"/>
        </w:rPr>
      </w:pPr>
    </w:p>
    <w:p w14:paraId="0DF523CA" w14:textId="6654BD68" w:rsidR="001D500B" w:rsidRPr="0076647D" w:rsidRDefault="001D500B" w:rsidP="00B90B20">
      <w:pPr>
        <w:pStyle w:val="H6"/>
      </w:pPr>
      <w:r w:rsidRPr="0076647D">
        <w:t>Clause 8.</w:t>
      </w:r>
      <w:r w:rsidR="00D0441B" w:rsidRPr="0076647D">
        <w:t>3</w:t>
      </w:r>
      <w:r w:rsidRPr="0076647D">
        <w:t>.4</w:t>
      </w:r>
      <w:r w:rsidR="00B90B20" w:rsidRPr="0076647D">
        <w:tab/>
      </w:r>
      <w:r w:rsidRPr="0076647D">
        <w:t xml:space="preserve">Abstract value mapping </w:t>
      </w:r>
    </w:p>
    <w:p w14:paraId="106AC584" w14:textId="2708A1D7" w:rsidR="002F66EF" w:rsidRPr="0076647D" w:rsidRDefault="002F66EF" w:rsidP="008044DD">
      <w:r w:rsidRPr="0076647D">
        <w:t>Clause 8.</w:t>
      </w:r>
      <w:r w:rsidR="00D0441B" w:rsidRPr="0076647D">
        <w:t>3</w:t>
      </w:r>
      <w:r w:rsidRPr="0076647D">
        <w:t>.4 Abstract value mapping shall be extended by:</w:t>
      </w:r>
    </w:p>
    <w:p w14:paraId="6B281737" w14:textId="1A4732F4" w:rsidR="007777D0" w:rsidRPr="0076647D" w:rsidRDefault="007777D0" w:rsidP="00CA1AF8">
      <w:pPr>
        <w:pStyle w:val="H6"/>
      </w:pPr>
      <w:r w:rsidRPr="0076647D">
        <w:t>8.</w:t>
      </w:r>
      <w:r w:rsidR="00D0441B" w:rsidRPr="0076647D">
        <w:t>3</w:t>
      </w:r>
      <w:r w:rsidRPr="0076647D">
        <w:t>.4.1</w:t>
      </w:r>
      <w:r w:rsidR="002510A7" w:rsidRPr="0076647D">
        <w:t>6</w:t>
      </w:r>
      <w:r w:rsidRPr="0076647D">
        <w:tab/>
        <w:t>BehaviourValue</w:t>
      </w:r>
    </w:p>
    <w:p w14:paraId="7C0F9702" w14:textId="77777777" w:rsidR="002F66EF" w:rsidRPr="0076647D" w:rsidRDefault="007777D0" w:rsidP="002F66EF">
      <w:pPr>
        <w:widowControl w:val="0"/>
      </w:pPr>
      <w:r w:rsidRPr="0076647D">
        <w:rPr>
          <w:rFonts w:ascii="Courier New" w:hAnsi="Courier New"/>
          <w:b/>
        </w:rPr>
        <w:t xml:space="preserve">BehaviourValue </w:t>
      </w:r>
      <w:r w:rsidR="002F66EF" w:rsidRPr="0076647D">
        <w:t>is mapped to the following interface:</w:t>
      </w:r>
    </w:p>
    <w:p w14:paraId="7D2115A5" w14:textId="77777777" w:rsidR="002F66EF" w:rsidRPr="0076647D" w:rsidRDefault="002F66EF" w:rsidP="002F66EF">
      <w:pPr>
        <w:pStyle w:val="PL"/>
        <w:widowControl w:val="0"/>
        <w:rPr>
          <w:noProof w:val="0"/>
        </w:rPr>
      </w:pPr>
      <w:r w:rsidRPr="0076647D">
        <w:rPr>
          <w:noProof w:val="0"/>
        </w:rPr>
        <w:t>// TCI IDL Type</w:t>
      </w:r>
    </w:p>
    <w:p w14:paraId="794846C3" w14:textId="77777777" w:rsidR="002F66EF" w:rsidRPr="0076647D" w:rsidRDefault="002F66EF" w:rsidP="002F66EF">
      <w:pPr>
        <w:pStyle w:val="PL"/>
        <w:widowControl w:val="0"/>
        <w:rPr>
          <w:noProof w:val="0"/>
        </w:rPr>
      </w:pPr>
      <w:r w:rsidRPr="0076647D">
        <w:rPr>
          <w:noProof w:val="0"/>
        </w:rPr>
        <w:t>package org.etsi.ttcn.tci;</w:t>
      </w:r>
    </w:p>
    <w:p w14:paraId="64CF8F5D" w14:textId="77777777" w:rsidR="002F66EF" w:rsidRPr="0076647D" w:rsidRDefault="002F66EF" w:rsidP="002F66EF">
      <w:pPr>
        <w:pStyle w:val="PL"/>
        <w:widowControl w:val="0"/>
        <w:rPr>
          <w:noProof w:val="0"/>
        </w:rPr>
      </w:pPr>
      <w:r w:rsidRPr="0076647D">
        <w:rPr>
          <w:noProof w:val="0"/>
        </w:rPr>
        <w:t xml:space="preserve">public interface </w:t>
      </w:r>
      <w:r w:rsidR="007777D0" w:rsidRPr="0076647D">
        <w:rPr>
          <w:noProof w:val="0"/>
        </w:rPr>
        <w:t xml:space="preserve">BehaviourValue </w:t>
      </w:r>
      <w:r w:rsidRPr="0076647D">
        <w:rPr>
          <w:noProof w:val="0"/>
        </w:rPr>
        <w:t>{</w:t>
      </w:r>
    </w:p>
    <w:p w14:paraId="09BBCB9D" w14:textId="77777777" w:rsidR="007777D0" w:rsidRPr="0076647D" w:rsidRDefault="007777D0" w:rsidP="007777D0">
      <w:pPr>
        <w:pStyle w:val="PL"/>
        <w:widowControl w:val="0"/>
        <w:rPr>
          <w:noProof w:val="0"/>
        </w:rPr>
      </w:pPr>
      <w:r w:rsidRPr="0076647D">
        <w:rPr>
          <w:noProof w:val="0"/>
        </w:rPr>
        <w:tab/>
        <w:t>public String</w:t>
      </w:r>
      <w:r w:rsidRPr="0076647D">
        <w:rPr>
          <w:noProof w:val="0"/>
        </w:rPr>
        <w:tab/>
      </w:r>
      <w:r w:rsidRPr="0076647D">
        <w:rPr>
          <w:noProof w:val="0"/>
        </w:rPr>
        <w:tab/>
        <w:t>getName ();</w:t>
      </w:r>
    </w:p>
    <w:p w14:paraId="047EFDF0" w14:textId="77777777" w:rsidR="002F66EF" w:rsidRPr="0076647D" w:rsidRDefault="002F66EF" w:rsidP="002F66EF">
      <w:pPr>
        <w:pStyle w:val="PL"/>
        <w:widowControl w:val="0"/>
        <w:rPr>
          <w:noProof w:val="0"/>
        </w:rPr>
      </w:pPr>
      <w:r w:rsidRPr="0076647D">
        <w:rPr>
          <w:noProof w:val="0"/>
        </w:rPr>
        <w:tab/>
        <w:t>public TciModuleId</w:t>
      </w:r>
      <w:r w:rsidRPr="0076647D">
        <w:rPr>
          <w:noProof w:val="0"/>
        </w:rPr>
        <w:tab/>
        <w:t>getDefiningModule ();</w:t>
      </w:r>
    </w:p>
    <w:p w14:paraId="16E080A2" w14:textId="77777777" w:rsidR="002F66EF" w:rsidRPr="0076647D" w:rsidRDefault="002F66EF" w:rsidP="002F66EF">
      <w:pPr>
        <w:pStyle w:val="PL"/>
        <w:widowControl w:val="0"/>
        <w:rPr>
          <w:noProof w:val="0"/>
        </w:rPr>
      </w:pPr>
      <w:r w:rsidRPr="0076647D">
        <w:rPr>
          <w:noProof w:val="0"/>
        </w:rPr>
        <w:t>}</w:t>
      </w:r>
    </w:p>
    <w:p w14:paraId="3DB39347" w14:textId="77777777" w:rsidR="002F66EF" w:rsidRPr="0076647D" w:rsidRDefault="002F66EF" w:rsidP="002F66EF">
      <w:pPr>
        <w:pStyle w:val="PL"/>
        <w:widowControl w:val="0"/>
        <w:rPr>
          <w:noProof w:val="0"/>
        </w:rPr>
      </w:pPr>
    </w:p>
    <w:p w14:paraId="2D25EF20" w14:textId="77777777" w:rsidR="002F66EF" w:rsidRPr="0076647D" w:rsidRDefault="002F66EF" w:rsidP="002F66EF">
      <w:pPr>
        <w:widowControl w:val="0"/>
        <w:rPr>
          <w:b/>
        </w:rPr>
      </w:pPr>
      <w:r w:rsidRPr="0076647D">
        <w:rPr>
          <w:b/>
        </w:rPr>
        <w:t>Methods:</w:t>
      </w:r>
    </w:p>
    <w:p w14:paraId="23535A6B" w14:textId="77777777" w:rsidR="007777D0" w:rsidRPr="0076647D" w:rsidRDefault="007777D0" w:rsidP="007777D0">
      <w:pPr>
        <w:pStyle w:val="B1"/>
        <w:widowControl w:val="0"/>
        <w:tabs>
          <w:tab w:val="left" w:pos="3119"/>
        </w:tabs>
      </w:pPr>
      <w:r w:rsidRPr="0076647D">
        <w:rPr>
          <w:rFonts w:ascii="Courier New" w:hAnsi="Courier New"/>
          <w:sz w:val="16"/>
          <w:szCs w:val="16"/>
        </w:rPr>
        <w:t>getName()</w:t>
      </w:r>
      <w:r w:rsidRPr="0076647D">
        <w:rPr>
          <w:rFonts w:ascii="Courier New" w:hAnsi="Courier New"/>
        </w:rPr>
        <w:tab/>
      </w:r>
      <w:r w:rsidRPr="0076647D">
        <w:t>Returns the name of the behaviour as defined in the TTCN</w:t>
      </w:r>
      <w:r w:rsidRPr="0076647D">
        <w:noBreakHyphen/>
        <w:t>3 module.</w:t>
      </w:r>
    </w:p>
    <w:p w14:paraId="4FC092C3" w14:textId="77777777" w:rsidR="002F66EF" w:rsidRPr="0076647D" w:rsidRDefault="002F66EF" w:rsidP="002F66EF">
      <w:pPr>
        <w:pStyle w:val="B1"/>
        <w:widowControl w:val="0"/>
        <w:tabs>
          <w:tab w:val="left" w:pos="3119"/>
        </w:tabs>
      </w:pPr>
      <w:r w:rsidRPr="0076647D">
        <w:rPr>
          <w:rFonts w:ascii="Courier New" w:hAnsi="Courier New"/>
          <w:sz w:val="16"/>
          <w:szCs w:val="16"/>
        </w:rPr>
        <w:t>getDefiningModule()</w:t>
      </w:r>
      <w:r w:rsidRPr="0076647D">
        <w:rPr>
          <w:rFonts w:ascii="Courier New" w:hAnsi="Courier New"/>
        </w:rPr>
        <w:tab/>
      </w:r>
      <w:r w:rsidRPr="0076647D">
        <w:t xml:space="preserve">Returns the module identifier of the module the </w:t>
      </w:r>
      <w:r w:rsidR="007777D0" w:rsidRPr="0076647D">
        <w:t>behaviour</w:t>
      </w:r>
      <w:r w:rsidRPr="0076647D">
        <w:t xml:space="preserve"> has been defined in.</w:t>
      </w:r>
    </w:p>
    <w:p w14:paraId="29CB1F27" w14:textId="2E150B76" w:rsidR="008044DD" w:rsidRPr="0076647D" w:rsidRDefault="008044DD" w:rsidP="00D91548">
      <w:pPr>
        <w:pStyle w:val="berschrift2"/>
      </w:pPr>
      <w:bookmarkStart w:id="285" w:name="_Toc66103165"/>
      <w:bookmarkStart w:id="286" w:name="_Toc66105740"/>
      <w:bookmarkStart w:id="287" w:name="_Toc66106359"/>
      <w:bookmarkStart w:id="288" w:name="_Toc72911359"/>
      <w:r w:rsidRPr="0076647D">
        <w:lastRenderedPageBreak/>
        <w:t>8.</w:t>
      </w:r>
      <w:r w:rsidR="00BF4869" w:rsidRPr="0076647D">
        <w:t>3</w:t>
      </w:r>
      <w:r w:rsidR="00CA1AF8" w:rsidRPr="0076647D">
        <w:tab/>
      </w:r>
      <w:r w:rsidRPr="0076647D">
        <w:t xml:space="preserve">Extensions </w:t>
      </w:r>
      <w:r w:rsidR="00B90B20" w:rsidRPr="0076647D">
        <w:rPr>
          <w:lang w:eastAsia="en-GB"/>
        </w:rPr>
        <w:t xml:space="preserve">to </w:t>
      </w:r>
      <w:r w:rsidR="003641A0" w:rsidRPr="0076647D">
        <w:rPr>
          <w:lang w:eastAsia="en-GB"/>
        </w:rPr>
        <w:t>ETSI ES 201 873-6</w:t>
      </w:r>
      <w:r w:rsidR="00B90B20" w:rsidRPr="0076647D">
        <w:rPr>
          <w:lang w:eastAsia="en-GB"/>
        </w:rPr>
        <w:t>, clause</w:t>
      </w:r>
      <w:r w:rsidRPr="0076647D">
        <w:t xml:space="preserve"> 9</w:t>
      </w:r>
      <w:r w:rsidR="00154D56" w:rsidRPr="0076647D">
        <w:t xml:space="preserve"> </w:t>
      </w:r>
      <w:r w:rsidR="00B90B20" w:rsidRPr="0076647D">
        <w:t>(</w:t>
      </w:r>
      <w:r w:rsidR="00154D56" w:rsidRPr="0076647D">
        <w:t>ANSI C</w:t>
      </w:r>
      <w:r w:rsidR="00AA56C8" w:rsidRPr="0076647D">
        <w:t> </w:t>
      </w:r>
      <w:r w:rsidR="00B90B20" w:rsidRPr="0076647D">
        <w:t>language mapping)</w:t>
      </w:r>
      <w:bookmarkEnd w:id="285"/>
      <w:bookmarkEnd w:id="286"/>
      <w:bookmarkEnd w:id="287"/>
      <w:bookmarkEnd w:id="288"/>
    </w:p>
    <w:p w14:paraId="7076EC9D" w14:textId="77777777" w:rsidR="000C5431" w:rsidRPr="0076647D" w:rsidRDefault="008044DD" w:rsidP="00B90B20">
      <w:pPr>
        <w:pStyle w:val="H6"/>
      </w:pPr>
      <w:r w:rsidRPr="0076647D">
        <w:t>Clause 9.2</w:t>
      </w:r>
      <w:r w:rsidR="00B90B20" w:rsidRPr="0076647D">
        <w:tab/>
      </w:r>
      <w:r w:rsidRPr="0076647D">
        <w:t>Value Interfaces</w:t>
      </w:r>
    </w:p>
    <w:p w14:paraId="1D602DE3" w14:textId="77777777" w:rsidR="008044DD" w:rsidRPr="0076647D" w:rsidRDefault="000C5431" w:rsidP="000C5431">
      <w:r w:rsidRPr="0076647D">
        <w:t xml:space="preserve">Clause 9.2 Value Interfaces </w:t>
      </w:r>
      <w:r w:rsidR="008044DD" w:rsidRPr="0076647D">
        <w:t>shall be extended by: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3207"/>
        <w:gridCol w:w="3700"/>
        <w:gridCol w:w="2722"/>
      </w:tblGrid>
      <w:tr w:rsidR="008044DD" w:rsidRPr="0076647D" w14:paraId="3AA19ABE" w14:textId="77777777" w:rsidTr="00CA1AF8">
        <w:trPr>
          <w:cantSplit/>
          <w:tblHeader/>
          <w:jc w:val="center"/>
        </w:trPr>
        <w:tc>
          <w:tcPr>
            <w:tcW w:w="3253" w:type="dxa"/>
            <w:vAlign w:val="center"/>
          </w:tcPr>
          <w:p w14:paraId="0DCD11D8" w14:textId="77777777" w:rsidR="008044DD" w:rsidRPr="0076647D" w:rsidRDefault="008044DD" w:rsidP="00F6341B">
            <w:pPr>
              <w:pStyle w:val="TAH"/>
            </w:pPr>
            <w:r w:rsidRPr="0076647D">
              <w:t>TCI IDL Interface</w:t>
            </w:r>
          </w:p>
        </w:tc>
        <w:tc>
          <w:tcPr>
            <w:tcW w:w="3761" w:type="dxa"/>
            <w:vAlign w:val="center"/>
          </w:tcPr>
          <w:p w14:paraId="0F323DAD" w14:textId="77777777" w:rsidR="008044DD" w:rsidRPr="0076647D" w:rsidRDefault="008044DD" w:rsidP="00F6341B">
            <w:pPr>
              <w:pStyle w:val="TAH"/>
            </w:pPr>
            <w:r w:rsidRPr="0076647D">
              <w:t>ANSI C representation</w:t>
            </w:r>
          </w:p>
        </w:tc>
        <w:tc>
          <w:tcPr>
            <w:tcW w:w="2761" w:type="dxa"/>
            <w:vAlign w:val="center"/>
          </w:tcPr>
          <w:p w14:paraId="1574BDCA" w14:textId="77777777" w:rsidR="008044DD" w:rsidRPr="0076647D" w:rsidRDefault="008044DD" w:rsidP="00F6341B">
            <w:pPr>
              <w:pStyle w:val="TAH"/>
            </w:pPr>
            <w:r w:rsidRPr="0076647D">
              <w:t>Notes and comments</w:t>
            </w:r>
          </w:p>
        </w:tc>
      </w:tr>
      <w:tr w:rsidR="008044DD" w:rsidRPr="0076647D" w14:paraId="563EC2FF" w14:textId="77777777" w:rsidTr="00B12091">
        <w:trPr>
          <w:cantSplit/>
          <w:jc w:val="center"/>
        </w:trPr>
        <w:tc>
          <w:tcPr>
            <w:tcW w:w="9775" w:type="dxa"/>
            <w:gridSpan w:val="3"/>
          </w:tcPr>
          <w:p w14:paraId="64BA32E1" w14:textId="77777777" w:rsidR="008044DD" w:rsidRPr="0076647D" w:rsidRDefault="001D500B" w:rsidP="00CA1AF8">
            <w:pPr>
              <w:pStyle w:val="TAH"/>
            </w:pPr>
            <w:r w:rsidRPr="0076647D">
              <w:t>BehaviourValue</w:t>
            </w:r>
          </w:p>
        </w:tc>
      </w:tr>
      <w:tr w:rsidR="008044DD" w:rsidRPr="0076647D" w14:paraId="73B7480E" w14:textId="77777777" w:rsidTr="00CA1AF8">
        <w:trPr>
          <w:cantSplit/>
          <w:jc w:val="center"/>
        </w:trPr>
        <w:tc>
          <w:tcPr>
            <w:tcW w:w="3253" w:type="dxa"/>
          </w:tcPr>
          <w:p w14:paraId="40CB81A2" w14:textId="77777777" w:rsidR="008044DD" w:rsidRPr="0076647D" w:rsidRDefault="0035129B" w:rsidP="00F6341B">
            <w:pPr>
              <w:pStyle w:val="TAL"/>
            </w:pPr>
            <w:r w:rsidRPr="0076647D">
              <w:t>Value getName</w:t>
            </w:r>
            <w:r w:rsidR="008044DD" w:rsidRPr="0076647D">
              <w:t>()</w:t>
            </w:r>
          </w:p>
        </w:tc>
        <w:tc>
          <w:tcPr>
            <w:tcW w:w="3761" w:type="dxa"/>
          </w:tcPr>
          <w:p w14:paraId="5A390B40" w14:textId="77777777" w:rsidR="008044DD" w:rsidRPr="0076647D" w:rsidRDefault="0035129B" w:rsidP="00B12091">
            <w:pPr>
              <w:pStyle w:val="PL"/>
              <w:widowControl w:val="0"/>
              <w:rPr>
                <w:noProof w:val="0"/>
                <w:lang w:eastAsia="de-DE"/>
              </w:rPr>
            </w:pPr>
            <w:r w:rsidRPr="0076647D">
              <w:rPr>
                <w:noProof w:val="0"/>
                <w:lang w:eastAsia="de-DE"/>
              </w:rPr>
              <w:t>Value</w:t>
            </w:r>
            <w:r w:rsidR="008044DD" w:rsidRPr="0076647D">
              <w:rPr>
                <w:noProof w:val="0"/>
                <w:lang w:eastAsia="de-DE"/>
              </w:rPr>
              <w:t xml:space="preserve"> tci</w:t>
            </w:r>
            <w:r w:rsidRPr="0076647D">
              <w:rPr>
                <w:noProof w:val="0"/>
                <w:lang w:eastAsia="de-DE"/>
              </w:rPr>
              <w:t>Name</w:t>
            </w:r>
            <w:r w:rsidR="008044DD" w:rsidRPr="0076647D">
              <w:rPr>
                <w:noProof w:val="0"/>
                <w:lang w:eastAsia="de-DE"/>
              </w:rPr>
              <w:t>(Value inst)</w:t>
            </w:r>
          </w:p>
        </w:tc>
        <w:tc>
          <w:tcPr>
            <w:tcW w:w="2761" w:type="dxa"/>
          </w:tcPr>
          <w:p w14:paraId="59718990" w14:textId="77777777" w:rsidR="008044DD" w:rsidRPr="0076647D" w:rsidRDefault="0035129B" w:rsidP="00F6341B">
            <w:pPr>
              <w:pStyle w:val="TAL"/>
            </w:pPr>
            <w:r w:rsidRPr="0076647D">
              <w:t>Returns the name of the behaviour as a CharstringValue</w:t>
            </w:r>
            <w:r w:rsidR="00317A8C" w:rsidRPr="0076647D">
              <w:t>.</w:t>
            </w:r>
          </w:p>
        </w:tc>
      </w:tr>
      <w:tr w:rsidR="008044DD" w:rsidRPr="0076647D" w14:paraId="1DC82F36" w14:textId="77777777" w:rsidTr="00CA1AF8">
        <w:trPr>
          <w:cantSplit/>
          <w:jc w:val="center"/>
        </w:trPr>
        <w:tc>
          <w:tcPr>
            <w:tcW w:w="3253" w:type="dxa"/>
          </w:tcPr>
          <w:p w14:paraId="59542CC2" w14:textId="77777777" w:rsidR="008044DD" w:rsidRPr="0076647D" w:rsidRDefault="0035129B" w:rsidP="00F6341B">
            <w:pPr>
              <w:pStyle w:val="TAL"/>
            </w:pPr>
            <w:r w:rsidRPr="0076647D">
              <w:t>TciModuleIdType getDefiningModule()</w:t>
            </w:r>
          </w:p>
        </w:tc>
        <w:tc>
          <w:tcPr>
            <w:tcW w:w="3761" w:type="dxa"/>
          </w:tcPr>
          <w:p w14:paraId="0D45E911" w14:textId="77777777" w:rsidR="008044DD" w:rsidRPr="0076647D" w:rsidRDefault="0035129B" w:rsidP="00B12091">
            <w:pPr>
              <w:pStyle w:val="PL"/>
              <w:widowControl w:val="0"/>
              <w:rPr>
                <w:noProof w:val="0"/>
                <w:lang w:eastAsia="de-DE"/>
              </w:rPr>
            </w:pPr>
            <w:r w:rsidRPr="0076647D">
              <w:rPr>
                <w:noProof w:val="0"/>
                <w:lang w:eastAsia="de-DE"/>
              </w:rPr>
              <w:t>TciModuleIdType</w:t>
            </w:r>
            <w:r w:rsidR="008044DD" w:rsidRPr="0076647D">
              <w:rPr>
                <w:noProof w:val="0"/>
                <w:lang w:eastAsia="de-DE"/>
              </w:rPr>
              <w:t xml:space="preserve"> tci</w:t>
            </w:r>
            <w:r w:rsidRPr="0076647D">
              <w:rPr>
                <w:noProof w:val="0"/>
                <w:lang w:eastAsia="de-DE"/>
              </w:rPr>
              <w:t>DefiningModule</w:t>
            </w:r>
          </w:p>
          <w:p w14:paraId="4E0AFBCE" w14:textId="77777777" w:rsidR="008044DD" w:rsidRPr="0076647D" w:rsidRDefault="008044DD" w:rsidP="00B12091">
            <w:pPr>
              <w:pStyle w:val="PL"/>
              <w:widowControl w:val="0"/>
              <w:rPr>
                <w:noProof w:val="0"/>
                <w:lang w:eastAsia="de-DE"/>
              </w:rPr>
            </w:pPr>
            <w:r w:rsidRPr="0076647D">
              <w:rPr>
                <w:noProof w:val="0"/>
                <w:lang w:eastAsia="de-DE"/>
              </w:rPr>
              <w:t xml:space="preserve">          (</w:t>
            </w:r>
            <w:r w:rsidR="0035129B" w:rsidRPr="0076647D">
              <w:rPr>
                <w:noProof w:val="0"/>
                <w:lang w:eastAsia="de-DE"/>
              </w:rPr>
              <w:t>Value</w:t>
            </w:r>
            <w:r w:rsidRPr="0076647D">
              <w:rPr>
                <w:noProof w:val="0"/>
                <w:lang w:eastAsia="de-DE"/>
              </w:rPr>
              <w:t xml:space="preserve"> inst)</w:t>
            </w:r>
          </w:p>
        </w:tc>
        <w:tc>
          <w:tcPr>
            <w:tcW w:w="2761" w:type="dxa"/>
          </w:tcPr>
          <w:p w14:paraId="166AE462" w14:textId="77777777" w:rsidR="008044DD" w:rsidRPr="0076647D" w:rsidRDefault="0035129B" w:rsidP="00F6341B">
            <w:pPr>
              <w:pStyle w:val="TAL"/>
            </w:pPr>
            <w:r w:rsidRPr="0076647D">
              <w:t>Returns the module identifier of the module in which the behaviour is defined. The module identifier will be empty in case the behaviour is a predefined function.</w:t>
            </w:r>
          </w:p>
        </w:tc>
      </w:tr>
    </w:tbl>
    <w:p w14:paraId="23C7F985" w14:textId="77777777" w:rsidR="008044DD" w:rsidRPr="0076647D" w:rsidRDefault="008044DD" w:rsidP="009B06BE">
      <w:pPr>
        <w:widowControl w:val="0"/>
        <w:ind w:left="3544" w:hanging="3544"/>
      </w:pPr>
    </w:p>
    <w:p w14:paraId="49BC210F" w14:textId="405F8980" w:rsidR="001D500B" w:rsidRPr="0076647D" w:rsidRDefault="001D500B" w:rsidP="00B90B20">
      <w:pPr>
        <w:pStyle w:val="H6"/>
      </w:pPr>
      <w:r w:rsidRPr="0076647D">
        <w:t>Clause 9.5</w:t>
      </w:r>
      <w:r w:rsidR="00B90B20" w:rsidRPr="0076647D">
        <w:tab/>
      </w:r>
      <w:r w:rsidRPr="0076647D">
        <w:t>Data</w:t>
      </w:r>
    </w:p>
    <w:p w14:paraId="514D09B3" w14:textId="77777777" w:rsidR="00103B16" w:rsidRPr="0076647D" w:rsidRDefault="00103B16" w:rsidP="009B06BE">
      <w:pPr>
        <w:widowControl w:val="0"/>
        <w:ind w:left="3544" w:hanging="3544"/>
      </w:pPr>
      <w:r w:rsidRPr="0076647D">
        <w:t>Clause 9.5 Data shall be extended by</w:t>
      </w:r>
      <w:r w:rsidR="000C5431" w:rsidRPr="0076647D">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786"/>
        <w:gridCol w:w="3859"/>
        <w:gridCol w:w="2984"/>
      </w:tblGrid>
      <w:tr w:rsidR="00103B16" w:rsidRPr="0076647D" w14:paraId="08EDF120" w14:textId="77777777" w:rsidTr="00CA1AF8">
        <w:trPr>
          <w:cantSplit/>
          <w:tblHeader/>
          <w:jc w:val="center"/>
        </w:trPr>
        <w:tc>
          <w:tcPr>
            <w:tcW w:w="2808" w:type="dxa"/>
            <w:vAlign w:val="center"/>
          </w:tcPr>
          <w:p w14:paraId="1379FC49" w14:textId="77777777" w:rsidR="00103B16" w:rsidRPr="0076647D" w:rsidRDefault="00103B16" w:rsidP="00B12091">
            <w:pPr>
              <w:pStyle w:val="TAH"/>
              <w:keepNext w:val="0"/>
              <w:keepLines w:val="0"/>
              <w:widowControl w:val="0"/>
              <w:rPr>
                <w:szCs w:val="18"/>
              </w:rPr>
            </w:pPr>
            <w:r w:rsidRPr="0076647D">
              <w:rPr>
                <w:szCs w:val="18"/>
              </w:rPr>
              <w:t>TCI IDL ADT</w:t>
            </w:r>
          </w:p>
        </w:tc>
        <w:tc>
          <w:tcPr>
            <w:tcW w:w="3876" w:type="dxa"/>
            <w:vAlign w:val="center"/>
          </w:tcPr>
          <w:p w14:paraId="49D03158" w14:textId="77777777" w:rsidR="00103B16" w:rsidRPr="0076647D" w:rsidRDefault="00103B16" w:rsidP="00B12091">
            <w:pPr>
              <w:pStyle w:val="TAH"/>
              <w:keepNext w:val="0"/>
              <w:keepLines w:val="0"/>
              <w:widowControl w:val="0"/>
              <w:rPr>
                <w:szCs w:val="18"/>
              </w:rPr>
            </w:pPr>
            <w:r w:rsidRPr="0076647D">
              <w:rPr>
                <w:szCs w:val="18"/>
              </w:rPr>
              <w:t>ANSI C representation (Type definition)</w:t>
            </w:r>
          </w:p>
        </w:tc>
        <w:tc>
          <w:tcPr>
            <w:tcW w:w="3002" w:type="dxa"/>
          </w:tcPr>
          <w:p w14:paraId="5301D8FB" w14:textId="77777777" w:rsidR="00103B16" w:rsidRPr="0076647D" w:rsidRDefault="00103B16" w:rsidP="00B12091">
            <w:pPr>
              <w:pStyle w:val="TAH"/>
              <w:keepNext w:val="0"/>
              <w:keepLines w:val="0"/>
              <w:widowControl w:val="0"/>
              <w:rPr>
                <w:szCs w:val="18"/>
              </w:rPr>
            </w:pPr>
            <w:r w:rsidRPr="0076647D">
              <w:rPr>
                <w:szCs w:val="18"/>
              </w:rPr>
              <w:t>Notes and comments</w:t>
            </w:r>
          </w:p>
        </w:tc>
      </w:tr>
      <w:tr w:rsidR="00103B16" w:rsidRPr="0076647D" w14:paraId="4A001C31" w14:textId="77777777" w:rsidTr="00CA1AF8">
        <w:trPr>
          <w:cantSplit/>
          <w:jc w:val="center"/>
        </w:trPr>
        <w:tc>
          <w:tcPr>
            <w:tcW w:w="2808" w:type="dxa"/>
          </w:tcPr>
          <w:p w14:paraId="2B48073B" w14:textId="77777777" w:rsidR="00103B16" w:rsidRPr="0076647D" w:rsidRDefault="00103B16" w:rsidP="00B12091">
            <w:pPr>
              <w:pStyle w:val="TAC"/>
              <w:keepNext w:val="0"/>
              <w:keepLines w:val="0"/>
              <w:widowControl w:val="0"/>
              <w:jc w:val="left"/>
              <w:rPr>
                <w:szCs w:val="18"/>
              </w:rPr>
            </w:pPr>
            <w:r w:rsidRPr="0076647D">
              <w:rPr>
                <w:szCs w:val="18"/>
              </w:rPr>
              <w:t>TciTypeClassType</w:t>
            </w:r>
          </w:p>
        </w:tc>
        <w:tc>
          <w:tcPr>
            <w:tcW w:w="3876" w:type="dxa"/>
          </w:tcPr>
          <w:p w14:paraId="054A3B87" w14:textId="77777777" w:rsidR="00103B16" w:rsidRPr="0076647D" w:rsidRDefault="00103B16" w:rsidP="00B12091">
            <w:pPr>
              <w:pStyle w:val="PL"/>
              <w:widowControl w:val="0"/>
              <w:rPr>
                <w:noProof w:val="0"/>
                <w:lang w:eastAsia="de-DE"/>
              </w:rPr>
            </w:pPr>
            <w:r w:rsidRPr="0076647D">
              <w:rPr>
                <w:noProof w:val="0"/>
                <w:lang w:eastAsia="de-DE"/>
              </w:rPr>
              <w:t>typedef enum</w:t>
            </w:r>
          </w:p>
          <w:p w14:paraId="0BDA5C66" w14:textId="77777777" w:rsidR="00103B16" w:rsidRPr="0076647D" w:rsidRDefault="00103B16" w:rsidP="00B12091">
            <w:pPr>
              <w:pStyle w:val="PL"/>
              <w:widowControl w:val="0"/>
              <w:rPr>
                <w:noProof w:val="0"/>
                <w:lang w:eastAsia="de-DE"/>
              </w:rPr>
            </w:pPr>
            <w:r w:rsidRPr="0076647D">
              <w:rPr>
                <w:noProof w:val="0"/>
                <w:lang w:eastAsia="de-DE"/>
              </w:rPr>
              <w:t>{</w:t>
            </w:r>
          </w:p>
          <w:p w14:paraId="53176AED" w14:textId="77777777" w:rsidR="00103B16" w:rsidRPr="0076647D" w:rsidRDefault="00103B16" w:rsidP="00B12091">
            <w:pPr>
              <w:pStyle w:val="PL"/>
              <w:widowControl w:val="0"/>
              <w:rPr>
                <w:noProof w:val="0"/>
                <w:lang w:eastAsia="de-DE"/>
              </w:rPr>
            </w:pPr>
            <w:r w:rsidRPr="0076647D">
              <w:rPr>
                <w:noProof w:val="0"/>
                <w:lang w:eastAsia="de-DE"/>
              </w:rPr>
              <w:t xml:space="preserve">  TCI_ADDRESS_TYPE,</w:t>
            </w:r>
          </w:p>
          <w:p w14:paraId="446DF6F1" w14:textId="77777777" w:rsidR="00103B16" w:rsidRPr="0076647D" w:rsidRDefault="00103B16" w:rsidP="00B12091">
            <w:pPr>
              <w:pStyle w:val="PL"/>
              <w:widowControl w:val="0"/>
              <w:rPr>
                <w:noProof w:val="0"/>
                <w:lang w:eastAsia="de-DE"/>
              </w:rPr>
            </w:pPr>
            <w:r w:rsidRPr="0076647D">
              <w:rPr>
                <w:noProof w:val="0"/>
                <w:lang w:eastAsia="de-DE"/>
              </w:rPr>
              <w:t xml:space="preserve">  TCI_ANYTYPE_TYPE,</w:t>
            </w:r>
          </w:p>
          <w:p w14:paraId="49A74428" w14:textId="77777777" w:rsidR="00103B16" w:rsidRPr="0076647D" w:rsidRDefault="00103B16" w:rsidP="00B12091">
            <w:pPr>
              <w:pStyle w:val="PL"/>
              <w:widowControl w:val="0"/>
              <w:rPr>
                <w:noProof w:val="0"/>
                <w:lang w:eastAsia="de-DE"/>
              </w:rPr>
            </w:pPr>
            <w:r w:rsidRPr="0076647D">
              <w:rPr>
                <w:noProof w:val="0"/>
                <w:lang w:eastAsia="de-DE"/>
              </w:rPr>
              <w:t xml:space="preserve">  TCI_BITSTRING_TYPE,</w:t>
            </w:r>
          </w:p>
          <w:p w14:paraId="30EE8CBF" w14:textId="77777777" w:rsidR="00103B16" w:rsidRPr="0076647D" w:rsidRDefault="00103B16" w:rsidP="00B12091">
            <w:pPr>
              <w:pStyle w:val="PL"/>
              <w:widowControl w:val="0"/>
              <w:rPr>
                <w:noProof w:val="0"/>
                <w:lang w:eastAsia="de-DE"/>
              </w:rPr>
            </w:pPr>
            <w:r w:rsidRPr="0076647D">
              <w:rPr>
                <w:noProof w:val="0"/>
                <w:lang w:eastAsia="de-DE"/>
              </w:rPr>
              <w:t xml:space="preserve">  TCI_BOOLEAN_TYPE,</w:t>
            </w:r>
          </w:p>
          <w:p w14:paraId="4A9A4989" w14:textId="77777777" w:rsidR="00103B16" w:rsidRPr="0076647D" w:rsidRDefault="00103B16" w:rsidP="00B12091">
            <w:pPr>
              <w:pStyle w:val="PL"/>
              <w:widowControl w:val="0"/>
              <w:rPr>
                <w:noProof w:val="0"/>
                <w:lang w:eastAsia="de-DE"/>
              </w:rPr>
            </w:pPr>
            <w:r w:rsidRPr="0076647D">
              <w:rPr>
                <w:noProof w:val="0"/>
                <w:lang w:eastAsia="de-DE"/>
              </w:rPr>
              <w:t xml:space="preserve">  TCI_CHAR_TYPE,</w:t>
            </w:r>
          </w:p>
          <w:p w14:paraId="1C03F7EB" w14:textId="77777777" w:rsidR="00103B16" w:rsidRPr="0076647D" w:rsidRDefault="00103B16" w:rsidP="00B12091">
            <w:pPr>
              <w:pStyle w:val="PL"/>
              <w:widowControl w:val="0"/>
              <w:rPr>
                <w:noProof w:val="0"/>
                <w:lang w:eastAsia="de-DE"/>
              </w:rPr>
            </w:pPr>
            <w:r w:rsidRPr="0076647D">
              <w:rPr>
                <w:noProof w:val="0"/>
                <w:lang w:eastAsia="de-DE"/>
              </w:rPr>
              <w:t xml:space="preserve">  TCI_CHARSTRING_TYPE,</w:t>
            </w:r>
          </w:p>
          <w:p w14:paraId="5F4AC278" w14:textId="77777777" w:rsidR="00103B16" w:rsidRPr="0076647D" w:rsidRDefault="00103B16" w:rsidP="00B12091">
            <w:pPr>
              <w:pStyle w:val="PL"/>
              <w:widowControl w:val="0"/>
              <w:rPr>
                <w:noProof w:val="0"/>
                <w:lang w:eastAsia="de-DE"/>
              </w:rPr>
            </w:pPr>
            <w:r w:rsidRPr="0076647D">
              <w:rPr>
                <w:noProof w:val="0"/>
                <w:lang w:eastAsia="de-DE"/>
              </w:rPr>
              <w:t xml:space="preserve">  TCI_COMPONENT_TYPE,</w:t>
            </w:r>
          </w:p>
          <w:p w14:paraId="5213561A" w14:textId="77777777" w:rsidR="00103B16" w:rsidRPr="0076647D" w:rsidRDefault="00103B16" w:rsidP="00B12091">
            <w:pPr>
              <w:pStyle w:val="PL"/>
              <w:widowControl w:val="0"/>
              <w:rPr>
                <w:noProof w:val="0"/>
                <w:lang w:eastAsia="de-DE"/>
              </w:rPr>
            </w:pPr>
            <w:r w:rsidRPr="0076647D">
              <w:rPr>
                <w:noProof w:val="0"/>
                <w:lang w:eastAsia="de-DE"/>
              </w:rPr>
              <w:t xml:space="preserve">  TCI_ENUMERATED_TYPE,</w:t>
            </w:r>
          </w:p>
          <w:p w14:paraId="4ADAFB7C" w14:textId="77777777" w:rsidR="00103B16" w:rsidRPr="0076647D" w:rsidRDefault="00103B16" w:rsidP="00B12091">
            <w:pPr>
              <w:pStyle w:val="PL"/>
              <w:widowControl w:val="0"/>
              <w:rPr>
                <w:noProof w:val="0"/>
                <w:lang w:eastAsia="de-DE"/>
              </w:rPr>
            </w:pPr>
            <w:r w:rsidRPr="0076647D">
              <w:rPr>
                <w:noProof w:val="0"/>
                <w:lang w:eastAsia="de-DE"/>
              </w:rPr>
              <w:t xml:space="preserve">  TCI_FLOAT_TYPE,</w:t>
            </w:r>
          </w:p>
          <w:p w14:paraId="4DEEAE4B" w14:textId="77777777" w:rsidR="00103B16" w:rsidRPr="0076647D" w:rsidRDefault="00103B16" w:rsidP="00B12091">
            <w:pPr>
              <w:pStyle w:val="PL"/>
              <w:widowControl w:val="0"/>
              <w:rPr>
                <w:noProof w:val="0"/>
                <w:lang w:eastAsia="de-DE"/>
              </w:rPr>
            </w:pPr>
            <w:r w:rsidRPr="0076647D">
              <w:rPr>
                <w:noProof w:val="0"/>
                <w:lang w:eastAsia="de-DE"/>
              </w:rPr>
              <w:t xml:space="preserve">  TCI_HEXSTRING_TYPE,</w:t>
            </w:r>
          </w:p>
          <w:p w14:paraId="58A162D0" w14:textId="77777777" w:rsidR="00103B16" w:rsidRPr="0076647D" w:rsidRDefault="00103B16" w:rsidP="00B12091">
            <w:pPr>
              <w:pStyle w:val="PL"/>
              <w:widowControl w:val="0"/>
              <w:rPr>
                <w:noProof w:val="0"/>
                <w:lang w:eastAsia="de-DE"/>
              </w:rPr>
            </w:pPr>
            <w:r w:rsidRPr="0076647D">
              <w:rPr>
                <w:noProof w:val="0"/>
                <w:lang w:eastAsia="de-DE"/>
              </w:rPr>
              <w:t xml:space="preserve">  TCI_INTEGER_TYPE,</w:t>
            </w:r>
          </w:p>
          <w:p w14:paraId="4258B129" w14:textId="77777777" w:rsidR="00103B16" w:rsidRPr="0076647D" w:rsidRDefault="00103B16" w:rsidP="00B12091">
            <w:pPr>
              <w:pStyle w:val="PL"/>
              <w:widowControl w:val="0"/>
              <w:rPr>
                <w:noProof w:val="0"/>
                <w:lang w:eastAsia="de-DE"/>
              </w:rPr>
            </w:pPr>
            <w:r w:rsidRPr="0076647D">
              <w:rPr>
                <w:noProof w:val="0"/>
                <w:lang w:eastAsia="de-DE"/>
              </w:rPr>
              <w:t xml:space="preserve">  TCI_OBJID_TYPE,</w:t>
            </w:r>
          </w:p>
          <w:p w14:paraId="5F914570" w14:textId="77777777" w:rsidR="00103B16" w:rsidRPr="0076647D" w:rsidRDefault="00103B16" w:rsidP="00B12091">
            <w:pPr>
              <w:pStyle w:val="PL"/>
              <w:widowControl w:val="0"/>
              <w:rPr>
                <w:noProof w:val="0"/>
                <w:lang w:eastAsia="de-DE"/>
              </w:rPr>
            </w:pPr>
            <w:r w:rsidRPr="0076647D">
              <w:rPr>
                <w:noProof w:val="0"/>
                <w:lang w:eastAsia="de-DE"/>
              </w:rPr>
              <w:t xml:space="preserve">  TCI_OCTETSTRING_TYPE,</w:t>
            </w:r>
          </w:p>
          <w:p w14:paraId="6321C7D5" w14:textId="77777777" w:rsidR="00103B16" w:rsidRPr="0076647D" w:rsidRDefault="00103B16" w:rsidP="00B12091">
            <w:pPr>
              <w:pStyle w:val="PL"/>
              <w:widowControl w:val="0"/>
              <w:rPr>
                <w:noProof w:val="0"/>
                <w:lang w:eastAsia="de-DE"/>
              </w:rPr>
            </w:pPr>
            <w:r w:rsidRPr="0076647D">
              <w:rPr>
                <w:noProof w:val="0"/>
                <w:lang w:eastAsia="de-DE"/>
              </w:rPr>
              <w:t xml:space="preserve">  TCI_RECORD_TYPE,</w:t>
            </w:r>
          </w:p>
          <w:p w14:paraId="21FC10AB" w14:textId="77777777" w:rsidR="00103B16" w:rsidRPr="0076647D" w:rsidRDefault="00103B16" w:rsidP="00B12091">
            <w:pPr>
              <w:pStyle w:val="PL"/>
              <w:widowControl w:val="0"/>
              <w:rPr>
                <w:noProof w:val="0"/>
                <w:lang w:eastAsia="de-DE"/>
              </w:rPr>
            </w:pPr>
            <w:r w:rsidRPr="0076647D">
              <w:rPr>
                <w:noProof w:val="0"/>
                <w:lang w:eastAsia="de-DE"/>
              </w:rPr>
              <w:t xml:space="preserve">  TCI_RECORD_OF_TYPE,</w:t>
            </w:r>
          </w:p>
          <w:p w14:paraId="5E18453D" w14:textId="77777777" w:rsidR="00103B16" w:rsidRPr="0076647D" w:rsidRDefault="00103B16" w:rsidP="00B12091">
            <w:pPr>
              <w:pStyle w:val="PL"/>
              <w:widowControl w:val="0"/>
              <w:rPr>
                <w:noProof w:val="0"/>
                <w:lang w:eastAsia="de-DE"/>
              </w:rPr>
            </w:pPr>
            <w:r w:rsidRPr="0076647D">
              <w:rPr>
                <w:noProof w:val="0"/>
                <w:lang w:eastAsia="de-DE"/>
              </w:rPr>
              <w:t xml:space="preserve">  TCI_SET_TYPE,</w:t>
            </w:r>
          </w:p>
          <w:p w14:paraId="64251C2F" w14:textId="77777777" w:rsidR="00103B16" w:rsidRPr="0076647D" w:rsidRDefault="00103B16" w:rsidP="00B12091">
            <w:pPr>
              <w:pStyle w:val="PL"/>
              <w:widowControl w:val="0"/>
              <w:rPr>
                <w:noProof w:val="0"/>
                <w:lang w:eastAsia="de-DE"/>
              </w:rPr>
            </w:pPr>
            <w:r w:rsidRPr="0076647D">
              <w:rPr>
                <w:noProof w:val="0"/>
                <w:lang w:eastAsia="de-DE"/>
              </w:rPr>
              <w:t xml:space="preserve">  TCI_SET_OF_TYPE,</w:t>
            </w:r>
          </w:p>
          <w:p w14:paraId="7EB72DE8" w14:textId="77777777" w:rsidR="00103B16" w:rsidRPr="0076647D" w:rsidRDefault="00103B16" w:rsidP="00B12091">
            <w:pPr>
              <w:pStyle w:val="PL"/>
              <w:widowControl w:val="0"/>
              <w:rPr>
                <w:noProof w:val="0"/>
                <w:lang w:eastAsia="de-DE"/>
              </w:rPr>
            </w:pPr>
            <w:r w:rsidRPr="0076647D">
              <w:rPr>
                <w:noProof w:val="0"/>
                <w:lang w:eastAsia="de-DE"/>
              </w:rPr>
              <w:t xml:space="preserve">  TCI_UNION_TYPE,</w:t>
            </w:r>
          </w:p>
          <w:p w14:paraId="546920A1" w14:textId="77777777" w:rsidR="00103B16" w:rsidRPr="0076647D" w:rsidRDefault="00103B16" w:rsidP="00B12091">
            <w:pPr>
              <w:pStyle w:val="PL"/>
              <w:widowControl w:val="0"/>
              <w:rPr>
                <w:noProof w:val="0"/>
                <w:lang w:eastAsia="de-DE"/>
              </w:rPr>
            </w:pPr>
            <w:r w:rsidRPr="0076647D">
              <w:rPr>
                <w:noProof w:val="0"/>
                <w:lang w:eastAsia="de-DE"/>
              </w:rPr>
              <w:t xml:space="preserve">  TCI_UNIVERSAL_CHAR_TYPE,</w:t>
            </w:r>
          </w:p>
          <w:p w14:paraId="6015AA5C" w14:textId="77777777" w:rsidR="00103B16" w:rsidRPr="0076647D" w:rsidRDefault="00103B16" w:rsidP="00B12091">
            <w:pPr>
              <w:pStyle w:val="PL"/>
              <w:widowControl w:val="0"/>
              <w:rPr>
                <w:noProof w:val="0"/>
                <w:lang w:eastAsia="de-DE"/>
              </w:rPr>
            </w:pPr>
            <w:r w:rsidRPr="0076647D">
              <w:rPr>
                <w:noProof w:val="0"/>
                <w:lang w:eastAsia="de-DE"/>
              </w:rPr>
              <w:t xml:space="preserve">  TCI_UNIVERSAL_CHARSTRING_TYPE,</w:t>
            </w:r>
          </w:p>
          <w:p w14:paraId="3A357E83" w14:textId="77777777" w:rsidR="00103B16" w:rsidRPr="0076647D" w:rsidRDefault="00103B16" w:rsidP="00B12091">
            <w:pPr>
              <w:pStyle w:val="PL"/>
              <w:widowControl w:val="0"/>
              <w:rPr>
                <w:noProof w:val="0"/>
                <w:lang w:eastAsia="de-DE"/>
              </w:rPr>
            </w:pPr>
            <w:r w:rsidRPr="0076647D">
              <w:rPr>
                <w:noProof w:val="0"/>
                <w:lang w:eastAsia="de-DE"/>
              </w:rPr>
              <w:t xml:space="preserve">  TCI_VERDICT_TYPE,</w:t>
            </w:r>
          </w:p>
          <w:p w14:paraId="3143416E" w14:textId="77777777" w:rsidR="00103B16" w:rsidRPr="0076647D" w:rsidRDefault="00103B16" w:rsidP="00103B16">
            <w:pPr>
              <w:pStyle w:val="PL"/>
              <w:widowControl w:val="0"/>
              <w:rPr>
                <w:noProof w:val="0"/>
                <w:lang w:eastAsia="de-DE"/>
              </w:rPr>
            </w:pPr>
            <w:r w:rsidRPr="0076647D">
              <w:rPr>
                <w:noProof w:val="0"/>
                <w:lang w:eastAsia="de-DE"/>
              </w:rPr>
              <w:t xml:space="preserve">  TCI_ALTSTEP_TYPE,</w:t>
            </w:r>
          </w:p>
          <w:p w14:paraId="7C31EAA1" w14:textId="77777777" w:rsidR="00103B16" w:rsidRPr="0076647D" w:rsidRDefault="00103B16" w:rsidP="00103B16">
            <w:pPr>
              <w:pStyle w:val="PL"/>
              <w:widowControl w:val="0"/>
              <w:rPr>
                <w:noProof w:val="0"/>
                <w:lang w:eastAsia="de-DE"/>
              </w:rPr>
            </w:pPr>
            <w:r w:rsidRPr="0076647D">
              <w:rPr>
                <w:noProof w:val="0"/>
                <w:lang w:eastAsia="de-DE"/>
              </w:rPr>
              <w:t xml:space="preserve">  TCI_FUNCTION_TYPE,</w:t>
            </w:r>
          </w:p>
          <w:p w14:paraId="2203223E" w14:textId="77777777" w:rsidR="00103B16" w:rsidRPr="0076647D" w:rsidRDefault="00103B16" w:rsidP="00B12091">
            <w:pPr>
              <w:pStyle w:val="PL"/>
              <w:widowControl w:val="0"/>
              <w:rPr>
                <w:noProof w:val="0"/>
                <w:lang w:eastAsia="de-DE"/>
              </w:rPr>
            </w:pPr>
            <w:r w:rsidRPr="0076647D">
              <w:rPr>
                <w:noProof w:val="0"/>
                <w:lang w:eastAsia="de-DE"/>
              </w:rPr>
              <w:t xml:space="preserve">  TCI_TESTCASE_TYPE</w:t>
            </w:r>
          </w:p>
          <w:p w14:paraId="1C52DB60" w14:textId="23D5450E" w:rsidR="00103B16" w:rsidRPr="0076647D" w:rsidRDefault="00103B16" w:rsidP="00EB6ACA">
            <w:pPr>
              <w:pStyle w:val="PL"/>
              <w:widowControl w:val="0"/>
              <w:rPr>
                <w:noProof w:val="0"/>
                <w:lang w:eastAsia="de-DE"/>
              </w:rPr>
            </w:pPr>
            <w:r w:rsidRPr="0076647D">
              <w:rPr>
                <w:noProof w:val="0"/>
                <w:lang w:eastAsia="de-DE"/>
              </w:rPr>
              <w:t>} TciTypeClassType;</w:t>
            </w:r>
          </w:p>
        </w:tc>
        <w:tc>
          <w:tcPr>
            <w:tcW w:w="3002" w:type="dxa"/>
          </w:tcPr>
          <w:p w14:paraId="31B6B9BC" w14:textId="77777777" w:rsidR="00103B16" w:rsidRPr="0076647D" w:rsidRDefault="00103B16" w:rsidP="00CA1AF8">
            <w:pPr>
              <w:pStyle w:val="TAL"/>
            </w:pPr>
            <w:r w:rsidRPr="0076647D">
              <w:t>TCI_ALTSTEP_TYPE, TCI_FUNCTION_TYPE, and TCI_TESTCASE_TYPE added.</w:t>
            </w:r>
          </w:p>
        </w:tc>
      </w:tr>
    </w:tbl>
    <w:p w14:paraId="014654CD" w14:textId="77777777" w:rsidR="00103B16" w:rsidRPr="0076647D" w:rsidRDefault="00103B16" w:rsidP="009B06BE">
      <w:pPr>
        <w:widowControl w:val="0"/>
        <w:ind w:left="3544" w:hanging="3544"/>
      </w:pPr>
    </w:p>
    <w:p w14:paraId="022FFD84" w14:textId="76D7DF87" w:rsidR="00BF4869" w:rsidRPr="0076647D" w:rsidRDefault="00BF4869" w:rsidP="00D91548">
      <w:pPr>
        <w:pStyle w:val="berschrift2"/>
      </w:pPr>
      <w:bookmarkStart w:id="289" w:name="_Toc66103166"/>
      <w:bookmarkStart w:id="290" w:name="_Toc66105741"/>
      <w:bookmarkStart w:id="291" w:name="_Toc66106360"/>
      <w:bookmarkStart w:id="292" w:name="_Toc72911360"/>
      <w:r w:rsidRPr="0076647D">
        <w:t>8.4</w:t>
      </w:r>
      <w:r w:rsidR="00CA1AF8" w:rsidRPr="0076647D">
        <w:tab/>
      </w:r>
      <w:r w:rsidRPr="0076647D">
        <w:t xml:space="preserve">Extensions to </w:t>
      </w:r>
      <w:r w:rsidR="003641A0" w:rsidRPr="0076647D">
        <w:rPr>
          <w:lang w:eastAsia="en-GB"/>
        </w:rPr>
        <w:t>ETSI ES 201 873-6</w:t>
      </w:r>
      <w:r w:rsidR="00B90B20" w:rsidRPr="0076647D">
        <w:rPr>
          <w:lang w:eastAsia="en-GB"/>
        </w:rPr>
        <w:t>, clause</w:t>
      </w:r>
      <w:r w:rsidRPr="0076647D">
        <w:t xml:space="preserve"> 10 </w:t>
      </w:r>
      <w:r w:rsidR="00B90B20" w:rsidRPr="0076647D">
        <w:t>(</w:t>
      </w:r>
      <w:r w:rsidR="0092300C" w:rsidRPr="0076647D">
        <w:t>C++ </w:t>
      </w:r>
      <w:r w:rsidR="001D500B" w:rsidRPr="0076647D">
        <w:t>language mapping</w:t>
      </w:r>
      <w:r w:rsidR="00B90B20" w:rsidRPr="0076647D">
        <w:t>)</w:t>
      </w:r>
      <w:bookmarkEnd w:id="289"/>
      <w:bookmarkEnd w:id="290"/>
      <w:bookmarkEnd w:id="291"/>
      <w:bookmarkEnd w:id="292"/>
    </w:p>
    <w:p w14:paraId="061D578C" w14:textId="77777777" w:rsidR="001D500B" w:rsidRPr="0076647D" w:rsidRDefault="001D500B" w:rsidP="008E7E1C">
      <w:pPr>
        <w:pStyle w:val="H6"/>
      </w:pPr>
      <w:r w:rsidRPr="0076647D">
        <w:t>Clause 10.5.2.14</w:t>
      </w:r>
      <w:r w:rsidR="002A1793" w:rsidRPr="0076647D">
        <w:tab/>
      </w:r>
      <w:r w:rsidRPr="0076647D">
        <w:t>TciTypeClass</w:t>
      </w:r>
    </w:p>
    <w:p w14:paraId="2EB44361" w14:textId="77777777" w:rsidR="00092E5A" w:rsidRPr="0076647D" w:rsidRDefault="00092E5A" w:rsidP="008E7E1C">
      <w:pPr>
        <w:keepNext/>
        <w:keepLines/>
      </w:pPr>
      <w:r w:rsidRPr="0076647D">
        <w:t>Clause 10.5.2.14 TciTypeClass shall be extended by the three behaviour type classes as follows:</w:t>
      </w:r>
    </w:p>
    <w:p w14:paraId="54899D33" w14:textId="77777777" w:rsidR="00092E5A" w:rsidRPr="0076647D" w:rsidRDefault="00092E5A" w:rsidP="00AA56C8">
      <w:r w:rsidRPr="0076647D">
        <w:t>Defines the different type classes in</w:t>
      </w:r>
      <w:r w:rsidR="00C43562" w:rsidRPr="0076647D">
        <w:t xml:space="preserve"> TTCN-3 (i.e. boolean, float, e</w:t>
      </w:r>
      <w:r w:rsidRPr="0076647D">
        <w:t>t</w:t>
      </w:r>
      <w:r w:rsidR="00C43562" w:rsidRPr="0076647D">
        <w:t>c</w:t>
      </w:r>
      <w:r w:rsidRPr="0076647D">
        <w:t>.). It is mapped to the following pure virtual class:</w:t>
      </w:r>
    </w:p>
    <w:p w14:paraId="3E60A0C4" w14:textId="77777777" w:rsidR="00092E5A" w:rsidRPr="0076647D" w:rsidRDefault="00092E5A" w:rsidP="00F6341B">
      <w:pPr>
        <w:pStyle w:val="PL"/>
        <w:rPr>
          <w:noProof w:val="0"/>
        </w:rPr>
      </w:pPr>
      <w:r w:rsidRPr="0076647D">
        <w:rPr>
          <w:noProof w:val="0"/>
        </w:rPr>
        <w:t>class TciTypeClass {</w:t>
      </w:r>
    </w:p>
    <w:p w14:paraId="1C0466FB" w14:textId="77777777" w:rsidR="00092E5A" w:rsidRPr="0076647D" w:rsidRDefault="00092E5A" w:rsidP="00F6341B">
      <w:pPr>
        <w:pStyle w:val="PL"/>
        <w:rPr>
          <w:noProof w:val="0"/>
        </w:rPr>
      </w:pPr>
      <w:r w:rsidRPr="0076647D">
        <w:rPr>
          <w:noProof w:val="0"/>
        </w:rPr>
        <w:t>public:</w:t>
      </w:r>
    </w:p>
    <w:p w14:paraId="3DF65BD3" w14:textId="77777777"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TCI_ADDRESS</w:t>
      </w:r>
    </w:p>
    <w:p w14:paraId="2F2D804D" w14:textId="77777777"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TCI_ANYTYPE</w:t>
      </w:r>
    </w:p>
    <w:p w14:paraId="7F9FCADB" w14:textId="77777777"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TCI_BITSTRING</w:t>
      </w:r>
    </w:p>
    <w:p w14:paraId="30363F4D" w14:textId="77777777" w:rsidR="007332CE" w:rsidRPr="0076647D" w:rsidRDefault="007332CE" w:rsidP="00F6341B">
      <w:pPr>
        <w:pStyle w:val="PL"/>
        <w:rPr>
          <w:noProof w:val="0"/>
        </w:rPr>
      </w:pPr>
      <w:r w:rsidRPr="0076647D">
        <w:rPr>
          <w:noProof w:val="0"/>
        </w:rPr>
        <w:lastRenderedPageBreak/>
        <w:tab/>
        <w:t xml:space="preserve">static const </w:t>
      </w:r>
      <w:r w:rsidRPr="0076647D">
        <w:rPr>
          <w:noProof w:val="0"/>
          <w:u w:val="single"/>
        </w:rPr>
        <w:t>TciTypeClass</w:t>
      </w:r>
      <w:r w:rsidRPr="0076647D">
        <w:rPr>
          <w:noProof w:val="0"/>
        </w:rPr>
        <w:t xml:space="preserve"> </w:t>
      </w:r>
      <w:r w:rsidRPr="0076647D">
        <w:rPr>
          <w:noProof w:val="0"/>
          <w:u w:val="single"/>
        </w:rPr>
        <w:t>TCI_BOOLEAN</w:t>
      </w:r>
    </w:p>
    <w:p w14:paraId="2C273DAC" w14:textId="77777777"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TCI_CHARSTRING</w:t>
      </w:r>
    </w:p>
    <w:p w14:paraId="7875BB02" w14:textId="77777777"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TCI_COMPONENT</w:t>
      </w:r>
    </w:p>
    <w:p w14:paraId="57943F86" w14:textId="77777777"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TCI_ENUMERATED</w:t>
      </w:r>
    </w:p>
    <w:p w14:paraId="6D55E4FF" w14:textId="77777777"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TCI_FLOAT</w:t>
      </w:r>
    </w:p>
    <w:p w14:paraId="133F0B5E" w14:textId="77777777"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TCI_HEXSTRING</w:t>
      </w:r>
    </w:p>
    <w:p w14:paraId="74A3CB05" w14:textId="77777777"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TCI_INTEGER</w:t>
      </w:r>
    </w:p>
    <w:p w14:paraId="4AB06FA8" w14:textId="5E23C18E"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TCI_OCTETSTRING</w:t>
      </w:r>
    </w:p>
    <w:p w14:paraId="6DB86F26" w14:textId="58AD6E1A"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TCI_RECORD</w:t>
      </w:r>
    </w:p>
    <w:p w14:paraId="578CECF4" w14:textId="297B1C99"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TCI_RECORD_OF</w:t>
      </w:r>
    </w:p>
    <w:p w14:paraId="546B3910" w14:textId="1D29C85F"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w:t>
      </w:r>
      <w:r w:rsidRPr="0076647D">
        <w:rPr>
          <w:noProof w:val="0"/>
        </w:rPr>
        <w:t>ARRAY</w:t>
      </w:r>
    </w:p>
    <w:p w14:paraId="3078EE49" w14:textId="69A699AF"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TCI_SET</w:t>
      </w:r>
    </w:p>
    <w:p w14:paraId="2A5A2756" w14:textId="622556AC"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TCI_SET_OF</w:t>
      </w:r>
    </w:p>
    <w:p w14:paraId="5FA3C649" w14:textId="027E307A"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TCI_UNION</w:t>
      </w:r>
    </w:p>
    <w:p w14:paraId="28FAD9A1" w14:textId="7D438201"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TCI_UNIVERSAL_CHARSTRING</w:t>
      </w:r>
    </w:p>
    <w:p w14:paraId="3A7BB9AC" w14:textId="11351040"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w:t>
      </w:r>
      <w:r w:rsidRPr="0076647D">
        <w:rPr>
          <w:noProof w:val="0"/>
          <w:u w:val="single"/>
        </w:rPr>
        <w:t>TCI_VERDICT</w:t>
      </w:r>
    </w:p>
    <w:p w14:paraId="378EE090" w14:textId="63662455"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TCI_ALTSTEP</w:t>
      </w:r>
    </w:p>
    <w:p w14:paraId="7F49CF6C" w14:textId="114CF1B3"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TCI_FUNCTION</w:t>
      </w:r>
    </w:p>
    <w:p w14:paraId="4DA75DA4" w14:textId="06F2C1D8" w:rsidR="007332CE" w:rsidRPr="0076647D" w:rsidRDefault="007332CE" w:rsidP="00F6341B">
      <w:pPr>
        <w:pStyle w:val="PL"/>
        <w:rPr>
          <w:noProof w:val="0"/>
        </w:rPr>
      </w:pPr>
      <w:r w:rsidRPr="0076647D">
        <w:rPr>
          <w:noProof w:val="0"/>
        </w:rPr>
        <w:tab/>
        <w:t xml:space="preserve">static const </w:t>
      </w:r>
      <w:r w:rsidRPr="0076647D">
        <w:rPr>
          <w:noProof w:val="0"/>
          <w:u w:val="single"/>
        </w:rPr>
        <w:t>TciTypeClass</w:t>
      </w:r>
      <w:r w:rsidRPr="0076647D">
        <w:rPr>
          <w:noProof w:val="0"/>
        </w:rPr>
        <w:t xml:space="preserve"> TCI_TESTCASE</w:t>
      </w:r>
    </w:p>
    <w:p w14:paraId="28C03CB6" w14:textId="77777777" w:rsidR="007332CE" w:rsidRPr="0076647D" w:rsidRDefault="007332CE" w:rsidP="00F6341B">
      <w:pPr>
        <w:pStyle w:val="PL"/>
        <w:rPr>
          <w:noProof w:val="0"/>
        </w:rPr>
      </w:pPr>
      <w:r w:rsidRPr="0076647D">
        <w:rPr>
          <w:noProof w:val="0"/>
        </w:rPr>
        <w:tab/>
      </w:r>
      <w:r w:rsidRPr="0076647D">
        <w:rPr>
          <w:noProof w:val="0"/>
          <w:u w:val="single"/>
        </w:rPr>
        <w:t>~TciTypeClass</w:t>
      </w:r>
      <w:r w:rsidRPr="0076647D">
        <w:rPr>
          <w:noProof w:val="0"/>
        </w:rPr>
        <w:t xml:space="preserve"> ()</w:t>
      </w:r>
    </w:p>
    <w:p w14:paraId="71E5EDAD" w14:textId="77777777" w:rsidR="007332CE" w:rsidRPr="0076647D" w:rsidRDefault="007332CE" w:rsidP="00F6341B">
      <w:pPr>
        <w:pStyle w:val="PL"/>
        <w:rPr>
          <w:noProof w:val="0"/>
        </w:rPr>
      </w:pPr>
      <w:r w:rsidRPr="0076647D">
        <w:rPr>
          <w:noProof w:val="0"/>
        </w:rPr>
        <w:tab/>
        <w:t xml:space="preserve">Tboolean </w:t>
      </w:r>
      <w:r w:rsidRPr="0076647D">
        <w:rPr>
          <w:noProof w:val="0"/>
          <w:u w:val="single"/>
        </w:rPr>
        <w:t xml:space="preserve">equals </w:t>
      </w:r>
      <w:r w:rsidRPr="0076647D">
        <w:rPr>
          <w:noProof w:val="0"/>
        </w:rPr>
        <w:t xml:space="preserve">(const </w:t>
      </w:r>
      <w:r w:rsidRPr="0076647D">
        <w:rPr>
          <w:noProof w:val="0"/>
          <w:u w:val="single"/>
        </w:rPr>
        <w:t>TciTypeClass</w:t>
      </w:r>
      <w:r w:rsidRPr="0076647D">
        <w:rPr>
          <w:noProof w:val="0"/>
        </w:rPr>
        <w:t xml:space="preserve"> &amp;p_other) const </w:t>
      </w:r>
    </w:p>
    <w:p w14:paraId="1CDC04B4" w14:textId="77777777" w:rsidR="007332CE" w:rsidRPr="0076647D" w:rsidRDefault="007332CE" w:rsidP="00F6341B">
      <w:pPr>
        <w:pStyle w:val="PL"/>
        <w:rPr>
          <w:noProof w:val="0"/>
        </w:rPr>
      </w:pPr>
      <w:r w:rsidRPr="0076647D">
        <w:rPr>
          <w:noProof w:val="0"/>
        </w:rPr>
        <w:tab/>
        <w:t xml:space="preserve">Tstring </w:t>
      </w:r>
      <w:r w:rsidRPr="0076647D">
        <w:rPr>
          <w:noProof w:val="0"/>
          <w:u w:val="single"/>
        </w:rPr>
        <w:t>toString</w:t>
      </w:r>
      <w:r w:rsidRPr="0076647D">
        <w:rPr>
          <w:noProof w:val="0"/>
        </w:rPr>
        <w:t xml:space="preserve"> () const </w:t>
      </w:r>
    </w:p>
    <w:p w14:paraId="157EDFBC" w14:textId="3FAD34CC" w:rsidR="007332CE" w:rsidRPr="0076647D" w:rsidRDefault="007332CE" w:rsidP="00F6341B">
      <w:pPr>
        <w:pStyle w:val="PL"/>
        <w:rPr>
          <w:noProof w:val="0"/>
        </w:rPr>
      </w:pPr>
      <w:r w:rsidRPr="0076647D">
        <w:rPr>
          <w:noProof w:val="0"/>
        </w:rPr>
        <w:tab/>
        <w:t>Tinteger getTypeClass() const</w:t>
      </w:r>
    </w:p>
    <w:p w14:paraId="085A5CBB" w14:textId="77777777" w:rsidR="00092E5A" w:rsidRPr="0076647D" w:rsidRDefault="00092E5A" w:rsidP="00F6341B">
      <w:pPr>
        <w:pStyle w:val="PL"/>
        <w:rPr>
          <w:noProof w:val="0"/>
        </w:rPr>
      </w:pPr>
      <w:r w:rsidRPr="0076647D">
        <w:rPr>
          <w:noProof w:val="0"/>
        </w:rPr>
        <w:t>}</w:t>
      </w:r>
    </w:p>
    <w:p w14:paraId="0DA437EC" w14:textId="77777777" w:rsidR="00E41525" w:rsidRPr="0076647D" w:rsidRDefault="00E41525" w:rsidP="00092E5A">
      <w:pPr>
        <w:pStyle w:val="PL"/>
        <w:widowControl w:val="0"/>
        <w:rPr>
          <w:noProof w:val="0"/>
        </w:rPr>
      </w:pPr>
    </w:p>
    <w:p w14:paraId="7001FEDF" w14:textId="77777777" w:rsidR="001D500B" w:rsidRPr="0076647D" w:rsidRDefault="001D500B" w:rsidP="002A1793">
      <w:pPr>
        <w:pStyle w:val="H6"/>
      </w:pPr>
      <w:r w:rsidRPr="0076647D">
        <w:t>Clause 10.5.3</w:t>
      </w:r>
      <w:r w:rsidR="002A1793" w:rsidRPr="0076647D">
        <w:tab/>
      </w:r>
      <w:r w:rsidRPr="0076647D">
        <w:t xml:space="preserve">Abstract TTCN-3 data types and values </w:t>
      </w:r>
    </w:p>
    <w:p w14:paraId="179B9C50" w14:textId="77777777" w:rsidR="002510A7" w:rsidRPr="0076647D" w:rsidRDefault="00932AB4" w:rsidP="002510A7">
      <w:r w:rsidRPr="0076647D">
        <w:t xml:space="preserve">Clause </w:t>
      </w:r>
      <w:r w:rsidR="002510A7" w:rsidRPr="0076647D">
        <w:t>10.5.3 Abstract TTCN-3 data types and values</w:t>
      </w:r>
      <w:r w:rsidR="002510A7" w:rsidRPr="0076647D">
        <w:rPr>
          <w:b/>
        </w:rPr>
        <w:t xml:space="preserve"> </w:t>
      </w:r>
      <w:r w:rsidR="002510A7" w:rsidRPr="0076647D">
        <w:t>shall be extended by:</w:t>
      </w:r>
    </w:p>
    <w:p w14:paraId="47C860BC" w14:textId="77777777" w:rsidR="002510A7" w:rsidRPr="0076647D" w:rsidRDefault="002510A7" w:rsidP="00CA1AF8">
      <w:pPr>
        <w:pStyle w:val="H6"/>
      </w:pPr>
      <w:r w:rsidRPr="0076647D">
        <w:t>10.5.3.18</w:t>
      </w:r>
      <w:r w:rsidRPr="0076647D">
        <w:tab/>
        <w:t>BehaviourValue</w:t>
      </w:r>
    </w:p>
    <w:p w14:paraId="6D33E48F" w14:textId="77777777" w:rsidR="002510A7" w:rsidRPr="0076647D" w:rsidRDefault="002510A7" w:rsidP="00AA56C8">
      <w:r w:rsidRPr="0076647D">
        <w:t>A value of BehaviourValue represents an altstep, function or testcase in a TTCN-3 module. It is mapped to the following</w:t>
      </w:r>
      <w:r w:rsidR="00672128" w:rsidRPr="0076647D">
        <w:t xml:space="preserve"> </w:t>
      </w:r>
      <w:r w:rsidRPr="0076647D">
        <w:t>pure virtual class:</w:t>
      </w:r>
    </w:p>
    <w:p w14:paraId="3BD265BA" w14:textId="77777777" w:rsidR="002510A7" w:rsidRPr="0076647D" w:rsidRDefault="002510A7" w:rsidP="002510A7">
      <w:pPr>
        <w:pStyle w:val="PL"/>
        <w:widowControl w:val="0"/>
        <w:rPr>
          <w:noProof w:val="0"/>
        </w:rPr>
      </w:pPr>
      <w:r w:rsidRPr="0076647D">
        <w:rPr>
          <w:noProof w:val="0"/>
        </w:rPr>
        <w:t>class BehaviourValue {</w:t>
      </w:r>
    </w:p>
    <w:p w14:paraId="11955DF9" w14:textId="77777777" w:rsidR="002510A7" w:rsidRPr="0076647D" w:rsidRDefault="002510A7" w:rsidP="002510A7">
      <w:pPr>
        <w:pStyle w:val="PL"/>
        <w:widowControl w:val="0"/>
        <w:rPr>
          <w:noProof w:val="0"/>
        </w:rPr>
      </w:pPr>
      <w:r w:rsidRPr="0076647D">
        <w:rPr>
          <w:noProof w:val="0"/>
        </w:rPr>
        <w:t>public:</w:t>
      </w:r>
    </w:p>
    <w:p w14:paraId="2A42E549" w14:textId="77777777" w:rsidR="002510A7" w:rsidRPr="0076647D" w:rsidRDefault="002510A7" w:rsidP="002510A7">
      <w:pPr>
        <w:pStyle w:val="PL"/>
        <w:widowControl w:val="0"/>
        <w:rPr>
          <w:noProof w:val="0"/>
        </w:rPr>
      </w:pPr>
      <w:r w:rsidRPr="0076647D">
        <w:rPr>
          <w:noProof w:val="0"/>
        </w:rPr>
        <w:tab/>
        <w:t xml:space="preserve">virtual </w:t>
      </w:r>
      <w:hyperlink w:anchor="AAAAAAAAMV" w:history="1">
        <w:r w:rsidRPr="005A644C">
          <w:rPr>
            <w:noProof w:val="0"/>
            <w:color w:val="0000FF"/>
            <w:u w:val="single"/>
          </w:rPr>
          <w:t xml:space="preserve">~BehaviourValue </w:t>
        </w:r>
      </w:hyperlink>
      <w:r w:rsidRPr="0076647D">
        <w:rPr>
          <w:noProof w:val="0"/>
        </w:rPr>
        <w:t>();</w:t>
      </w:r>
    </w:p>
    <w:p w14:paraId="6362F477" w14:textId="77777777" w:rsidR="002510A7" w:rsidRPr="0076647D" w:rsidRDefault="002510A7" w:rsidP="002510A7">
      <w:pPr>
        <w:pStyle w:val="PL"/>
        <w:widowControl w:val="0"/>
        <w:rPr>
          <w:noProof w:val="0"/>
        </w:rPr>
      </w:pPr>
      <w:r w:rsidRPr="0076647D">
        <w:rPr>
          <w:noProof w:val="0"/>
        </w:rPr>
        <w:tab/>
        <w:t xml:space="preserve">virtual const </w:t>
      </w:r>
      <w:hyperlink w:anchor="AAAAAAAABC" w:history="1">
        <w:r w:rsidRPr="005A644C">
          <w:rPr>
            <w:noProof w:val="0"/>
            <w:color w:val="0000FF"/>
            <w:u w:val="single"/>
          </w:rPr>
          <w:t>TciModuleId</w:t>
        </w:r>
      </w:hyperlink>
      <w:r w:rsidRPr="0076647D">
        <w:rPr>
          <w:noProof w:val="0"/>
        </w:rPr>
        <w:t xml:space="preserve"> &amp; </w:t>
      </w:r>
      <w:hyperlink w:anchor="AAAAAAAAMW" w:history="1">
        <w:r w:rsidRPr="005A644C">
          <w:rPr>
            <w:noProof w:val="0"/>
            <w:color w:val="0000FF"/>
            <w:u w:val="single"/>
          </w:rPr>
          <w:t>getDefiningModule</w:t>
        </w:r>
      </w:hyperlink>
      <w:r w:rsidRPr="0076647D">
        <w:rPr>
          <w:noProof w:val="0"/>
        </w:rPr>
        <w:t xml:space="preserve"> () const =0;</w:t>
      </w:r>
    </w:p>
    <w:p w14:paraId="664955FD" w14:textId="77777777" w:rsidR="002510A7" w:rsidRPr="0076647D" w:rsidRDefault="002510A7" w:rsidP="002510A7">
      <w:pPr>
        <w:pStyle w:val="PL"/>
        <w:widowControl w:val="0"/>
        <w:rPr>
          <w:noProof w:val="0"/>
        </w:rPr>
      </w:pPr>
      <w:r w:rsidRPr="0076647D">
        <w:rPr>
          <w:noProof w:val="0"/>
        </w:rPr>
        <w:tab/>
        <w:t xml:space="preserve">virtual const Tstring &amp; </w:t>
      </w:r>
      <w:hyperlink w:anchor="AAAAAAAAMX" w:history="1">
        <w:r w:rsidRPr="005A644C">
          <w:rPr>
            <w:noProof w:val="0"/>
            <w:color w:val="0000FF"/>
            <w:u w:val="single"/>
          </w:rPr>
          <w:t>getName</w:t>
        </w:r>
      </w:hyperlink>
      <w:r w:rsidRPr="0076647D">
        <w:rPr>
          <w:noProof w:val="0"/>
        </w:rPr>
        <w:t xml:space="preserve"> () const =0;</w:t>
      </w:r>
    </w:p>
    <w:p w14:paraId="2674C62B" w14:textId="77777777" w:rsidR="002510A7" w:rsidRPr="0076647D" w:rsidRDefault="002510A7" w:rsidP="002510A7">
      <w:pPr>
        <w:pStyle w:val="PL"/>
        <w:widowControl w:val="0"/>
        <w:rPr>
          <w:noProof w:val="0"/>
        </w:rPr>
      </w:pPr>
      <w:r w:rsidRPr="0076647D">
        <w:rPr>
          <w:noProof w:val="0"/>
        </w:rPr>
        <w:tab/>
        <w:t xml:space="preserve">virtual Tboolean </w:t>
      </w:r>
      <w:hyperlink w:anchor="AAAAAAAANC" w:history="1">
        <w:r w:rsidRPr="005A644C">
          <w:rPr>
            <w:noProof w:val="0"/>
            <w:color w:val="0000FF"/>
            <w:u w:val="single"/>
          </w:rPr>
          <w:t>equals</w:t>
        </w:r>
      </w:hyperlink>
      <w:r w:rsidRPr="0076647D">
        <w:rPr>
          <w:noProof w:val="0"/>
        </w:rPr>
        <w:t xml:space="preserve"> (const BehaviourValue &amp;behVal) const =0;</w:t>
      </w:r>
    </w:p>
    <w:p w14:paraId="68E331BE" w14:textId="77777777" w:rsidR="002510A7" w:rsidRPr="0076647D" w:rsidRDefault="002510A7" w:rsidP="002510A7">
      <w:pPr>
        <w:pStyle w:val="PL"/>
        <w:widowControl w:val="0"/>
        <w:rPr>
          <w:noProof w:val="0"/>
        </w:rPr>
      </w:pPr>
      <w:r w:rsidRPr="0076647D">
        <w:rPr>
          <w:noProof w:val="0"/>
        </w:rPr>
        <w:tab/>
        <w:t xml:space="preserve">virtual BehaviourValue * </w:t>
      </w:r>
      <w:hyperlink w:anchor="AAAAAAAAND" w:history="1">
        <w:r w:rsidRPr="005A644C">
          <w:rPr>
            <w:noProof w:val="0"/>
            <w:color w:val="0000FF"/>
            <w:u w:val="single"/>
          </w:rPr>
          <w:t xml:space="preserve">cloneBehaviourValue </w:t>
        </w:r>
      </w:hyperlink>
      <w:r w:rsidRPr="0076647D">
        <w:rPr>
          <w:noProof w:val="0"/>
        </w:rPr>
        <w:t>() const =0;</w:t>
      </w:r>
    </w:p>
    <w:p w14:paraId="6EF822DB" w14:textId="77777777" w:rsidR="002510A7" w:rsidRPr="0076647D" w:rsidRDefault="002510A7" w:rsidP="002510A7">
      <w:pPr>
        <w:pStyle w:val="PL"/>
        <w:widowControl w:val="0"/>
        <w:rPr>
          <w:noProof w:val="0"/>
        </w:rPr>
      </w:pPr>
      <w:r w:rsidRPr="0076647D">
        <w:rPr>
          <w:noProof w:val="0"/>
        </w:rPr>
        <w:tab/>
        <w:t xml:space="preserve">virtual Tboolean </w:t>
      </w:r>
      <w:hyperlink w:anchor="AAAAAAAANF" w:history="1">
        <w:r w:rsidRPr="005A644C">
          <w:rPr>
            <w:noProof w:val="0"/>
            <w:color w:val="0000FF"/>
            <w:u w:val="single"/>
          </w:rPr>
          <w:t>operator&lt;</w:t>
        </w:r>
      </w:hyperlink>
      <w:r w:rsidRPr="0076647D">
        <w:rPr>
          <w:noProof w:val="0"/>
        </w:rPr>
        <w:t xml:space="preserve"> (const BehaviourValue &amp;behVal) const =0;</w:t>
      </w:r>
    </w:p>
    <w:p w14:paraId="405E2DC9" w14:textId="77777777" w:rsidR="002510A7" w:rsidRPr="0076647D" w:rsidRDefault="002510A7" w:rsidP="002510A7">
      <w:pPr>
        <w:pStyle w:val="PL"/>
        <w:widowControl w:val="0"/>
        <w:rPr>
          <w:noProof w:val="0"/>
        </w:rPr>
      </w:pPr>
      <w:r w:rsidRPr="0076647D">
        <w:rPr>
          <w:noProof w:val="0"/>
        </w:rPr>
        <w:t>}</w:t>
      </w:r>
    </w:p>
    <w:p w14:paraId="780F462B" w14:textId="77777777" w:rsidR="002510A7" w:rsidRPr="0076647D" w:rsidRDefault="002510A7" w:rsidP="002510A7">
      <w:pPr>
        <w:pStyle w:val="PL"/>
        <w:widowControl w:val="0"/>
        <w:rPr>
          <w:noProof w:val="0"/>
        </w:rPr>
      </w:pPr>
    </w:p>
    <w:p w14:paraId="7D03CAC4" w14:textId="77777777" w:rsidR="002510A7" w:rsidRPr="0076647D" w:rsidRDefault="002510A7" w:rsidP="00CA1AF8">
      <w:pPr>
        <w:pStyle w:val="H6"/>
      </w:pPr>
      <w:r w:rsidRPr="0076647D">
        <w:t>10.5.3.1</w:t>
      </w:r>
      <w:r w:rsidR="00932AB4" w:rsidRPr="0076647D">
        <w:t>8</w:t>
      </w:r>
      <w:r w:rsidRPr="0076647D">
        <w:t>.1</w:t>
      </w:r>
      <w:r w:rsidRPr="0076647D">
        <w:tab/>
        <w:t>Methods</w:t>
      </w:r>
    </w:p>
    <w:p w14:paraId="1586B7D1" w14:textId="77777777" w:rsidR="00CE6160" w:rsidRPr="0076647D" w:rsidRDefault="00ED60DE" w:rsidP="00CE6160">
      <w:pPr>
        <w:pStyle w:val="B1"/>
        <w:rPr>
          <w:rFonts w:ascii="Courier New" w:hAnsi="Courier New" w:cs="Courier New"/>
          <w:sz w:val="16"/>
          <w:szCs w:val="16"/>
        </w:rPr>
      </w:pPr>
      <w:hyperlink w:anchor="AAAAAAAAMV" w:history="1">
        <w:r w:rsidR="00CE6160" w:rsidRPr="005A644C">
          <w:rPr>
            <w:rFonts w:ascii="Courier New" w:hAnsi="Courier New" w:cs="Courier New"/>
            <w:color w:val="0000FF"/>
            <w:sz w:val="16"/>
            <w:szCs w:val="16"/>
            <w:u w:val="single"/>
          </w:rPr>
          <w:t>~TciType</w:t>
        </w:r>
      </w:hyperlink>
      <w:r w:rsidR="00CE6160" w:rsidRPr="0076647D">
        <w:rPr>
          <w:rFonts w:ascii="Courier New" w:hAnsi="Courier New" w:cs="Courier New"/>
          <w:sz w:val="16"/>
          <w:szCs w:val="16"/>
        </w:rPr>
        <w:t xml:space="preserve"> ()</w:t>
      </w:r>
    </w:p>
    <w:p w14:paraId="6C469514" w14:textId="77777777" w:rsidR="002510A7" w:rsidRPr="0076647D" w:rsidRDefault="00CE6160" w:rsidP="00CE6160">
      <w:pPr>
        <w:pStyle w:val="B30"/>
      </w:pPr>
      <w:r w:rsidRPr="0076647D">
        <w:t>Destructor</w:t>
      </w:r>
      <w:r w:rsidR="00317A8C" w:rsidRPr="0076647D">
        <w:t>.</w:t>
      </w:r>
    </w:p>
    <w:p w14:paraId="6AD21D65" w14:textId="77777777" w:rsidR="00CE6160" w:rsidRPr="0076647D" w:rsidRDefault="00ED60DE" w:rsidP="00CE6160">
      <w:pPr>
        <w:pStyle w:val="B1"/>
        <w:rPr>
          <w:rFonts w:ascii="Courier New" w:hAnsi="Courier New" w:cs="Courier New"/>
          <w:sz w:val="16"/>
          <w:szCs w:val="16"/>
        </w:rPr>
      </w:pPr>
      <w:hyperlink w:anchor="AAAAAAAAMW" w:history="1">
        <w:r w:rsidR="00CE6160" w:rsidRPr="005A644C">
          <w:rPr>
            <w:rFonts w:ascii="Courier New" w:hAnsi="Courier New" w:cs="Courier New"/>
            <w:color w:val="0000FF"/>
            <w:sz w:val="16"/>
            <w:szCs w:val="16"/>
            <w:u w:val="single"/>
          </w:rPr>
          <w:t>getDefiningModule</w:t>
        </w:r>
      </w:hyperlink>
      <w:r w:rsidR="00CE6160" w:rsidRPr="0076647D">
        <w:rPr>
          <w:rFonts w:ascii="Courier New" w:hAnsi="Courier New" w:cs="Courier New"/>
          <w:sz w:val="16"/>
          <w:szCs w:val="16"/>
        </w:rPr>
        <w:t xml:space="preserve"> ()</w:t>
      </w:r>
    </w:p>
    <w:p w14:paraId="19BE92B8" w14:textId="77777777" w:rsidR="00CE6160" w:rsidRPr="0076647D" w:rsidRDefault="00CE6160" w:rsidP="00CE6160">
      <w:pPr>
        <w:pStyle w:val="B30"/>
      </w:pPr>
      <w:r w:rsidRPr="0076647D">
        <w:t>Return the defining module as defined in the TTCN-3 ATS.</w:t>
      </w:r>
    </w:p>
    <w:p w14:paraId="3F0F6D64" w14:textId="77777777" w:rsidR="00CE6160" w:rsidRPr="0076647D" w:rsidRDefault="00ED60DE" w:rsidP="008E7E1C">
      <w:pPr>
        <w:pStyle w:val="B1"/>
        <w:keepNext/>
        <w:keepLines/>
        <w:rPr>
          <w:rFonts w:ascii="Courier New" w:hAnsi="Courier New" w:cs="Courier New"/>
          <w:sz w:val="16"/>
          <w:szCs w:val="16"/>
        </w:rPr>
      </w:pPr>
      <w:hyperlink w:anchor="AAAAAAAAMX" w:history="1">
        <w:r w:rsidR="00CE6160" w:rsidRPr="005A644C">
          <w:rPr>
            <w:rFonts w:ascii="Courier New" w:hAnsi="Courier New" w:cs="Courier New"/>
            <w:color w:val="0000FF"/>
            <w:sz w:val="16"/>
            <w:szCs w:val="16"/>
            <w:u w:val="single"/>
          </w:rPr>
          <w:t>getName</w:t>
        </w:r>
      </w:hyperlink>
      <w:r w:rsidR="00CE6160" w:rsidRPr="0076647D">
        <w:rPr>
          <w:rFonts w:ascii="Courier New" w:hAnsi="Courier New" w:cs="Courier New"/>
          <w:sz w:val="16"/>
          <w:szCs w:val="16"/>
        </w:rPr>
        <w:t xml:space="preserve"> ()</w:t>
      </w:r>
    </w:p>
    <w:p w14:paraId="4DE47948" w14:textId="77777777" w:rsidR="00CE6160" w:rsidRPr="0076647D" w:rsidRDefault="00CE6160" w:rsidP="00CE6160">
      <w:pPr>
        <w:pStyle w:val="B30"/>
      </w:pPr>
      <w:r w:rsidRPr="0076647D">
        <w:t>Return behaviour name as defined in the ATS.</w:t>
      </w:r>
    </w:p>
    <w:p w14:paraId="510DA4D5" w14:textId="77777777" w:rsidR="00CE6160" w:rsidRPr="0076647D" w:rsidRDefault="00ED60DE" w:rsidP="00CE6160">
      <w:pPr>
        <w:pStyle w:val="B1"/>
        <w:rPr>
          <w:rFonts w:ascii="Courier New" w:hAnsi="Courier New" w:cs="Courier New"/>
          <w:sz w:val="16"/>
          <w:szCs w:val="16"/>
        </w:rPr>
      </w:pPr>
      <w:hyperlink w:anchor="AAAAAAAANC" w:history="1">
        <w:r w:rsidR="00CE6160" w:rsidRPr="005A644C">
          <w:rPr>
            <w:rFonts w:ascii="Courier New" w:hAnsi="Courier New" w:cs="Courier New"/>
            <w:color w:val="0000FF"/>
            <w:sz w:val="16"/>
            <w:szCs w:val="16"/>
            <w:u w:val="single"/>
          </w:rPr>
          <w:t>equals</w:t>
        </w:r>
      </w:hyperlink>
      <w:r w:rsidR="00CE6160" w:rsidRPr="0076647D">
        <w:rPr>
          <w:rFonts w:ascii="Courier New" w:hAnsi="Courier New" w:cs="Courier New"/>
          <w:sz w:val="16"/>
          <w:szCs w:val="16"/>
        </w:rPr>
        <w:t xml:space="preserve"> (const BehaviourValue &amp;behVal)</w:t>
      </w:r>
    </w:p>
    <w:p w14:paraId="13796BE1" w14:textId="77777777" w:rsidR="00CE6160" w:rsidRPr="0076647D" w:rsidRDefault="00CE6160" w:rsidP="00CE6160">
      <w:pPr>
        <w:pStyle w:val="B30"/>
      </w:pPr>
      <w:r w:rsidRPr="0076647D">
        <w:t xml:space="preserve">Return true if the behaviours are </w:t>
      </w:r>
      <w:r w:rsidR="00317A8C" w:rsidRPr="0076647D">
        <w:t>equal.</w:t>
      </w:r>
    </w:p>
    <w:p w14:paraId="342C4AD1" w14:textId="77777777" w:rsidR="00CE6160" w:rsidRPr="0076647D" w:rsidRDefault="00ED60DE" w:rsidP="00CE6160">
      <w:pPr>
        <w:pStyle w:val="B1"/>
        <w:rPr>
          <w:rFonts w:ascii="Courier New" w:hAnsi="Courier New" w:cs="Courier New"/>
          <w:sz w:val="16"/>
          <w:szCs w:val="16"/>
        </w:rPr>
      </w:pPr>
      <w:hyperlink w:anchor="AAAAAAAAND" w:history="1">
        <w:r w:rsidR="00CE6160" w:rsidRPr="005A644C">
          <w:rPr>
            <w:rFonts w:ascii="Courier New" w:hAnsi="Courier New" w:cs="Courier New"/>
            <w:color w:val="0000FF"/>
            <w:sz w:val="16"/>
            <w:szCs w:val="16"/>
            <w:u w:val="single"/>
          </w:rPr>
          <w:t>cloneType</w:t>
        </w:r>
      </w:hyperlink>
      <w:r w:rsidR="00CE6160" w:rsidRPr="0076647D">
        <w:rPr>
          <w:rFonts w:ascii="Courier New" w:hAnsi="Courier New" w:cs="Courier New"/>
          <w:sz w:val="16"/>
          <w:szCs w:val="16"/>
        </w:rPr>
        <w:t xml:space="preserve"> ()</w:t>
      </w:r>
    </w:p>
    <w:p w14:paraId="223EF09F" w14:textId="77777777" w:rsidR="00CE6160" w:rsidRPr="0076647D" w:rsidRDefault="00CE6160" w:rsidP="00CE6160">
      <w:pPr>
        <w:pStyle w:val="B30"/>
      </w:pPr>
      <w:r w:rsidRPr="0076647D">
        <w:t>Return a copy of the BehaviourValue.</w:t>
      </w:r>
    </w:p>
    <w:p w14:paraId="63A1BC2E" w14:textId="77777777" w:rsidR="00CE6160" w:rsidRPr="0076647D" w:rsidRDefault="00ED60DE" w:rsidP="00CE6160">
      <w:pPr>
        <w:pStyle w:val="B1"/>
        <w:rPr>
          <w:rFonts w:ascii="Courier New" w:hAnsi="Courier New" w:cs="Courier New"/>
          <w:sz w:val="16"/>
          <w:szCs w:val="16"/>
        </w:rPr>
      </w:pPr>
      <w:hyperlink w:anchor="AAAAAAAANF" w:history="1">
        <w:r w:rsidR="00CE6160" w:rsidRPr="005A644C">
          <w:rPr>
            <w:rFonts w:ascii="Courier New" w:hAnsi="Courier New" w:cs="Courier New"/>
            <w:color w:val="0000FF"/>
            <w:sz w:val="16"/>
            <w:szCs w:val="16"/>
            <w:u w:val="single"/>
          </w:rPr>
          <w:t>operator&lt;</w:t>
        </w:r>
      </w:hyperlink>
      <w:r w:rsidR="00CE6160" w:rsidRPr="0076647D">
        <w:rPr>
          <w:rFonts w:ascii="Courier New" w:hAnsi="Courier New" w:cs="Courier New"/>
          <w:sz w:val="16"/>
          <w:szCs w:val="16"/>
        </w:rPr>
        <w:t xml:space="preserve"> (const BehaviourValue &amp;behVal)</w:t>
      </w:r>
    </w:p>
    <w:p w14:paraId="4EBD284C" w14:textId="77777777" w:rsidR="002510A7" w:rsidRPr="0076647D" w:rsidRDefault="00CE6160" w:rsidP="00CE6160">
      <w:pPr>
        <w:pStyle w:val="B30"/>
      </w:pPr>
      <w:r w:rsidRPr="0076647D">
        <w:t>Operator &lt; overload.</w:t>
      </w:r>
    </w:p>
    <w:p w14:paraId="49BFC18D" w14:textId="77777777" w:rsidR="00932AB4" w:rsidRPr="0076647D" w:rsidRDefault="00932AB4" w:rsidP="00D91548">
      <w:pPr>
        <w:pStyle w:val="berschrift2"/>
      </w:pPr>
      <w:bookmarkStart w:id="293" w:name="_Toc66103167"/>
      <w:bookmarkStart w:id="294" w:name="_Toc66105742"/>
      <w:bookmarkStart w:id="295" w:name="_Toc66106361"/>
      <w:bookmarkStart w:id="296" w:name="_Toc72911361"/>
      <w:r w:rsidRPr="0076647D">
        <w:lastRenderedPageBreak/>
        <w:t>8.5</w:t>
      </w:r>
      <w:r w:rsidR="00CA1AF8" w:rsidRPr="0076647D">
        <w:tab/>
      </w:r>
      <w:r w:rsidRPr="0076647D">
        <w:t xml:space="preserve">Extensions </w:t>
      </w:r>
      <w:r w:rsidR="002A1793" w:rsidRPr="0076647D">
        <w:rPr>
          <w:lang w:eastAsia="en-GB"/>
        </w:rPr>
        <w:t xml:space="preserve">to </w:t>
      </w:r>
      <w:r w:rsidR="003641A0" w:rsidRPr="0076647D">
        <w:rPr>
          <w:lang w:eastAsia="en-GB"/>
        </w:rPr>
        <w:t>ETSI ES 201 873-6</w:t>
      </w:r>
      <w:r w:rsidR="002A1793" w:rsidRPr="0076647D">
        <w:rPr>
          <w:lang w:eastAsia="en-GB"/>
        </w:rPr>
        <w:t>, clause</w:t>
      </w:r>
      <w:r w:rsidRPr="0076647D">
        <w:t xml:space="preserve"> 11 </w:t>
      </w:r>
      <w:r w:rsidR="002A1793" w:rsidRPr="0076647D">
        <w:t>(</w:t>
      </w:r>
      <w:r w:rsidRPr="0076647D">
        <w:t xml:space="preserve">W3C XML </w:t>
      </w:r>
      <w:r w:rsidR="001D500B" w:rsidRPr="0076647D">
        <w:t>mapping</w:t>
      </w:r>
      <w:r w:rsidR="002A1793" w:rsidRPr="0076647D">
        <w:t>)</w:t>
      </w:r>
      <w:bookmarkEnd w:id="293"/>
      <w:bookmarkEnd w:id="294"/>
      <w:bookmarkEnd w:id="295"/>
      <w:bookmarkEnd w:id="296"/>
    </w:p>
    <w:p w14:paraId="5C71252C" w14:textId="77777777" w:rsidR="001D500B" w:rsidRPr="0076647D" w:rsidRDefault="001D500B" w:rsidP="007612E9">
      <w:pPr>
        <w:pStyle w:val="H6"/>
      </w:pPr>
      <w:r w:rsidRPr="0076647D">
        <w:t>Clause 11.3.3.1</w:t>
      </w:r>
      <w:r w:rsidR="002A1793" w:rsidRPr="0076647D">
        <w:tab/>
      </w:r>
      <w:r w:rsidRPr="0076647D">
        <w:t>Value</w:t>
      </w:r>
    </w:p>
    <w:p w14:paraId="7BABF8D9" w14:textId="77777777" w:rsidR="00932AB4" w:rsidRPr="0076647D" w:rsidRDefault="00932AB4" w:rsidP="007612E9">
      <w:pPr>
        <w:keepNext/>
      </w:pPr>
      <w:r w:rsidRPr="0076647D">
        <w:t>Clause 11.3.3.1 Value shall be extended by:</w:t>
      </w:r>
    </w:p>
    <w:p w14:paraId="0F76A44E" w14:textId="77777777" w:rsidR="00932AB4" w:rsidRPr="0076647D" w:rsidRDefault="00932AB4" w:rsidP="00932AB4">
      <w:pPr>
        <w:keepNext/>
        <w:widowControl w:val="0"/>
      </w:pPr>
      <w:r w:rsidRPr="0076647D">
        <w:rPr>
          <w:rFonts w:ascii="Courier New" w:hAnsi="Courier New"/>
          <w:b/>
        </w:rPr>
        <w:t xml:space="preserve">Value </w:t>
      </w:r>
      <w:r w:rsidRPr="0076647D">
        <w:t>is mapped to the following complex type:</w:t>
      </w:r>
    </w:p>
    <w:p w14:paraId="558A0765" w14:textId="77777777" w:rsidR="00932AB4" w:rsidRPr="0076647D" w:rsidRDefault="00932AB4" w:rsidP="00F6341B">
      <w:pPr>
        <w:pStyle w:val="PL"/>
        <w:rPr>
          <w:noProof w:val="0"/>
        </w:rPr>
      </w:pPr>
      <w:r w:rsidRPr="0076647D">
        <w:rPr>
          <w:noProof w:val="0"/>
        </w:rPr>
        <w:tab/>
        <w:t>&lt;xsd:complexType name="Value" mixed="true"&gt;</w:t>
      </w:r>
    </w:p>
    <w:p w14:paraId="2B4A9D56" w14:textId="77777777" w:rsidR="00932AB4" w:rsidRPr="0076647D" w:rsidRDefault="00932AB4" w:rsidP="00F6341B">
      <w:pPr>
        <w:pStyle w:val="PL"/>
        <w:rPr>
          <w:noProof w:val="0"/>
        </w:rPr>
      </w:pPr>
      <w:r w:rsidRPr="0076647D">
        <w:rPr>
          <w:noProof w:val="0"/>
        </w:rPr>
        <w:tab/>
      </w:r>
      <w:r w:rsidRPr="0076647D">
        <w:rPr>
          <w:noProof w:val="0"/>
        </w:rPr>
        <w:tab/>
        <w:t>&lt;xsd:choice&gt;</w:t>
      </w:r>
    </w:p>
    <w:p w14:paraId="6882B871"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name="integer" type="Values:IntegerValue"/&gt;</w:t>
      </w:r>
    </w:p>
    <w:p w14:paraId="79EABCD6"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name="float" type="Values:FloatValue"/&gt;</w:t>
      </w:r>
    </w:p>
    <w:p w14:paraId="3D5B4C43"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name="boolean" type="Values:BooleanValue"/&gt;</w:t>
      </w:r>
    </w:p>
    <w:p w14:paraId="72897D2E"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name="verdicttype" type="Values:VerdictValue"/&gt;</w:t>
      </w:r>
    </w:p>
    <w:p w14:paraId="1F943B8F"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name="bitstring" type="Values:BitstringValue"/&gt;</w:t>
      </w:r>
    </w:p>
    <w:p w14:paraId="14BD9B84"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name="hexstring" type="Values:HexstringValue"/&gt;</w:t>
      </w:r>
    </w:p>
    <w:p w14:paraId="4903E421"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name="octetstring" type="Values:OctetstringValue"/&gt;</w:t>
      </w:r>
    </w:p>
    <w:p w14:paraId="3553A346"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name="charstring" type="Values:CharstringValue"/&gt;</w:t>
      </w:r>
    </w:p>
    <w:p w14:paraId="64AB93BD"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name="universal_charstring" type="Values:UniversalCharstringValue"/&gt;</w:t>
      </w:r>
    </w:p>
    <w:p w14:paraId="254F954D"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name="record" type="Values:RecordValue"/&gt;</w:t>
      </w:r>
    </w:p>
    <w:p w14:paraId="791F6411"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name="record_of" type="Values:RecordOfValue"/&gt;</w:t>
      </w:r>
    </w:p>
    <w:p w14:paraId="444EC9C0"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name="array" type="Values:ArrayValue"/&gt;</w:t>
      </w:r>
    </w:p>
    <w:p w14:paraId="1D9EA20B"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name="set" type="Values:SetValue"/&gt;</w:t>
      </w:r>
    </w:p>
    <w:p w14:paraId="69BB4AEC"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name="set_of" type="Values:SetOfValue"/&gt;</w:t>
      </w:r>
    </w:p>
    <w:p w14:paraId="51363226"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name="enumerated" type="Values:EnumeratedValue"/&gt;</w:t>
      </w:r>
    </w:p>
    <w:p w14:paraId="272EC3A8"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name="union" type="Values:UnionValue"/&gt;</w:t>
      </w:r>
    </w:p>
    <w:p w14:paraId="4814D46E"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name="anytype" type="Values:AnytypeValue"/&gt;</w:t>
      </w:r>
    </w:p>
    <w:p w14:paraId="622655FA"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name="address" type="Values:AddressValue"/&gt;</w:t>
      </w:r>
    </w:p>
    <w:p w14:paraId="73BD45BD" w14:textId="77777777" w:rsidR="00932AB4" w:rsidRPr="0076647D" w:rsidRDefault="00932AB4" w:rsidP="00F6341B">
      <w:pPr>
        <w:pStyle w:val="PL"/>
        <w:rPr>
          <w:noProof w:val="0"/>
        </w:rPr>
      </w:pPr>
      <w:r w:rsidRPr="0076647D">
        <w:rPr>
          <w:noProof w:val="0"/>
        </w:rPr>
        <w:tab/>
      </w:r>
      <w:r w:rsidRPr="0076647D">
        <w:rPr>
          <w:noProof w:val="0"/>
        </w:rPr>
        <w:tab/>
      </w:r>
      <w:r w:rsidRPr="0076647D">
        <w:rPr>
          <w:noProof w:val="0"/>
        </w:rPr>
        <w:tab/>
        <w:t>&lt;xsd:element name="behaviour" type="Values:BehaviourValue"/&gt;</w:t>
      </w:r>
    </w:p>
    <w:p w14:paraId="3F294F68" w14:textId="77777777" w:rsidR="00932AB4" w:rsidRPr="0076647D" w:rsidRDefault="00932AB4" w:rsidP="00F6341B">
      <w:pPr>
        <w:pStyle w:val="PL"/>
        <w:rPr>
          <w:noProof w:val="0"/>
        </w:rPr>
      </w:pPr>
      <w:r w:rsidRPr="0076647D">
        <w:rPr>
          <w:noProof w:val="0"/>
        </w:rPr>
        <w:tab/>
      </w:r>
      <w:r w:rsidRPr="0076647D">
        <w:rPr>
          <w:noProof w:val="0"/>
        </w:rPr>
        <w:tab/>
        <w:t>&lt;/xsd:choice&gt;</w:t>
      </w:r>
    </w:p>
    <w:p w14:paraId="2ED82A6A" w14:textId="77777777" w:rsidR="00932AB4" w:rsidRPr="0076647D" w:rsidRDefault="00932AB4" w:rsidP="00F6341B">
      <w:pPr>
        <w:pStyle w:val="PL"/>
        <w:rPr>
          <w:noProof w:val="0"/>
        </w:rPr>
      </w:pPr>
      <w:r w:rsidRPr="0076647D">
        <w:rPr>
          <w:noProof w:val="0"/>
        </w:rPr>
        <w:tab/>
      </w:r>
      <w:r w:rsidRPr="0076647D">
        <w:rPr>
          <w:noProof w:val="0"/>
        </w:rPr>
        <w:tab/>
        <w:t>&lt;xsd:attributeGroup ref="Values:ValueAtts"/&gt;</w:t>
      </w:r>
    </w:p>
    <w:p w14:paraId="35DFF1FC" w14:textId="77777777" w:rsidR="00932AB4" w:rsidRPr="0076647D" w:rsidRDefault="00932AB4" w:rsidP="00F6341B">
      <w:pPr>
        <w:pStyle w:val="PL"/>
        <w:rPr>
          <w:noProof w:val="0"/>
        </w:rPr>
      </w:pPr>
      <w:r w:rsidRPr="0076647D">
        <w:rPr>
          <w:noProof w:val="0"/>
        </w:rPr>
        <w:tab/>
        <w:t>&lt;/xsd:complexType&gt;</w:t>
      </w:r>
    </w:p>
    <w:p w14:paraId="6B532357" w14:textId="77777777" w:rsidR="00932AB4" w:rsidRPr="0076647D" w:rsidRDefault="00932AB4" w:rsidP="00F6341B">
      <w:pPr>
        <w:pStyle w:val="PL"/>
        <w:rPr>
          <w:noProof w:val="0"/>
        </w:rPr>
      </w:pPr>
    </w:p>
    <w:p w14:paraId="6F7FB5CA" w14:textId="77777777" w:rsidR="00932AB4" w:rsidRPr="0076647D" w:rsidRDefault="00932AB4" w:rsidP="00F6341B">
      <w:pPr>
        <w:pStyle w:val="PL"/>
        <w:rPr>
          <w:noProof w:val="0"/>
        </w:rPr>
      </w:pPr>
      <w:r w:rsidRPr="0076647D">
        <w:rPr>
          <w:noProof w:val="0"/>
        </w:rPr>
        <w:tab/>
        <w:t>&lt;xsd:attributeGroup name="ValueAtts"&gt;</w:t>
      </w:r>
    </w:p>
    <w:p w14:paraId="116E09E3" w14:textId="77777777" w:rsidR="00932AB4" w:rsidRPr="0076647D" w:rsidRDefault="00932AB4" w:rsidP="00F6341B">
      <w:pPr>
        <w:pStyle w:val="PL"/>
        <w:rPr>
          <w:noProof w:val="0"/>
        </w:rPr>
      </w:pPr>
      <w:r w:rsidRPr="0076647D">
        <w:rPr>
          <w:noProof w:val="0"/>
        </w:rPr>
        <w:tab/>
      </w:r>
      <w:r w:rsidRPr="0076647D">
        <w:rPr>
          <w:noProof w:val="0"/>
        </w:rPr>
        <w:tab/>
        <w:t>&lt;xsd:attribute name="name" type="SimpleTypes:TString" use="optional"/&gt;</w:t>
      </w:r>
    </w:p>
    <w:p w14:paraId="457DF48C" w14:textId="77777777" w:rsidR="00932AB4" w:rsidRPr="0076647D" w:rsidRDefault="00932AB4" w:rsidP="00F6341B">
      <w:pPr>
        <w:pStyle w:val="PL"/>
        <w:rPr>
          <w:noProof w:val="0"/>
        </w:rPr>
      </w:pPr>
      <w:r w:rsidRPr="0076647D">
        <w:rPr>
          <w:noProof w:val="0"/>
        </w:rPr>
        <w:tab/>
      </w:r>
      <w:r w:rsidRPr="0076647D">
        <w:rPr>
          <w:noProof w:val="0"/>
        </w:rPr>
        <w:tab/>
        <w:t>&lt;xsd:attribute name="type" type="SimpleTypes:TString" use="optional"/&gt;</w:t>
      </w:r>
    </w:p>
    <w:p w14:paraId="0C1B89B6" w14:textId="77777777" w:rsidR="00932AB4" w:rsidRPr="0076647D" w:rsidRDefault="00932AB4" w:rsidP="00F6341B">
      <w:pPr>
        <w:pStyle w:val="PL"/>
        <w:rPr>
          <w:noProof w:val="0"/>
        </w:rPr>
      </w:pPr>
      <w:r w:rsidRPr="0076647D">
        <w:rPr>
          <w:noProof w:val="0"/>
        </w:rPr>
        <w:tab/>
      </w:r>
      <w:r w:rsidRPr="0076647D">
        <w:rPr>
          <w:noProof w:val="0"/>
        </w:rPr>
        <w:tab/>
        <w:t>&lt;xsd:attribute name="module" type="SimpleTypes:TString" use="optional"/&gt;</w:t>
      </w:r>
    </w:p>
    <w:p w14:paraId="177EBF58" w14:textId="77777777" w:rsidR="00932AB4" w:rsidRPr="0076647D" w:rsidRDefault="00932AB4" w:rsidP="00F6341B">
      <w:pPr>
        <w:pStyle w:val="PL"/>
        <w:rPr>
          <w:noProof w:val="0"/>
        </w:rPr>
      </w:pPr>
      <w:r w:rsidRPr="0076647D">
        <w:rPr>
          <w:noProof w:val="0"/>
        </w:rPr>
        <w:tab/>
      </w:r>
      <w:r w:rsidRPr="0076647D">
        <w:rPr>
          <w:noProof w:val="0"/>
        </w:rPr>
        <w:tab/>
        <w:t>&lt;xsd:attribute name="annotation" type="SimpleTypes:TString" use="optional"/&gt;</w:t>
      </w:r>
      <w:r w:rsidRPr="0076647D">
        <w:rPr>
          <w:noProof w:val="0"/>
        </w:rPr>
        <w:tab/>
        <w:t>&lt;/xsd:attributeGroup&gt;</w:t>
      </w:r>
    </w:p>
    <w:p w14:paraId="747F5D98" w14:textId="77777777" w:rsidR="00932AB4" w:rsidRPr="0076647D" w:rsidRDefault="00932AB4" w:rsidP="00F6341B">
      <w:pPr>
        <w:pStyle w:val="PL"/>
        <w:rPr>
          <w:noProof w:val="0"/>
        </w:rPr>
      </w:pPr>
    </w:p>
    <w:p w14:paraId="55368D20" w14:textId="77777777" w:rsidR="00932AB4" w:rsidRPr="0076647D" w:rsidRDefault="00932AB4" w:rsidP="00932AB4">
      <w:pPr>
        <w:widowControl w:val="0"/>
        <w:rPr>
          <w:b/>
        </w:rPr>
      </w:pPr>
      <w:r w:rsidRPr="0076647D">
        <w:rPr>
          <w:b/>
        </w:rPr>
        <w:t>Choice of Elements:</w:t>
      </w:r>
    </w:p>
    <w:p w14:paraId="28D0D6AC"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integer</w:t>
      </w:r>
      <w:r w:rsidRPr="0076647D">
        <w:tab/>
        <w:t>An integer value.</w:t>
      </w:r>
    </w:p>
    <w:p w14:paraId="6EC85A5A"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float</w:t>
      </w:r>
      <w:r w:rsidRPr="0076647D">
        <w:tab/>
        <w:t>A float value.</w:t>
      </w:r>
    </w:p>
    <w:p w14:paraId="173F0EAE"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boolean</w:t>
      </w:r>
      <w:r w:rsidRPr="0076647D">
        <w:tab/>
        <w:t>A boolean value.</w:t>
      </w:r>
    </w:p>
    <w:p w14:paraId="6922F6E9"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verdicttype</w:t>
      </w:r>
      <w:r w:rsidRPr="0076647D">
        <w:tab/>
        <w:t>A verdicttype value.</w:t>
      </w:r>
    </w:p>
    <w:p w14:paraId="7D673058"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bitstring</w:t>
      </w:r>
      <w:r w:rsidRPr="0076647D">
        <w:tab/>
        <w:t>A bitstring value.</w:t>
      </w:r>
    </w:p>
    <w:p w14:paraId="7AB688CA"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hexstring</w:t>
      </w:r>
      <w:r w:rsidRPr="0076647D">
        <w:tab/>
        <w:t>An hexstring value.</w:t>
      </w:r>
    </w:p>
    <w:p w14:paraId="47AAB215"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octetstring</w:t>
      </w:r>
      <w:r w:rsidRPr="0076647D">
        <w:tab/>
        <w:t>An octetstring value.</w:t>
      </w:r>
    </w:p>
    <w:p w14:paraId="7A7E9D7A"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charstring</w:t>
      </w:r>
      <w:r w:rsidRPr="0076647D">
        <w:tab/>
        <w:t>A charstring value.</w:t>
      </w:r>
    </w:p>
    <w:p w14:paraId="666C46F5"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universal_charstring</w:t>
      </w:r>
      <w:r w:rsidRPr="0076647D">
        <w:tab/>
        <w:t>A universal charstring value.</w:t>
      </w:r>
    </w:p>
    <w:p w14:paraId="62EB05BC"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record</w:t>
      </w:r>
      <w:r w:rsidRPr="0076647D">
        <w:tab/>
        <w:t>A record value.</w:t>
      </w:r>
    </w:p>
    <w:p w14:paraId="6D47EA3D"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record_of</w:t>
      </w:r>
      <w:r w:rsidRPr="0076647D">
        <w:tab/>
        <w:t>A record of value.</w:t>
      </w:r>
    </w:p>
    <w:p w14:paraId="7AF22A68"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array</w:t>
      </w:r>
      <w:r w:rsidRPr="0076647D">
        <w:tab/>
        <w:t>An array value.</w:t>
      </w:r>
    </w:p>
    <w:p w14:paraId="3751C88D"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set</w:t>
      </w:r>
      <w:r w:rsidRPr="0076647D">
        <w:tab/>
        <w:t>A set value.</w:t>
      </w:r>
    </w:p>
    <w:p w14:paraId="57878AEF"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lastRenderedPageBreak/>
        <w:t>set_of</w:t>
      </w:r>
      <w:r w:rsidRPr="0076647D">
        <w:tab/>
        <w:t>A set of value.</w:t>
      </w:r>
    </w:p>
    <w:p w14:paraId="05E9D822"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enumerated</w:t>
      </w:r>
      <w:r w:rsidRPr="0076647D">
        <w:tab/>
        <w:t>An enumerated value.</w:t>
      </w:r>
    </w:p>
    <w:p w14:paraId="771533A4"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union</w:t>
      </w:r>
      <w:r w:rsidRPr="0076647D">
        <w:tab/>
        <w:t>A union value.</w:t>
      </w:r>
    </w:p>
    <w:p w14:paraId="036B09A0"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anytype</w:t>
      </w:r>
      <w:r w:rsidRPr="0076647D">
        <w:tab/>
        <w:t>An anytype value.</w:t>
      </w:r>
    </w:p>
    <w:p w14:paraId="3C5CFA18"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address</w:t>
      </w:r>
      <w:r w:rsidRPr="0076647D">
        <w:tab/>
        <w:t>An address value.</w:t>
      </w:r>
    </w:p>
    <w:p w14:paraId="55F342AF"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behaviour</w:t>
      </w:r>
      <w:r w:rsidRPr="0076647D">
        <w:tab/>
        <w:t>A behaviour value.</w:t>
      </w:r>
    </w:p>
    <w:p w14:paraId="705216DA" w14:textId="77777777" w:rsidR="00932AB4" w:rsidRPr="0076647D" w:rsidRDefault="00932AB4" w:rsidP="00932AB4">
      <w:pPr>
        <w:keepNext/>
        <w:widowControl w:val="0"/>
        <w:rPr>
          <w:b/>
        </w:rPr>
      </w:pPr>
      <w:r w:rsidRPr="0076647D">
        <w:rPr>
          <w:b/>
        </w:rPr>
        <w:t>Attributes:</w:t>
      </w:r>
    </w:p>
    <w:p w14:paraId="18439CE3" w14:textId="77777777" w:rsidR="00932AB4" w:rsidRPr="0076647D" w:rsidRDefault="00932AB4" w:rsidP="00932AB4">
      <w:pPr>
        <w:pStyle w:val="B1"/>
        <w:keepNext/>
        <w:widowControl w:val="0"/>
        <w:tabs>
          <w:tab w:val="left" w:pos="2835"/>
        </w:tabs>
      </w:pPr>
      <w:r w:rsidRPr="0076647D">
        <w:rPr>
          <w:rFonts w:ascii="Courier New" w:hAnsi="Courier New" w:cs="Courier New"/>
          <w:sz w:val="16"/>
          <w:szCs w:val="16"/>
        </w:rPr>
        <w:t>name</w:t>
      </w:r>
      <w:r w:rsidRPr="0076647D">
        <w:tab/>
        <w:t>The name of the value, if known.</w:t>
      </w:r>
    </w:p>
    <w:p w14:paraId="74E67552"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type</w:t>
      </w:r>
      <w:r w:rsidRPr="0076647D">
        <w:tab/>
        <w:t>The type of the value, if known.</w:t>
      </w:r>
    </w:p>
    <w:p w14:paraId="482FC838"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module</w:t>
      </w:r>
      <w:r w:rsidRPr="0076647D">
        <w:tab/>
        <w:t>The module of the value, if known.</w:t>
      </w:r>
    </w:p>
    <w:p w14:paraId="6C20E8E1" w14:textId="77777777" w:rsidR="00932AB4" w:rsidRPr="0076647D" w:rsidRDefault="00932AB4" w:rsidP="00932AB4">
      <w:pPr>
        <w:pStyle w:val="B1"/>
        <w:widowControl w:val="0"/>
        <w:tabs>
          <w:tab w:val="left" w:pos="2835"/>
        </w:tabs>
      </w:pPr>
      <w:r w:rsidRPr="0076647D">
        <w:rPr>
          <w:rFonts w:ascii="Courier New" w:hAnsi="Courier New" w:cs="Courier New"/>
          <w:sz w:val="16"/>
          <w:szCs w:val="16"/>
        </w:rPr>
        <w:t>annotation</w:t>
      </w:r>
      <w:r w:rsidRPr="0076647D">
        <w:tab/>
        <w:t>A helper attribute to provide additional matching/mismatching information, etc.</w:t>
      </w:r>
    </w:p>
    <w:p w14:paraId="4592E617" w14:textId="363D14E0" w:rsidR="00932AB4" w:rsidRPr="0076647D" w:rsidRDefault="00932AB4" w:rsidP="00CA1AF8">
      <w:pPr>
        <w:pStyle w:val="H6"/>
      </w:pPr>
      <w:r w:rsidRPr="0076647D">
        <w:t>11.3.3.2</w:t>
      </w:r>
      <w:r w:rsidR="00D0441B" w:rsidRPr="0076647D">
        <w:t>4b</w:t>
      </w:r>
      <w:r w:rsidRPr="0076647D">
        <w:tab/>
        <w:t>BehaviourValue</w:t>
      </w:r>
    </w:p>
    <w:p w14:paraId="2F91DEFE" w14:textId="77777777" w:rsidR="00932AB4" w:rsidRPr="0076647D" w:rsidRDefault="00932AB4" w:rsidP="00932AB4">
      <w:pPr>
        <w:widowControl w:val="0"/>
      </w:pPr>
      <w:r w:rsidRPr="0076647D">
        <w:rPr>
          <w:rFonts w:ascii="Courier New" w:hAnsi="Courier New"/>
          <w:b/>
        </w:rPr>
        <w:t xml:space="preserve">BehaviourValue </w:t>
      </w:r>
      <w:r w:rsidRPr="0076647D">
        <w:t>is mapped to the following complex type:</w:t>
      </w:r>
    </w:p>
    <w:p w14:paraId="0A247990" w14:textId="77777777" w:rsidR="00932AB4" w:rsidRPr="0076647D" w:rsidRDefault="00932AB4" w:rsidP="00932AB4">
      <w:pPr>
        <w:pStyle w:val="PL"/>
        <w:widowControl w:val="0"/>
        <w:rPr>
          <w:noProof w:val="0"/>
        </w:rPr>
      </w:pPr>
      <w:r w:rsidRPr="0076647D">
        <w:rPr>
          <w:noProof w:val="0"/>
        </w:rPr>
        <w:tab/>
        <w:t>&lt;xsd:complexType name="BehaviourValue"&gt;</w:t>
      </w:r>
    </w:p>
    <w:p w14:paraId="34584123" w14:textId="77777777" w:rsidR="00932AB4" w:rsidRPr="0076647D" w:rsidRDefault="00932AB4" w:rsidP="00932AB4">
      <w:pPr>
        <w:pStyle w:val="PL"/>
        <w:widowControl w:val="0"/>
        <w:rPr>
          <w:noProof w:val="0"/>
        </w:rPr>
      </w:pPr>
      <w:r w:rsidRPr="0076647D">
        <w:rPr>
          <w:noProof w:val="0"/>
        </w:rPr>
        <w:tab/>
      </w:r>
      <w:r w:rsidRPr="0076647D">
        <w:rPr>
          <w:noProof w:val="0"/>
        </w:rPr>
        <w:tab/>
        <w:t>&lt;xsd:sequence&gt;</w:t>
      </w:r>
    </w:p>
    <w:p w14:paraId="38C79B8E" w14:textId="77777777" w:rsidR="00932AB4" w:rsidRPr="0076647D" w:rsidRDefault="00932AB4" w:rsidP="00932AB4">
      <w:pPr>
        <w:pStyle w:val="PL"/>
        <w:widowControl w:val="0"/>
        <w:rPr>
          <w:noProof w:val="0"/>
        </w:rPr>
      </w:pPr>
      <w:r w:rsidRPr="0076647D">
        <w:rPr>
          <w:noProof w:val="0"/>
        </w:rPr>
        <w:tab/>
      </w:r>
      <w:r w:rsidRPr="0076647D">
        <w:rPr>
          <w:noProof w:val="0"/>
        </w:rPr>
        <w:tab/>
      </w:r>
      <w:r w:rsidRPr="0076647D">
        <w:rPr>
          <w:noProof w:val="0"/>
        </w:rPr>
        <w:tab/>
        <w:t>&lt;xsd:element name="name" type="Types:QualifiedName"/&gt;</w:t>
      </w:r>
    </w:p>
    <w:p w14:paraId="5CA76722" w14:textId="77777777" w:rsidR="00932AB4" w:rsidRPr="0076647D" w:rsidRDefault="00932AB4" w:rsidP="00932AB4">
      <w:pPr>
        <w:pStyle w:val="PL"/>
        <w:widowControl w:val="0"/>
        <w:rPr>
          <w:noProof w:val="0"/>
        </w:rPr>
      </w:pPr>
      <w:r w:rsidRPr="0076647D">
        <w:rPr>
          <w:noProof w:val="0"/>
        </w:rPr>
        <w:tab/>
      </w:r>
      <w:r w:rsidRPr="0076647D">
        <w:rPr>
          <w:noProof w:val="0"/>
        </w:rPr>
        <w:tab/>
        <w:t>&lt;/xsd:sequence&gt;</w:t>
      </w:r>
    </w:p>
    <w:p w14:paraId="1D2C674F" w14:textId="77777777" w:rsidR="00932AB4" w:rsidRPr="0076647D" w:rsidRDefault="00932AB4" w:rsidP="00932AB4">
      <w:pPr>
        <w:pStyle w:val="PL"/>
        <w:widowControl w:val="0"/>
        <w:rPr>
          <w:noProof w:val="0"/>
        </w:rPr>
      </w:pPr>
      <w:r w:rsidRPr="0076647D">
        <w:rPr>
          <w:noProof w:val="0"/>
        </w:rPr>
        <w:tab/>
        <w:t>&lt;/xsd:complexType&gt;</w:t>
      </w:r>
    </w:p>
    <w:p w14:paraId="4B840103" w14:textId="77777777" w:rsidR="00932AB4" w:rsidRPr="0076647D" w:rsidRDefault="00932AB4" w:rsidP="00932AB4">
      <w:pPr>
        <w:pStyle w:val="PL"/>
        <w:widowControl w:val="0"/>
        <w:rPr>
          <w:noProof w:val="0"/>
        </w:rPr>
      </w:pPr>
    </w:p>
    <w:p w14:paraId="2227BC97" w14:textId="77777777" w:rsidR="00932AB4" w:rsidRPr="0076647D" w:rsidRDefault="00932AB4" w:rsidP="00932AB4">
      <w:pPr>
        <w:widowControl w:val="0"/>
        <w:rPr>
          <w:b/>
        </w:rPr>
      </w:pPr>
      <w:r w:rsidRPr="0076647D">
        <w:rPr>
          <w:b/>
        </w:rPr>
        <w:t>Elements:</w:t>
      </w:r>
    </w:p>
    <w:p w14:paraId="697AA0EE" w14:textId="77777777" w:rsidR="00932AB4" w:rsidRPr="0076647D" w:rsidRDefault="00932AB4" w:rsidP="00932AB4">
      <w:pPr>
        <w:pStyle w:val="B1"/>
        <w:widowControl w:val="0"/>
        <w:tabs>
          <w:tab w:val="left" w:pos="1701"/>
        </w:tabs>
      </w:pPr>
      <w:r w:rsidRPr="0076647D">
        <w:rPr>
          <w:rFonts w:ascii="Courier New" w:hAnsi="Courier New" w:cs="Courier New"/>
          <w:sz w:val="16"/>
          <w:szCs w:val="16"/>
        </w:rPr>
        <w:t>name</w:t>
      </w:r>
      <w:r w:rsidRPr="0076647D">
        <w:tab/>
        <w:t>The qualified name of the behaviour.</w:t>
      </w:r>
    </w:p>
    <w:p w14:paraId="207CAD85" w14:textId="77777777" w:rsidR="00932AB4" w:rsidRPr="0076647D" w:rsidRDefault="00932AB4" w:rsidP="00932AB4">
      <w:pPr>
        <w:widowControl w:val="0"/>
        <w:rPr>
          <w:b/>
        </w:rPr>
      </w:pPr>
      <w:r w:rsidRPr="0076647D">
        <w:rPr>
          <w:b/>
        </w:rPr>
        <w:t>Attributes:</w:t>
      </w:r>
    </w:p>
    <w:p w14:paraId="6A197FBC" w14:textId="77777777" w:rsidR="00932AB4" w:rsidRPr="0076647D" w:rsidRDefault="00932AB4" w:rsidP="00932AB4">
      <w:pPr>
        <w:pStyle w:val="B1"/>
        <w:widowControl w:val="0"/>
      </w:pPr>
      <w:r w:rsidRPr="0076647D">
        <w:t>none.</w:t>
      </w:r>
    </w:p>
    <w:p w14:paraId="6F4646E1" w14:textId="77777777" w:rsidR="001D500B" w:rsidRPr="0076647D" w:rsidRDefault="001D500B" w:rsidP="002A1793">
      <w:pPr>
        <w:pStyle w:val="H6"/>
      </w:pPr>
      <w:r w:rsidRPr="0076647D">
        <w:t>Clause 11.3.3.12</w:t>
      </w:r>
      <w:r w:rsidR="002A1793" w:rsidRPr="0076647D">
        <w:tab/>
      </w:r>
      <w:r w:rsidRPr="0076647D">
        <w:t xml:space="preserve">RecordValue </w:t>
      </w:r>
    </w:p>
    <w:p w14:paraId="761A220B" w14:textId="10A0E140" w:rsidR="003832E2" w:rsidRPr="0076647D" w:rsidRDefault="003832E2" w:rsidP="008044DD">
      <w:r w:rsidRPr="0076647D">
        <w:t>All clauses for structured values are to be extended with an element for a BehaviourValue.</w:t>
      </w:r>
    </w:p>
    <w:p w14:paraId="6398E705" w14:textId="77777777" w:rsidR="003832E2" w:rsidRPr="0076647D" w:rsidRDefault="003832E2" w:rsidP="008E7E1C">
      <w:pPr>
        <w:pStyle w:val="H6"/>
      </w:pPr>
      <w:r w:rsidRPr="0076647D">
        <w:t>11.3.3.12</w:t>
      </w:r>
      <w:r w:rsidRPr="0076647D">
        <w:tab/>
        <w:t>RecordValue</w:t>
      </w:r>
    </w:p>
    <w:p w14:paraId="7BE3A1B9" w14:textId="77777777" w:rsidR="003832E2" w:rsidRPr="0076647D" w:rsidRDefault="003832E2" w:rsidP="008E7E1C">
      <w:pPr>
        <w:keepNext/>
        <w:keepLines/>
        <w:widowControl w:val="0"/>
      </w:pPr>
      <w:r w:rsidRPr="0076647D">
        <w:rPr>
          <w:rFonts w:ascii="Courier New" w:hAnsi="Courier New"/>
          <w:b/>
        </w:rPr>
        <w:t xml:space="preserve">RecordValue </w:t>
      </w:r>
      <w:r w:rsidRPr="0076647D">
        <w:t>is mapped to the following complex type:</w:t>
      </w:r>
    </w:p>
    <w:p w14:paraId="66C04086" w14:textId="77777777" w:rsidR="003832E2" w:rsidRPr="0076647D" w:rsidRDefault="003832E2" w:rsidP="008E7E1C">
      <w:pPr>
        <w:pStyle w:val="PL"/>
        <w:keepNext/>
        <w:keepLines/>
        <w:widowControl w:val="0"/>
        <w:rPr>
          <w:noProof w:val="0"/>
        </w:rPr>
      </w:pPr>
      <w:r w:rsidRPr="0076647D">
        <w:rPr>
          <w:noProof w:val="0"/>
        </w:rPr>
        <w:tab/>
        <w:t>&lt;xsd:complexType name="RecordValue"&gt;</w:t>
      </w:r>
    </w:p>
    <w:p w14:paraId="78783A81" w14:textId="77777777" w:rsidR="003832E2" w:rsidRPr="0076647D" w:rsidRDefault="003832E2" w:rsidP="008E7E1C">
      <w:pPr>
        <w:pStyle w:val="PL"/>
        <w:keepNext/>
        <w:keepLines/>
        <w:widowControl w:val="0"/>
        <w:rPr>
          <w:noProof w:val="0"/>
        </w:rPr>
      </w:pPr>
      <w:r w:rsidRPr="0076647D">
        <w:rPr>
          <w:noProof w:val="0"/>
        </w:rPr>
        <w:tab/>
      </w:r>
      <w:r w:rsidRPr="0076647D">
        <w:rPr>
          <w:noProof w:val="0"/>
        </w:rPr>
        <w:tab/>
        <w:t>&lt;xsd:choice&gt;</w:t>
      </w:r>
    </w:p>
    <w:p w14:paraId="3769614C" w14:textId="77777777" w:rsidR="003832E2" w:rsidRPr="0076647D" w:rsidRDefault="003832E2" w:rsidP="008E7E1C">
      <w:pPr>
        <w:pStyle w:val="PL"/>
        <w:keepNext/>
        <w:keepLines/>
        <w:widowControl w:val="0"/>
        <w:rPr>
          <w:noProof w:val="0"/>
        </w:rPr>
      </w:pPr>
      <w:r w:rsidRPr="0076647D">
        <w:rPr>
          <w:noProof w:val="0"/>
        </w:rPr>
        <w:tab/>
      </w:r>
      <w:r w:rsidRPr="0076647D">
        <w:rPr>
          <w:noProof w:val="0"/>
        </w:rPr>
        <w:tab/>
      </w:r>
      <w:r w:rsidRPr="0076647D">
        <w:rPr>
          <w:noProof w:val="0"/>
        </w:rPr>
        <w:tab/>
        <w:t>&lt;xsd:choice minOccurs="0" maxOccurs="unbounded"&gt;</w:t>
      </w:r>
    </w:p>
    <w:p w14:paraId="60C672F4" w14:textId="77777777" w:rsidR="003832E2" w:rsidRPr="0076647D" w:rsidRDefault="003832E2" w:rsidP="008E7E1C">
      <w:pPr>
        <w:pStyle w:val="PL"/>
        <w:keepNext/>
        <w:keepLines/>
        <w:widowControl w:val="0"/>
        <w:rPr>
          <w:noProof w:val="0"/>
        </w:rPr>
      </w:pPr>
      <w:r w:rsidRPr="0076647D">
        <w:rPr>
          <w:noProof w:val="0"/>
        </w:rPr>
        <w:tab/>
      </w:r>
      <w:r w:rsidRPr="0076647D">
        <w:rPr>
          <w:noProof w:val="0"/>
        </w:rPr>
        <w:tab/>
      </w:r>
      <w:r w:rsidRPr="0076647D">
        <w:rPr>
          <w:noProof w:val="0"/>
        </w:rPr>
        <w:tab/>
      </w:r>
      <w:r w:rsidRPr="0076647D">
        <w:rPr>
          <w:noProof w:val="0"/>
        </w:rPr>
        <w:tab/>
        <w:t>&lt;xsd:element name="integer" type="Values:IntegerValue"/&gt;</w:t>
      </w:r>
    </w:p>
    <w:p w14:paraId="3834EC62" w14:textId="77777777" w:rsidR="003832E2" w:rsidRPr="0076647D" w:rsidRDefault="003832E2" w:rsidP="008E7E1C">
      <w:pPr>
        <w:pStyle w:val="PL"/>
        <w:keepNext/>
        <w:keepLines/>
        <w:widowControl w:val="0"/>
        <w:rPr>
          <w:noProof w:val="0"/>
        </w:rPr>
      </w:pPr>
      <w:r w:rsidRPr="0076647D">
        <w:rPr>
          <w:noProof w:val="0"/>
        </w:rPr>
        <w:tab/>
      </w:r>
      <w:r w:rsidRPr="0076647D">
        <w:rPr>
          <w:noProof w:val="0"/>
        </w:rPr>
        <w:tab/>
      </w:r>
      <w:r w:rsidRPr="0076647D">
        <w:rPr>
          <w:noProof w:val="0"/>
        </w:rPr>
        <w:tab/>
      </w:r>
      <w:r w:rsidRPr="0076647D">
        <w:rPr>
          <w:noProof w:val="0"/>
        </w:rPr>
        <w:tab/>
        <w:t>&lt;xsd:element name="float" type="Values:FloatValue"/&gt;</w:t>
      </w:r>
    </w:p>
    <w:p w14:paraId="615D3B19" w14:textId="77777777" w:rsidR="003832E2" w:rsidRPr="0076647D" w:rsidRDefault="003832E2" w:rsidP="008E7E1C">
      <w:pPr>
        <w:pStyle w:val="PL"/>
        <w:keepNext/>
        <w:keepLines/>
        <w:widowControl w:val="0"/>
        <w:rPr>
          <w:noProof w:val="0"/>
        </w:rPr>
      </w:pPr>
      <w:r w:rsidRPr="0076647D">
        <w:rPr>
          <w:noProof w:val="0"/>
        </w:rPr>
        <w:tab/>
      </w:r>
      <w:r w:rsidRPr="0076647D">
        <w:rPr>
          <w:noProof w:val="0"/>
        </w:rPr>
        <w:tab/>
      </w:r>
      <w:r w:rsidRPr="0076647D">
        <w:rPr>
          <w:noProof w:val="0"/>
        </w:rPr>
        <w:tab/>
      </w:r>
      <w:r w:rsidRPr="0076647D">
        <w:rPr>
          <w:noProof w:val="0"/>
        </w:rPr>
        <w:tab/>
        <w:t>&lt;xsd:element name="boolean" type="Values:BooleanValue"/&gt;</w:t>
      </w:r>
    </w:p>
    <w:p w14:paraId="50B12392" w14:textId="77777777" w:rsidR="003832E2" w:rsidRPr="0076647D" w:rsidRDefault="003832E2" w:rsidP="008E7E1C">
      <w:pPr>
        <w:pStyle w:val="PL"/>
        <w:keepNext/>
        <w:keepLines/>
        <w:widowControl w:val="0"/>
        <w:rPr>
          <w:noProof w:val="0"/>
        </w:rPr>
      </w:pPr>
      <w:r w:rsidRPr="0076647D">
        <w:rPr>
          <w:noProof w:val="0"/>
        </w:rPr>
        <w:tab/>
      </w:r>
      <w:r w:rsidRPr="0076647D">
        <w:rPr>
          <w:noProof w:val="0"/>
        </w:rPr>
        <w:tab/>
      </w:r>
      <w:r w:rsidRPr="0076647D">
        <w:rPr>
          <w:noProof w:val="0"/>
        </w:rPr>
        <w:tab/>
      </w:r>
      <w:r w:rsidRPr="0076647D">
        <w:rPr>
          <w:noProof w:val="0"/>
        </w:rPr>
        <w:tab/>
        <w:t>&lt;xsd:element name="verdicttype" type="Values:VerdictValue"/&gt;</w:t>
      </w:r>
    </w:p>
    <w:p w14:paraId="36AE6AB0"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name="bitstring" type="Values:BitstringValue"/&gt;</w:t>
      </w:r>
    </w:p>
    <w:p w14:paraId="5C3FA2D3"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name="hexstring" type="Values:HexstringValue"/&gt;</w:t>
      </w:r>
    </w:p>
    <w:p w14:paraId="10565E09"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name="octetstring" type="Values:OctetstringValue"/&gt;</w:t>
      </w:r>
    </w:p>
    <w:p w14:paraId="5C622987"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name="charstring" type="Values:CharstringValue"/&gt;</w:t>
      </w:r>
    </w:p>
    <w:p w14:paraId="3CE00AF7"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 xml:space="preserve">&lt;xsd:element name="universal_charstring" </w:t>
      </w:r>
    </w:p>
    <w:p w14:paraId="7A118749"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type="Values:UniversalCharstringValue"/&gt;</w:t>
      </w:r>
    </w:p>
    <w:p w14:paraId="0D7FE865"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name="record" type="Values:RecordValue"/&gt;</w:t>
      </w:r>
    </w:p>
    <w:p w14:paraId="7F031B51"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name="record_of" type="Values:RecordOfValue"/&gt;</w:t>
      </w:r>
    </w:p>
    <w:p w14:paraId="353BEE35"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name="array" type="Values:ArrayValue"/&gt;</w:t>
      </w:r>
    </w:p>
    <w:p w14:paraId="572E43CA"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name="set" type="Values:SetValue"/&gt;</w:t>
      </w:r>
    </w:p>
    <w:p w14:paraId="24EB82BD"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name="set_of" type="Values:SetOfValue"/&gt;</w:t>
      </w:r>
    </w:p>
    <w:p w14:paraId="7A0344C7"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name="enumerated" type="Values:EnumeratedValue"/&gt;</w:t>
      </w:r>
    </w:p>
    <w:p w14:paraId="6A72885E"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name="union" type="Values:UnionValue"/&gt;</w:t>
      </w:r>
    </w:p>
    <w:p w14:paraId="46E66493"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name="anytype" type="Values:AnytypeValue"/&gt;</w:t>
      </w:r>
    </w:p>
    <w:p w14:paraId="0FAD40DC" w14:textId="77777777" w:rsidR="003832E2" w:rsidRPr="0076647D" w:rsidRDefault="003832E2" w:rsidP="003832E2">
      <w:pPr>
        <w:pStyle w:val="PL"/>
        <w:widowControl w:val="0"/>
        <w:rPr>
          <w:noProof w:val="0"/>
        </w:rPr>
      </w:pPr>
      <w:r w:rsidRPr="0076647D">
        <w:rPr>
          <w:noProof w:val="0"/>
        </w:rPr>
        <w:lastRenderedPageBreak/>
        <w:tab/>
      </w:r>
      <w:r w:rsidRPr="0076647D">
        <w:rPr>
          <w:noProof w:val="0"/>
        </w:rPr>
        <w:tab/>
      </w:r>
      <w:r w:rsidRPr="0076647D">
        <w:rPr>
          <w:noProof w:val="0"/>
        </w:rPr>
        <w:tab/>
      </w:r>
      <w:r w:rsidRPr="0076647D">
        <w:rPr>
          <w:noProof w:val="0"/>
        </w:rPr>
        <w:tab/>
        <w:t>&lt;xsd:element name="address" type="Values:AddressValue"/&gt;</w:t>
      </w:r>
    </w:p>
    <w:p w14:paraId="049DE927"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name="behaviour" type="Values:BehaviourValue"/&gt;</w:t>
      </w:r>
    </w:p>
    <w:p w14:paraId="39063D9B"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&lt;/xsd:choice&gt;</w:t>
      </w:r>
    </w:p>
    <w:p w14:paraId="3F76453D"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name="null"</w:t>
      </w:r>
      <w:r w:rsidRPr="0076647D">
        <w:rPr>
          <w:noProof w:val="0"/>
          <w:szCs w:val="16"/>
        </w:rPr>
        <w:t xml:space="preserve"> type="Templates:null</w:t>
      </w:r>
      <w:r w:rsidRPr="0076647D">
        <w:rPr>
          <w:noProof w:val="0"/>
        </w:rPr>
        <w:t>"/&gt;</w:t>
      </w:r>
    </w:p>
    <w:p w14:paraId="374B1E83"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name="omit"</w:t>
      </w:r>
      <w:r w:rsidRPr="0076647D">
        <w:rPr>
          <w:noProof w:val="0"/>
          <w:szCs w:val="16"/>
        </w:rPr>
        <w:t xml:space="preserve"> type="Templates:omit</w:t>
      </w:r>
      <w:r w:rsidRPr="0076647D">
        <w:rPr>
          <w:noProof w:val="0"/>
        </w:rPr>
        <w:t>"/&gt;</w:t>
      </w:r>
    </w:p>
    <w:p w14:paraId="57DE49E6" w14:textId="77777777" w:rsidR="003832E2" w:rsidRPr="0076647D" w:rsidRDefault="003832E2" w:rsidP="003832E2">
      <w:pPr>
        <w:pStyle w:val="PL"/>
        <w:widowControl w:val="0"/>
        <w:rPr>
          <w:noProof w:val="0"/>
        </w:rPr>
      </w:pPr>
      <w:r w:rsidRPr="0076647D">
        <w:rPr>
          <w:noProof w:val="0"/>
        </w:rPr>
        <w:tab/>
      </w:r>
      <w:r w:rsidRPr="0076647D">
        <w:rPr>
          <w:noProof w:val="0"/>
        </w:rPr>
        <w:tab/>
        <w:t>&lt;/xsd: choice&gt;</w:t>
      </w:r>
    </w:p>
    <w:p w14:paraId="05C5F33F" w14:textId="77777777" w:rsidR="003832E2" w:rsidRPr="0076647D" w:rsidRDefault="003832E2" w:rsidP="003832E2">
      <w:pPr>
        <w:pStyle w:val="PL"/>
        <w:widowControl w:val="0"/>
        <w:rPr>
          <w:noProof w:val="0"/>
        </w:rPr>
      </w:pPr>
      <w:r w:rsidRPr="0076647D">
        <w:rPr>
          <w:noProof w:val="0"/>
        </w:rPr>
        <w:tab/>
      </w:r>
      <w:r w:rsidRPr="0076647D">
        <w:rPr>
          <w:noProof w:val="0"/>
        </w:rPr>
        <w:tab/>
        <w:t>&lt;xsd:attributeGroup ref="Values:ValueAtts"/&gt;</w:t>
      </w:r>
    </w:p>
    <w:p w14:paraId="16116093" w14:textId="77777777" w:rsidR="003832E2" w:rsidRPr="0076647D" w:rsidRDefault="003832E2" w:rsidP="003832E2">
      <w:pPr>
        <w:pStyle w:val="PL"/>
        <w:widowControl w:val="0"/>
        <w:rPr>
          <w:noProof w:val="0"/>
        </w:rPr>
      </w:pPr>
      <w:r w:rsidRPr="0076647D">
        <w:rPr>
          <w:noProof w:val="0"/>
        </w:rPr>
        <w:tab/>
        <w:t>&lt;/xsd:complexType&gt;</w:t>
      </w:r>
    </w:p>
    <w:p w14:paraId="33B2B315" w14:textId="77777777" w:rsidR="003832E2" w:rsidRPr="0076647D" w:rsidRDefault="003832E2" w:rsidP="003832E2">
      <w:pPr>
        <w:pStyle w:val="PL"/>
        <w:widowControl w:val="0"/>
        <w:rPr>
          <w:noProof w:val="0"/>
        </w:rPr>
      </w:pPr>
    </w:p>
    <w:p w14:paraId="698CF1A3" w14:textId="77777777" w:rsidR="003832E2" w:rsidRPr="0076647D" w:rsidRDefault="003832E2" w:rsidP="002A1793">
      <w:pPr>
        <w:keepNext/>
        <w:widowControl w:val="0"/>
        <w:rPr>
          <w:b/>
        </w:rPr>
      </w:pPr>
      <w:r w:rsidRPr="0076647D">
        <w:rPr>
          <w:b/>
        </w:rPr>
        <w:t>Sequence of Elements:</w:t>
      </w:r>
    </w:p>
    <w:p w14:paraId="5F1EDF37" w14:textId="77777777" w:rsidR="003832E2" w:rsidRPr="0076647D" w:rsidRDefault="003832E2" w:rsidP="002A1793">
      <w:pPr>
        <w:pStyle w:val="B1"/>
        <w:keepNext/>
        <w:widowControl w:val="0"/>
        <w:tabs>
          <w:tab w:val="left" w:pos="2835"/>
        </w:tabs>
      </w:pPr>
      <w:r w:rsidRPr="0076647D">
        <w:rPr>
          <w:rFonts w:ascii="Courier New" w:hAnsi="Courier New" w:cs="Courier New"/>
          <w:sz w:val="16"/>
          <w:szCs w:val="16"/>
        </w:rPr>
        <w:t>integer</w:t>
      </w:r>
      <w:r w:rsidRPr="0076647D">
        <w:tab/>
        <w:t>An integer value.</w:t>
      </w:r>
    </w:p>
    <w:p w14:paraId="3E663B7D"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float</w:t>
      </w:r>
      <w:r w:rsidRPr="0076647D">
        <w:tab/>
        <w:t>A float value.</w:t>
      </w:r>
    </w:p>
    <w:p w14:paraId="73050392"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boolean</w:t>
      </w:r>
      <w:r w:rsidRPr="0076647D">
        <w:tab/>
        <w:t>A boolean value.</w:t>
      </w:r>
    </w:p>
    <w:p w14:paraId="2266FE17"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verdicttype</w:t>
      </w:r>
      <w:r w:rsidRPr="0076647D">
        <w:tab/>
        <w:t>A verdicttype value.</w:t>
      </w:r>
    </w:p>
    <w:p w14:paraId="642E6A2E"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bitstring</w:t>
      </w:r>
      <w:r w:rsidRPr="0076647D">
        <w:tab/>
        <w:t>A bitstring value.</w:t>
      </w:r>
    </w:p>
    <w:p w14:paraId="63AC5EE5"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hexstring</w:t>
      </w:r>
      <w:r w:rsidRPr="0076647D">
        <w:tab/>
        <w:t>An hexstring value.</w:t>
      </w:r>
    </w:p>
    <w:p w14:paraId="66C15E84"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octetstring</w:t>
      </w:r>
      <w:r w:rsidRPr="0076647D">
        <w:tab/>
        <w:t>An octetstring value.</w:t>
      </w:r>
    </w:p>
    <w:p w14:paraId="2353DA4D"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charstring</w:t>
      </w:r>
      <w:r w:rsidRPr="0076647D">
        <w:tab/>
        <w:t>A charstring value.</w:t>
      </w:r>
    </w:p>
    <w:p w14:paraId="62EA8879"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universal_charstring</w:t>
      </w:r>
      <w:r w:rsidRPr="0076647D">
        <w:tab/>
        <w:t>A universal charstring value.</w:t>
      </w:r>
    </w:p>
    <w:p w14:paraId="5A827541"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record</w:t>
      </w:r>
      <w:r w:rsidRPr="0076647D">
        <w:tab/>
        <w:t>A record value.</w:t>
      </w:r>
    </w:p>
    <w:p w14:paraId="59D91CA6"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record_of</w:t>
      </w:r>
      <w:r w:rsidRPr="0076647D">
        <w:tab/>
        <w:t>A record of value.</w:t>
      </w:r>
    </w:p>
    <w:p w14:paraId="792CE491"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array</w:t>
      </w:r>
      <w:r w:rsidRPr="0076647D">
        <w:tab/>
        <w:t>An array value.</w:t>
      </w:r>
    </w:p>
    <w:p w14:paraId="4A498DD4"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set</w:t>
      </w:r>
      <w:r w:rsidRPr="0076647D">
        <w:tab/>
        <w:t>A set value.</w:t>
      </w:r>
    </w:p>
    <w:p w14:paraId="02D2E14D"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set_of</w:t>
      </w:r>
      <w:r w:rsidRPr="0076647D">
        <w:tab/>
        <w:t>A set of value.</w:t>
      </w:r>
    </w:p>
    <w:p w14:paraId="6F19EDEF"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enumerated</w:t>
      </w:r>
      <w:r w:rsidRPr="0076647D">
        <w:tab/>
        <w:t>An enumerated value.</w:t>
      </w:r>
    </w:p>
    <w:p w14:paraId="50C9D50C"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union</w:t>
      </w:r>
      <w:r w:rsidRPr="0076647D">
        <w:tab/>
        <w:t>A union value.</w:t>
      </w:r>
    </w:p>
    <w:p w14:paraId="69FF1B6D"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anytype</w:t>
      </w:r>
      <w:r w:rsidRPr="0076647D">
        <w:tab/>
        <w:t>An anytype value.</w:t>
      </w:r>
    </w:p>
    <w:p w14:paraId="7ACC1E47"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address</w:t>
      </w:r>
      <w:r w:rsidRPr="0076647D">
        <w:tab/>
        <w:t>An address value.</w:t>
      </w:r>
    </w:p>
    <w:p w14:paraId="03B28966" w14:textId="77777777" w:rsidR="00B42040" w:rsidRPr="0076647D" w:rsidRDefault="00B42040" w:rsidP="00B42040">
      <w:pPr>
        <w:pStyle w:val="B1"/>
        <w:widowControl w:val="0"/>
        <w:tabs>
          <w:tab w:val="left" w:pos="2835"/>
        </w:tabs>
      </w:pPr>
      <w:r w:rsidRPr="0076647D">
        <w:rPr>
          <w:rFonts w:ascii="Courier New" w:hAnsi="Courier New" w:cs="Courier New"/>
          <w:sz w:val="16"/>
          <w:szCs w:val="16"/>
        </w:rPr>
        <w:t>behaviour</w:t>
      </w:r>
      <w:r w:rsidRPr="0076647D">
        <w:rPr>
          <w:rFonts w:ascii="Courier New" w:hAnsi="Courier New" w:cs="Courier New"/>
          <w:sz w:val="16"/>
          <w:szCs w:val="16"/>
        </w:rPr>
        <w:tab/>
      </w:r>
      <w:r w:rsidRPr="0076647D">
        <w:t>A behaviour value.</w:t>
      </w:r>
    </w:p>
    <w:p w14:paraId="734DCE6A"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null</w:t>
      </w:r>
      <w:r w:rsidRPr="0076647D">
        <w:rPr>
          <w:rFonts w:ascii="Courier New" w:hAnsi="Courier New" w:cs="Courier New"/>
          <w:sz w:val="16"/>
          <w:szCs w:val="16"/>
        </w:rPr>
        <w:tab/>
      </w:r>
      <w:r w:rsidRPr="0076647D">
        <w:t>If no field is given.</w:t>
      </w:r>
    </w:p>
    <w:p w14:paraId="0AF4B9D6"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omit</w:t>
      </w:r>
      <w:r w:rsidRPr="0076647D">
        <w:rPr>
          <w:rFonts w:ascii="Courier New" w:hAnsi="Courier New" w:cs="Courier New"/>
          <w:sz w:val="16"/>
          <w:szCs w:val="16"/>
        </w:rPr>
        <w:tab/>
      </w:r>
      <w:r w:rsidRPr="0076647D">
        <w:t>If the field is omitted.</w:t>
      </w:r>
    </w:p>
    <w:p w14:paraId="698A0DFF" w14:textId="77777777" w:rsidR="003832E2" w:rsidRPr="0076647D" w:rsidRDefault="003832E2" w:rsidP="003832E2">
      <w:pPr>
        <w:widowControl w:val="0"/>
        <w:rPr>
          <w:b/>
        </w:rPr>
      </w:pPr>
      <w:r w:rsidRPr="0076647D">
        <w:rPr>
          <w:b/>
        </w:rPr>
        <w:t>Attributes:</w:t>
      </w:r>
    </w:p>
    <w:p w14:paraId="7047E5DF" w14:textId="77777777" w:rsidR="003832E2" w:rsidRPr="0076647D" w:rsidRDefault="003832E2" w:rsidP="003832E2">
      <w:pPr>
        <w:pStyle w:val="B1"/>
        <w:widowControl w:val="0"/>
        <w:tabs>
          <w:tab w:val="left" w:pos="4500"/>
        </w:tabs>
      </w:pPr>
      <w:r w:rsidRPr="0076647D">
        <w:t>The same attributes as those of Value.</w:t>
      </w:r>
    </w:p>
    <w:p w14:paraId="114A8DFB" w14:textId="77777777" w:rsidR="003832E2" w:rsidRPr="0076647D" w:rsidRDefault="003832E2" w:rsidP="00CA1AF8">
      <w:pPr>
        <w:pStyle w:val="H6"/>
      </w:pPr>
      <w:r w:rsidRPr="0076647D">
        <w:lastRenderedPageBreak/>
        <w:t>11.3.3.13</w:t>
      </w:r>
      <w:r w:rsidRPr="0076647D">
        <w:tab/>
        <w:t>RecordOfValue</w:t>
      </w:r>
    </w:p>
    <w:p w14:paraId="7435944C" w14:textId="77777777" w:rsidR="003832E2" w:rsidRPr="0076647D" w:rsidRDefault="003832E2" w:rsidP="003832E2">
      <w:pPr>
        <w:keepNext/>
        <w:keepLines/>
        <w:widowControl w:val="0"/>
      </w:pPr>
      <w:r w:rsidRPr="0076647D">
        <w:rPr>
          <w:rFonts w:ascii="Courier New" w:hAnsi="Courier New"/>
          <w:b/>
        </w:rPr>
        <w:t xml:space="preserve">RecordOfValue </w:t>
      </w:r>
      <w:r w:rsidRPr="0076647D">
        <w:t>is mapped to the following complex type:</w:t>
      </w:r>
    </w:p>
    <w:p w14:paraId="468717B4" w14:textId="77777777" w:rsidR="003832E2" w:rsidRPr="0076647D" w:rsidRDefault="003832E2" w:rsidP="003832E2">
      <w:pPr>
        <w:pStyle w:val="PL"/>
        <w:keepNext/>
        <w:keepLines/>
        <w:widowControl w:val="0"/>
        <w:rPr>
          <w:noProof w:val="0"/>
        </w:rPr>
      </w:pPr>
      <w:r w:rsidRPr="0076647D">
        <w:rPr>
          <w:noProof w:val="0"/>
        </w:rPr>
        <w:tab/>
        <w:t>&lt;xsd:complexType name="RecordOfValue"&gt;</w:t>
      </w:r>
    </w:p>
    <w:p w14:paraId="47A5240A"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t>&lt;xsd:choice&gt;</w:t>
      </w:r>
    </w:p>
    <w:p w14:paraId="256470B2"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t xml:space="preserve">&lt;xsd:element name="integer" type="Values:IntegerValue" minOccurs="0" </w:t>
      </w:r>
    </w:p>
    <w:p w14:paraId="19442712"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669B9F2D"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t xml:space="preserve">&lt;xsd:element name="float" type="Values:FloatValue" minOccurs="0" </w:t>
      </w:r>
    </w:p>
    <w:p w14:paraId="7B365FAE"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70018A59"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t xml:space="preserve">&lt;xsd:element name="boolean" type="Values:BooleanValue" minOccurs="0" </w:t>
      </w:r>
    </w:p>
    <w:p w14:paraId="06256728"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63F30F85" w14:textId="77777777" w:rsidR="003832E2" w:rsidRPr="0076647D" w:rsidRDefault="003832E2" w:rsidP="003832E2">
      <w:pPr>
        <w:pStyle w:val="PL"/>
        <w:widowControl w:val="0"/>
        <w:rPr>
          <w:noProof w:val="0"/>
        </w:rPr>
      </w:pPr>
      <w:r w:rsidRPr="0076647D">
        <w:rPr>
          <w:noProof w:val="0"/>
        </w:rPr>
        <w:t xml:space="preserve">            &lt;xsd:element name="verdicttype" type="Values:VerdictValue" minOccurs="0" </w:t>
      </w:r>
    </w:p>
    <w:p w14:paraId="7EA73EAC" w14:textId="77777777" w:rsidR="003832E2" w:rsidRPr="0076647D" w:rsidRDefault="003832E2" w:rsidP="003832E2">
      <w:pPr>
        <w:pStyle w:val="PL"/>
        <w:widowControl w:val="0"/>
        <w:rPr>
          <w:noProof w:val="0"/>
        </w:rPr>
      </w:pPr>
      <w:r w:rsidRPr="0076647D">
        <w:rPr>
          <w:noProof w:val="0"/>
        </w:rPr>
        <w:t xml:space="preserve">                    maxOccurs="unbounded"/&gt;</w:t>
      </w:r>
    </w:p>
    <w:p w14:paraId="711C591F"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name="bitstring" type="Values:BitstringValue" </w:t>
      </w:r>
    </w:p>
    <w:p w14:paraId="6793F837"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32A63CDC" w14:textId="77777777" w:rsidR="003832E2" w:rsidRPr="0076647D" w:rsidRDefault="003832E2" w:rsidP="008E356F">
      <w:pPr>
        <w:pStyle w:val="PL"/>
        <w:keepNext/>
        <w:keepLines/>
        <w:widowControl w:val="0"/>
        <w:rPr>
          <w:noProof w:val="0"/>
        </w:rPr>
      </w:pPr>
      <w:r w:rsidRPr="0076647D">
        <w:rPr>
          <w:noProof w:val="0"/>
        </w:rPr>
        <w:tab/>
      </w:r>
      <w:r w:rsidRPr="0076647D">
        <w:rPr>
          <w:noProof w:val="0"/>
        </w:rPr>
        <w:tab/>
      </w:r>
      <w:r w:rsidRPr="0076647D">
        <w:rPr>
          <w:noProof w:val="0"/>
        </w:rPr>
        <w:tab/>
        <w:t xml:space="preserve">&lt;xsd:element name="hexstring" type="Values:HexstringValue" </w:t>
      </w:r>
    </w:p>
    <w:p w14:paraId="2E798676"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07281BBC"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name="octetstring" type="Values:OctetstringValue" </w:t>
      </w:r>
    </w:p>
    <w:p w14:paraId="28BCBDFC"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6BD13959"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name="charstring" type="Values:CharstringValue" </w:t>
      </w:r>
    </w:p>
    <w:p w14:paraId="5491EC23"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7D1CEEA0"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name="universal_charstring" </w:t>
      </w:r>
    </w:p>
    <w:p w14:paraId="59FB7040"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 xml:space="preserve">type="Values:UniversalCharstringValue" minOccurs="0" </w:t>
      </w:r>
    </w:p>
    <w:p w14:paraId="1E0E3878"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229918AE"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name="record" type="Values:RecordValue" minOccurs="0" </w:t>
      </w:r>
    </w:p>
    <w:p w14:paraId="665490D1"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55449850"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name="record_of" type="Values:RecordOfValue" </w:t>
      </w:r>
    </w:p>
    <w:p w14:paraId="43940E9A"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2201061C"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name="array" type="Values:ArrayValue" </w:t>
      </w:r>
    </w:p>
    <w:p w14:paraId="1C5423AF"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62E9BD4D"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name="set" type="Values:SetValue" minOccurs="0" </w:t>
      </w:r>
    </w:p>
    <w:p w14:paraId="3C100CD0"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4EC8593C"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name="set_of" type="Values:SetOfValue" </w:t>
      </w:r>
    </w:p>
    <w:p w14:paraId="77142C2F"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5BEFFBA9"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name="enumerated" type="Values:EnumeratedValue" </w:t>
      </w:r>
    </w:p>
    <w:p w14:paraId="20967483"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47009191"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name="union" type="Values:UnionValue" minOccurs="0" </w:t>
      </w:r>
    </w:p>
    <w:p w14:paraId="7BDD488E"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73356A77"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name="anytype" type="Values:AnytypeValue" minOccurs="0" </w:t>
      </w:r>
    </w:p>
    <w:p w14:paraId="6342533C"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02801651"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name="address" type="Values:AddressValue" minOccurs="0" </w:t>
      </w:r>
    </w:p>
    <w:p w14:paraId="06E4DC06"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14D9874F"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name="behaviour" type="Values:BehaviourValue" minOccurs="0" </w:t>
      </w:r>
    </w:p>
    <w:p w14:paraId="7828A3D9"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4A22BBB2"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name="null"</w:t>
      </w:r>
      <w:r w:rsidRPr="0076647D">
        <w:rPr>
          <w:noProof w:val="0"/>
          <w:szCs w:val="16"/>
        </w:rPr>
        <w:t xml:space="preserve"> type="Templates:null</w:t>
      </w:r>
      <w:r w:rsidRPr="0076647D">
        <w:rPr>
          <w:noProof w:val="0"/>
        </w:rPr>
        <w:t>"/&gt;</w:t>
      </w:r>
    </w:p>
    <w:p w14:paraId="318787A3"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name="omit"</w:t>
      </w:r>
      <w:r w:rsidRPr="0076647D">
        <w:rPr>
          <w:noProof w:val="0"/>
          <w:szCs w:val="16"/>
        </w:rPr>
        <w:t xml:space="preserve"> type="Templates:omit</w:t>
      </w:r>
      <w:r w:rsidRPr="0076647D">
        <w:rPr>
          <w:noProof w:val="0"/>
        </w:rPr>
        <w:t>"/&gt;</w:t>
      </w:r>
    </w:p>
    <w:p w14:paraId="376B483D" w14:textId="77777777" w:rsidR="003832E2" w:rsidRPr="0076647D" w:rsidRDefault="003832E2" w:rsidP="003832E2">
      <w:pPr>
        <w:pStyle w:val="PL"/>
        <w:widowControl w:val="0"/>
        <w:rPr>
          <w:noProof w:val="0"/>
        </w:rPr>
      </w:pPr>
      <w:r w:rsidRPr="0076647D">
        <w:rPr>
          <w:noProof w:val="0"/>
        </w:rPr>
        <w:tab/>
      </w:r>
      <w:r w:rsidRPr="0076647D">
        <w:rPr>
          <w:noProof w:val="0"/>
        </w:rPr>
        <w:tab/>
        <w:t>&lt;/xsd:choice&gt;</w:t>
      </w:r>
    </w:p>
    <w:p w14:paraId="29BF25B3" w14:textId="77777777" w:rsidR="003832E2" w:rsidRPr="0076647D" w:rsidRDefault="003832E2" w:rsidP="003832E2">
      <w:pPr>
        <w:pStyle w:val="PL"/>
        <w:widowControl w:val="0"/>
        <w:rPr>
          <w:noProof w:val="0"/>
        </w:rPr>
      </w:pPr>
      <w:r w:rsidRPr="0076647D">
        <w:rPr>
          <w:noProof w:val="0"/>
        </w:rPr>
        <w:tab/>
      </w:r>
      <w:r w:rsidRPr="0076647D">
        <w:rPr>
          <w:noProof w:val="0"/>
        </w:rPr>
        <w:tab/>
        <w:t>&lt;xsd:attributeGroup ref="Values:ValueAtts"/&gt;</w:t>
      </w:r>
    </w:p>
    <w:p w14:paraId="25162031" w14:textId="77777777" w:rsidR="003832E2" w:rsidRPr="0076647D" w:rsidRDefault="003832E2" w:rsidP="003832E2">
      <w:pPr>
        <w:pStyle w:val="PL"/>
        <w:widowControl w:val="0"/>
        <w:rPr>
          <w:noProof w:val="0"/>
        </w:rPr>
      </w:pPr>
      <w:r w:rsidRPr="0076647D">
        <w:rPr>
          <w:noProof w:val="0"/>
        </w:rPr>
        <w:tab/>
        <w:t>&lt;/xsd:complexType&gt;</w:t>
      </w:r>
    </w:p>
    <w:p w14:paraId="5CDDBB4F" w14:textId="77777777" w:rsidR="003832E2" w:rsidRPr="0076647D" w:rsidRDefault="003832E2" w:rsidP="003832E2">
      <w:pPr>
        <w:pStyle w:val="PL"/>
        <w:widowControl w:val="0"/>
        <w:rPr>
          <w:noProof w:val="0"/>
        </w:rPr>
      </w:pPr>
    </w:p>
    <w:p w14:paraId="4167B8CA" w14:textId="77777777" w:rsidR="003832E2" w:rsidRPr="0076647D" w:rsidRDefault="003832E2" w:rsidP="003832E2">
      <w:pPr>
        <w:widowControl w:val="0"/>
        <w:rPr>
          <w:b/>
        </w:rPr>
      </w:pPr>
      <w:r w:rsidRPr="0076647D">
        <w:rPr>
          <w:b/>
        </w:rPr>
        <w:t>Choice of Sequence of Elements:</w:t>
      </w:r>
    </w:p>
    <w:p w14:paraId="4328F739"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integer</w:t>
      </w:r>
      <w:r w:rsidRPr="0076647D">
        <w:tab/>
        <w:t>An integer value.</w:t>
      </w:r>
    </w:p>
    <w:p w14:paraId="15A11762"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float</w:t>
      </w:r>
      <w:r w:rsidRPr="0076647D">
        <w:tab/>
        <w:t>A float value.</w:t>
      </w:r>
    </w:p>
    <w:p w14:paraId="600ABDA0"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boolean</w:t>
      </w:r>
      <w:r w:rsidRPr="0076647D">
        <w:tab/>
        <w:t>A boolean value.</w:t>
      </w:r>
    </w:p>
    <w:p w14:paraId="171997B7"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verdicttype</w:t>
      </w:r>
      <w:r w:rsidRPr="0076647D">
        <w:tab/>
        <w:t>A verdicttype value.</w:t>
      </w:r>
    </w:p>
    <w:p w14:paraId="4BDE133C"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bitstring</w:t>
      </w:r>
      <w:r w:rsidRPr="0076647D">
        <w:tab/>
        <w:t>A bitstring value.</w:t>
      </w:r>
    </w:p>
    <w:p w14:paraId="2194B0C7"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hexstring</w:t>
      </w:r>
      <w:r w:rsidRPr="0076647D">
        <w:tab/>
        <w:t>An hexstring value.</w:t>
      </w:r>
    </w:p>
    <w:p w14:paraId="604E7CCF"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octetstring</w:t>
      </w:r>
      <w:r w:rsidRPr="0076647D">
        <w:tab/>
        <w:t>An octetstring value.</w:t>
      </w:r>
    </w:p>
    <w:p w14:paraId="3E170C15"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charstring</w:t>
      </w:r>
      <w:r w:rsidRPr="0076647D">
        <w:tab/>
        <w:t>A charstring value.</w:t>
      </w:r>
    </w:p>
    <w:p w14:paraId="15375746"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universal_charstring</w:t>
      </w:r>
      <w:r w:rsidRPr="0076647D">
        <w:tab/>
        <w:t>A universal charstring value.</w:t>
      </w:r>
    </w:p>
    <w:p w14:paraId="071BE383"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record</w:t>
      </w:r>
      <w:r w:rsidRPr="0076647D">
        <w:tab/>
        <w:t>A record value.</w:t>
      </w:r>
    </w:p>
    <w:p w14:paraId="53F3CC37"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lastRenderedPageBreak/>
        <w:t>record_of</w:t>
      </w:r>
      <w:r w:rsidRPr="0076647D">
        <w:tab/>
        <w:t>A record of value.</w:t>
      </w:r>
    </w:p>
    <w:p w14:paraId="4AEE3997"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array</w:t>
      </w:r>
      <w:r w:rsidRPr="0076647D">
        <w:tab/>
        <w:t>An array value.</w:t>
      </w:r>
    </w:p>
    <w:p w14:paraId="30242701"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set</w:t>
      </w:r>
      <w:r w:rsidRPr="0076647D">
        <w:tab/>
        <w:t>A set value.</w:t>
      </w:r>
    </w:p>
    <w:p w14:paraId="75F92056"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set_of</w:t>
      </w:r>
      <w:r w:rsidRPr="0076647D">
        <w:tab/>
        <w:t>A set of value.</w:t>
      </w:r>
    </w:p>
    <w:p w14:paraId="715A6E50"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enumerated</w:t>
      </w:r>
      <w:r w:rsidRPr="0076647D">
        <w:tab/>
        <w:t>An enumerated value.</w:t>
      </w:r>
    </w:p>
    <w:p w14:paraId="3546E2A2"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union</w:t>
      </w:r>
      <w:r w:rsidRPr="0076647D">
        <w:tab/>
        <w:t>A union value.</w:t>
      </w:r>
    </w:p>
    <w:p w14:paraId="7B712628"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anytype</w:t>
      </w:r>
      <w:r w:rsidRPr="0076647D">
        <w:tab/>
        <w:t>An anytype value.</w:t>
      </w:r>
    </w:p>
    <w:p w14:paraId="3ED1CD69"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address</w:t>
      </w:r>
      <w:r w:rsidRPr="0076647D">
        <w:tab/>
        <w:t>An address value.</w:t>
      </w:r>
    </w:p>
    <w:p w14:paraId="11C1F8CF" w14:textId="77777777" w:rsidR="00B42040" w:rsidRPr="0076647D" w:rsidRDefault="00B42040" w:rsidP="00B42040">
      <w:pPr>
        <w:pStyle w:val="B1"/>
        <w:widowControl w:val="0"/>
        <w:tabs>
          <w:tab w:val="left" w:pos="2835"/>
        </w:tabs>
      </w:pPr>
      <w:r w:rsidRPr="0076647D">
        <w:rPr>
          <w:rFonts w:ascii="Courier New" w:hAnsi="Courier New" w:cs="Courier New"/>
          <w:sz w:val="16"/>
          <w:szCs w:val="16"/>
        </w:rPr>
        <w:t>behaviour</w:t>
      </w:r>
      <w:r w:rsidRPr="0076647D">
        <w:rPr>
          <w:rFonts w:ascii="Courier New" w:hAnsi="Courier New" w:cs="Courier New"/>
          <w:sz w:val="16"/>
          <w:szCs w:val="16"/>
        </w:rPr>
        <w:tab/>
      </w:r>
      <w:r w:rsidRPr="0076647D">
        <w:t>A behaviour value.</w:t>
      </w:r>
    </w:p>
    <w:p w14:paraId="5972D17F"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null</w:t>
      </w:r>
      <w:r w:rsidRPr="0076647D">
        <w:rPr>
          <w:rFonts w:ascii="Courier New" w:hAnsi="Courier New" w:cs="Courier New"/>
          <w:sz w:val="16"/>
          <w:szCs w:val="16"/>
        </w:rPr>
        <w:tab/>
      </w:r>
      <w:r w:rsidRPr="0076647D">
        <w:t>If no field is given.</w:t>
      </w:r>
    </w:p>
    <w:p w14:paraId="24DBED19"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omit</w:t>
      </w:r>
      <w:r w:rsidRPr="0076647D">
        <w:rPr>
          <w:rFonts w:ascii="Courier New" w:hAnsi="Courier New" w:cs="Courier New"/>
          <w:sz w:val="16"/>
          <w:szCs w:val="16"/>
        </w:rPr>
        <w:tab/>
      </w:r>
      <w:r w:rsidRPr="0076647D">
        <w:t>If the field is omitted.</w:t>
      </w:r>
    </w:p>
    <w:p w14:paraId="2423AA81" w14:textId="77777777" w:rsidR="003832E2" w:rsidRPr="0076647D" w:rsidRDefault="003832E2" w:rsidP="003832E2">
      <w:pPr>
        <w:widowControl w:val="0"/>
        <w:rPr>
          <w:b/>
        </w:rPr>
      </w:pPr>
      <w:r w:rsidRPr="0076647D">
        <w:rPr>
          <w:b/>
        </w:rPr>
        <w:t>Attributes:</w:t>
      </w:r>
    </w:p>
    <w:p w14:paraId="0750E937" w14:textId="77777777" w:rsidR="003832E2" w:rsidRPr="0076647D" w:rsidRDefault="003832E2" w:rsidP="003832E2">
      <w:pPr>
        <w:pStyle w:val="B1"/>
        <w:widowControl w:val="0"/>
        <w:tabs>
          <w:tab w:val="left" w:pos="4500"/>
        </w:tabs>
      </w:pPr>
      <w:r w:rsidRPr="0076647D">
        <w:t>The same attributes as those of Value.</w:t>
      </w:r>
    </w:p>
    <w:p w14:paraId="460F87FF" w14:textId="77777777" w:rsidR="003832E2" w:rsidRPr="0076647D" w:rsidRDefault="003832E2" w:rsidP="00CA1AF8">
      <w:pPr>
        <w:pStyle w:val="H6"/>
      </w:pPr>
      <w:r w:rsidRPr="0076647D">
        <w:t>11.3.3.14</w:t>
      </w:r>
      <w:r w:rsidRPr="0076647D">
        <w:tab/>
        <w:t>ArrayValue</w:t>
      </w:r>
    </w:p>
    <w:p w14:paraId="5CE11122" w14:textId="77777777" w:rsidR="003832E2" w:rsidRPr="0076647D" w:rsidRDefault="003832E2" w:rsidP="003832E2">
      <w:pPr>
        <w:keepNext/>
        <w:keepLines/>
        <w:widowControl w:val="0"/>
      </w:pPr>
      <w:r w:rsidRPr="0076647D">
        <w:rPr>
          <w:rFonts w:ascii="Courier New" w:hAnsi="Courier New"/>
          <w:b/>
        </w:rPr>
        <w:t xml:space="preserve">ArrayValue </w:t>
      </w:r>
      <w:r w:rsidRPr="0076647D">
        <w:t>is mapped to the following complex type:</w:t>
      </w:r>
    </w:p>
    <w:p w14:paraId="415B3AD7" w14:textId="77777777" w:rsidR="003832E2" w:rsidRPr="0076647D" w:rsidRDefault="003832E2" w:rsidP="003832E2">
      <w:pPr>
        <w:pStyle w:val="PL"/>
        <w:keepNext/>
        <w:keepLines/>
        <w:widowControl w:val="0"/>
        <w:rPr>
          <w:noProof w:val="0"/>
        </w:rPr>
      </w:pPr>
      <w:r w:rsidRPr="0076647D">
        <w:rPr>
          <w:noProof w:val="0"/>
        </w:rPr>
        <w:tab/>
        <w:t>&lt;xsd:complexType name="ArrayValue"&gt;</w:t>
      </w:r>
    </w:p>
    <w:p w14:paraId="63ED1CC0"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t>&lt;xsd:choice&gt;</w:t>
      </w:r>
    </w:p>
    <w:p w14:paraId="1A74D901"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t xml:space="preserve">&lt;xsd:element name="integer" type="Values:IntegerValue" minOccurs="0" </w:t>
      </w:r>
    </w:p>
    <w:p w14:paraId="0FB5BA62"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49BBEBDC"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t xml:space="preserve">&lt;xsd:element name="float" type="Values:FloatValue" minOccurs="0" </w:t>
      </w:r>
    </w:p>
    <w:p w14:paraId="495441D8"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406EDD07"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t xml:space="preserve">&lt;xsd:element name="boolean" type="Values:BooleanValue" minOccurs="0" </w:t>
      </w:r>
    </w:p>
    <w:p w14:paraId="78221C0C"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4F9AF5A4" w14:textId="77777777" w:rsidR="003832E2" w:rsidRPr="0076647D" w:rsidRDefault="003832E2" w:rsidP="003832E2">
      <w:pPr>
        <w:pStyle w:val="PL"/>
        <w:widowControl w:val="0"/>
        <w:rPr>
          <w:noProof w:val="0"/>
        </w:rPr>
      </w:pPr>
      <w:r w:rsidRPr="0076647D">
        <w:rPr>
          <w:noProof w:val="0"/>
        </w:rPr>
        <w:t xml:space="preserve">            &lt;xsd:element name="verdicttype" type="Values:VerdictValue" minOccurs="0" </w:t>
      </w:r>
    </w:p>
    <w:p w14:paraId="06CE6308" w14:textId="77777777" w:rsidR="003832E2" w:rsidRPr="0076647D" w:rsidRDefault="003832E2" w:rsidP="003832E2">
      <w:pPr>
        <w:pStyle w:val="PL"/>
        <w:widowControl w:val="0"/>
        <w:rPr>
          <w:noProof w:val="0"/>
        </w:rPr>
      </w:pPr>
      <w:r w:rsidRPr="0076647D">
        <w:rPr>
          <w:noProof w:val="0"/>
        </w:rPr>
        <w:t xml:space="preserve">                    maxOccurs="unbounded"/&gt;</w:t>
      </w:r>
    </w:p>
    <w:p w14:paraId="36B9E434"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name="bitstring" type="Values:BitstringValue" </w:t>
      </w:r>
    </w:p>
    <w:p w14:paraId="14745E82"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4F5A5CDE"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name="hexstring" type="Values:HexstringValue" </w:t>
      </w:r>
    </w:p>
    <w:p w14:paraId="58A9A0F7"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7E910848"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name="octetstring" type="Values:OctetstringValue" </w:t>
      </w:r>
    </w:p>
    <w:p w14:paraId="1CF7A938"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642394F2"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name="charstring" type="Values:CharstringValue" </w:t>
      </w:r>
    </w:p>
    <w:p w14:paraId="4415EC51"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1817C88E"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name="universal_charstring" </w:t>
      </w:r>
    </w:p>
    <w:p w14:paraId="63759CFE"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 xml:space="preserve">type="Values:UniversalCharstringValue" minOccurs="0" </w:t>
      </w:r>
    </w:p>
    <w:p w14:paraId="321498F6"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5B3CE34B"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name="record" type="Values:RecordValue" minOccurs="0" </w:t>
      </w:r>
    </w:p>
    <w:p w14:paraId="49E88A7D"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7915B9DE"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name="record_of" type="Values:RecordOfValue" </w:t>
      </w:r>
    </w:p>
    <w:p w14:paraId="51887F65"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7C8C285E"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name="array" type="Values:ArrayValue" </w:t>
      </w:r>
    </w:p>
    <w:p w14:paraId="27F5A6D2"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160D85C2"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name="set" type="Values:SetValue" minOccurs="0" </w:t>
      </w:r>
    </w:p>
    <w:p w14:paraId="1FD1112F"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328D0A46"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name="set_of" type="Values:SetOfValue" </w:t>
      </w:r>
    </w:p>
    <w:p w14:paraId="67CFDCDE"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2C592EC1"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name="enumerated" type="Values:EnumeratedValue" </w:t>
      </w:r>
    </w:p>
    <w:p w14:paraId="7463707C"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minOccurs="0" maxOccurs="unbounded"/&gt;</w:t>
      </w:r>
    </w:p>
    <w:p w14:paraId="25DF451A"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name="union" type="Values:UnionValue" minOccurs="0" </w:t>
      </w:r>
    </w:p>
    <w:p w14:paraId="016ABA42"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76783836"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name="anytype" type="Values:AnytypeValue" minOccurs="0" </w:t>
      </w:r>
    </w:p>
    <w:p w14:paraId="7D115F55"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1E834507"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name="address" type="Values:AddressValue" minOccurs="0" </w:t>
      </w:r>
    </w:p>
    <w:p w14:paraId="2CFBEED7"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58068B04"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 xml:space="preserve">&lt;xsd:element name="behaviour" type="Values:BehaviourValue" minOccurs="0" </w:t>
      </w:r>
    </w:p>
    <w:p w14:paraId="0E0FFB49"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maxOccurs="unbounded"/&gt;</w:t>
      </w:r>
    </w:p>
    <w:p w14:paraId="1627E967" w14:textId="77777777" w:rsidR="003832E2" w:rsidRPr="0076647D" w:rsidRDefault="003832E2" w:rsidP="009F4489">
      <w:pPr>
        <w:pStyle w:val="PL"/>
        <w:rPr>
          <w:noProof w:val="0"/>
        </w:rPr>
      </w:pPr>
      <w:r w:rsidRPr="0076647D">
        <w:rPr>
          <w:noProof w:val="0"/>
        </w:rPr>
        <w:tab/>
      </w:r>
      <w:r w:rsidRPr="0076647D">
        <w:rPr>
          <w:noProof w:val="0"/>
        </w:rPr>
        <w:tab/>
      </w:r>
      <w:r w:rsidRPr="0076647D">
        <w:rPr>
          <w:noProof w:val="0"/>
        </w:rPr>
        <w:tab/>
        <w:t>&lt;xsd:element name="null"</w:t>
      </w:r>
      <w:r w:rsidRPr="0076647D">
        <w:rPr>
          <w:noProof w:val="0"/>
          <w:szCs w:val="16"/>
        </w:rPr>
        <w:t xml:space="preserve"> type="Templates:null</w:t>
      </w:r>
      <w:r w:rsidRPr="0076647D">
        <w:rPr>
          <w:noProof w:val="0"/>
        </w:rPr>
        <w:t>"/&gt;</w:t>
      </w:r>
    </w:p>
    <w:p w14:paraId="1431CBA5" w14:textId="77777777" w:rsidR="003832E2" w:rsidRPr="0076647D" w:rsidRDefault="003832E2" w:rsidP="003832E2">
      <w:pPr>
        <w:pStyle w:val="PL"/>
        <w:widowControl w:val="0"/>
        <w:rPr>
          <w:noProof w:val="0"/>
        </w:rPr>
      </w:pPr>
      <w:r w:rsidRPr="0076647D">
        <w:rPr>
          <w:noProof w:val="0"/>
        </w:rPr>
        <w:lastRenderedPageBreak/>
        <w:tab/>
      </w:r>
      <w:r w:rsidRPr="0076647D">
        <w:rPr>
          <w:noProof w:val="0"/>
        </w:rPr>
        <w:tab/>
      </w:r>
      <w:r w:rsidRPr="0076647D">
        <w:rPr>
          <w:noProof w:val="0"/>
        </w:rPr>
        <w:tab/>
        <w:t>&lt;xsd:element name="omit"</w:t>
      </w:r>
      <w:r w:rsidRPr="0076647D">
        <w:rPr>
          <w:noProof w:val="0"/>
          <w:szCs w:val="16"/>
        </w:rPr>
        <w:t xml:space="preserve"> type="Templates:omit</w:t>
      </w:r>
      <w:r w:rsidRPr="0076647D">
        <w:rPr>
          <w:noProof w:val="0"/>
        </w:rPr>
        <w:t>"/&gt;</w:t>
      </w:r>
    </w:p>
    <w:p w14:paraId="555E2765" w14:textId="77777777" w:rsidR="003832E2" w:rsidRPr="0076647D" w:rsidRDefault="003832E2" w:rsidP="003832E2">
      <w:pPr>
        <w:pStyle w:val="PL"/>
        <w:widowControl w:val="0"/>
        <w:rPr>
          <w:noProof w:val="0"/>
        </w:rPr>
      </w:pPr>
      <w:r w:rsidRPr="0076647D">
        <w:rPr>
          <w:noProof w:val="0"/>
        </w:rPr>
        <w:tab/>
      </w:r>
      <w:r w:rsidRPr="0076647D">
        <w:rPr>
          <w:noProof w:val="0"/>
        </w:rPr>
        <w:tab/>
        <w:t>&lt;/xsd:choice&gt;</w:t>
      </w:r>
    </w:p>
    <w:p w14:paraId="181A3F36" w14:textId="77777777" w:rsidR="003832E2" w:rsidRPr="0076647D" w:rsidRDefault="003832E2" w:rsidP="003832E2">
      <w:pPr>
        <w:pStyle w:val="PL"/>
        <w:widowControl w:val="0"/>
        <w:rPr>
          <w:noProof w:val="0"/>
        </w:rPr>
      </w:pPr>
      <w:r w:rsidRPr="0076647D">
        <w:rPr>
          <w:noProof w:val="0"/>
        </w:rPr>
        <w:tab/>
      </w:r>
      <w:r w:rsidRPr="0076647D">
        <w:rPr>
          <w:noProof w:val="0"/>
        </w:rPr>
        <w:tab/>
        <w:t>&lt;xsd:attributeGroup ref="Values:ValueAtts"/&gt;</w:t>
      </w:r>
    </w:p>
    <w:p w14:paraId="41F7B536" w14:textId="77777777" w:rsidR="003832E2" w:rsidRPr="0076647D" w:rsidRDefault="003832E2" w:rsidP="003832E2">
      <w:pPr>
        <w:pStyle w:val="PL"/>
        <w:widowControl w:val="0"/>
        <w:rPr>
          <w:noProof w:val="0"/>
        </w:rPr>
      </w:pPr>
      <w:r w:rsidRPr="0076647D">
        <w:rPr>
          <w:noProof w:val="0"/>
        </w:rPr>
        <w:tab/>
        <w:t>&lt;/xsd:complexType&gt;</w:t>
      </w:r>
    </w:p>
    <w:p w14:paraId="56EFB41B" w14:textId="77777777" w:rsidR="003832E2" w:rsidRPr="0076647D" w:rsidRDefault="003832E2" w:rsidP="003832E2">
      <w:pPr>
        <w:pStyle w:val="PL"/>
        <w:widowControl w:val="0"/>
        <w:rPr>
          <w:noProof w:val="0"/>
        </w:rPr>
      </w:pPr>
    </w:p>
    <w:p w14:paraId="44DD4155" w14:textId="77777777" w:rsidR="003832E2" w:rsidRPr="0076647D" w:rsidRDefault="003832E2" w:rsidP="003832E2">
      <w:pPr>
        <w:widowControl w:val="0"/>
        <w:rPr>
          <w:b/>
        </w:rPr>
      </w:pPr>
      <w:r w:rsidRPr="0076647D">
        <w:rPr>
          <w:b/>
        </w:rPr>
        <w:t>Choice of Sequence of Elements:</w:t>
      </w:r>
    </w:p>
    <w:p w14:paraId="77202554"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integer</w:t>
      </w:r>
      <w:r w:rsidRPr="0076647D">
        <w:tab/>
        <w:t>An integer value.</w:t>
      </w:r>
    </w:p>
    <w:p w14:paraId="27450459"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float</w:t>
      </w:r>
      <w:r w:rsidRPr="0076647D">
        <w:tab/>
        <w:t>A float value.</w:t>
      </w:r>
    </w:p>
    <w:p w14:paraId="1DC4957D"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boolean</w:t>
      </w:r>
      <w:r w:rsidRPr="0076647D">
        <w:tab/>
        <w:t>A boolean value.</w:t>
      </w:r>
    </w:p>
    <w:p w14:paraId="19A79702"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verdicttype</w:t>
      </w:r>
      <w:r w:rsidRPr="0076647D">
        <w:tab/>
        <w:t>A verdicttype value.</w:t>
      </w:r>
    </w:p>
    <w:p w14:paraId="4D58DCDA"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bitstring</w:t>
      </w:r>
      <w:r w:rsidRPr="0076647D">
        <w:tab/>
        <w:t>A bitstring value.</w:t>
      </w:r>
    </w:p>
    <w:p w14:paraId="651D68B7"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hexstring</w:t>
      </w:r>
      <w:r w:rsidRPr="0076647D">
        <w:tab/>
        <w:t>An hexstring value.</w:t>
      </w:r>
    </w:p>
    <w:p w14:paraId="3447264C"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octetstring</w:t>
      </w:r>
      <w:r w:rsidRPr="0076647D">
        <w:tab/>
        <w:t>An octetstring value.</w:t>
      </w:r>
    </w:p>
    <w:p w14:paraId="28950814"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charstring</w:t>
      </w:r>
      <w:r w:rsidRPr="0076647D">
        <w:tab/>
        <w:t>A charstring value.</w:t>
      </w:r>
    </w:p>
    <w:p w14:paraId="7863B244"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universal_charstring</w:t>
      </w:r>
      <w:r w:rsidRPr="0076647D">
        <w:tab/>
        <w:t>A universal charstring value.</w:t>
      </w:r>
    </w:p>
    <w:p w14:paraId="23BAD417"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record</w:t>
      </w:r>
      <w:r w:rsidRPr="0076647D">
        <w:tab/>
        <w:t>A record value.</w:t>
      </w:r>
    </w:p>
    <w:p w14:paraId="516733B9"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record_of</w:t>
      </w:r>
      <w:r w:rsidRPr="0076647D">
        <w:tab/>
        <w:t>A record of value.</w:t>
      </w:r>
    </w:p>
    <w:p w14:paraId="7F3810FA"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array</w:t>
      </w:r>
      <w:r w:rsidRPr="0076647D">
        <w:tab/>
        <w:t>An array value.</w:t>
      </w:r>
    </w:p>
    <w:p w14:paraId="24F03FAE"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set</w:t>
      </w:r>
      <w:r w:rsidRPr="0076647D">
        <w:tab/>
        <w:t>A set value.</w:t>
      </w:r>
    </w:p>
    <w:p w14:paraId="2FC7CF9A"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set_of</w:t>
      </w:r>
      <w:r w:rsidRPr="0076647D">
        <w:tab/>
        <w:t>A set of value.</w:t>
      </w:r>
    </w:p>
    <w:p w14:paraId="1F74152C"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enumerated</w:t>
      </w:r>
      <w:r w:rsidRPr="0076647D">
        <w:tab/>
        <w:t>An enumerated value.</w:t>
      </w:r>
    </w:p>
    <w:p w14:paraId="435D04BD"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union</w:t>
      </w:r>
      <w:r w:rsidRPr="0076647D">
        <w:tab/>
        <w:t>A union value.</w:t>
      </w:r>
    </w:p>
    <w:p w14:paraId="628B92A3"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anytype</w:t>
      </w:r>
      <w:r w:rsidRPr="0076647D">
        <w:tab/>
        <w:t>An anytype value.</w:t>
      </w:r>
    </w:p>
    <w:p w14:paraId="1F855819"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address</w:t>
      </w:r>
      <w:r w:rsidRPr="0076647D">
        <w:tab/>
        <w:t>An address value.</w:t>
      </w:r>
    </w:p>
    <w:p w14:paraId="59918B9A" w14:textId="77777777" w:rsidR="00B42040" w:rsidRPr="0076647D" w:rsidRDefault="00B42040" w:rsidP="00B42040">
      <w:pPr>
        <w:pStyle w:val="B1"/>
        <w:widowControl w:val="0"/>
        <w:tabs>
          <w:tab w:val="left" w:pos="2835"/>
        </w:tabs>
      </w:pPr>
      <w:r w:rsidRPr="0076647D">
        <w:rPr>
          <w:rFonts w:ascii="Courier New" w:hAnsi="Courier New" w:cs="Courier New"/>
          <w:sz w:val="16"/>
          <w:szCs w:val="16"/>
        </w:rPr>
        <w:t>behaviour</w:t>
      </w:r>
      <w:r w:rsidRPr="0076647D">
        <w:rPr>
          <w:rFonts w:ascii="Courier New" w:hAnsi="Courier New" w:cs="Courier New"/>
          <w:sz w:val="16"/>
          <w:szCs w:val="16"/>
        </w:rPr>
        <w:tab/>
      </w:r>
      <w:r w:rsidRPr="0076647D">
        <w:t>A behaviour value.</w:t>
      </w:r>
    </w:p>
    <w:p w14:paraId="3FA56897"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null</w:t>
      </w:r>
      <w:r w:rsidRPr="0076647D">
        <w:rPr>
          <w:rFonts w:ascii="Courier New" w:hAnsi="Courier New" w:cs="Courier New"/>
          <w:sz w:val="16"/>
          <w:szCs w:val="16"/>
        </w:rPr>
        <w:tab/>
      </w:r>
      <w:r w:rsidRPr="0076647D">
        <w:t>If no field is given.</w:t>
      </w:r>
    </w:p>
    <w:p w14:paraId="47AA33EF"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omit</w:t>
      </w:r>
      <w:r w:rsidRPr="0076647D">
        <w:rPr>
          <w:rFonts w:ascii="Courier New" w:hAnsi="Courier New" w:cs="Courier New"/>
          <w:sz w:val="16"/>
          <w:szCs w:val="16"/>
        </w:rPr>
        <w:tab/>
      </w:r>
      <w:r w:rsidRPr="0076647D">
        <w:t>If the field is omitted.</w:t>
      </w:r>
    </w:p>
    <w:p w14:paraId="679731D0" w14:textId="77777777" w:rsidR="003832E2" w:rsidRPr="0076647D" w:rsidRDefault="003832E2" w:rsidP="003832E2">
      <w:pPr>
        <w:widowControl w:val="0"/>
        <w:rPr>
          <w:b/>
        </w:rPr>
      </w:pPr>
      <w:r w:rsidRPr="0076647D">
        <w:rPr>
          <w:b/>
        </w:rPr>
        <w:t>Attributes:</w:t>
      </w:r>
    </w:p>
    <w:p w14:paraId="2E5ED82C" w14:textId="77777777" w:rsidR="003832E2" w:rsidRPr="0076647D" w:rsidRDefault="003832E2" w:rsidP="003832E2">
      <w:pPr>
        <w:pStyle w:val="B1"/>
        <w:widowControl w:val="0"/>
        <w:tabs>
          <w:tab w:val="left" w:pos="4500"/>
        </w:tabs>
      </w:pPr>
      <w:r w:rsidRPr="0076647D">
        <w:t>The same attributes as those of Value.</w:t>
      </w:r>
    </w:p>
    <w:p w14:paraId="0797E123" w14:textId="77777777" w:rsidR="003832E2" w:rsidRPr="0076647D" w:rsidRDefault="003832E2" w:rsidP="008E7E1C">
      <w:pPr>
        <w:pStyle w:val="H6"/>
        <w:keepLines w:val="0"/>
      </w:pPr>
      <w:r w:rsidRPr="0076647D">
        <w:t>11.3.3.15</w:t>
      </w:r>
      <w:r w:rsidRPr="0076647D">
        <w:tab/>
        <w:t>SetValue</w:t>
      </w:r>
    </w:p>
    <w:p w14:paraId="68A4A453" w14:textId="77777777" w:rsidR="003832E2" w:rsidRPr="0076647D" w:rsidRDefault="003832E2" w:rsidP="008E7E1C">
      <w:pPr>
        <w:keepNext/>
        <w:widowControl w:val="0"/>
      </w:pPr>
      <w:r w:rsidRPr="0076647D">
        <w:rPr>
          <w:rFonts w:ascii="Courier New" w:hAnsi="Courier New"/>
          <w:b/>
        </w:rPr>
        <w:t xml:space="preserve">SetValue </w:t>
      </w:r>
      <w:r w:rsidRPr="0076647D">
        <w:t>is mapped to the following complex type:</w:t>
      </w:r>
    </w:p>
    <w:p w14:paraId="0F40EF3A" w14:textId="77777777" w:rsidR="003832E2" w:rsidRPr="0076647D" w:rsidRDefault="003832E2" w:rsidP="008E7E1C">
      <w:pPr>
        <w:pStyle w:val="PL"/>
        <w:keepNext/>
        <w:widowControl w:val="0"/>
        <w:rPr>
          <w:noProof w:val="0"/>
        </w:rPr>
      </w:pPr>
      <w:r w:rsidRPr="0076647D">
        <w:rPr>
          <w:noProof w:val="0"/>
        </w:rPr>
        <w:tab/>
        <w:t>&lt;xsd:complexType name="SetValue"&gt;</w:t>
      </w:r>
    </w:p>
    <w:p w14:paraId="49264D33" w14:textId="77777777" w:rsidR="003832E2" w:rsidRPr="0076647D" w:rsidRDefault="003832E2" w:rsidP="008E7E1C">
      <w:pPr>
        <w:pStyle w:val="PL"/>
        <w:keepNext/>
        <w:widowControl w:val="0"/>
        <w:rPr>
          <w:noProof w:val="0"/>
        </w:rPr>
      </w:pPr>
      <w:r w:rsidRPr="0076647D">
        <w:rPr>
          <w:noProof w:val="0"/>
        </w:rPr>
        <w:tab/>
      </w:r>
      <w:r w:rsidRPr="0076647D">
        <w:rPr>
          <w:noProof w:val="0"/>
        </w:rPr>
        <w:tab/>
        <w:t>&lt;xsd:choice&gt;</w:t>
      </w:r>
    </w:p>
    <w:p w14:paraId="5D6C8228"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&lt;xsd:choice minOccurs="0" maxOccurs="unbounded"&gt;</w:t>
      </w:r>
    </w:p>
    <w:p w14:paraId="26CA1033"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name="integer" type="Values:IntegerValue"/&gt;</w:t>
      </w:r>
    </w:p>
    <w:p w14:paraId="30DC3BEF"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name="float" type="Values:FloatValue"/&gt;</w:t>
      </w:r>
    </w:p>
    <w:p w14:paraId="0BF41DA3"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name="boolean" type="Values:BooleanValue"/&gt;</w:t>
      </w:r>
    </w:p>
    <w:p w14:paraId="2F21B994"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name="verdicttype" type="Values:VerdictValue"/&gt;</w:t>
      </w:r>
    </w:p>
    <w:p w14:paraId="3BD9218E"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name="bitstring" type="Values:BitstringValue"/&gt;</w:t>
      </w:r>
    </w:p>
    <w:p w14:paraId="13E926AC"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name="hexstring" type="Values:HexstringValue"/&gt;</w:t>
      </w:r>
    </w:p>
    <w:p w14:paraId="727D3F0A"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name="octetstring" type="Values:OctetstringValue"/&gt;</w:t>
      </w:r>
    </w:p>
    <w:p w14:paraId="49E8696E"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name="charstring" type="Values:CharstringValue"/&gt;</w:t>
      </w:r>
    </w:p>
    <w:p w14:paraId="7421721B" w14:textId="77777777" w:rsidR="003832E2" w:rsidRPr="0076647D" w:rsidRDefault="003832E2" w:rsidP="003832E2">
      <w:pPr>
        <w:pStyle w:val="PL"/>
        <w:widowControl w:val="0"/>
        <w:rPr>
          <w:noProof w:val="0"/>
        </w:rPr>
      </w:pPr>
      <w:r w:rsidRPr="0076647D">
        <w:rPr>
          <w:noProof w:val="0"/>
        </w:rPr>
        <w:lastRenderedPageBreak/>
        <w:tab/>
      </w:r>
      <w:r w:rsidRPr="0076647D">
        <w:rPr>
          <w:noProof w:val="0"/>
        </w:rPr>
        <w:tab/>
      </w:r>
      <w:r w:rsidRPr="0076647D">
        <w:rPr>
          <w:noProof w:val="0"/>
        </w:rPr>
        <w:tab/>
      </w:r>
      <w:r w:rsidRPr="0076647D">
        <w:rPr>
          <w:noProof w:val="0"/>
        </w:rPr>
        <w:tab/>
        <w:t xml:space="preserve">&lt;xsd:element name="universal_charstring" </w:t>
      </w:r>
    </w:p>
    <w:p w14:paraId="42236B26"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Pr="0076647D">
        <w:rPr>
          <w:noProof w:val="0"/>
        </w:rPr>
        <w:tab/>
        <w:t>type="Values:UniversalCharstringValue"/&gt;</w:t>
      </w:r>
    </w:p>
    <w:p w14:paraId="63D255A9"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name="record" type="Values:RecordValue"/&gt;</w:t>
      </w:r>
    </w:p>
    <w:p w14:paraId="172D31D4"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name="record_of" type="Values:RecordOfValue"/&gt;</w:t>
      </w:r>
    </w:p>
    <w:p w14:paraId="3BDD480A"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name="array" type="Values:ArrayValue"/&gt;</w:t>
      </w:r>
    </w:p>
    <w:p w14:paraId="3321800D"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name="set" type="Values:SetValue"/&gt;</w:t>
      </w:r>
    </w:p>
    <w:p w14:paraId="273A3317"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name="set_of" type="Values:SetOfValue"/&gt;</w:t>
      </w:r>
    </w:p>
    <w:p w14:paraId="7EC6ADF4"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name="enumerated" type="Values:EnumeratedValue"/&gt;</w:t>
      </w:r>
    </w:p>
    <w:p w14:paraId="270C571D"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name="union" type="Values:UnionValue"/&gt;</w:t>
      </w:r>
    </w:p>
    <w:p w14:paraId="1F76B58D"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name="anytype" type="Values:AnytypeValue"/&gt;</w:t>
      </w:r>
    </w:p>
    <w:p w14:paraId="281F96AD"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name="address" type="Values:AddressValue"/&gt;</w:t>
      </w:r>
    </w:p>
    <w:p w14:paraId="5EE42404"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&lt;xsd:element name="behaviour" type="Values:BehaviourValue"/&gt;</w:t>
      </w:r>
    </w:p>
    <w:p w14:paraId="71469DFE"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&lt;/xsd:choice&gt;</w:t>
      </w:r>
    </w:p>
    <w:p w14:paraId="3D2812BC"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name="null"</w:t>
      </w:r>
      <w:r w:rsidRPr="0076647D">
        <w:rPr>
          <w:noProof w:val="0"/>
          <w:szCs w:val="16"/>
        </w:rPr>
        <w:t xml:space="preserve"> type="Templates:null</w:t>
      </w:r>
      <w:r w:rsidRPr="0076647D">
        <w:rPr>
          <w:noProof w:val="0"/>
        </w:rPr>
        <w:t>"/&gt;</w:t>
      </w:r>
    </w:p>
    <w:p w14:paraId="45637AB5"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name="omit"</w:t>
      </w:r>
      <w:r w:rsidRPr="0076647D">
        <w:rPr>
          <w:noProof w:val="0"/>
          <w:szCs w:val="16"/>
        </w:rPr>
        <w:t xml:space="preserve"> type="Templates:omit</w:t>
      </w:r>
      <w:r w:rsidRPr="0076647D">
        <w:rPr>
          <w:noProof w:val="0"/>
        </w:rPr>
        <w:t>"/&gt;</w:t>
      </w:r>
    </w:p>
    <w:p w14:paraId="14674560" w14:textId="77777777" w:rsidR="003832E2" w:rsidRPr="0076647D" w:rsidRDefault="003832E2" w:rsidP="003832E2">
      <w:pPr>
        <w:pStyle w:val="PL"/>
        <w:widowControl w:val="0"/>
        <w:rPr>
          <w:noProof w:val="0"/>
        </w:rPr>
      </w:pPr>
      <w:r w:rsidRPr="0076647D">
        <w:rPr>
          <w:noProof w:val="0"/>
        </w:rPr>
        <w:tab/>
      </w:r>
      <w:r w:rsidRPr="0076647D">
        <w:rPr>
          <w:noProof w:val="0"/>
        </w:rPr>
        <w:tab/>
        <w:t>&lt;/xsd:choice&gt;</w:t>
      </w:r>
    </w:p>
    <w:p w14:paraId="58DD42A0" w14:textId="77777777" w:rsidR="003832E2" w:rsidRPr="0076647D" w:rsidRDefault="003832E2" w:rsidP="003832E2">
      <w:pPr>
        <w:pStyle w:val="PL"/>
        <w:widowControl w:val="0"/>
        <w:rPr>
          <w:noProof w:val="0"/>
        </w:rPr>
      </w:pPr>
      <w:r w:rsidRPr="0076647D">
        <w:rPr>
          <w:noProof w:val="0"/>
        </w:rPr>
        <w:tab/>
      </w:r>
      <w:r w:rsidRPr="0076647D">
        <w:rPr>
          <w:noProof w:val="0"/>
        </w:rPr>
        <w:tab/>
        <w:t>&lt;xsd:attributeGroup ref="Values:ValueAtts"/&gt;</w:t>
      </w:r>
    </w:p>
    <w:p w14:paraId="3B51CA4B" w14:textId="77777777" w:rsidR="003832E2" w:rsidRPr="0076647D" w:rsidRDefault="003832E2" w:rsidP="003832E2">
      <w:pPr>
        <w:pStyle w:val="PL"/>
        <w:widowControl w:val="0"/>
        <w:rPr>
          <w:noProof w:val="0"/>
        </w:rPr>
      </w:pPr>
      <w:r w:rsidRPr="0076647D">
        <w:rPr>
          <w:noProof w:val="0"/>
        </w:rPr>
        <w:tab/>
        <w:t>&lt;/xsd:complexType&gt;</w:t>
      </w:r>
    </w:p>
    <w:p w14:paraId="4BCA74BD" w14:textId="77777777" w:rsidR="003832E2" w:rsidRPr="0076647D" w:rsidRDefault="003832E2" w:rsidP="003832E2">
      <w:pPr>
        <w:pStyle w:val="PL"/>
        <w:widowControl w:val="0"/>
        <w:rPr>
          <w:noProof w:val="0"/>
        </w:rPr>
      </w:pPr>
    </w:p>
    <w:p w14:paraId="30ED5A2B" w14:textId="77777777" w:rsidR="003832E2" w:rsidRPr="0076647D" w:rsidRDefault="003832E2" w:rsidP="008E356F">
      <w:pPr>
        <w:keepNext/>
        <w:keepLines/>
        <w:widowControl w:val="0"/>
        <w:rPr>
          <w:b/>
        </w:rPr>
      </w:pPr>
      <w:r w:rsidRPr="0076647D">
        <w:rPr>
          <w:b/>
        </w:rPr>
        <w:t>Sequence of Elements:</w:t>
      </w:r>
    </w:p>
    <w:p w14:paraId="1CA8DF7E"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integer</w:t>
      </w:r>
      <w:r w:rsidRPr="0076647D">
        <w:tab/>
        <w:t>An integer value.</w:t>
      </w:r>
    </w:p>
    <w:p w14:paraId="15929D46"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float</w:t>
      </w:r>
      <w:r w:rsidRPr="0076647D">
        <w:tab/>
        <w:t>A float value.</w:t>
      </w:r>
    </w:p>
    <w:p w14:paraId="34A83842"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boolean</w:t>
      </w:r>
      <w:r w:rsidRPr="0076647D">
        <w:tab/>
        <w:t>A boolean value.</w:t>
      </w:r>
    </w:p>
    <w:p w14:paraId="34830DCD"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verdicttype</w:t>
      </w:r>
      <w:r w:rsidRPr="0076647D">
        <w:tab/>
        <w:t>A verdicttype value.</w:t>
      </w:r>
    </w:p>
    <w:p w14:paraId="22B53270"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bitstring</w:t>
      </w:r>
      <w:r w:rsidRPr="0076647D">
        <w:tab/>
        <w:t>A bitstring value.</w:t>
      </w:r>
    </w:p>
    <w:p w14:paraId="1C5CB8AC"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hexstring</w:t>
      </w:r>
      <w:r w:rsidRPr="0076647D">
        <w:tab/>
        <w:t>An hexstring value.</w:t>
      </w:r>
    </w:p>
    <w:p w14:paraId="2C256AFD"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octetstring</w:t>
      </w:r>
      <w:r w:rsidRPr="0076647D">
        <w:tab/>
        <w:t>An octetstring value.</w:t>
      </w:r>
    </w:p>
    <w:p w14:paraId="328630D8"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charstring</w:t>
      </w:r>
      <w:r w:rsidRPr="0076647D">
        <w:tab/>
        <w:t>A charstring value.</w:t>
      </w:r>
    </w:p>
    <w:p w14:paraId="610CAC81"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universal_charstring</w:t>
      </w:r>
      <w:r w:rsidRPr="0076647D">
        <w:tab/>
        <w:t>A universal charstring value.</w:t>
      </w:r>
    </w:p>
    <w:p w14:paraId="3E42A921"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record</w:t>
      </w:r>
      <w:r w:rsidRPr="0076647D">
        <w:tab/>
        <w:t>A record value.</w:t>
      </w:r>
    </w:p>
    <w:p w14:paraId="1E5F2FC8"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record_of</w:t>
      </w:r>
      <w:r w:rsidRPr="0076647D">
        <w:tab/>
        <w:t>A record of value.</w:t>
      </w:r>
    </w:p>
    <w:p w14:paraId="44B8C880"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array</w:t>
      </w:r>
      <w:r w:rsidRPr="0076647D">
        <w:tab/>
        <w:t>An array value.</w:t>
      </w:r>
    </w:p>
    <w:p w14:paraId="7FF09CDB"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set</w:t>
      </w:r>
      <w:r w:rsidRPr="0076647D">
        <w:tab/>
        <w:t>A set value.</w:t>
      </w:r>
    </w:p>
    <w:p w14:paraId="4CBE6CE7"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set_of</w:t>
      </w:r>
      <w:r w:rsidRPr="0076647D">
        <w:tab/>
        <w:t>A set of value.</w:t>
      </w:r>
    </w:p>
    <w:p w14:paraId="4064B0C3"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enumerated</w:t>
      </w:r>
      <w:r w:rsidRPr="0076647D">
        <w:tab/>
        <w:t>An enumerated value.</w:t>
      </w:r>
    </w:p>
    <w:p w14:paraId="71DDF052"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union</w:t>
      </w:r>
      <w:r w:rsidRPr="0076647D">
        <w:tab/>
        <w:t>A union value.</w:t>
      </w:r>
    </w:p>
    <w:p w14:paraId="6A595E91"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anytype</w:t>
      </w:r>
      <w:r w:rsidRPr="0076647D">
        <w:tab/>
        <w:t>An anytype value.</w:t>
      </w:r>
    </w:p>
    <w:p w14:paraId="018DC65C"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address</w:t>
      </w:r>
      <w:r w:rsidRPr="0076647D">
        <w:tab/>
        <w:t>An address value.</w:t>
      </w:r>
    </w:p>
    <w:p w14:paraId="36FF5731" w14:textId="77777777" w:rsidR="00B42040" w:rsidRPr="0076647D" w:rsidRDefault="00B42040" w:rsidP="00B42040">
      <w:pPr>
        <w:pStyle w:val="B1"/>
        <w:widowControl w:val="0"/>
        <w:tabs>
          <w:tab w:val="left" w:pos="2835"/>
        </w:tabs>
      </w:pPr>
      <w:r w:rsidRPr="0076647D">
        <w:rPr>
          <w:rFonts w:ascii="Courier New" w:hAnsi="Courier New" w:cs="Courier New"/>
          <w:sz w:val="16"/>
          <w:szCs w:val="16"/>
        </w:rPr>
        <w:t>behaviour</w:t>
      </w:r>
      <w:r w:rsidRPr="0076647D">
        <w:rPr>
          <w:rFonts w:ascii="Courier New" w:hAnsi="Courier New" w:cs="Courier New"/>
          <w:sz w:val="16"/>
          <w:szCs w:val="16"/>
        </w:rPr>
        <w:tab/>
      </w:r>
      <w:r w:rsidRPr="0076647D">
        <w:t>A behaviour value.</w:t>
      </w:r>
    </w:p>
    <w:p w14:paraId="7CC0CD3D"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null</w:t>
      </w:r>
      <w:r w:rsidRPr="0076647D">
        <w:rPr>
          <w:rFonts w:ascii="Courier New" w:hAnsi="Courier New" w:cs="Courier New"/>
          <w:sz w:val="16"/>
          <w:szCs w:val="16"/>
        </w:rPr>
        <w:tab/>
      </w:r>
      <w:r w:rsidRPr="0076647D">
        <w:t>If no field is given.</w:t>
      </w:r>
    </w:p>
    <w:p w14:paraId="0B8E8BAF"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omit</w:t>
      </w:r>
      <w:r w:rsidRPr="0076647D">
        <w:rPr>
          <w:rFonts w:ascii="Courier New" w:hAnsi="Courier New" w:cs="Courier New"/>
          <w:sz w:val="16"/>
          <w:szCs w:val="16"/>
        </w:rPr>
        <w:tab/>
      </w:r>
      <w:r w:rsidRPr="0076647D">
        <w:t>If the field is omitted.</w:t>
      </w:r>
    </w:p>
    <w:p w14:paraId="7691690D" w14:textId="77777777" w:rsidR="003832E2" w:rsidRPr="0076647D" w:rsidRDefault="003832E2" w:rsidP="003832E2">
      <w:pPr>
        <w:widowControl w:val="0"/>
        <w:rPr>
          <w:b/>
        </w:rPr>
      </w:pPr>
      <w:r w:rsidRPr="0076647D">
        <w:rPr>
          <w:b/>
        </w:rPr>
        <w:t>Attributes:</w:t>
      </w:r>
    </w:p>
    <w:p w14:paraId="43780591" w14:textId="77777777" w:rsidR="003832E2" w:rsidRPr="0076647D" w:rsidRDefault="003832E2" w:rsidP="003832E2">
      <w:pPr>
        <w:pStyle w:val="B1"/>
        <w:widowControl w:val="0"/>
        <w:tabs>
          <w:tab w:val="left" w:pos="4500"/>
        </w:tabs>
      </w:pPr>
      <w:r w:rsidRPr="0076647D">
        <w:t>The same attributes as those of Value.</w:t>
      </w:r>
    </w:p>
    <w:p w14:paraId="6E7A709A" w14:textId="77777777" w:rsidR="003832E2" w:rsidRPr="0076647D" w:rsidRDefault="003832E2" w:rsidP="00CA1AF8">
      <w:pPr>
        <w:pStyle w:val="H6"/>
      </w:pPr>
      <w:r w:rsidRPr="0076647D">
        <w:lastRenderedPageBreak/>
        <w:t>11.3.3.16</w:t>
      </w:r>
      <w:r w:rsidRPr="0076647D">
        <w:tab/>
        <w:t>SetOfValue</w:t>
      </w:r>
    </w:p>
    <w:p w14:paraId="6A3EB77C" w14:textId="77777777" w:rsidR="003832E2" w:rsidRPr="0076647D" w:rsidRDefault="003832E2" w:rsidP="003832E2">
      <w:pPr>
        <w:widowControl w:val="0"/>
      </w:pPr>
      <w:r w:rsidRPr="0076647D">
        <w:rPr>
          <w:rFonts w:ascii="Courier New" w:hAnsi="Courier New"/>
          <w:b/>
        </w:rPr>
        <w:t xml:space="preserve">SetOfValue </w:t>
      </w:r>
      <w:r w:rsidRPr="0076647D">
        <w:t>is mapped to the following complex type:</w:t>
      </w:r>
    </w:p>
    <w:p w14:paraId="0311ED7D" w14:textId="77777777" w:rsidR="003832E2" w:rsidRPr="0076647D" w:rsidRDefault="003832E2" w:rsidP="003832E2">
      <w:pPr>
        <w:pStyle w:val="PL"/>
        <w:widowControl w:val="0"/>
        <w:rPr>
          <w:noProof w:val="0"/>
        </w:rPr>
      </w:pPr>
      <w:r w:rsidRPr="0076647D">
        <w:rPr>
          <w:noProof w:val="0"/>
        </w:rPr>
        <w:tab/>
        <w:t>&lt;xsd:complexType name="SetOfValue"&gt;</w:t>
      </w:r>
    </w:p>
    <w:p w14:paraId="61D074ED" w14:textId="77777777" w:rsidR="003832E2" w:rsidRPr="0076647D" w:rsidRDefault="003832E2" w:rsidP="003832E2">
      <w:pPr>
        <w:pStyle w:val="PL"/>
        <w:widowControl w:val="0"/>
        <w:rPr>
          <w:noProof w:val="0"/>
        </w:rPr>
      </w:pPr>
      <w:r w:rsidRPr="0076647D">
        <w:rPr>
          <w:noProof w:val="0"/>
        </w:rPr>
        <w:tab/>
      </w:r>
      <w:r w:rsidRPr="0076647D">
        <w:rPr>
          <w:noProof w:val="0"/>
        </w:rPr>
        <w:tab/>
        <w:t>&lt;xsd:choice&gt;</w:t>
      </w:r>
    </w:p>
    <w:p w14:paraId="1522A1DD"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name="integer" type="Values:IntegerValue" minOccurs="0" </w:t>
      </w:r>
    </w:p>
    <w:p w14:paraId="6CA845C4"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maxOccurs="unbounded"/&gt;</w:t>
      </w:r>
    </w:p>
    <w:p w14:paraId="0E897009"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name="float" type="Values:FloatValue" minOccurs="0" </w:t>
      </w:r>
    </w:p>
    <w:p w14:paraId="499BB840"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maxOccurs="unbounded"/&gt;</w:t>
      </w:r>
    </w:p>
    <w:p w14:paraId="75F844D1"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name="boolean" type="Values:BooleanValue" minOccurs="0" </w:t>
      </w:r>
    </w:p>
    <w:p w14:paraId="5074F066"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maxOccurs="unbounded"/&gt;</w:t>
      </w:r>
    </w:p>
    <w:p w14:paraId="3137573E" w14:textId="77777777" w:rsidR="003832E2" w:rsidRPr="0076647D" w:rsidRDefault="0052433A" w:rsidP="003832E2">
      <w:pPr>
        <w:pStyle w:val="PL"/>
        <w:widowControl w:val="0"/>
        <w:rPr>
          <w:noProof w:val="0"/>
        </w:rPr>
      </w:pPr>
      <w:r w:rsidRPr="0076647D">
        <w:rPr>
          <w:noProof w:val="0"/>
        </w:rPr>
        <w:tab/>
      </w:r>
      <w:r w:rsidRPr="0076647D">
        <w:rPr>
          <w:noProof w:val="0"/>
        </w:rPr>
        <w:tab/>
      </w:r>
      <w:r w:rsidRPr="0076647D">
        <w:rPr>
          <w:noProof w:val="0"/>
        </w:rPr>
        <w:tab/>
      </w:r>
      <w:r w:rsidR="003832E2" w:rsidRPr="0076647D">
        <w:rPr>
          <w:noProof w:val="0"/>
        </w:rPr>
        <w:t xml:space="preserve">&lt;xsd:element name="verdicttype" type="Values:VerdictValue" minOccurs="0" </w:t>
      </w:r>
    </w:p>
    <w:p w14:paraId="331AA55D" w14:textId="77777777" w:rsidR="003832E2" w:rsidRPr="0076647D" w:rsidRDefault="0052433A"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r>
      <w:r w:rsidR="003832E2" w:rsidRPr="0076647D">
        <w:rPr>
          <w:noProof w:val="0"/>
        </w:rPr>
        <w:t>maxOccurs="unbounded"/&gt;</w:t>
      </w:r>
    </w:p>
    <w:p w14:paraId="2046B156"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name="bitstring" type="Values:BitstringValue" </w:t>
      </w:r>
    </w:p>
    <w:p w14:paraId="530DEDD5"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minOccurs="0" maxOccurs="unbounded"/&gt;</w:t>
      </w:r>
    </w:p>
    <w:p w14:paraId="5869EA0E"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name="hexstring" type="Values:HexstringValue" </w:t>
      </w:r>
    </w:p>
    <w:p w14:paraId="72450794"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minOccurs="0" maxOccurs="unbounded"/&gt;</w:t>
      </w:r>
    </w:p>
    <w:p w14:paraId="5D40B991"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name="octetstring" type="Values:OctetstringValue" </w:t>
      </w:r>
    </w:p>
    <w:p w14:paraId="171BD2CF"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minOccurs="0" maxOccurs="unbounded"/&gt;</w:t>
      </w:r>
    </w:p>
    <w:p w14:paraId="21730E97" w14:textId="77777777" w:rsidR="003832E2" w:rsidRPr="0076647D" w:rsidRDefault="003832E2" w:rsidP="008E356F">
      <w:pPr>
        <w:pStyle w:val="PL"/>
        <w:keepNext/>
        <w:keepLines/>
        <w:widowControl w:val="0"/>
        <w:rPr>
          <w:noProof w:val="0"/>
        </w:rPr>
      </w:pPr>
      <w:r w:rsidRPr="0076647D">
        <w:rPr>
          <w:noProof w:val="0"/>
        </w:rPr>
        <w:tab/>
      </w:r>
      <w:r w:rsidRPr="0076647D">
        <w:rPr>
          <w:noProof w:val="0"/>
        </w:rPr>
        <w:tab/>
      </w:r>
      <w:r w:rsidRPr="0076647D">
        <w:rPr>
          <w:noProof w:val="0"/>
        </w:rPr>
        <w:tab/>
        <w:t xml:space="preserve">&lt;xsd:element name="charstring" type="Values:CharstringValue" </w:t>
      </w:r>
    </w:p>
    <w:p w14:paraId="560383F5"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minOccurs="0" maxOccurs="unbounded"/&gt;</w:t>
      </w:r>
    </w:p>
    <w:p w14:paraId="5FEA2452"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name="universal_charstring" </w:t>
      </w:r>
    </w:p>
    <w:p w14:paraId="34804138"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 xml:space="preserve">type="Values:UniversalCharstringValue" minOccurs="0" </w:t>
      </w:r>
    </w:p>
    <w:p w14:paraId="3752DC9B"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maxOccurs="unbounded"/&gt;</w:t>
      </w:r>
    </w:p>
    <w:p w14:paraId="00E6094B"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name="record" type="Values:RecordValue" minOccurs="0" </w:t>
      </w:r>
    </w:p>
    <w:p w14:paraId="13FF33B4"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maxOccurs="unbounded"/&gt;</w:t>
      </w:r>
    </w:p>
    <w:p w14:paraId="406F2F5F"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name="record_of" type="Values:RecordOfValue" </w:t>
      </w:r>
    </w:p>
    <w:p w14:paraId="04793096"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minOccurs="0" maxOccurs="unbounded"/&gt;</w:t>
      </w:r>
    </w:p>
    <w:p w14:paraId="384996DA"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name="array" type="Values:ArrayValue" </w:t>
      </w:r>
    </w:p>
    <w:p w14:paraId="7A2CF10C"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minOccurs="0" maxOccurs="unbounded"/&gt;</w:t>
      </w:r>
    </w:p>
    <w:p w14:paraId="292860FB"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name="set" type="Values:SetValue" minOccurs="0" </w:t>
      </w:r>
    </w:p>
    <w:p w14:paraId="0D1D4E56"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maxOccurs="unbounded"/&gt;</w:t>
      </w:r>
    </w:p>
    <w:p w14:paraId="3852E1DB"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name="set_of" type="Values:SetOfValue" </w:t>
      </w:r>
    </w:p>
    <w:p w14:paraId="5EAF5344"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minOccurs="0" maxOccurs="unbounded"/&gt;</w:t>
      </w:r>
    </w:p>
    <w:p w14:paraId="071A4733"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name="enumerated" type="Values:EnumeratedValue" </w:t>
      </w:r>
    </w:p>
    <w:p w14:paraId="162A2DCC"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minOccurs="0" maxOccurs="unbounded"/&gt;</w:t>
      </w:r>
    </w:p>
    <w:p w14:paraId="6B2B9C69"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name="union" type="Values:UnionValue" minOccurs="0" </w:t>
      </w:r>
    </w:p>
    <w:p w14:paraId="031C55EB"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maxOccurs="unbounded"/&gt;</w:t>
      </w:r>
    </w:p>
    <w:p w14:paraId="7118CFE4"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name="anytype" type="Values:AnytypeValue" minOccurs="0" </w:t>
      </w:r>
    </w:p>
    <w:p w14:paraId="5FEC4E85"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maxOccurs="unbounded"/&gt;</w:t>
      </w:r>
    </w:p>
    <w:p w14:paraId="078D3C6E"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t xml:space="preserve">&lt;xsd:element name="address" type="Values:AddressValue" minOccurs="0" </w:t>
      </w:r>
    </w:p>
    <w:p w14:paraId="505401F4"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r>
      <w:r w:rsidRPr="0076647D">
        <w:rPr>
          <w:noProof w:val="0"/>
        </w:rPr>
        <w:tab/>
        <w:t>maxOccurs="unbounded"/&gt;</w:t>
      </w:r>
    </w:p>
    <w:p w14:paraId="41DBDE1C"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name="behaviour" type="Values:BehaviourValue" minOccurs="0" </w:t>
      </w:r>
    </w:p>
    <w:p w14:paraId="2AE4A44D"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maxOccurs="unbounded"/&gt;</w:t>
      </w:r>
    </w:p>
    <w:p w14:paraId="207FE66E"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t>&lt;xsd:element name="null"</w:t>
      </w:r>
      <w:r w:rsidRPr="0076647D">
        <w:rPr>
          <w:noProof w:val="0"/>
          <w:szCs w:val="16"/>
        </w:rPr>
        <w:t xml:space="preserve"> type="Templates:null</w:t>
      </w:r>
      <w:r w:rsidRPr="0076647D">
        <w:rPr>
          <w:noProof w:val="0"/>
        </w:rPr>
        <w:t>"/&gt;</w:t>
      </w:r>
    </w:p>
    <w:p w14:paraId="65B7D63C"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r>
      <w:r w:rsidRPr="0076647D">
        <w:rPr>
          <w:noProof w:val="0"/>
        </w:rPr>
        <w:tab/>
        <w:t>&lt;xsd:element name="omit"</w:t>
      </w:r>
      <w:r w:rsidRPr="0076647D">
        <w:rPr>
          <w:noProof w:val="0"/>
          <w:szCs w:val="16"/>
        </w:rPr>
        <w:t xml:space="preserve"> type="Templates:omit</w:t>
      </w:r>
      <w:r w:rsidRPr="0076647D">
        <w:rPr>
          <w:noProof w:val="0"/>
        </w:rPr>
        <w:t>"/&gt;</w:t>
      </w:r>
      <w:r w:rsidRPr="0076647D">
        <w:rPr>
          <w:noProof w:val="0"/>
        </w:rPr>
        <w:tab/>
      </w:r>
      <w:r w:rsidRPr="0076647D">
        <w:rPr>
          <w:noProof w:val="0"/>
        </w:rPr>
        <w:tab/>
        <w:t>&lt;/xsd:choice&gt;</w:t>
      </w:r>
    </w:p>
    <w:p w14:paraId="58A2B88D" w14:textId="77777777" w:rsidR="003832E2" w:rsidRPr="0076647D" w:rsidRDefault="003832E2" w:rsidP="003832E2">
      <w:pPr>
        <w:pStyle w:val="PL"/>
        <w:keepNext/>
        <w:keepLines/>
        <w:widowControl w:val="0"/>
        <w:rPr>
          <w:noProof w:val="0"/>
        </w:rPr>
      </w:pPr>
      <w:r w:rsidRPr="0076647D">
        <w:rPr>
          <w:noProof w:val="0"/>
        </w:rPr>
        <w:tab/>
      </w:r>
      <w:r w:rsidRPr="0076647D">
        <w:rPr>
          <w:noProof w:val="0"/>
        </w:rPr>
        <w:tab/>
        <w:t>&lt;xsd:attributeGroup ref="Values:ValueAtts"/&gt;</w:t>
      </w:r>
    </w:p>
    <w:p w14:paraId="758EE39E" w14:textId="77777777" w:rsidR="003832E2" w:rsidRPr="0076647D" w:rsidRDefault="003832E2" w:rsidP="003832E2">
      <w:pPr>
        <w:pStyle w:val="PL"/>
        <w:widowControl w:val="0"/>
        <w:rPr>
          <w:noProof w:val="0"/>
        </w:rPr>
      </w:pPr>
      <w:r w:rsidRPr="0076647D">
        <w:rPr>
          <w:noProof w:val="0"/>
        </w:rPr>
        <w:tab/>
        <w:t>&lt;/xsd:complexType&gt;</w:t>
      </w:r>
    </w:p>
    <w:p w14:paraId="05BF21E8" w14:textId="77777777" w:rsidR="003832E2" w:rsidRPr="0076647D" w:rsidRDefault="003832E2" w:rsidP="003832E2">
      <w:pPr>
        <w:pStyle w:val="PL"/>
        <w:widowControl w:val="0"/>
        <w:rPr>
          <w:noProof w:val="0"/>
        </w:rPr>
      </w:pPr>
    </w:p>
    <w:p w14:paraId="10847E5A" w14:textId="77777777" w:rsidR="003832E2" w:rsidRPr="0076647D" w:rsidRDefault="003832E2" w:rsidP="003832E2">
      <w:pPr>
        <w:widowControl w:val="0"/>
        <w:rPr>
          <w:b/>
        </w:rPr>
      </w:pPr>
      <w:r w:rsidRPr="0076647D">
        <w:rPr>
          <w:b/>
        </w:rPr>
        <w:t>Choice of Sequence of Elements:</w:t>
      </w:r>
    </w:p>
    <w:p w14:paraId="45EFF798"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integer</w:t>
      </w:r>
      <w:r w:rsidRPr="0076647D">
        <w:tab/>
        <w:t>An integer value.</w:t>
      </w:r>
    </w:p>
    <w:p w14:paraId="21FA6534"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float</w:t>
      </w:r>
      <w:r w:rsidRPr="0076647D">
        <w:tab/>
        <w:t>A float value.</w:t>
      </w:r>
    </w:p>
    <w:p w14:paraId="1E092D58"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boolean</w:t>
      </w:r>
      <w:r w:rsidRPr="0076647D">
        <w:tab/>
        <w:t>A boolean value.</w:t>
      </w:r>
    </w:p>
    <w:p w14:paraId="611D5E4F"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verdicttype</w:t>
      </w:r>
      <w:r w:rsidRPr="0076647D">
        <w:tab/>
        <w:t>A verdicttype value.</w:t>
      </w:r>
    </w:p>
    <w:p w14:paraId="3EB7F8A2"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bitstring</w:t>
      </w:r>
      <w:r w:rsidRPr="0076647D">
        <w:tab/>
        <w:t>A bitstring value.</w:t>
      </w:r>
    </w:p>
    <w:p w14:paraId="32CA22F6"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hexstring</w:t>
      </w:r>
      <w:r w:rsidRPr="0076647D">
        <w:tab/>
        <w:t>An hexstring value.</w:t>
      </w:r>
    </w:p>
    <w:p w14:paraId="0FAC157B"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octetstring</w:t>
      </w:r>
      <w:r w:rsidRPr="0076647D">
        <w:tab/>
        <w:t>An octetstring value.</w:t>
      </w:r>
    </w:p>
    <w:p w14:paraId="57C0C88E"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charstring</w:t>
      </w:r>
      <w:r w:rsidRPr="0076647D">
        <w:tab/>
        <w:t>A charstring value.</w:t>
      </w:r>
    </w:p>
    <w:p w14:paraId="19DAC442"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universal_charstring</w:t>
      </w:r>
      <w:r w:rsidRPr="0076647D">
        <w:tab/>
        <w:t>A universal charstring value.</w:t>
      </w:r>
    </w:p>
    <w:p w14:paraId="78A7D531"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record</w:t>
      </w:r>
      <w:r w:rsidRPr="0076647D">
        <w:tab/>
        <w:t>A record value.</w:t>
      </w:r>
    </w:p>
    <w:p w14:paraId="59AAA200"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record_of</w:t>
      </w:r>
      <w:r w:rsidRPr="0076647D">
        <w:tab/>
        <w:t>A record of value.</w:t>
      </w:r>
    </w:p>
    <w:p w14:paraId="0215B4BE"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lastRenderedPageBreak/>
        <w:t>array</w:t>
      </w:r>
      <w:r w:rsidRPr="0076647D">
        <w:tab/>
        <w:t>An array value.</w:t>
      </w:r>
    </w:p>
    <w:p w14:paraId="15C38F3A"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set</w:t>
      </w:r>
      <w:r w:rsidRPr="0076647D">
        <w:tab/>
        <w:t>A set value.</w:t>
      </w:r>
    </w:p>
    <w:p w14:paraId="0A5A7260"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set_of</w:t>
      </w:r>
      <w:r w:rsidRPr="0076647D">
        <w:tab/>
        <w:t>A set of value.</w:t>
      </w:r>
    </w:p>
    <w:p w14:paraId="4AE2903C"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enumerated</w:t>
      </w:r>
      <w:r w:rsidRPr="0076647D">
        <w:tab/>
        <w:t>An enumerated value.</w:t>
      </w:r>
    </w:p>
    <w:p w14:paraId="70C432F3"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union</w:t>
      </w:r>
      <w:r w:rsidRPr="0076647D">
        <w:tab/>
        <w:t>A union value.</w:t>
      </w:r>
    </w:p>
    <w:p w14:paraId="31E3765C"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anytype</w:t>
      </w:r>
      <w:r w:rsidRPr="0076647D">
        <w:tab/>
        <w:t>An anytype value.</w:t>
      </w:r>
    </w:p>
    <w:p w14:paraId="7E40786A"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address</w:t>
      </w:r>
      <w:r w:rsidRPr="0076647D">
        <w:tab/>
        <w:t>An address value.</w:t>
      </w:r>
    </w:p>
    <w:p w14:paraId="0A588847" w14:textId="77777777" w:rsidR="00B42040" w:rsidRPr="0076647D" w:rsidRDefault="00B42040" w:rsidP="00B42040">
      <w:pPr>
        <w:pStyle w:val="B1"/>
        <w:widowControl w:val="0"/>
        <w:tabs>
          <w:tab w:val="left" w:pos="2835"/>
        </w:tabs>
      </w:pPr>
      <w:r w:rsidRPr="0076647D">
        <w:rPr>
          <w:rFonts w:ascii="Courier New" w:hAnsi="Courier New" w:cs="Courier New"/>
          <w:sz w:val="16"/>
          <w:szCs w:val="16"/>
        </w:rPr>
        <w:t>behaviour</w:t>
      </w:r>
      <w:r w:rsidRPr="0076647D">
        <w:rPr>
          <w:rFonts w:ascii="Courier New" w:hAnsi="Courier New" w:cs="Courier New"/>
          <w:sz w:val="16"/>
          <w:szCs w:val="16"/>
        </w:rPr>
        <w:tab/>
      </w:r>
      <w:r w:rsidRPr="0076647D">
        <w:t>A behaviour value.</w:t>
      </w:r>
    </w:p>
    <w:p w14:paraId="0170B263"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null</w:t>
      </w:r>
      <w:r w:rsidRPr="0076647D">
        <w:rPr>
          <w:rFonts w:ascii="Courier New" w:hAnsi="Courier New" w:cs="Courier New"/>
          <w:sz w:val="16"/>
          <w:szCs w:val="16"/>
        </w:rPr>
        <w:tab/>
      </w:r>
      <w:r w:rsidRPr="0076647D">
        <w:t>If no field is given.</w:t>
      </w:r>
    </w:p>
    <w:p w14:paraId="5B7821FB"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omit</w:t>
      </w:r>
      <w:r w:rsidRPr="0076647D">
        <w:rPr>
          <w:rFonts w:ascii="Courier New" w:hAnsi="Courier New" w:cs="Courier New"/>
          <w:sz w:val="16"/>
          <w:szCs w:val="16"/>
        </w:rPr>
        <w:tab/>
      </w:r>
      <w:r w:rsidRPr="0076647D">
        <w:t>If the field is omitted.</w:t>
      </w:r>
    </w:p>
    <w:p w14:paraId="2ABC85DC" w14:textId="77777777" w:rsidR="003832E2" w:rsidRPr="0076647D" w:rsidRDefault="003832E2" w:rsidP="002A1793">
      <w:pPr>
        <w:keepNext/>
        <w:widowControl w:val="0"/>
        <w:rPr>
          <w:b/>
        </w:rPr>
      </w:pPr>
      <w:r w:rsidRPr="0076647D">
        <w:rPr>
          <w:b/>
        </w:rPr>
        <w:t>Attributes:</w:t>
      </w:r>
    </w:p>
    <w:p w14:paraId="1D68088A" w14:textId="77777777" w:rsidR="003832E2" w:rsidRPr="0076647D" w:rsidRDefault="003832E2" w:rsidP="003832E2">
      <w:pPr>
        <w:pStyle w:val="B1"/>
        <w:widowControl w:val="0"/>
        <w:tabs>
          <w:tab w:val="left" w:pos="4500"/>
        </w:tabs>
      </w:pPr>
      <w:r w:rsidRPr="0076647D">
        <w:t>The same attributes as those of Value.</w:t>
      </w:r>
    </w:p>
    <w:p w14:paraId="3B1C51C7" w14:textId="77777777" w:rsidR="003832E2" w:rsidRPr="0076647D" w:rsidRDefault="003832E2" w:rsidP="00E41525">
      <w:pPr>
        <w:pStyle w:val="H6"/>
      </w:pPr>
      <w:r w:rsidRPr="0076647D">
        <w:t>11.3.3.18</w:t>
      </w:r>
      <w:r w:rsidRPr="0076647D">
        <w:tab/>
        <w:t>UnionValue</w:t>
      </w:r>
    </w:p>
    <w:p w14:paraId="487A093F" w14:textId="77777777" w:rsidR="003832E2" w:rsidRPr="0076647D" w:rsidRDefault="003832E2" w:rsidP="00E41525">
      <w:pPr>
        <w:keepNext/>
        <w:widowControl w:val="0"/>
      </w:pPr>
      <w:r w:rsidRPr="0076647D">
        <w:rPr>
          <w:rFonts w:ascii="Courier New" w:hAnsi="Courier New"/>
          <w:b/>
        </w:rPr>
        <w:t xml:space="preserve">UnionValue </w:t>
      </w:r>
      <w:r w:rsidRPr="0076647D">
        <w:t>is mapped to the following complex type:</w:t>
      </w:r>
    </w:p>
    <w:p w14:paraId="0CC19A72" w14:textId="77777777" w:rsidR="003832E2" w:rsidRPr="0076647D" w:rsidRDefault="003832E2" w:rsidP="003832E2">
      <w:pPr>
        <w:pStyle w:val="PL"/>
        <w:widowControl w:val="0"/>
        <w:rPr>
          <w:noProof w:val="0"/>
        </w:rPr>
      </w:pPr>
      <w:r w:rsidRPr="0076647D">
        <w:rPr>
          <w:noProof w:val="0"/>
        </w:rPr>
        <w:tab/>
        <w:t>&lt;xsd:complexType name="UnionValue"&gt;</w:t>
      </w:r>
    </w:p>
    <w:p w14:paraId="7A4EB1BF" w14:textId="77777777" w:rsidR="003832E2" w:rsidRPr="0076647D" w:rsidRDefault="003832E2" w:rsidP="003832E2">
      <w:pPr>
        <w:pStyle w:val="PL"/>
        <w:widowControl w:val="0"/>
        <w:rPr>
          <w:noProof w:val="0"/>
        </w:rPr>
      </w:pPr>
      <w:r w:rsidRPr="0076647D">
        <w:rPr>
          <w:noProof w:val="0"/>
        </w:rPr>
        <w:tab/>
      </w:r>
      <w:r w:rsidRPr="0076647D">
        <w:rPr>
          <w:noProof w:val="0"/>
        </w:rPr>
        <w:tab/>
        <w:t>&lt;xsd:choice&gt;</w:t>
      </w:r>
    </w:p>
    <w:p w14:paraId="3805DE47"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name="integer" type="Values:IntegerValue"/&gt;</w:t>
      </w:r>
    </w:p>
    <w:p w14:paraId="542D273A"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name="float" type="Values:FloatValue"/&gt;</w:t>
      </w:r>
    </w:p>
    <w:p w14:paraId="6346C950"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name="boolean" type="Values:BooleanValue"/&gt;</w:t>
      </w:r>
    </w:p>
    <w:p w14:paraId="2DA5FBD3"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name="verdicttype" type="Values:VerdictValue"/&gt;</w:t>
      </w:r>
    </w:p>
    <w:p w14:paraId="53BA877F"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name="bitstring" type="Values:BitstringValue"/&gt;</w:t>
      </w:r>
    </w:p>
    <w:p w14:paraId="35ECF5AB"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name="hexstring" type="Values:HexstringValue"/&gt;</w:t>
      </w:r>
    </w:p>
    <w:p w14:paraId="5E99757D"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name="octetstring" type="Values:OctetstringValue"/&gt;</w:t>
      </w:r>
    </w:p>
    <w:p w14:paraId="403D2A7B"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name="charstring" type="Values:CharstringValue"/&gt;</w:t>
      </w:r>
    </w:p>
    <w:p w14:paraId="05938402"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name="universal_charstring" </w:t>
      </w:r>
    </w:p>
    <w:p w14:paraId="073BF39B"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type="Values:UniversalCharstringValue"/&gt;</w:t>
      </w:r>
    </w:p>
    <w:p w14:paraId="21FD4199"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name="record" type="Values:RecordValue"/&gt;</w:t>
      </w:r>
    </w:p>
    <w:p w14:paraId="0BCA5E95"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name="record_of" type="Values:RecordOfValue"/&gt;</w:t>
      </w:r>
    </w:p>
    <w:p w14:paraId="6D9B1EFE"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name="array" type="Values:ArrayValue"/&gt;</w:t>
      </w:r>
    </w:p>
    <w:p w14:paraId="7300DE32"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name="set" type="Values:SetValue"/&gt;</w:t>
      </w:r>
    </w:p>
    <w:p w14:paraId="035921F9"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name="set_of" type="Values:SetOfValue"/&gt;</w:t>
      </w:r>
    </w:p>
    <w:p w14:paraId="0D790009"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name="enumerated" type="Values:EnumeratedValue"/&gt;</w:t>
      </w:r>
    </w:p>
    <w:p w14:paraId="7603240C"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name="union" type="Values:UnionValue"/&gt;</w:t>
      </w:r>
    </w:p>
    <w:p w14:paraId="718AC4D6"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name="anytype" type="Values:AnytypeValue"/&gt;</w:t>
      </w:r>
    </w:p>
    <w:p w14:paraId="73AE35E8"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name="address" type="Values:AddressValue"/&gt;</w:t>
      </w:r>
    </w:p>
    <w:p w14:paraId="7D570255"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name="behaviour" type="Values:BehaviourValue"/&gt;</w:t>
      </w:r>
    </w:p>
    <w:p w14:paraId="0E017D3B" w14:textId="77777777" w:rsidR="003832E2" w:rsidRPr="0076647D" w:rsidRDefault="003832E2" w:rsidP="003832E2">
      <w:pPr>
        <w:pStyle w:val="PL"/>
        <w:widowControl w:val="0"/>
        <w:rPr>
          <w:noProof w:val="0"/>
          <w:szCs w:val="16"/>
        </w:rPr>
      </w:pPr>
      <w:r w:rsidRPr="0076647D">
        <w:rPr>
          <w:noProof w:val="0"/>
          <w:szCs w:val="16"/>
        </w:rPr>
        <w:tab/>
      </w:r>
      <w:r w:rsidRPr="0076647D">
        <w:rPr>
          <w:noProof w:val="0"/>
          <w:szCs w:val="16"/>
        </w:rPr>
        <w:tab/>
      </w:r>
      <w:r w:rsidRPr="0076647D">
        <w:rPr>
          <w:noProof w:val="0"/>
          <w:szCs w:val="16"/>
        </w:rPr>
        <w:tab/>
        <w:t>&lt;xsd:element name="null" type="Templates:null"/&gt;</w:t>
      </w:r>
    </w:p>
    <w:p w14:paraId="6A2DE7C5" w14:textId="77777777" w:rsidR="003832E2" w:rsidRPr="0076647D" w:rsidRDefault="003832E2" w:rsidP="003832E2">
      <w:pPr>
        <w:pStyle w:val="PL"/>
        <w:widowControl w:val="0"/>
        <w:rPr>
          <w:noProof w:val="0"/>
          <w:szCs w:val="16"/>
        </w:rPr>
      </w:pPr>
      <w:r w:rsidRPr="0076647D">
        <w:rPr>
          <w:noProof w:val="0"/>
          <w:szCs w:val="16"/>
        </w:rPr>
        <w:tab/>
      </w:r>
      <w:r w:rsidRPr="0076647D">
        <w:rPr>
          <w:noProof w:val="0"/>
          <w:szCs w:val="16"/>
        </w:rPr>
        <w:tab/>
      </w:r>
      <w:r w:rsidRPr="0076647D">
        <w:rPr>
          <w:noProof w:val="0"/>
          <w:szCs w:val="16"/>
        </w:rPr>
        <w:tab/>
        <w:t>&lt;xsd:element name="omit" type="Templates:omit"/&gt;</w:t>
      </w:r>
    </w:p>
    <w:p w14:paraId="7E215844" w14:textId="77777777" w:rsidR="003832E2" w:rsidRPr="0076647D" w:rsidRDefault="003832E2" w:rsidP="003832E2">
      <w:pPr>
        <w:pStyle w:val="PL"/>
        <w:widowControl w:val="0"/>
        <w:rPr>
          <w:noProof w:val="0"/>
        </w:rPr>
      </w:pPr>
      <w:r w:rsidRPr="0076647D">
        <w:rPr>
          <w:noProof w:val="0"/>
        </w:rPr>
        <w:tab/>
      </w:r>
      <w:r w:rsidRPr="0076647D">
        <w:rPr>
          <w:noProof w:val="0"/>
        </w:rPr>
        <w:tab/>
        <w:t>&lt;/xsd:choice&gt;</w:t>
      </w:r>
    </w:p>
    <w:p w14:paraId="60441187" w14:textId="77777777" w:rsidR="003832E2" w:rsidRPr="0076647D" w:rsidRDefault="003832E2" w:rsidP="003832E2">
      <w:pPr>
        <w:pStyle w:val="PL"/>
        <w:widowControl w:val="0"/>
        <w:rPr>
          <w:noProof w:val="0"/>
        </w:rPr>
      </w:pPr>
      <w:r w:rsidRPr="0076647D">
        <w:rPr>
          <w:noProof w:val="0"/>
        </w:rPr>
        <w:tab/>
      </w:r>
      <w:r w:rsidRPr="0076647D">
        <w:rPr>
          <w:noProof w:val="0"/>
        </w:rPr>
        <w:tab/>
        <w:t>&lt;xsd:attributeGroup ref="Values:ValueAtts"/&gt;</w:t>
      </w:r>
    </w:p>
    <w:p w14:paraId="2E614661" w14:textId="77777777" w:rsidR="003832E2" w:rsidRPr="0076647D" w:rsidRDefault="003832E2" w:rsidP="003832E2">
      <w:pPr>
        <w:pStyle w:val="PL"/>
        <w:widowControl w:val="0"/>
        <w:rPr>
          <w:noProof w:val="0"/>
        </w:rPr>
      </w:pPr>
      <w:r w:rsidRPr="0076647D">
        <w:rPr>
          <w:noProof w:val="0"/>
        </w:rPr>
        <w:tab/>
        <w:t>&lt;/xsd:complexType&gt;</w:t>
      </w:r>
    </w:p>
    <w:p w14:paraId="64D5C503" w14:textId="77777777" w:rsidR="003832E2" w:rsidRPr="0076647D" w:rsidRDefault="003832E2" w:rsidP="003832E2">
      <w:pPr>
        <w:pStyle w:val="PL"/>
        <w:widowControl w:val="0"/>
        <w:rPr>
          <w:noProof w:val="0"/>
        </w:rPr>
      </w:pPr>
    </w:p>
    <w:p w14:paraId="77F3F2C1" w14:textId="77777777" w:rsidR="003832E2" w:rsidRPr="0076647D" w:rsidRDefault="003832E2" w:rsidP="008E7E1C">
      <w:pPr>
        <w:keepNext/>
        <w:widowControl w:val="0"/>
        <w:rPr>
          <w:b/>
        </w:rPr>
      </w:pPr>
      <w:r w:rsidRPr="0076647D">
        <w:rPr>
          <w:b/>
        </w:rPr>
        <w:t>Choice of Elements:</w:t>
      </w:r>
    </w:p>
    <w:p w14:paraId="64B4E12E" w14:textId="77777777" w:rsidR="003832E2" w:rsidRPr="0076647D" w:rsidRDefault="003832E2" w:rsidP="008E7E1C">
      <w:pPr>
        <w:pStyle w:val="B1"/>
        <w:keepNext/>
        <w:widowControl w:val="0"/>
        <w:tabs>
          <w:tab w:val="left" w:pos="2835"/>
        </w:tabs>
      </w:pPr>
      <w:r w:rsidRPr="0076647D">
        <w:rPr>
          <w:rFonts w:ascii="Courier New" w:hAnsi="Courier New" w:cs="Courier New"/>
          <w:sz w:val="16"/>
          <w:szCs w:val="16"/>
        </w:rPr>
        <w:t>integer</w:t>
      </w:r>
      <w:r w:rsidRPr="0076647D">
        <w:tab/>
        <w:t>An integer value.</w:t>
      </w:r>
    </w:p>
    <w:p w14:paraId="0A2F8059"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float</w:t>
      </w:r>
      <w:r w:rsidRPr="0076647D">
        <w:tab/>
        <w:t>A float value.</w:t>
      </w:r>
    </w:p>
    <w:p w14:paraId="5B5B999E"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boolean</w:t>
      </w:r>
      <w:r w:rsidRPr="0076647D">
        <w:tab/>
        <w:t>A boolean value.</w:t>
      </w:r>
    </w:p>
    <w:p w14:paraId="64212095"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verdicttype</w:t>
      </w:r>
      <w:r w:rsidRPr="0076647D">
        <w:tab/>
        <w:t>A verdicttype value.</w:t>
      </w:r>
    </w:p>
    <w:p w14:paraId="65EBDA54"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bitstring</w:t>
      </w:r>
      <w:r w:rsidRPr="0076647D">
        <w:tab/>
        <w:t>A bitstring value.</w:t>
      </w:r>
    </w:p>
    <w:p w14:paraId="2423BF6E"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hexstring</w:t>
      </w:r>
      <w:r w:rsidRPr="0076647D">
        <w:tab/>
        <w:t>An hexstring value.</w:t>
      </w:r>
    </w:p>
    <w:p w14:paraId="0A739C8E"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lastRenderedPageBreak/>
        <w:t>octetstring</w:t>
      </w:r>
      <w:r w:rsidRPr="0076647D">
        <w:tab/>
        <w:t>An octetstring value.</w:t>
      </w:r>
    </w:p>
    <w:p w14:paraId="1049B2E7"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charstring</w:t>
      </w:r>
      <w:r w:rsidRPr="0076647D">
        <w:tab/>
        <w:t>A charstring value.</w:t>
      </w:r>
    </w:p>
    <w:p w14:paraId="76610E0C"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universal_charstring</w:t>
      </w:r>
      <w:r w:rsidRPr="0076647D">
        <w:tab/>
        <w:t>A universal charstring value.</w:t>
      </w:r>
    </w:p>
    <w:p w14:paraId="0464E32A"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record</w:t>
      </w:r>
      <w:r w:rsidRPr="0076647D">
        <w:tab/>
        <w:t>A record value.</w:t>
      </w:r>
    </w:p>
    <w:p w14:paraId="2D6B7F07"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record_of</w:t>
      </w:r>
      <w:r w:rsidRPr="0076647D">
        <w:tab/>
        <w:t>A record of value.</w:t>
      </w:r>
    </w:p>
    <w:p w14:paraId="0FF4EEF0"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array</w:t>
      </w:r>
      <w:r w:rsidRPr="0076647D">
        <w:tab/>
        <w:t>An array value.</w:t>
      </w:r>
    </w:p>
    <w:p w14:paraId="427F13ED"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set</w:t>
      </w:r>
      <w:r w:rsidRPr="0076647D">
        <w:tab/>
        <w:t>A set value.</w:t>
      </w:r>
    </w:p>
    <w:p w14:paraId="202C416B"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set_of</w:t>
      </w:r>
      <w:r w:rsidRPr="0076647D">
        <w:tab/>
        <w:t>A set of value.</w:t>
      </w:r>
    </w:p>
    <w:p w14:paraId="5CD662F0"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enumerated</w:t>
      </w:r>
      <w:r w:rsidRPr="0076647D">
        <w:tab/>
        <w:t>An enumerated value.</w:t>
      </w:r>
    </w:p>
    <w:p w14:paraId="279E6C74"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union</w:t>
      </w:r>
      <w:r w:rsidRPr="0076647D">
        <w:tab/>
        <w:t>A union value.</w:t>
      </w:r>
    </w:p>
    <w:p w14:paraId="03B35AC3"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anytype</w:t>
      </w:r>
      <w:r w:rsidRPr="0076647D">
        <w:tab/>
        <w:t>An anytype value.</w:t>
      </w:r>
    </w:p>
    <w:p w14:paraId="12AD9C4C" w14:textId="77777777" w:rsidR="00B42040" w:rsidRPr="0076647D" w:rsidRDefault="003832E2" w:rsidP="00B42040">
      <w:pPr>
        <w:pStyle w:val="B1"/>
        <w:widowControl w:val="0"/>
        <w:tabs>
          <w:tab w:val="left" w:pos="2835"/>
        </w:tabs>
      </w:pPr>
      <w:r w:rsidRPr="0076647D">
        <w:rPr>
          <w:rFonts w:ascii="Courier New" w:hAnsi="Courier New" w:cs="Courier New"/>
          <w:sz w:val="16"/>
          <w:szCs w:val="16"/>
        </w:rPr>
        <w:t>address</w:t>
      </w:r>
      <w:r w:rsidRPr="0076647D">
        <w:tab/>
        <w:t>An address value.</w:t>
      </w:r>
    </w:p>
    <w:p w14:paraId="2951BE97" w14:textId="77777777" w:rsidR="00B42040" w:rsidRPr="0076647D" w:rsidRDefault="00B42040" w:rsidP="00B42040">
      <w:pPr>
        <w:pStyle w:val="B1"/>
        <w:widowControl w:val="0"/>
        <w:tabs>
          <w:tab w:val="left" w:pos="2835"/>
        </w:tabs>
      </w:pPr>
      <w:r w:rsidRPr="0076647D">
        <w:rPr>
          <w:rFonts w:ascii="Courier New" w:hAnsi="Courier New" w:cs="Courier New"/>
          <w:sz w:val="16"/>
          <w:szCs w:val="16"/>
        </w:rPr>
        <w:t>behaviour</w:t>
      </w:r>
      <w:r w:rsidRPr="0076647D">
        <w:rPr>
          <w:rFonts w:ascii="Courier New" w:hAnsi="Courier New" w:cs="Courier New"/>
          <w:sz w:val="16"/>
          <w:szCs w:val="16"/>
        </w:rPr>
        <w:tab/>
      </w:r>
      <w:r w:rsidRPr="0076647D">
        <w:t>A behaviour value.</w:t>
      </w:r>
    </w:p>
    <w:p w14:paraId="40097C6D" w14:textId="77777777" w:rsidR="003832E2" w:rsidRPr="0076647D" w:rsidRDefault="003832E2" w:rsidP="003832E2">
      <w:pPr>
        <w:widowControl w:val="0"/>
        <w:rPr>
          <w:b/>
        </w:rPr>
      </w:pPr>
      <w:r w:rsidRPr="0076647D">
        <w:rPr>
          <w:b/>
        </w:rPr>
        <w:t>Attributes:</w:t>
      </w:r>
    </w:p>
    <w:p w14:paraId="46F725B5" w14:textId="77777777" w:rsidR="003832E2" w:rsidRPr="0076647D" w:rsidRDefault="003832E2" w:rsidP="003832E2">
      <w:pPr>
        <w:pStyle w:val="B1"/>
        <w:widowControl w:val="0"/>
        <w:tabs>
          <w:tab w:val="left" w:pos="4500"/>
        </w:tabs>
      </w:pPr>
      <w:r w:rsidRPr="0076647D">
        <w:t>The same attributes as those of Value.</w:t>
      </w:r>
    </w:p>
    <w:p w14:paraId="126E6EDE" w14:textId="77777777" w:rsidR="003832E2" w:rsidRPr="0076647D" w:rsidRDefault="003832E2" w:rsidP="00CA1AF8">
      <w:pPr>
        <w:pStyle w:val="H6"/>
      </w:pPr>
      <w:r w:rsidRPr="0076647D">
        <w:t>11.3.3.19</w:t>
      </w:r>
      <w:r w:rsidRPr="0076647D">
        <w:tab/>
        <w:t>AnytypeValue</w:t>
      </w:r>
    </w:p>
    <w:p w14:paraId="319FF385" w14:textId="77777777" w:rsidR="003832E2" w:rsidRPr="0076647D" w:rsidRDefault="003832E2" w:rsidP="003832E2">
      <w:pPr>
        <w:widowControl w:val="0"/>
      </w:pPr>
      <w:r w:rsidRPr="0076647D">
        <w:rPr>
          <w:rFonts w:ascii="Courier New" w:hAnsi="Courier New"/>
          <w:b/>
        </w:rPr>
        <w:t xml:space="preserve">AnytypeValue </w:t>
      </w:r>
      <w:r w:rsidRPr="0076647D">
        <w:t>is mapped to the following complex type:</w:t>
      </w:r>
    </w:p>
    <w:p w14:paraId="604E09FC" w14:textId="77777777" w:rsidR="003832E2" w:rsidRPr="0076647D" w:rsidRDefault="003832E2" w:rsidP="003832E2">
      <w:pPr>
        <w:pStyle w:val="PL"/>
        <w:widowControl w:val="0"/>
        <w:rPr>
          <w:noProof w:val="0"/>
        </w:rPr>
      </w:pPr>
      <w:r w:rsidRPr="0076647D">
        <w:rPr>
          <w:noProof w:val="0"/>
        </w:rPr>
        <w:tab/>
        <w:t>&lt;xsd:complexType name="AnytypeValue"&gt;</w:t>
      </w:r>
    </w:p>
    <w:p w14:paraId="2CE1EC21" w14:textId="77777777" w:rsidR="003832E2" w:rsidRPr="0076647D" w:rsidRDefault="003832E2" w:rsidP="003832E2">
      <w:pPr>
        <w:pStyle w:val="PL"/>
        <w:widowControl w:val="0"/>
        <w:rPr>
          <w:noProof w:val="0"/>
        </w:rPr>
      </w:pPr>
      <w:r w:rsidRPr="0076647D">
        <w:rPr>
          <w:noProof w:val="0"/>
        </w:rPr>
        <w:tab/>
      </w:r>
      <w:r w:rsidRPr="0076647D">
        <w:rPr>
          <w:noProof w:val="0"/>
        </w:rPr>
        <w:tab/>
        <w:t>&lt;xsd:choice minOccurs="0" maxOccurs="unbounded"&gt;</w:t>
      </w:r>
    </w:p>
    <w:p w14:paraId="722C70D2"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name="integer" type="Values:IntegerValue"/&gt;</w:t>
      </w:r>
    </w:p>
    <w:p w14:paraId="2DF12964"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name="float" type="Values:FloatValue"/&gt;</w:t>
      </w:r>
    </w:p>
    <w:p w14:paraId="17CDB9F9"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name="boolean" type="Values:BooleanValue"/&gt;</w:t>
      </w:r>
    </w:p>
    <w:p w14:paraId="4A64345D"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name="verdicttype" type="Values:VerdictValue"/&gt;</w:t>
      </w:r>
    </w:p>
    <w:p w14:paraId="0139A264"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name="bitstring" type="Values:BitstringValue"/&gt;</w:t>
      </w:r>
    </w:p>
    <w:p w14:paraId="1B177833"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name="hexstring" type="Values:HexstringValue"/&gt;</w:t>
      </w:r>
    </w:p>
    <w:p w14:paraId="6E6AF3E6"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name="octetstring" type="Values:OctetstringValue"/&gt;</w:t>
      </w:r>
    </w:p>
    <w:p w14:paraId="181BACD0"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name="charstring" type="Values:OctetstringValue"/&gt;</w:t>
      </w:r>
    </w:p>
    <w:p w14:paraId="78C17928"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 xml:space="preserve">&lt;xsd:element name="universal_charstring" </w:t>
      </w:r>
    </w:p>
    <w:p w14:paraId="3151EC51"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r>
      <w:r w:rsidRPr="0076647D">
        <w:rPr>
          <w:noProof w:val="0"/>
        </w:rPr>
        <w:tab/>
        <w:t>type="Values:UniversalCharstringValue"/&gt;</w:t>
      </w:r>
    </w:p>
    <w:p w14:paraId="2EE3B1C6"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name="record" type="Values:RecordValue"/&gt;</w:t>
      </w:r>
    </w:p>
    <w:p w14:paraId="7027C44E"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name="record_of" type="Values:RecordOfValue"/&gt;</w:t>
      </w:r>
    </w:p>
    <w:p w14:paraId="40A2DA33"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name="array" type="Values:ArrayValue"/&gt;</w:t>
      </w:r>
    </w:p>
    <w:p w14:paraId="4299A5BA"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name="set" type="Values:SetValue"/&gt;</w:t>
      </w:r>
    </w:p>
    <w:p w14:paraId="1B77AA30"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name="set_of" type="Values:SetOfValue"/&gt;</w:t>
      </w:r>
    </w:p>
    <w:p w14:paraId="58C8B034"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name="enumerated" type="Values:EnumeratedValue"/&gt;</w:t>
      </w:r>
    </w:p>
    <w:p w14:paraId="261CA0A5"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name="union" type="Values:UnionValue"/&gt;</w:t>
      </w:r>
    </w:p>
    <w:p w14:paraId="334BA70B"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name="address" type="Values:AddressValue"/&gt;</w:t>
      </w:r>
    </w:p>
    <w:p w14:paraId="7854274F" w14:textId="77777777" w:rsidR="003832E2" w:rsidRPr="0076647D" w:rsidRDefault="003832E2" w:rsidP="003832E2">
      <w:pPr>
        <w:pStyle w:val="PL"/>
        <w:widowControl w:val="0"/>
        <w:rPr>
          <w:noProof w:val="0"/>
        </w:rPr>
      </w:pPr>
      <w:r w:rsidRPr="0076647D">
        <w:rPr>
          <w:noProof w:val="0"/>
        </w:rPr>
        <w:tab/>
      </w:r>
      <w:r w:rsidRPr="0076647D">
        <w:rPr>
          <w:noProof w:val="0"/>
        </w:rPr>
        <w:tab/>
      </w:r>
      <w:r w:rsidRPr="0076647D">
        <w:rPr>
          <w:noProof w:val="0"/>
        </w:rPr>
        <w:tab/>
        <w:t>&lt;xsd:element name="behaviour" type="Values:BehaviourValue"/&gt;</w:t>
      </w:r>
    </w:p>
    <w:p w14:paraId="4F750B7E" w14:textId="77777777" w:rsidR="003832E2" w:rsidRPr="0076647D" w:rsidRDefault="003832E2" w:rsidP="003832E2">
      <w:pPr>
        <w:pStyle w:val="PL"/>
        <w:widowControl w:val="0"/>
        <w:rPr>
          <w:noProof w:val="0"/>
          <w:szCs w:val="16"/>
        </w:rPr>
      </w:pPr>
      <w:r w:rsidRPr="0076647D">
        <w:rPr>
          <w:noProof w:val="0"/>
          <w:szCs w:val="16"/>
        </w:rPr>
        <w:tab/>
      </w:r>
      <w:r w:rsidRPr="0076647D">
        <w:rPr>
          <w:noProof w:val="0"/>
          <w:szCs w:val="16"/>
        </w:rPr>
        <w:tab/>
      </w:r>
      <w:r w:rsidRPr="0076647D">
        <w:rPr>
          <w:noProof w:val="0"/>
          <w:szCs w:val="16"/>
        </w:rPr>
        <w:tab/>
        <w:t>&lt;xsd:element name="null" type="Templates:null"/&gt;</w:t>
      </w:r>
    </w:p>
    <w:p w14:paraId="5846BC1C" w14:textId="77777777" w:rsidR="003832E2" w:rsidRPr="0076647D" w:rsidRDefault="003832E2" w:rsidP="003832E2">
      <w:pPr>
        <w:pStyle w:val="PL"/>
        <w:widowControl w:val="0"/>
        <w:rPr>
          <w:noProof w:val="0"/>
          <w:szCs w:val="16"/>
        </w:rPr>
      </w:pPr>
      <w:r w:rsidRPr="0076647D">
        <w:rPr>
          <w:noProof w:val="0"/>
          <w:szCs w:val="16"/>
        </w:rPr>
        <w:tab/>
      </w:r>
      <w:r w:rsidRPr="0076647D">
        <w:rPr>
          <w:noProof w:val="0"/>
          <w:szCs w:val="16"/>
        </w:rPr>
        <w:tab/>
      </w:r>
      <w:r w:rsidRPr="0076647D">
        <w:rPr>
          <w:noProof w:val="0"/>
          <w:szCs w:val="16"/>
        </w:rPr>
        <w:tab/>
        <w:t>&lt;xsd:element name="omit" type="Templates:omit"/&gt;</w:t>
      </w:r>
    </w:p>
    <w:p w14:paraId="2CAB681F" w14:textId="77777777" w:rsidR="003832E2" w:rsidRPr="0076647D" w:rsidRDefault="003832E2" w:rsidP="003832E2">
      <w:pPr>
        <w:pStyle w:val="PL"/>
        <w:widowControl w:val="0"/>
        <w:rPr>
          <w:noProof w:val="0"/>
        </w:rPr>
      </w:pPr>
      <w:r w:rsidRPr="0076647D">
        <w:rPr>
          <w:noProof w:val="0"/>
        </w:rPr>
        <w:tab/>
      </w:r>
      <w:r w:rsidRPr="0076647D">
        <w:rPr>
          <w:noProof w:val="0"/>
        </w:rPr>
        <w:tab/>
        <w:t>&lt;/xsd:choice&gt;</w:t>
      </w:r>
    </w:p>
    <w:p w14:paraId="46C640F5" w14:textId="77777777" w:rsidR="003832E2" w:rsidRPr="0076647D" w:rsidRDefault="003832E2" w:rsidP="003832E2">
      <w:pPr>
        <w:pStyle w:val="PL"/>
        <w:widowControl w:val="0"/>
        <w:rPr>
          <w:noProof w:val="0"/>
        </w:rPr>
      </w:pPr>
      <w:r w:rsidRPr="0076647D">
        <w:rPr>
          <w:noProof w:val="0"/>
        </w:rPr>
        <w:tab/>
      </w:r>
      <w:r w:rsidRPr="0076647D">
        <w:rPr>
          <w:noProof w:val="0"/>
        </w:rPr>
        <w:tab/>
        <w:t>&lt;xsd:attributeGroup ref="Values:ValueAtts"/&gt;</w:t>
      </w:r>
    </w:p>
    <w:p w14:paraId="3EB6CCB9" w14:textId="77777777" w:rsidR="003832E2" w:rsidRPr="0076647D" w:rsidRDefault="003832E2" w:rsidP="003832E2">
      <w:pPr>
        <w:pStyle w:val="PL"/>
        <w:widowControl w:val="0"/>
        <w:rPr>
          <w:noProof w:val="0"/>
        </w:rPr>
      </w:pPr>
      <w:r w:rsidRPr="0076647D">
        <w:rPr>
          <w:noProof w:val="0"/>
        </w:rPr>
        <w:tab/>
        <w:t>&lt;/xsd:complexType&gt;</w:t>
      </w:r>
    </w:p>
    <w:p w14:paraId="05D8A742" w14:textId="77777777" w:rsidR="003832E2" w:rsidRPr="0076647D" w:rsidRDefault="003832E2" w:rsidP="003832E2">
      <w:pPr>
        <w:pStyle w:val="PL"/>
        <w:widowControl w:val="0"/>
        <w:rPr>
          <w:noProof w:val="0"/>
        </w:rPr>
      </w:pPr>
    </w:p>
    <w:p w14:paraId="63953E7B" w14:textId="77777777" w:rsidR="003832E2" w:rsidRPr="0076647D" w:rsidRDefault="003832E2" w:rsidP="003832E2">
      <w:pPr>
        <w:widowControl w:val="0"/>
        <w:rPr>
          <w:b/>
        </w:rPr>
      </w:pPr>
      <w:r w:rsidRPr="0076647D">
        <w:rPr>
          <w:b/>
        </w:rPr>
        <w:t>Choice of Elements:</w:t>
      </w:r>
    </w:p>
    <w:p w14:paraId="6F8AD4AA"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integer</w:t>
      </w:r>
      <w:r w:rsidRPr="0076647D">
        <w:tab/>
        <w:t>An integer value.</w:t>
      </w:r>
    </w:p>
    <w:p w14:paraId="3C0D71BF"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float</w:t>
      </w:r>
      <w:r w:rsidRPr="0076647D">
        <w:tab/>
        <w:t>A float value.</w:t>
      </w:r>
    </w:p>
    <w:p w14:paraId="6AD18D1E"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boolean</w:t>
      </w:r>
      <w:r w:rsidRPr="0076647D">
        <w:tab/>
        <w:t>A boolean value.</w:t>
      </w:r>
    </w:p>
    <w:p w14:paraId="041FA4D9"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verdicttype</w:t>
      </w:r>
      <w:r w:rsidRPr="0076647D">
        <w:tab/>
        <w:t>A verdicttype value.</w:t>
      </w:r>
    </w:p>
    <w:p w14:paraId="4D03D081"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lastRenderedPageBreak/>
        <w:t>bitstring</w:t>
      </w:r>
      <w:r w:rsidRPr="0076647D">
        <w:tab/>
        <w:t>A bitstring value.</w:t>
      </w:r>
    </w:p>
    <w:p w14:paraId="2662BD21"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hexstring</w:t>
      </w:r>
      <w:r w:rsidRPr="0076647D">
        <w:tab/>
        <w:t>An hexstring value.</w:t>
      </w:r>
    </w:p>
    <w:p w14:paraId="34FE73C8"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octetstring</w:t>
      </w:r>
      <w:r w:rsidRPr="0076647D">
        <w:tab/>
        <w:t>An octetstring value.</w:t>
      </w:r>
    </w:p>
    <w:p w14:paraId="20AC7C80"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charstring</w:t>
      </w:r>
      <w:r w:rsidRPr="0076647D">
        <w:tab/>
        <w:t>A charstring value.</w:t>
      </w:r>
    </w:p>
    <w:p w14:paraId="143100DC"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universal_charstring</w:t>
      </w:r>
      <w:r w:rsidRPr="0076647D">
        <w:tab/>
        <w:t>A universal charstring value.</w:t>
      </w:r>
    </w:p>
    <w:p w14:paraId="36FAC0E7"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record</w:t>
      </w:r>
      <w:r w:rsidRPr="0076647D">
        <w:tab/>
        <w:t>A record value.</w:t>
      </w:r>
    </w:p>
    <w:p w14:paraId="4CC7349C"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record_of</w:t>
      </w:r>
      <w:r w:rsidRPr="0076647D">
        <w:tab/>
        <w:t>A record of value.</w:t>
      </w:r>
    </w:p>
    <w:p w14:paraId="113A2495"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array</w:t>
      </w:r>
      <w:r w:rsidRPr="0076647D">
        <w:tab/>
        <w:t>An array value.</w:t>
      </w:r>
    </w:p>
    <w:p w14:paraId="7E9A2EC8"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set</w:t>
      </w:r>
      <w:r w:rsidRPr="0076647D">
        <w:tab/>
        <w:t>A set value.</w:t>
      </w:r>
    </w:p>
    <w:p w14:paraId="7C01B9DF"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set_of</w:t>
      </w:r>
      <w:r w:rsidRPr="0076647D">
        <w:tab/>
        <w:t>A set of value.</w:t>
      </w:r>
    </w:p>
    <w:p w14:paraId="69448CBB"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enumerated</w:t>
      </w:r>
      <w:r w:rsidRPr="0076647D">
        <w:tab/>
        <w:t>An enumerated value.</w:t>
      </w:r>
    </w:p>
    <w:p w14:paraId="05D7D15B"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union</w:t>
      </w:r>
      <w:r w:rsidRPr="0076647D">
        <w:tab/>
        <w:t>A union value.</w:t>
      </w:r>
    </w:p>
    <w:p w14:paraId="4387475B" w14:textId="77777777" w:rsidR="003832E2" w:rsidRPr="0076647D" w:rsidRDefault="003832E2" w:rsidP="003832E2">
      <w:pPr>
        <w:pStyle w:val="B1"/>
        <w:widowControl w:val="0"/>
        <w:tabs>
          <w:tab w:val="left" w:pos="2835"/>
        </w:tabs>
      </w:pPr>
      <w:r w:rsidRPr="0076647D">
        <w:rPr>
          <w:rFonts w:ascii="Courier New" w:hAnsi="Courier New" w:cs="Courier New"/>
          <w:sz w:val="16"/>
          <w:szCs w:val="16"/>
        </w:rPr>
        <w:t>address</w:t>
      </w:r>
      <w:r w:rsidRPr="0076647D">
        <w:tab/>
        <w:t>An address value.</w:t>
      </w:r>
    </w:p>
    <w:p w14:paraId="37C949D9" w14:textId="77777777" w:rsidR="00B42040" w:rsidRPr="0076647D" w:rsidRDefault="00B42040" w:rsidP="003832E2">
      <w:pPr>
        <w:pStyle w:val="B1"/>
        <w:widowControl w:val="0"/>
        <w:tabs>
          <w:tab w:val="left" w:pos="2835"/>
        </w:tabs>
      </w:pPr>
      <w:r w:rsidRPr="0076647D">
        <w:rPr>
          <w:rFonts w:ascii="Courier New" w:hAnsi="Courier New" w:cs="Courier New"/>
          <w:sz w:val="16"/>
          <w:szCs w:val="16"/>
        </w:rPr>
        <w:t>behaviour</w:t>
      </w:r>
      <w:r w:rsidRPr="0076647D">
        <w:rPr>
          <w:rFonts w:ascii="Courier New" w:hAnsi="Courier New" w:cs="Courier New"/>
          <w:sz w:val="16"/>
          <w:szCs w:val="16"/>
        </w:rPr>
        <w:tab/>
      </w:r>
      <w:r w:rsidRPr="0076647D">
        <w:t>A behaviour value.</w:t>
      </w:r>
    </w:p>
    <w:p w14:paraId="4022D0DD" w14:textId="77777777" w:rsidR="003832E2" w:rsidRPr="0076647D" w:rsidRDefault="003832E2" w:rsidP="003832E2">
      <w:pPr>
        <w:widowControl w:val="0"/>
        <w:rPr>
          <w:b/>
        </w:rPr>
      </w:pPr>
      <w:r w:rsidRPr="0076647D">
        <w:rPr>
          <w:b/>
        </w:rPr>
        <w:t>Attributes:</w:t>
      </w:r>
    </w:p>
    <w:p w14:paraId="12B38F9F" w14:textId="77777777" w:rsidR="003832E2" w:rsidRPr="0076647D" w:rsidRDefault="003832E2" w:rsidP="003832E2">
      <w:pPr>
        <w:pStyle w:val="B1"/>
        <w:widowControl w:val="0"/>
        <w:tabs>
          <w:tab w:val="left" w:pos="4500"/>
        </w:tabs>
      </w:pPr>
      <w:r w:rsidRPr="0076647D">
        <w:t>The same attributes as those of Value.</w:t>
      </w:r>
    </w:p>
    <w:p w14:paraId="0D99785E" w14:textId="77777777" w:rsidR="001E399D" w:rsidRPr="0076647D" w:rsidRDefault="001E399D" w:rsidP="00D91548">
      <w:pPr>
        <w:pStyle w:val="berschrift1"/>
      </w:pPr>
      <w:bookmarkStart w:id="297" w:name="_Toc66103168"/>
      <w:bookmarkStart w:id="298" w:name="_Toc66105743"/>
      <w:bookmarkStart w:id="299" w:name="_Toc66106362"/>
      <w:bookmarkStart w:id="300" w:name="_Toc72911362"/>
      <w:r w:rsidRPr="0076647D">
        <w:t>9</w:t>
      </w:r>
      <w:r w:rsidRPr="0076647D">
        <w:tab/>
        <w:t>Extensions to TTCN-3</w:t>
      </w:r>
      <w:r w:rsidRPr="0076647D">
        <w:rPr>
          <w:color w:val="000000"/>
        </w:rPr>
        <w:t xml:space="preserve"> documentation comment specification</w:t>
      </w:r>
      <w:r w:rsidRPr="0076647D">
        <w:t xml:space="preserve"> for the package</w:t>
      </w:r>
      <w:bookmarkEnd w:id="297"/>
      <w:bookmarkEnd w:id="298"/>
      <w:bookmarkEnd w:id="299"/>
      <w:bookmarkEnd w:id="300"/>
    </w:p>
    <w:p w14:paraId="53AB6B10" w14:textId="6563B9BD" w:rsidR="001E399D" w:rsidRPr="0076647D" w:rsidRDefault="001E399D" w:rsidP="00D91548">
      <w:pPr>
        <w:pStyle w:val="berschrift2"/>
      </w:pPr>
      <w:bookmarkStart w:id="301" w:name="_Toc66103169"/>
      <w:bookmarkStart w:id="302" w:name="_Toc66105744"/>
      <w:bookmarkStart w:id="303" w:name="_Toc66106363"/>
      <w:bookmarkStart w:id="304" w:name="_Toc72911363"/>
      <w:r w:rsidRPr="0076647D">
        <w:t>9.1</w:t>
      </w:r>
      <w:r w:rsidRPr="0076647D">
        <w:tab/>
        <w:t>Extensions</w:t>
      </w:r>
      <w:r w:rsidRPr="0076647D">
        <w:rPr>
          <w:lang w:eastAsia="en-GB"/>
        </w:rPr>
        <w:t xml:space="preserve"> to </w:t>
      </w:r>
      <w:r w:rsidR="003641A0" w:rsidRPr="0076647D">
        <w:rPr>
          <w:lang w:eastAsia="en-GB"/>
        </w:rPr>
        <w:t>ETSI ES 201 873-10</w:t>
      </w:r>
      <w:r w:rsidRPr="0076647D">
        <w:rPr>
          <w:lang w:eastAsia="en-GB"/>
        </w:rPr>
        <w:t xml:space="preserve">, </w:t>
      </w:r>
      <w:r w:rsidR="000C5431" w:rsidRPr="0076647D">
        <w:rPr>
          <w:lang w:eastAsia="en-GB"/>
        </w:rPr>
        <w:t>a</w:t>
      </w:r>
      <w:r w:rsidRPr="0076647D">
        <w:rPr>
          <w:lang w:eastAsia="en-GB"/>
        </w:rPr>
        <w:t>nnex A</w:t>
      </w:r>
      <w:r w:rsidRPr="0076647D">
        <w:t xml:space="preserve"> (</w:t>
      </w:r>
      <w:r w:rsidR="00A263E8" w:rsidRPr="0076647D">
        <w:t>w</w:t>
      </w:r>
      <w:r w:rsidRPr="0076647D">
        <w:t>here Tags can be used)</w:t>
      </w:r>
      <w:bookmarkEnd w:id="301"/>
      <w:bookmarkEnd w:id="302"/>
      <w:bookmarkEnd w:id="303"/>
      <w:bookmarkEnd w:id="304"/>
    </w:p>
    <w:p w14:paraId="72373880" w14:textId="7C8DE478" w:rsidR="001E399D" w:rsidRPr="0076647D" w:rsidRDefault="001E399D" w:rsidP="001E399D">
      <w:r w:rsidRPr="0076647D">
        <w:t xml:space="preserve">Add </w:t>
      </w:r>
      <w:r w:rsidR="00060B54" w:rsidRPr="0076647D">
        <w:t>"</w:t>
      </w:r>
      <w:r w:rsidRPr="0076647D">
        <w:t>, </w:t>
      </w:r>
      <w:r w:rsidRPr="0076647D">
        <w:rPr>
          <w:szCs w:val="18"/>
        </w:rPr>
        <w:t>function behaviour types</w:t>
      </w:r>
      <w:r w:rsidR="00060B54" w:rsidRPr="0076647D">
        <w:t>"</w:t>
      </w:r>
      <w:r w:rsidRPr="0076647D">
        <w:t xml:space="preserve"> to the cell </w:t>
      </w:r>
      <w:r w:rsidR="00060B54" w:rsidRPr="0076647D">
        <w:t>"</w:t>
      </w:r>
      <w:r w:rsidRPr="0076647D">
        <w:t xml:space="preserve">Functions </w:t>
      </w:r>
      <w:r w:rsidRPr="0076647D">
        <w:rPr>
          <w:szCs w:val="18"/>
        </w:rPr>
        <w:t>(TTCN</w:t>
      </w:r>
      <w:r w:rsidRPr="0076647D">
        <w:rPr>
          <w:szCs w:val="18"/>
        </w:rPr>
        <w:noBreakHyphen/>
        <w:t>3 and external)</w:t>
      </w:r>
      <w:r w:rsidR="00060B54" w:rsidRPr="0076647D">
        <w:t>"</w:t>
      </w:r>
      <w:r w:rsidRPr="0076647D">
        <w:t xml:space="preserve">, </w:t>
      </w:r>
      <w:r w:rsidR="00060B54" w:rsidRPr="0076647D">
        <w:t>"</w:t>
      </w:r>
      <w:r w:rsidRPr="0076647D">
        <w:t>, altstep</w:t>
      </w:r>
      <w:r w:rsidRPr="0076647D">
        <w:rPr>
          <w:szCs w:val="18"/>
        </w:rPr>
        <w:t xml:space="preserve"> behaviour types</w:t>
      </w:r>
      <w:r w:rsidR="00060B54" w:rsidRPr="0076647D">
        <w:rPr>
          <w:szCs w:val="18"/>
        </w:rPr>
        <w:t>"</w:t>
      </w:r>
      <w:r w:rsidRPr="0076647D">
        <w:rPr>
          <w:szCs w:val="18"/>
        </w:rPr>
        <w:t xml:space="preserve"> to the cell </w:t>
      </w:r>
      <w:r w:rsidR="00060B54" w:rsidRPr="0076647D">
        <w:rPr>
          <w:szCs w:val="18"/>
        </w:rPr>
        <w:t>"</w:t>
      </w:r>
      <w:r w:rsidRPr="0076647D">
        <w:t>Altsteps</w:t>
      </w:r>
      <w:r w:rsidR="00060B54" w:rsidRPr="0076647D">
        <w:rPr>
          <w:szCs w:val="18"/>
        </w:rPr>
        <w:t>"</w:t>
      </w:r>
      <w:r w:rsidRPr="0076647D">
        <w:rPr>
          <w:szCs w:val="18"/>
        </w:rPr>
        <w:t xml:space="preserve"> and </w:t>
      </w:r>
      <w:r w:rsidR="00060B54" w:rsidRPr="0076647D">
        <w:rPr>
          <w:szCs w:val="18"/>
        </w:rPr>
        <w:t>"</w:t>
      </w:r>
      <w:r w:rsidR="008850C3" w:rsidRPr="0076647D">
        <w:t>,</w:t>
      </w:r>
      <w:r w:rsidRPr="0076647D">
        <w:t xml:space="preserve"> test case </w:t>
      </w:r>
      <w:r w:rsidRPr="0076647D">
        <w:rPr>
          <w:szCs w:val="18"/>
        </w:rPr>
        <w:t>behaviour types</w:t>
      </w:r>
      <w:r w:rsidR="00060B54" w:rsidRPr="0076647D">
        <w:rPr>
          <w:szCs w:val="18"/>
        </w:rPr>
        <w:t>"</w:t>
      </w:r>
      <w:r w:rsidRPr="0076647D">
        <w:rPr>
          <w:szCs w:val="18"/>
        </w:rPr>
        <w:t xml:space="preserve"> to the cell </w:t>
      </w:r>
      <w:r w:rsidR="00060B54" w:rsidRPr="0076647D">
        <w:rPr>
          <w:szCs w:val="18"/>
        </w:rPr>
        <w:t>"</w:t>
      </w:r>
      <w:r w:rsidRPr="0076647D">
        <w:t>Test cases</w:t>
      </w:r>
      <w:r w:rsidR="00060B54" w:rsidRPr="0076647D">
        <w:rPr>
          <w:szCs w:val="18"/>
        </w:rPr>
        <w:t>"</w:t>
      </w:r>
      <w:r w:rsidRPr="0076647D">
        <w:rPr>
          <w:szCs w:val="18"/>
        </w:rPr>
        <w:t xml:space="preserve"> </w:t>
      </w:r>
      <w:r w:rsidR="00CE24F3" w:rsidRPr="0076647D">
        <w:t>in the header of t</w:t>
      </w:r>
      <w:r w:rsidRPr="0076647D">
        <w:t>able A.1 of</w:t>
      </w:r>
      <w:r w:rsidR="00AB0779" w:rsidRPr="0076647D">
        <w:t xml:space="preserve"> [</w:t>
      </w:r>
      <w:r w:rsidR="00AB0779" w:rsidRPr="0076647D">
        <w:fldChar w:fldCharType="begin"/>
      </w:r>
      <w:r w:rsidR="00AB0779" w:rsidRPr="0076647D">
        <w:instrText xml:space="preserve">REF REF_ES201873_10 \h </w:instrText>
      </w:r>
      <w:r w:rsidR="00AB0779" w:rsidRPr="0076647D">
        <w:fldChar w:fldCharType="separate"/>
      </w:r>
      <w:r w:rsidR="00E15429" w:rsidRPr="0076647D">
        <w:t>7</w:t>
      </w:r>
      <w:r w:rsidR="00AB0779" w:rsidRPr="0076647D">
        <w:fldChar w:fldCharType="end"/>
      </w:r>
      <w:r w:rsidR="00AB0779" w:rsidRPr="0076647D">
        <w:t>]</w:t>
      </w:r>
      <w:r w:rsidRPr="0076647D">
        <w:t>.</w:t>
      </w:r>
    </w:p>
    <w:p w14:paraId="4B7F71B9" w14:textId="6D540CC2" w:rsidR="001E399D" w:rsidRPr="0076647D" w:rsidRDefault="001E399D" w:rsidP="001E399D">
      <w:r w:rsidRPr="0076647D">
        <w:t xml:space="preserve">Table </w:t>
      </w:r>
      <w:r w:rsidR="008850C3" w:rsidRPr="0076647D">
        <w:t>A.1</w:t>
      </w:r>
      <w:r w:rsidRPr="0076647D">
        <w:t xml:space="preserve"> sho</w:t>
      </w:r>
      <w:r w:rsidR="000C0481" w:rsidRPr="0076647D">
        <w:t>ws an example for the extended t</w:t>
      </w:r>
      <w:r w:rsidRPr="0076647D">
        <w:t>able A.1. Pl</w:t>
      </w:r>
      <w:r w:rsidR="008850C3" w:rsidRPr="0076647D">
        <w:t>ea</w:t>
      </w:r>
      <w:r w:rsidRPr="0076647D">
        <w:t>s</w:t>
      </w:r>
      <w:r w:rsidR="008850C3" w:rsidRPr="0076647D">
        <w:t>e</w:t>
      </w:r>
      <w:r w:rsidRPr="0076647D">
        <w:t xml:space="preserve"> note, that other packages may also extend the same table. Underlined character shows the insertions by this package.</w:t>
      </w:r>
    </w:p>
    <w:p w14:paraId="733A9D59" w14:textId="3637049F" w:rsidR="001E399D" w:rsidRPr="0076647D" w:rsidRDefault="001E399D" w:rsidP="001E399D">
      <w:pPr>
        <w:pStyle w:val="TH"/>
      </w:pPr>
      <w:r w:rsidRPr="0076647D">
        <w:lastRenderedPageBreak/>
        <w:t>Table A.</w:t>
      </w:r>
      <w:r w:rsidR="00ED60DE">
        <w:fldChar w:fldCharType="begin"/>
      </w:r>
      <w:r w:rsidR="00ED60DE">
        <w:instrText xml:space="preserve"> SEQ tab \r1  \* MERGEFORMAT </w:instrText>
      </w:r>
      <w:r w:rsidR="00ED60DE">
        <w:fldChar w:fldCharType="separate"/>
      </w:r>
      <w:r w:rsidR="00E15429" w:rsidRPr="0076647D">
        <w:t>1</w:t>
      </w:r>
      <w:r w:rsidR="00ED60DE">
        <w:fldChar w:fldCharType="end"/>
      </w:r>
      <w:r w:rsidRPr="0076647D">
        <w:t>: Relation of documentation tags and TTCN-3</w:t>
      </w: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316"/>
        <w:gridCol w:w="510"/>
        <w:gridCol w:w="510"/>
        <w:gridCol w:w="510"/>
        <w:gridCol w:w="510"/>
        <w:gridCol w:w="510"/>
        <w:gridCol w:w="510"/>
        <w:gridCol w:w="510"/>
        <w:gridCol w:w="365"/>
        <w:gridCol w:w="655"/>
        <w:gridCol w:w="510"/>
        <w:gridCol w:w="510"/>
        <w:gridCol w:w="510"/>
        <w:gridCol w:w="510"/>
        <w:gridCol w:w="423"/>
        <w:gridCol w:w="639"/>
        <w:gridCol w:w="495"/>
        <w:gridCol w:w="559"/>
        <w:gridCol w:w="8"/>
      </w:tblGrid>
      <w:tr w:rsidR="00CF32D4" w:rsidRPr="0076647D" w14:paraId="702DB3D5" w14:textId="77777777" w:rsidTr="00196B0B">
        <w:trPr>
          <w:cantSplit/>
          <w:trHeight w:val="2211"/>
          <w:jc w:val="center"/>
        </w:trPr>
        <w:tc>
          <w:tcPr>
            <w:tcW w:w="1316" w:type="dxa"/>
            <w:textDirection w:val="btLr"/>
            <w:vAlign w:val="center"/>
          </w:tcPr>
          <w:p w14:paraId="2AB342B0" w14:textId="77777777" w:rsidR="00CF32D4" w:rsidRPr="0076647D" w:rsidRDefault="00CF32D4" w:rsidP="00143B10">
            <w:pPr>
              <w:pStyle w:val="TAH"/>
            </w:pPr>
          </w:p>
        </w:tc>
        <w:tc>
          <w:tcPr>
            <w:tcW w:w="510" w:type="dxa"/>
            <w:textDirection w:val="btLr"/>
            <w:vAlign w:val="center"/>
          </w:tcPr>
          <w:p w14:paraId="3A122E62" w14:textId="77777777" w:rsidR="00CF32D4" w:rsidRPr="0076647D" w:rsidRDefault="00CF32D4" w:rsidP="00143B10">
            <w:pPr>
              <w:pStyle w:val="TAH"/>
            </w:pPr>
            <w:r w:rsidRPr="0076647D">
              <w:t>Simple Data Types</w:t>
            </w:r>
          </w:p>
        </w:tc>
        <w:tc>
          <w:tcPr>
            <w:tcW w:w="510" w:type="dxa"/>
            <w:textDirection w:val="btLr"/>
          </w:tcPr>
          <w:p w14:paraId="668A3446" w14:textId="77777777" w:rsidR="00CF32D4" w:rsidRPr="0076647D" w:rsidRDefault="00CF32D4" w:rsidP="00143B10">
            <w:pPr>
              <w:pStyle w:val="TAH"/>
            </w:pPr>
            <w:r w:rsidRPr="0076647D">
              <w:t>Structured Data Types</w:t>
            </w:r>
          </w:p>
        </w:tc>
        <w:tc>
          <w:tcPr>
            <w:tcW w:w="510" w:type="dxa"/>
            <w:textDirection w:val="btLr"/>
            <w:vAlign w:val="center"/>
          </w:tcPr>
          <w:p w14:paraId="5F0456FE" w14:textId="77777777" w:rsidR="00CF32D4" w:rsidRPr="0076647D" w:rsidRDefault="00CF32D4" w:rsidP="00143B10">
            <w:pPr>
              <w:pStyle w:val="TAH"/>
            </w:pPr>
            <w:r w:rsidRPr="0076647D">
              <w:t>Component Types</w:t>
            </w:r>
          </w:p>
        </w:tc>
        <w:tc>
          <w:tcPr>
            <w:tcW w:w="510" w:type="dxa"/>
            <w:textDirection w:val="btLr"/>
            <w:vAlign w:val="center"/>
          </w:tcPr>
          <w:p w14:paraId="448A27E3" w14:textId="77777777" w:rsidR="00CF32D4" w:rsidRPr="0076647D" w:rsidRDefault="00CF32D4" w:rsidP="00143B10">
            <w:pPr>
              <w:pStyle w:val="TAH"/>
            </w:pPr>
            <w:r w:rsidRPr="0076647D">
              <w:t>Port Types</w:t>
            </w:r>
          </w:p>
        </w:tc>
        <w:tc>
          <w:tcPr>
            <w:tcW w:w="510" w:type="dxa"/>
            <w:textDirection w:val="btLr"/>
            <w:vAlign w:val="center"/>
          </w:tcPr>
          <w:p w14:paraId="03291299" w14:textId="77777777" w:rsidR="00CF32D4" w:rsidRPr="0076647D" w:rsidRDefault="00CF32D4" w:rsidP="00143B10">
            <w:pPr>
              <w:pStyle w:val="TAH"/>
            </w:pPr>
            <w:r w:rsidRPr="0076647D">
              <w:t>Modulepars</w:t>
            </w:r>
          </w:p>
        </w:tc>
        <w:tc>
          <w:tcPr>
            <w:tcW w:w="510" w:type="dxa"/>
            <w:textDirection w:val="btLr"/>
            <w:vAlign w:val="center"/>
          </w:tcPr>
          <w:p w14:paraId="59BB36F8" w14:textId="77777777" w:rsidR="00CF32D4" w:rsidRPr="0076647D" w:rsidRDefault="00CF32D4" w:rsidP="00143B10">
            <w:pPr>
              <w:pStyle w:val="TAH"/>
            </w:pPr>
            <w:r w:rsidRPr="0076647D">
              <w:t xml:space="preserve">Constants </w:t>
            </w:r>
          </w:p>
        </w:tc>
        <w:tc>
          <w:tcPr>
            <w:tcW w:w="510" w:type="dxa"/>
            <w:textDirection w:val="btLr"/>
            <w:vAlign w:val="center"/>
          </w:tcPr>
          <w:p w14:paraId="7E38BB8F" w14:textId="77777777" w:rsidR="00CF32D4" w:rsidRPr="0076647D" w:rsidRDefault="00CF32D4" w:rsidP="00143B10">
            <w:pPr>
              <w:pStyle w:val="TAH"/>
            </w:pPr>
            <w:r w:rsidRPr="0076647D">
              <w:t>Templates</w:t>
            </w:r>
          </w:p>
        </w:tc>
        <w:tc>
          <w:tcPr>
            <w:tcW w:w="365" w:type="dxa"/>
            <w:textDirection w:val="btLr"/>
            <w:vAlign w:val="center"/>
          </w:tcPr>
          <w:p w14:paraId="61804A45" w14:textId="77777777" w:rsidR="00CF32D4" w:rsidRPr="0076647D" w:rsidRDefault="00CF32D4" w:rsidP="00143B10">
            <w:pPr>
              <w:pStyle w:val="TAH"/>
            </w:pPr>
            <w:r w:rsidRPr="0076647D">
              <w:t>Signatures</w:t>
            </w:r>
          </w:p>
        </w:tc>
        <w:tc>
          <w:tcPr>
            <w:tcW w:w="655" w:type="dxa"/>
            <w:textDirection w:val="btLr"/>
            <w:vAlign w:val="center"/>
          </w:tcPr>
          <w:p w14:paraId="11AE1382" w14:textId="77777777" w:rsidR="00CF32D4" w:rsidRPr="0076647D" w:rsidRDefault="00CF32D4" w:rsidP="00143B10">
            <w:pPr>
              <w:pStyle w:val="TAH"/>
            </w:pPr>
            <w:r w:rsidRPr="0076647D">
              <w:t>Functions (TTCN</w:t>
            </w:r>
            <w:r w:rsidRPr="0076647D">
              <w:noBreakHyphen/>
              <w:t xml:space="preserve">3 and external) </w:t>
            </w:r>
            <w:r w:rsidRPr="0076647D">
              <w:rPr>
                <w:u w:val="single"/>
              </w:rPr>
              <w:t>, function behaviour types</w:t>
            </w:r>
          </w:p>
        </w:tc>
        <w:tc>
          <w:tcPr>
            <w:tcW w:w="510" w:type="dxa"/>
            <w:textDirection w:val="btLr"/>
            <w:vAlign w:val="center"/>
          </w:tcPr>
          <w:p w14:paraId="5E2F1EEB" w14:textId="77777777" w:rsidR="00CF32D4" w:rsidRPr="0076647D" w:rsidRDefault="00CF32D4" w:rsidP="00143B10">
            <w:pPr>
              <w:pStyle w:val="TAH"/>
            </w:pPr>
            <w:r w:rsidRPr="0076647D">
              <w:t>Altsteps</w:t>
            </w:r>
            <w:r w:rsidRPr="0076647D">
              <w:rPr>
                <w:u w:val="single"/>
              </w:rPr>
              <w:t>, altstep behaviour types</w:t>
            </w:r>
          </w:p>
        </w:tc>
        <w:tc>
          <w:tcPr>
            <w:tcW w:w="510" w:type="dxa"/>
            <w:textDirection w:val="btLr"/>
            <w:vAlign w:val="center"/>
          </w:tcPr>
          <w:p w14:paraId="50C1FC28" w14:textId="77777777" w:rsidR="00CF32D4" w:rsidRPr="0076647D" w:rsidRDefault="00CF32D4" w:rsidP="00143B10">
            <w:pPr>
              <w:pStyle w:val="TAH"/>
            </w:pPr>
            <w:r w:rsidRPr="0076647D">
              <w:t>Test Cases</w:t>
            </w:r>
            <w:r w:rsidRPr="0076647D">
              <w:rPr>
                <w:u w:val="single"/>
              </w:rPr>
              <w:t>, test case behaviour types</w:t>
            </w:r>
          </w:p>
        </w:tc>
        <w:tc>
          <w:tcPr>
            <w:tcW w:w="510" w:type="dxa"/>
            <w:textDirection w:val="btLr"/>
            <w:vAlign w:val="center"/>
          </w:tcPr>
          <w:p w14:paraId="3CF35BC1" w14:textId="77777777" w:rsidR="00CF32D4" w:rsidRPr="0076647D" w:rsidRDefault="00CF32D4" w:rsidP="00143B10">
            <w:pPr>
              <w:pStyle w:val="TAH"/>
            </w:pPr>
            <w:r w:rsidRPr="0076647D">
              <w:t>Modules</w:t>
            </w:r>
          </w:p>
        </w:tc>
        <w:tc>
          <w:tcPr>
            <w:tcW w:w="510" w:type="dxa"/>
            <w:textDirection w:val="btLr"/>
            <w:vAlign w:val="center"/>
          </w:tcPr>
          <w:p w14:paraId="5F13D10E" w14:textId="77777777" w:rsidR="00CF32D4" w:rsidRPr="0076647D" w:rsidRDefault="00CF32D4" w:rsidP="00143B10">
            <w:pPr>
              <w:pStyle w:val="TAH"/>
            </w:pPr>
            <w:r w:rsidRPr="0076647D">
              <w:t>Groups</w:t>
            </w:r>
          </w:p>
        </w:tc>
        <w:tc>
          <w:tcPr>
            <w:tcW w:w="423" w:type="dxa"/>
            <w:textDirection w:val="btLr"/>
            <w:vAlign w:val="center"/>
          </w:tcPr>
          <w:p w14:paraId="1647ED0A" w14:textId="77777777" w:rsidR="00CF32D4" w:rsidRPr="0076647D" w:rsidRDefault="00CF32D4" w:rsidP="00143B10">
            <w:pPr>
              <w:pStyle w:val="TAH"/>
            </w:pPr>
            <w:r w:rsidRPr="0076647D">
              <w:t>Control Parts</w:t>
            </w:r>
          </w:p>
        </w:tc>
        <w:tc>
          <w:tcPr>
            <w:tcW w:w="639" w:type="dxa"/>
            <w:textDirection w:val="btLr"/>
          </w:tcPr>
          <w:p w14:paraId="605D6223" w14:textId="77777777" w:rsidR="00CF32D4" w:rsidRPr="0076647D" w:rsidRDefault="00CF32D4" w:rsidP="00143B10">
            <w:pPr>
              <w:pStyle w:val="TAH"/>
            </w:pPr>
            <w:r w:rsidRPr="0076647D">
              <w:t>Component local definitions</w:t>
            </w:r>
          </w:p>
        </w:tc>
        <w:tc>
          <w:tcPr>
            <w:tcW w:w="495" w:type="dxa"/>
            <w:textDirection w:val="btLr"/>
            <w:vAlign w:val="center"/>
          </w:tcPr>
          <w:p w14:paraId="798AB9D2" w14:textId="77777777" w:rsidR="00CF32D4" w:rsidRPr="0076647D" w:rsidRDefault="00CF32D4" w:rsidP="00337C31">
            <w:pPr>
              <w:pStyle w:val="TAH"/>
            </w:pPr>
            <w:r w:rsidRPr="0076647D">
              <w:t>Used in implicit form</w:t>
            </w:r>
            <w:r w:rsidR="00337C31" w:rsidRPr="0076647D">
              <w:br/>
            </w:r>
            <w:r w:rsidRPr="0076647D">
              <w:t xml:space="preserve">(see clause </w:t>
            </w:r>
            <w:r w:rsidR="00F75173" w:rsidRPr="0076647D">
              <w:t>7</w:t>
            </w:r>
            <w:r w:rsidRPr="0076647D">
              <w:t>)</w:t>
            </w:r>
          </w:p>
        </w:tc>
        <w:tc>
          <w:tcPr>
            <w:tcW w:w="567" w:type="dxa"/>
            <w:gridSpan w:val="2"/>
            <w:textDirection w:val="btLr"/>
            <w:vAlign w:val="center"/>
          </w:tcPr>
          <w:p w14:paraId="5A0796B6" w14:textId="77777777" w:rsidR="00CF32D4" w:rsidRPr="0076647D" w:rsidRDefault="00CF32D4" w:rsidP="00143B10">
            <w:pPr>
              <w:pStyle w:val="TAH"/>
            </w:pPr>
            <w:r w:rsidRPr="0076647D">
              <w:t>Embedded in other tags</w:t>
            </w:r>
          </w:p>
        </w:tc>
      </w:tr>
      <w:tr w:rsidR="00CF32D4" w:rsidRPr="0076647D" w14:paraId="4EA6D628" w14:textId="77777777" w:rsidTr="00196B0B">
        <w:trPr>
          <w:cantSplit/>
          <w:jc w:val="center"/>
        </w:trPr>
        <w:tc>
          <w:tcPr>
            <w:tcW w:w="1316" w:type="dxa"/>
            <w:vAlign w:val="center"/>
          </w:tcPr>
          <w:p w14:paraId="2458EBEA" w14:textId="6A305BAD"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@author</w:t>
            </w:r>
          </w:p>
        </w:tc>
        <w:tc>
          <w:tcPr>
            <w:tcW w:w="510" w:type="dxa"/>
            <w:vAlign w:val="center"/>
          </w:tcPr>
          <w:p w14:paraId="025F3B77" w14:textId="77777777" w:rsidR="00CF32D4" w:rsidRPr="0076647D" w:rsidRDefault="00CF32D4" w:rsidP="00266F4C">
            <w:pPr>
              <w:pStyle w:val="TAC"/>
            </w:pPr>
            <w:r w:rsidRPr="0076647D">
              <w:t>X</w:t>
            </w:r>
          </w:p>
        </w:tc>
        <w:tc>
          <w:tcPr>
            <w:tcW w:w="510" w:type="dxa"/>
            <w:vAlign w:val="center"/>
          </w:tcPr>
          <w:p w14:paraId="1A78F456" w14:textId="77777777" w:rsidR="00CF32D4" w:rsidRPr="0076647D" w:rsidRDefault="00CF32D4" w:rsidP="00266F4C">
            <w:pPr>
              <w:pStyle w:val="TAC"/>
            </w:pPr>
            <w:r w:rsidRPr="0076647D">
              <w:t>X</w:t>
            </w:r>
          </w:p>
        </w:tc>
        <w:tc>
          <w:tcPr>
            <w:tcW w:w="510" w:type="dxa"/>
            <w:tcMar>
              <w:top w:w="28" w:type="dxa"/>
              <w:left w:w="28" w:type="dxa"/>
              <w:bottom w:w="28" w:type="dxa"/>
              <w:right w:w="28" w:type="dxa"/>
            </w:tcMar>
            <w:vAlign w:val="center"/>
          </w:tcPr>
          <w:p w14:paraId="2D425240" w14:textId="77777777" w:rsidR="00CF32D4" w:rsidRPr="0076647D" w:rsidRDefault="00CF32D4" w:rsidP="00266F4C">
            <w:pPr>
              <w:pStyle w:val="TAC"/>
            </w:pPr>
            <w:r w:rsidRPr="0076647D">
              <w:t>X</w:t>
            </w:r>
          </w:p>
        </w:tc>
        <w:tc>
          <w:tcPr>
            <w:tcW w:w="510" w:type="dxa"/>
            <w:vAlign w:val="center"/>
          </w:tcPr>
          <w:p w14:paraId="645A24E9" w14:textId="77777777" w:rsidR="00CF32D4" w:rsidRPr="0076647D" w:rsidRDefault="00CF32D4" w:rsidP="00266F4C">
            <w:pPr>
              <w:pStyle w:val="TAC"/>
            </w:pPr>
            <w:r w:rsidRPr="0076647D">
              <w:t>X</w:t>
            </w:r>
          </w:p>
        </w:tc>
        <w:tc>
          <w:tcPr>
            <w:tcW w:w="510" w:type="dxa"/>
            <w:vAlign w:val="center"/>
          </w:tcPr>
          <w:p w14:paraId="7146D94E" w14:textId="77777777" w:rsidR="00CF32D4" w:rsidRPr="0076647D" w:rsidRDefault="00CF32D4" w:rsidP="00266F4C">
            <w:pPr>
              <w:pStyle w:val="TAC"/>
            </w:pPr>
            <w:r w:rsidRPr="0076647D">
              <w:t>X</w:t>
            </w:r>
          </w:p>
        </w:tc>
        <w:tc>
          <w:tcPr>
            <w:tcW w:w="510" w:type="dxa"/>
            <w:vAlign w:val="center"/>
          </w:tcPr>
          <w:p w14:paraId="460B7D4C" w14:textId="77777777" w:rsidR="00CF32D4" w:rsidRPr="0076647D" w:rsidRDefault="00CF32D4" w:rsidP="00266F4C">
            <w:pPr>
              <w:pStyle w:val="TAC"/>
            </w:pPr>
            <w:r w:rsidRPr="0076647D">
              <w:t>X</w:t>
            </w:r>
          </w:p>
        </w:tc>
        <w:tc>
          <w:tcPr>
            <w:tcW w:w="510" w:type="dxa"/>
            <w:vAlign w:val="center"/>
          </w:tcPr>
          <w:p w14:paraId="41D29F1B" w14:textId="77777777" w:rsidR="00CF32D4" w:rsidRPr="0076647D" w:rsidRDefault="00CF32D4" w:rsidP="00266F4C">
            <w:pPr>
              <w:pStyle w:val="TAC"/>
            </w:pPr>
            <w:r w:rsidRPr="0076647D">
              <w:t>X</w:t>
            </w:r>
          </w:p>
        </w:tc>
        <w:tc>
          <w:tcPr>
            <w:tcW w:w="365" w:type="dxa"/>
            <w:vAlign w:val="center"/>
          </w:tcPr>
          <w:p w14:paraId="482EA81F" w14:textId="77777777" w:rsidR="00CF32D4" w:rsidRPr="0076647D" w:rsidRDefault="00CF32D4" w:rsidP="00266F4C">
            <w:pPr>
              <w:pStyle w:val="TAC"/>
            </w:pPr>
            <w:r w:rsidRPr="0076647D">
              <w:t>X</w:t>
            </w:r>
          </w:p>
        </w:tc>
        <w:tc>
          <w:tcPr>
            <w:tcW w:w="655" w:type="dxa"/>
            <w:vAlign w:val="center"/>
          </w:tcPr>
          <w:p w14:paraId="40F49AE2" w14:textId="77777777" w:rsidR="00CF32D4" w:rsidRPr="0076647D" w:rsidRDefault="00CF32D4" w:rsidP="00266F4C">
            <w:pPr>
              <w:pStyle w:val="TAC"/>
            </w:pPr>
            <w:r w:rsidRPr="0076647D">
              <w:t>X</w:t>
            </w:r>
          </w:p>
        </w:tc>
        <w:tc>
          <w:tcPr>
            <w:tcW w:w="510" w:type="dxa"/>
            <w:vAlign w:val="center"/>
          </w:tcPr>
          <w:p w14:paraId="02E69FFB" w14:textId="77777777" w:rsidR="00CF32D4" w:rsidRPr="0076647D" w:rsidRDefault="00CF32D4" w:rsidP="00266F4C">
            <w:pPr>
              <w:pStyle w:val="TAC"/>
            </w:pPr>
            <w:r w:rsidRPr="0076647D">
              <w:t>X</w:t>
            </w:r>
          </w:p>
        </w:tc>
        <w:tc>
          <w:tcPr>
            <w:tcW w:w="510" w:type="dxa"/>
            <w:vAlign w:val="center"/>
          </w:tcPr>
          <w:p w14:paraId="6494056C" w14:textId="77777777" w:rsidR="00CF32D4" w:rsidRPr="0076647D" w:rsidRDefault="00CF32D4" w:rsidP="00266F4C">
            <w:pPr>
              <w:pStyle w:val="TAC"/>
            </w:pPr>
            <w:r w:rsidRPr="0076647D">
              <w:t>X</w:t>
            </w:r>
          </w:p>
        </w:tc>
        <w:tc>
          <w:tcPr>
            <w:tcW w:w="510" w:type="dxa"/>
            <w:vAlign w:val="center"/>
          </w:tcPr>
          <w:p w14:paraId="1DA0E4A5" w14:textId="77777777" w:rsidR="00CF32D4" w:rsidRPr="0076647D" w:rsidRDefault="00CF32D4" w:rsidP="00266F4C">
            <w:pPr>
              <w:pStyle w:val="TAC"/>
            </w:pPr>
            <w:r w:rsidRPr="0076647D">
              <w:t>X</w:t>
            </w:r>
          </w:p>
        </w:tc>
        <w:tc>
          <w:tcPr>
            <w:tcW w:w="510" w:type="dxa"/>
            <w:vAlign w:val="center"/>
          </w:tcPr>
          <w:p w14:paraId="40704158" w14:textId="77777777" w:rsidR="00CF32D4" w:rsidRPr="0076647D" w:rsidRDefault="00CF32D4" w:rsidP="00266F4C">
            <w:pPr>
              <w:pStyle w:val="TAC"/>
            </w:pPr>
            <w:r w:rsidRPr="0076647D">
              <w:t>X</w:t>
            </w:r>
          </w:p>
        </w:tc>
        <w:tc>
          <w:tcPr>
            <w:tcW w:w="423" w:type="dxa"/>
            <w:vAlign w:val="center"/>
          </w:tcPr>
          <w:p w14:paraId="2D8797AC" w14:textId="77777777" w:rsidR="00CF32D4" w:rsidRPr="0076647D" w:rsidRDefault="00CF32D4" w:rsidP="00266F4C">
            <w:pPr>
              <w:pStyle w:val="TAC"/>
            </w:pPr>
            <w:r w:rsidRPr="0076647D">
              <w:t>X</w:t>
            </w:r>
          </w:p>
        </w:tc>
        <w:tc>
          <w:tcPr>
            <w:tcW w:w="639" w:type="dxa"/>
            <w:vAlign w:val="center"/>
          </w:tcPr>
          <w:p w14:paraId="45D27EFF" w14:textId="77777777" w:rsidR="00CF32D4" w:rsidRPr="0076647D" w:rsidRDefault="00CF32D4" w:rsidP="00266F4C">
            <w:pPr>
              <w:pStyle w:val="TAC"/>
            </w:pPr>
            <w:r w:rsidRPr="0076647D">
              <w:t>X</w:t>
            </w:r>
          </w:p>
        </w:tc>
        <w:tc>
          <w:tcPr>
            <w:tcW w:w="495" w:type="dxa"/>
            <w:vAlign w:val="center"/>
          </w:tcPr>
          <w:p w14:paraId="375ECA7D" w14:textId="77777777" w:rsidR="00CF32D4" w:rsidRPr="0076647D" w:rsidRDefault="00CF32D4" w:rsidP="00266F4C">
            <w:pPr>
              <w:pStyle w:val="TAC"/>
            </w:pPr>
          </w:p>
        </w:tc>
        <w:tc>
          <w:tcPr>
            <w:tcW w:w="567" w:type="dxa"/>
            <w:gridSpan w:val="2"/>
            <w:vAlign w:val="center"/>
          </w:tcPr>
          <w:p w14:paraId="4A8AECAF" w14:textId="77777777" w:rsidR="00CF32D4" w:rsidRPr="0076647D" w:rsidRDefault="00CF32D4" w:rsidP="00266F4C">
            <w:pPr>
              <w:pStyle w:val="TAC"/>
            </w:pPr>
          </w:p>
        </w:tc>
      </w:tr>
      <w:tr w:rsidR="00CF32D4" w:rsidRPr="0076647D" w14:paraId="789218FB" w14:textId="77777777" w:rsidTr="00196B0B">
        <w:trPr>
          <w:cantSplit/>
          <w:jc w:val="center"/>
        </w:trPr>
        <w:tc>
          <w:tcPr>
            <w:tcW w:w="1316" w:type="dxa"/>
            <w:vAlign w:val="center"/>
          </w:tcPr>
          <w:p w14:paraId="71729B8A" w14:textId="02E8F1C0"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@config</w:t>
            </w:r>
          </w:p>
        </w:tc>
        <w:tc>
          <w:tcPr>
            <w:tcW w:w="510" w:type="dxa"/>
            <w:vAlign w:val="center"/>
          </w:tcPr>
          <w:p w14:paraId="54C5E342" w14:textId="77777777" w:rsidR="00CF32D4" w:rsidRPr="0076647D" w:rsidRDefault="00CF32D4" w:rsidP="00266F4C">
            <w:pPr>
              <w:pStyle w:val="TAC"/>
            </w:pPr>
          </w:p>
        </w:tc>
        <w:tc>
          <w:tcPr>
            <w:tcW w:w="510" w:type="dxa"/>
            <w:vAlign w:val="center"/>
          </w:tcPr>
          <w:p w14:paraId="46AC4AFF" w14:textId="77777777" w:rsidR="00CF32D4" w:rsidRPr="0076647D" w:rsidRDefault="00CF32D4" w:rsidP="00266F4C">
            <w:pPr>
              <w:pStyle w:val="TAC"/>
            </w:pPr>
          </w:p>
        </w:tc>
        <w:tc>
          <w:tcPr>
            <w:tcW w:w="510" w:type="dxa"/>
            <w:tcMar>
              <w:top w:w="28" w:type="dxa"/>
              <w:left w:w="28" w:type="dxa"/>
              <w:bottom w:w="28" w:type="dxa"/>
              <w:right w:w="28" w:type="dxa"/>
            </w:tcMar>
            <w:vAlign w:val="center"/>
          </w:tcPr>
          <w:p w14:paraId="5AC5E151" w14:textId="77777777" w:rsidR="00CF32D4" w:rsidRPr="0076647D" w:rsidRDefault="00CF32D4" w:rsidP="00266F4C">
            <w:pPr>
              <w:pStyle w:val="TAC"/>
            </w:pPr>
          </w:p>
        </w:tc>
        <w:tc>
          <w:tcPr>
            <w:tcW w:w="510" w:type="dxa"/>
            <w:vAlign w:val="center"/>
          </w:tcPr>
          <w:p w14:paraId="7461C19B" w14:textId="77777777" w:rsidR="00CF32D4" w:rsidRPr="0076647D" w:rsidRDefault="00CF32D4" w:rsidP="00266F4C">
            <w:pPr>
              <w:pStyle w:val="TAC"/>
            </w:pPr>
          </w:p>
        </w:tc>
        <w:tc>
          <w:tcPr>
            <w:tcW w:w="510" w:type="dxa"/>
            <w:vAlign w:val="center"/>
          </w:tcPr>
          <w:p w14:paraId="654D47B3" w14:textId="77777777" w:rsidR="00CF32D4" w:rsidRPr="0076647D" w:rsidRDefault="00CF32D4" w:rsidP="00266F4C">
            <w:pPr>
              <w:pStyle w:val="TAC"/>
            </w:pPr>
          </w:p>
        </w:tc>
        <w:tc>
          <w:tcPr>
            <w:tcW w:w="510" w:type="dxa"/>
            <w:vAlign w:val="center"/>
          </w:tcPr>
          <w:p w14:paraId="60C4898C" w14:textId="77777777" w:rsidR="00CF32D4" w:rsidRPr="0076647D" w:rsidRDefault="00CF32D4" w:rsidP="00266F4C">
            <w:pPr>
              <w:pStyle w:val="TAC"/>
            </w:pPr>
          </w:p>
        </w:tc>
        <w:tc>
          <w:tcPr>
            <w:tcW w:w="510" w:type="dxa"/>
            <w:vAlign w:val="center"/>
          </w:tcPr>
          <w:p w14:paraId="6EDDB2CC" w14:textId="77777777" w:rsidR="00CF32D4" w:rsidRPr="0076647D" w:rsidRDefault="00CF32D4" w:rsidP="00266F4C">
            <w:pPr>
              <w:pStyle w:val="TAC"/>
            </w:pPr>
          </w:p>
        </w:tc>
        <w:tc>
          <w:tcPr>
            <w:tcW w:w="365" w:type="dxa"/>
            <w:vAlign w:val="center"/>
          </w:tcPr>
          <w:p w14:paraId="4A212E60" w14:textId="77777777" w:rsidR="00CF32D4" w:rsidRPr="0076647D" w:rsidRDefault="00CF32D4" w:rsidP="00266F4C">
            <w:pPr>
              <w:pStyle w:val="TAC"/>
            </w:pPr>
          </w:p>
        </w:tc>
        <w:tc>
          <w:tcPr>
            <w:tcW w:w="655" w:type="dxa"/>
            <w:vAlign w:val="center"/>
          </w:tcPr>
          <w:p w14:paraId="75FCF2DC" w14:textId="77777777" w:rsidR="00CF32D4" w:rsidRPr="0076647D" w:rsidRDefault="00CF32D4" w:rsidP="00266F4C">
            <w:pPr>
              <w:pStyle w:val="TAC"/>
            </w:pPr>
          </w:p>
        </w:tc>
        <w:tc>
          <w:tcPr>
            <w:tcW w:w="510" w:type="dxa"/>
            <w:vAlign w:val="center"/>
          </w:tcPr>
          <w:p w14:paraId="03FDE7E6" w14:textId="77777777" w:rsidR="00CF32D4" w:rsidRPr="0076647D" w:rsidRDefault="00CF32D4" w:rsidP="00266F4C">
            <w:pPr>
              <w:pStyle w:val="TAC"/>
            </w:pPr>
          </w:p>
        </w:tc>
        <w:tc>
          <w:tcPr>
            <w:tcW w:w="510" w:type="dxa"/>
            <w:vAlign w:val="center"/>
          </w:tcPr>
          <w:p w14:paraId="3EB60D57" w14:textId="77777777" w:rsidR="00CF32D4" w:rsidRPr="0076647D" w:rsidRDefault="00CF32D4" w:rsidP="00266F4C">
            <w:pPr>
              <w:pStyle w:val="TAC"/>
            </w:pPr>
            <w:r w:rsidRPr="0076647D">
              <w:t>X</w:t>
            </w:r>
          </w:p>
        </w:tc>
        <w:tc>
          <w:tcPr>
            <w:tcW w:w="510" w:type="dxa"/>
            <w:vAlign w:val="center"/>
          </w:tcPr>
          <w:p w14:paraId="692A9194" w14:textId="77777777" w:rsidR="00CF32D4" w:rsidRPr="0076647D" w:rsidRDefault="00CF32D4" w:rsidP="00266F4C">
            <w:pPr>
              <w:pStyle w:val="TAC"/>
            </w:pPr>
          </w:p>
        </w:tc>
        <w:tc>
          <w:tcPr>
            <w:tcW w:w="510" w:type="dxa"/>
            <w:vAlign w:val="center"/>
          </w:tcPr>
          <w:p w14:paraId="211FC5D7" w14:textId="77777777" w:rsidR="00CF32D4" w:rsidRPr="0076647D" w:rsidRDefault="00CF32D4" w:rsidP="00266F4C">
            <w:pPr>
              <w:pStyle w:val="TAC"/>
            </w:pPr>
          </w:p>
        </w:tc>
        <w:tc>
          <w:tcPr>
            <w:tcW w:w="423" w:type="dxa"/>
            <w:vAlign w:val="center"/>
          </w:tcPr>
          <w:p w14:paraId="5AF5923C" w14:textId="77777777" w:rsidR="00CF32D4" w:rsidRPr="0076647D" w:rsidRDefault="00CF32D4" w:rsidP="00266F4C">
            <w:pPr>
              <w:pStyle w:val="TAC"/>
            </w:pPr>
          </w:p>
        </w:tc>
        <w:tc>
          <w:tcPr>
            <w:tcW w:w="639" w:type="dxa"/>
            <w:vAlign w:val="center"/>
          </w:tcPr>
          <w:p w14:paraId="19F7EC6E" w14:textId="77777777" w:rsidR="00CF32D4" w:rsidRPr="0076647D" w:rsidRDefault="00CF32D4" w:rsidP="00266F4C">
            <w:pPr>
              <w:pStyle w:val="TAC"/>
            </w:pPr>
          </w:p>
        </w:tc>
        <w:tc>
          <w:tcPr>
            <w:tcW w:w="495" w:type="dxa"/>
            <w:vAlign w:val="center"/>
          </w:tcPr>
          <w:p w14:paraId="5735E943" w14:textId="77777777" w:rsidR="00CF32D4" w:rsidRPr="0076647D" w:rsidRDefault="00CF32D4" w:rsidP="00266F4C">
            <w:pPr>
              <w:pStyle w:val="TAC"/>
            </w:pPr>
          </w:p>
        </w:tc>
        <w:tc>
          <w:tcPr>
            <w:tcW w:w="567" w:type="dxa"/>
            <w:gridSpan w:val="2"/>
            <w:vAlign w:val="center"/>
          </w:tcPr>
          <w:p w14:paraId="4A429D1C" w14:textId="77777777" w:rsidR="00CF32D4" w:rsidRPr="0076647D" w:rsidRDefault="00CF32D4" w:rsidP="00266F4C">
            <w:pPr>
              <w:pStyle w:val="TAC"/>
            </w:pPr>
          </w:p>
        </w:tc>
      </w:tr>
      <w:tr w:rsidR="00CF32D4" w:rsidRPr="0076647D" w14:paraId="3338462E" w14:textId="77777777" w:rsidTr="00196B0B">
        <w:trPr>
          <w:cantSplit/>
          <w:jc w:val="center"/>
        </w:trPr>
        <w:tc>
          <w:tcPr>
            <w:tcW w:w="1316" w:type="dxa"/>
            <w:vAlign w:val="center"/>
          </w:tcPr>
          <w:p w14:paraId="17D53EE9" w14:textId="5132D13C"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@desc</w:t>
            </w:r>
          </w:p>
        </w:tc>
        <w:tc>
          <w:tcPr>
            <w:tcW w:w="510" w:type="dxa"/>
            <w:vAlign w:val="center"/>
          </w:tcPr>
          <w:p w14:paraId="6ADB2F82" w14:textId="77777777" w:rsidR="00CF32D4" w:rsidRPr="0076647D" w:rsidRDefault="00CF32D4" w:rsidP="00266F4C">
            <w:pPr>
              <w:pStyle w:val="TAC"/>
            </w:pPr>
            <w:r w:rsidRPr="0076647D">
              <w:t>X</w:t>
            </w:r>
          </w:p>
        </w:tc>
        <w:tc>
          <w:tcPr>
            <w:tcW w:w="510" w:type="dxa"/>
            <w:vAlign w:val="center"/>
          </w:tcPr>
          <w:p w14:paraId="75BA7746" w14:textId="77777777" w:rsidR="00CF32D4" w:rsidRPr="0076647D" w:rsidRDefault="00CF32D4" w:rsidP="00266F4C">
            <w:pPr>
              <w:pStyle w:val="TAC"/>
            </w:pPr>
            <w:r w:rsidRPr="0076647D">
              <w:t>X</w:t>
            </w:r>
          </w:p>
        </w:tc>
        <w:tc>
          <w:tcPr>
            <w:tcW w:w="510" w:type="dxa"/>
            <w:tcMar>
              <w:top w:w="28" w:type="dxa"/>
              <w:left w:w="28" w:type="dxa"/>
              <w:bottom w:w="28" w:type="dxa"/>
              <w:right w:w="28" w:type="dxa"/>
            </w:tcMar>
            <w:vAlign w:val="center"/>
          </w:tcPr>
          <w:p w14:paraId="0D7EABBF" w14:textId="77777777" w:rsidR="00CF32D4" w:rsidRPr="0076647D" w:rsidRDefault="00CF32D4" w:rsidP="00266F4C">
            <w:pPr>
              <w:pStyle w:val="TAC"/>
            </w:pPr>
            <w:r w:rsidRPr="0076647D">
              <w:t>X</w:t>
            </w:r>
          </w:p>
        </w:tc>
        <w:tc>
          <w:tcPr>
            <w:tcW w:w="510" w:type="dxa"/>
            <w:vAlign w:val="center"/>
          </w:tcPr>
          <w:p w14:paraId="4F8F86D7" w14:textId="77777777" w:rsidR="00CF32D4" w:rsidRPr="0076647D" w:rsidRDefault="00CF32D4" w:rsidP="00266F4C">
            <w:pPr>
              <w:pStyle w:val="TAC"/>
            </w:pPr>
            <w:r w:rsidRPr="0076647D">
              <w:t>X</w:t>
            </w:r>
          </w:p>
        </w:tc>
        <w:tc>
          <w:tcPr>
            <w:tcW w:w="510" w:type="dxa"/>
            <w:vAlign w:val="center"/>
          </w:tcPr>
          <w:p w14:paraId="5034D8BF" w14:textId="77777777" w:rsidR="00CF32D4" w:rsidRPr="0076647D" w:rsidRDefault="00CF32D4" w:rsidP="00266F4C">
            <w:pPr>
              <w:pStyle w:val="TAC"/>
            </w:pPr>
            <w:r w:rsidRPr="0076647D">
              <w:t>X</w:t>
            </w:r>
          </w:p>
        </w:tc>
        <w:tc>
          <w:tcPr>
            <w:tcW w:w="510" w:type="dxa"/>
            <w:vAlign w:val="center"/>
          </w:tcPr>
          <w:p w14:paraId="166BEDC8" w14:textId="77777777" w:rsidR="00CF32D4" w:rsidRPr="0076647D" w:rsidRDefault="00CF32D4" w:rsidP="00266F4C">
            <w:pPr>
              <w:pStyle w:val="TAC"/>
            </w:pPr>
            <w:r w:rsidRPr="0076647D">
              <w:t>X</w:t>
            </w:r>
          </w:p>
        </w:tc>
        <w:tc>
          <w:tcPr>
            <w:tcW w:w="510" w:type="dxa"/>
            <w:vAlign w:val="center"/>
          </w:tcPr>
          <w:p w14:paraId="458DD5B1" w14:textId="77777777" w:rsidR="00CF32D4" w:rsidRPr="0076647D" w:rsidRDefault="00CF32D4" w:rsidP="00266F4C">
            <w:pPr>
              <w:pStyle w:val="TAC"/>
            </w:pPr>
            <w:r w:rsidRPr="0076647D">
              <w:t>X</w:t>
            </w:r>
          </w:p>
        </w:tc>
        <w:tc>
          <w:tcPr>
            <w:tcW w:w="365" w:type="dxa"/>
            <w:vAlign w:val="center"/>
          </w:tcPr>
          <w:p w14:paraId="6D4BBE71" w14:textId="77777777" w:rsidR="00CF32D4" w:rsidRPr="0076647D" w:rsidRDefault="00CF32D4" w:rsidP="00266F4C">
            <w:pPr>
              <w:pStyle w:val="TAC"/>
            </w:pPr>
            <w:r w:rsidRPr="0076647D">
              <w:t>X</w:t>
            </w:r>
          </w:p>
        </w:tc>
        <w:tc>
          <w:tcPr>
            <w:tcW w:w="655" w:type="dxa"/>
            <w:vAlign w:val="center"/>
          </w:tcPr>
          <w:p w14:paraId="0DD5D869" w14:textId="77777777" w:rsidR="00CF32D4" w:rsidRPr="0076647D" w:rsidRDefault="00CF32D4" w:rsidP="00266F4C">
            <w:pPr>
              <w:pStyle w:val="TAC"/>
            </w:pPr>
            <w:r w:rsidRPr="0076647D">
              <w:t>X</w:t>
            </w:r>
          </w:p>
        </w:tc>
        <w:tc>
          <w:tcPr>
            <w:tcW w:w="510" w:type="dxa"/>
            <w:vAlign w:val="center"/>
          </w:tcPr>
          <w:p w14:paraId="5FDBE239" w14:textId="77777777" w:rsidR="00CF32D4" w:rsidRPr="0076647D" w:rsidRDefault="00CF32D4" w:rsidP="00266F4C">
            <w:pPr>
              <w:pStyle w:val="TAC"/>
            </w:pPr>
            <w:r w:rsidRPr="0076647D">
              <w:t>X</w:t>
            </w:r>
          </w:p>
        </w:tc>
        <w:tc>
          <w:tcPr>
            <w:tcW w:w="510" w:type="dxa"/>
            <w:vAlign w:val="center"/>
          </w:tcPr>
          <w:p w14:paraId="118299C0" w14:textId="77777777" w:rsidR="00CF32D4" w:rsidRPr="0076647D" w:rsidRDefault="00CF32D4" w:rsidP="00266F4C">
            <w:pPr>
              <w:pStyle w:val="TAC"/>
            </w:pPr>
            <w:r w:rsidRPr="0076647D">
              <w:t>X</w:t>
            </w:r>
          </w:p>
        </w:tc>
        <w:tc>
          <w:tcPr>
            <w:tcW w:w="510" w:type="dxa"/>
            <w:vAlign w:val="center"/>
          </w:tcPr>
          <w:p w14:paraId="5A510396" w14:textId="77777777" w:rsidR="00CF32D4" w:rsidRPr="0076647D" w:rsidRDefault="00CF32D4" w:rsidP="00266F4C">
            <w:pPr>
              <w:pStyle w:val="TAC"/>
            </w:pPr>
            <w:r w:rsidRPr="0076647D">
              <w:t>X</w:t>
            </w:r>
          </w:p>
        </w:tc>
        <w:tc>
          <w:tcPr>
            <w:tcW w:w="510" w:type="dxa"/>
            <w:vAlign w:val="center"/>
          </w:tcPr>
          <w:p w14:paraId="71036B1B" w14:textId="77777777" w:rsidR="00CF32D4" w:rsidRPr="0076647D" w:rsidRDefault="00CF32D4" w:rsidP="00266F4C">
            <w:pPr>
              <w:pStyle w:val="TAC"/>
            </w:pPr>
            <w:r w:rsidRPr="0076647D">
              <w:t>X</w:t>
            </w:r>
          </w:p>
        </w:tc>
        <w:tc>
          <w:tcPr>
            <w:tcW w:w="423" w:type="dxa"/>
            <w:vAlign w:val="center"/>
          </w:tcPr>
          <w:p w14:paraId="2B30CDF1" w14:textId="77777777" w:rsidR="00CF32D4" w:rsidRPr="0076647D" w:rsidRDefault="00CF32D4" w:rsidP="00266F4C">
            <w:pPr>
              <w:pStyle w:val="TAC"/>
            </w:pPr>
            <w:r w:rsidRPr="0076647D">
              <w:t>X</w:t>
            </w:r>
          </w:p>
        </w:tc>
        <w:tc>
          <w:tcPr>
            <w:tcW w:w="639" w:type="dxa"/>
            <w:vAlign w:val="center"/>
          </w:tcPr>
          <w:p w14:paraId="0A595605" w14:textId="77777777" w:rsidR="00CF32D4" w:rsidRPr="0076647D" w:rsidRDefault="00CF32D4" w:rsidP="00266F4C">
            <w:pPr>
              <w:pStyle w:val="TAC"/>
            </w:pPr>
            <w:r w:rsidRPr="0076647D">
              <w:t>X</w:t>
            </w:r>
          </w:p>
        </w:tc>
        <w:tc>
          <w:tcPr>
            <w:tcW w:w="495" w:type="dxa"/>
            <w:vAlign w:val="center"/>
          </w:tcPr>
          <w:p w14:paraId="2045AB86" w14:textId="77777777" w:rsidR="00CF32D4" w:rsidRPr="0076647D" w:rsidRDefault="00CF32D4" w:rsidP="00266F4C">
            <w:pPr>
              <w:pStyle w:val="TAC"/>
            </w:pPr>
          </w:p>
        </w:tc>
        <w:tc>
          <w:tcPr>
            <w:tcW w:w="567" w:type="dxa"/>
            <w:gridSpan w:val="2"/>
            <w:vAlign w:val="center"/>
          </w:tcPr>
          <w:p w14:paraId="2BD205E1" w14:textId="77777777" w:rsidR="00CF32D4" w:rsidRPr="0076647D" w:rsidRDefault="00CF32D4" w:rsidP="00266F4C">
            <w:pPr>
              <w:pStyle w:val="TAC"/>
            </w:pPr>
          </w:p>
        </w:tc>
      </w:tr>
      <w:tr w:rsidR="00CF32D4" w:rsidRPr="0076647D" w14:paraId="00064B21" w14:textId="77777777" w:rsidTr="00196B0B">
        <w:trPr>
          <w:cantSplit/>
          <w:jc w:val="center"/>
        </w:trPr>
        <w:tc>
          <w:tcPr>
            <w:tcW w:w="1316" w:type="dxa"/>
            <w:vAlign w:val="center"/>
          </w:tcPr>
          <w:p w14:paraId="10E92A75" w14:textId="05ADFF14"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@exception</w:t>
            </w:r>
          </w:p>
        </w:tc>
        <w:tc>
          <w:tcPr>
            <w:tcW w:w="510" w:type="dxa"/>
            <w:vAlign w:val="center"/>
          </w:tcPr>
          <w:p w14:paraId="5C0E7284" w14:textId="77777777" w:rsidR="00CF32D4" w:rsidRPr="0076647D" w:rsidRDefault="00CF32D4" w:rsidP="00266F4C">
            <w:pPr>
              <w:pStyle w:val="TAC"/>
            </w:pPr>
          </w:p>
        </w:tc>
        <w:tc>
          <w:tcPr>
            <w:tcW w:w="510" w:type="dxa"/>
            <w:vAlign w:val="center"/>
          </w:tcPr>
          <w:p w14:paraId="314C0BA5" w14:textId="77777777" w:rsidR="00CF32D4" w:rsidRPr="0076647D" w:rsidRDefault="00CF32D4" w:rsidP="00266F4C">
            <w:pPr>
              <w:pStyle w:val="TAC"/>
            </w:pPr>
          </w:p>
        </w:tc>
        <w:tc>
          <w:tcPr>
            <w:tcW w:w="510" w:type="dxa"/>
            <w:tcMar>
              <w:top w:w="28" w:type="dxa"/>
              <w:left w:w="28" w:type="dxa"/>
              <w:bottom w:w="28" w:type="dxa"/>
              <w:right w:w="28" w:type="dxa"/>
            </w:tcMar>
            <w:vAlign w:val="center"/>
          </w:tcPr>
          <w:p w14:paraId="4D677CAD" w14:textId="77777777" w:rsidR="00CF32D4" w:rsidRPr="0076647D" w:rsidRDefault="00CF32D4" w:rsidP="00266F4C">
            <w:pPr>
              <w:pStyle w:val="TAC"/>
            </w:pPr>
          </w:p>
        </w:tc>
        <w:tc>
          <w:tcPr>
            <w:tcW w:w="510" w:type="dxa"/>
            <w:vAlign w:val="center"/>
          </w:tcPr>
          <w:p w14:paraId="1626DA7B" w14:textId="77777777" w:rsidR="00CF32D4" w:rsidRPr="0076647D" w:rsidRDefault="00CF32D4" w:rsidP="00266F4C">
            <w:pPr>
              <w:pStyle w:val="TAC"/>
            </w:pPr>
          </w:p>
        </w:tc>
        <w:tc>
          <w:tcPr>
            <w:tcW w:w="510" w:type="dxa"/>
            <w:vAlign w:val="center"/>
          </w:tcPr>
          <w:p w14:paraId="6B986E28" w14:textId="77777777" w:rsidR="00CF32D4" w:rsidRPr="0076647D" w:rsidRDefault="00CF32D4" w:rsidP="00266F4C">
            <w:pPr>
              <w:pStyle w:val="TAC"/>
            </w:pPr>
          </w:p>
        </w:tc>
        <w:tc>
          <w:tcPr>
            <w:tcW w:w="510" w:type="dxa"/>
            <w:vAlign w:val="center"/>
          </w:tcPr>
          <w:p w14:paraId="51C6EDB1" w14:textId="77777777" w:rsidR="00CF32D4" w:rsidRPr="0076647D" w:rsidRDefault="00CF32D4" w:rsidP="00266F4C">
            <w:pPr>
              <w:pStyle w:val="TAC"/>
            </w:pPr>
          </w:p>
        </w:tc>
        <w:tc>
          <w:tcPr>
            <w:tcW w:w="510" w:type="dxa"/>
            <w:vAlign w:val="center"/>
          </w:tcPr>
          <w:p w14:paraId="57996E33" w14:textId="77777777" w:rsidR="00CF32D4" w:rsidRPr="0076647D" w:rsidRDefault="00CF32D4" w:rsidP="00266F4C">
            <w:pPr>
              <w:pStyle w:val="TAC"/>
            </w:pPr>
          </w:p>
        </w:tc>
        <w:tc>
          <w:tcPr>
            <w:tcW w:w="365" w:type="dxa"/>
            <w:vAlign w:val="center"/>
          </w:tcPr>
          <w:p w14:paraId="34257EA2" w14:textId="77777777" w:rsidR="00CF32D4" w:rsidRPr="0076647D" w:rsidRDefault="00CF32D4" w:rsidP="00266F4C">
            <w:pPr>
              <w:pStyle w:val="TAC"/>
            </w:pPr>
            <w:r w:rsidRPr="0076647D">
              <w:t>X</w:t>
            </w:r>
          </w:p>
        </w:tc>
        <w:tc>
          <w:tcPr>
            <w:tcW w:w="655" w:type="dxa"/>
            <w:vAlign w:val="center"/>
          </w:tcPr>
          <w:p w14:paraId="1D77DA1B" w14:textId="77777777" w:rsidR="00CF32D4" w:rsidRPr="0076647D" w:rsidRDefault="00CF32D4" w:rsidP="00266F4C">
            <w:pPr>
              <w:pStyle w:val="TAC"/>
            </w:pPr>
          </w:p>
        </w:tc>
        <w:tc>
          <w:tcPr>
            <w:tcW w:w="510" w:type="dxa"/>
            <w:vAlign w:val="center"/>
          </w:tcPr>
          <w:p w14:paraId="19F6FBB4" w14:textId="77777777" w:rsidR="00CF32D4" w:rsidRPr="0076647D" w:rsidRDefault="00CF32D4" w:rsidP="00266F4C">
            <w:pPr>
              <w:pStyle w:val="TAC"/>
            </w:pPr>
          </w:p>
        </w:tc>
        <w:tc>
          <w:tcPr>
            <w:tcW w:w="510" w:type="dxa"/>
            <w:vAlign w:val="center"/>
          </w:tcPr>
          <w:p w14:paraId="3322DD37" w14:textId="77777777" w:rsidR="00CF32D4" w:rsidRPr="0076647D" w:rsidRDefault="00CF32D4" w:rsidP="00266F4C">
            <w:pPr>
              <w:pStyle w:val="TAC"/>
            </w:pPr>
          </w:p>
        </w:tc>
        <w:tc>
          <w:tcPr>
            <w:tcW w:w="510" w:type="dxa"/>
            <w:vAlign w:val="center"/>
          </w:tcPr>
          <w:p w14:paraId="5B8D62FE" w14:textId="77777777" w:rsidR="00CF32D4" w:rsidRPr="0076647D" w:rsidRDefault="00CF32D4" w:rsidP="00266F4C">
            <w:pPr>
              <w:pStyle w:val="TAC"/>
            </w:pPr>
          </w:p>
        </w:tc>
        <w:tc>
          <w:tcPr>
            <w:tcW w:w="510" w:type="dxa"/>
            <w:vAlign w:val="center"/>
          </w:tcPr>
          <w:p w14:paraId="5A1B8636" w14:textId="77777777" w:rsidR="00CF32D4" w:rsidRPr="0076647D" w:rsidRDefault="00CF32D4" w:rsidP="00266F4C">
            <w:pPr>
              <w:pStyle w:val="TAC"/>
            </w:pPr>
          </w:p>
        </w:tc>
        <w:tc>
          <w:tcPr>
            <w:tcW w:w="423" w:type="dxa"/>
            <w:vAlign w:val="center"/>
          </w:tcPr>
          <w:p w14:paraId="6CF89A95" w14:textId="77777777" w:rsidR="00CF32D4" w:rsidRPr="0076647D" w:rsidRDefault="00CF32D4" w:rsidP="00266F4C">
            <w:pPr>
              <w:pStyle w:val="TAC"/>
            </w:pPr>
          </w:p>
        </w:tc>
        <w:tc>
          <w:tcPr>
            <w:tcW w:w="639" w:type="dxa"/>
            <w:vAlign w:val="center"/>
          </w:tcPr>
          <w:p w14:paraId="184F4596" w14:textId="77777777" w:rsidR="00CF32D4" w:rsidRPr="0076647D" w:rsidRDefault="00CF32D4" w:rsidP="00266F4C">
            <w:pPr>
              <w:pStyle w:val="TAC"/>
            </w:pPr>
          </w:p>
        </w:tc>
        <w:tc>
          <w:tcPr>
            <w:tcW w:w="495" w:type="dxa"/>
            <w:vAlign w:val="center"/>
          </w:tcPr>
          <w:p w14:paraId="342D3DEC" w14:textId="77777777" w:rsidR="00CF32D4" w:rsidRPr="0076647D" w:rsidRDefault="00CF32D4" w:rsidP="00266F4C">
            <w:pPr>
              <w:pStyle w:val="TAC"/>
            </w:pPr>
            <w:r w:rsidRPr="0076647D">
              <w:t>X</w:t>
            </w:r>
          </w:p>
        </w:tc>
        <w:tc>
          <w:tcPr>
            <w:tcW w:w="567" w:type="dxa"/>
            <w:gridSpan w:val="2"/>
            <w:vAlign w:val="center"/>
          </w:tcPr>
          <w:p w14:paraId="46AD4393" w14:textId="77777777" w:rsidR="00CF32D4" w:rsidRPr="0076647D" w:rsidRDefault="00CF32D4" w:rsidP="00266F4C">
            <w:pPr>
              <w:pStyle w:val="TAC"/>
            </w:pPr>
          </w:p>
        </w:tc>
      </w:tr>
      <w:tr w:rsidR="00CF32D4" w:rsidRPr="0076647D" w14:paraId="2D943B58" w14:textId="77777777" w:rsidTr="00196B0B">
        <w:trPr>
          <w:cantSplit/>
          <w:jc w:val="center"/>
        </w:trPr>
        <w:tc>
          <w:tcPr>
            <w:tcW w:w="1316" w:type="dxa"/>
            <w:vAlign w:val="center"/>
          </w:tcPr>
          <w:p w14:paraId="0C7CD39C" w14:textId="51BDD83E"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@member</w:t>
            </w:r>
          </w:p>
        </w:tc>
        <w:tc>
          <w:tcPr>
            <w:tcW w:w="510" w:type="dxa"/>
            <w:vAlign w:val="center"/>
          </w:tcPr>
          <w:p w14:paraId="2BCEB801" w14:textId="77777777" w:rsidR="00CF32D4" w:rsidRPr="0076647D" w:rsidRDefault="00CF32D4" w:rsidP="00266F4C">
            <w:pPr>
              <w:pStyle w:val="TAC"/>
            </w:pPr>
          </w:p>
        </w:tc>
        <w:tc>
          <w:tcPr>
            <w:tcW w:w="510" w:type="dxa"/>
            <w:vAlign w:val="center"/>
          </w:tcPr>
          <w:p w14:paraId="3475C591" w14:textId="77777777" w:rsidR="00CF32D4" w:rsidRPr="0076647D" w:rsidDel="00AE3872" w:rsidRDefault="00CF32D4" w:rsidP="00266F4C">
            <w:pPr>
              <w:pStyle w:val="TAC"/>
            </w:pPr>
            <w:r w:rsidRPr="0076647D">
              <w:t>X</w:t>
            </w:r>
            <w:r w:rsidRPr="0076647D">
              <w:rPr>
                <w:position w:val="6"/>
                <w:sz w:val="14"/>
              </w:rPr>
              <w:t>1</w:t>
            </w:r>
          </w:p>
        </w:tc>
        <w:tc>
          <w:tcPr>
            <w:tcW w:w="510" w:type="dxa"/>
            <w:tcMar>
              <w:top w:w="28" w:type="dxa"/>
              <w:left w:w="28" w:type="dxa"/>
              <w:bottom w:w="28" w:type="dxa"/>
              <w:right w:w="28" w:type="dxa"/>
            </w:tcMar>
            <w:vAlign w:val="center"/>
          </w:tcPr>
          <w:p w14:paraId="25290CB7" w14:textId="77777777" w:rsidR="00CF32D4" w:rsidRPr="0076647D" w:rsidRDefault="00CF32D4" w:rsidP="00266F4C">
            <w:pPr>
              <w:pStyle w:val="TAC"/>
            </w:pPr>
            <w:r w:rsidRPr="0076647D">
              <w:t>X</w:t>
            </w:r>
          </w:p>
        </w:tc>
        <w:tc>
          <w:tcPr>
            <w:tcW w:w="510" w:type="dxa"/>
            <w:vAlign w:val="center"/>
          </w:tcPr>
          <w:p w14:paraId="32D9956F" w14:textId="77777777" w:rsidR="00CF32D4" w:rsidRPr="0076647D" w:rsidRDefault="00CF32D4" w:rsidP="00266F4C">
            <w:pPr>
              <w:pStyle w:val="TAC"/>
            </w:pPr>
            <w:r w:rsidRPr="0076647D">
              <w:t>X</w:t>
            </w:r>
          </w:p>
        </w:tc>
        <w:tc>
          <w:tcPr>
            <w:tcW w:w="510" w:type="dxa"/>
            <w:vAlign w:val="center"/>
          </w:tcPr>
          <w:p w14:paraId="60468BB4" w14:textId="77777777" w:rsidR="00CF32D4" w:rsidRPr="0076647D" w:rsidRDefault="00CF32D4" w:rsidP="00266F4C">
            <w:pPr>
              <w:pStyle w:val="TAC"/>
            </w:pPr>
            <w:r w:rsidRPr="0076647D">
              <w:t>X</w:t>
            </w:r>
            <w:r w:rsidRPr="0076647D">
              <w:rPr>
                <w:position w:val="6"/>
                <w:sz w:val="14"/>
              </w:rPr>
              <w:t>1</w:t>
            </w:r>
          </w:p>
        </w:tc>
        <w:tc>
          <w:tcPr>
            <w:tcW w:w="510" w:type="dxa"/>
            <w:vAlign w:val="center"/>
          </w:tcPr>
          <w:p w14:paraId="0D6A6411" w14:textId="77777777" w:rsidR="00CF32D4" w:rsidRPr="0076647D" w:rsidRDefault="00CF32D4" w:rsidP="00266F4C">
            <w:pPr>
              <w:pStyle w:val="TAC"/>
            </w:pPr>
            <w:r w:rsidRPr="0076647D">
              <w:t>X</w:t>
            </w:r>
            <w:r w:rsidRPr="0076647D">
              <w:rPr>
                <w:position w:val="6"/>
                <w:sz w:val="14"/>
              </w:rPr>
              <w:t>1</w:t>
            </w:r>
          </w:p>
        </w:tc>
        <w:tc>
          <w:tcPr>
            <w:tcW w:w="510" w:type="dxa"/>
            <w:vAlign w:val="center"/>
          </w:tcPr>
          <w:p w14:paraId="458D9453" w14:textId="77777777" w:rsidR="00CF32D4" w:rsidRPr="0076647D" w:rsidRDefault="00CF32D4" w:rsidP="00266F4C">
            <w:pPr>
              <w:pStyle w:val="TAC"/>
            </w:pPr>
            <w:r w:rsidRPr="0076647D">
              <w:t>X</w:t>
            </w:r>
            <w:r w:rsidRPr="0076647D">
              <w:rPr>
                <w:position w:val="6"/>
                <w:sz w:val="14"/>
              </w:rPr>
              <w:t>1</w:t>
            </w:r>
          </w:p>
        </w:tc>
        <w:tc>
          <w:tcPr>
            <w:tcW w:w="365" w:type="dxa"/>
            <w:vAlign w:val="center"/>
          </w:tcPr>
          <w:p w14:paraId="63801E2D" w14:textId="77777777" w:rsidR="00CF32D4" w:rsidRPr="0076647D" w:rsidRDefault="00CF32D4" w:rsidP="00266F4C">
            <w:pPr>
              <w:pStyle w:val="TAC"/>
            </w:pPr>
          </w:p>
        </w:tc>
        <w:tc>
          <w:tcPr>
            <w:tcW w:w="655" w:type="dxa"/>
            <w:vAlign w:val="center"/>
          </w:tcPr>
          <w:p w14:paraId="45127F03" w14:textId="77777777" w:rsidR="00CF32D4" w:rsidRPr="0076647D" w:rsidRDefault="00CF32D4" w:rsidP="00266F4C">
            <w:pPr>
              <w:pStyle w:val="TAC"/>
            </w:pPr>
          </w:p>
        </w:tc>
        <w:tc>
          <w:tcPr>
            <w:tcW w:w="510" w:type="dxa"/>
            <w:vAlign w:val="center"/>
          </w:tcPr>
          <w:p w14:paraId="719F67AF" w14:textId="77777777" w:rsidR="00CF32D4" w:rsidRPr="0076647D" w:rsidRDefault="00CF32D4" w:rsidP="00266F4C">
            <w:pPr>
              <w:pStyle w:val="TAC"/>
            </w:pPr>
          </w:p>
        </w:tc>
        <w:tc>
          <w:tcPr>
            <w:tcW w:w="510" w:type="dxa"/>
            <w:vAlign w:val="center"/>
          </w:tcPr>
          <w:p w14:paraId="0B599D5D" w14:textId="77777777" w:rsidR="00CF32D4" w:rsidRPr="0076647D" w:rsidRDefault="00CF32D4" w:rsidP="00266F4C">
            <w:pPr>
              <w:pStyle w:val="TAC"/>
            </w:pPr>
          </w:p>
        </w:tc>
        <w:tc>
          <w:tcPr>
            <w:tcW w:w="510" w:type="dxa"/>
            <w:vAlign w:val="center"/>
          </w:tcPr>
          <w:p w14:paraId="07F6A4C6" w14:textId="77777777" w:rsidR="00CF32D4" w:rsidRPr="0076647D" w:rsidRDefault="00CF32D4" w:rsidP="00266F4C">
            <w:pPr>
              <w:pStyle w:val="TAC"/>
            </w:pPr>
          </w:p>
        </w:tc>
        <w:tc>
          <w:tcPr>
            <w:tcW w:w="510" w:type="dxa"/>
            <w:vAlign w:val="center"/>
          </w:tcPr>
          <w:p w14:paraId="1C1BE4F2" w14:textId="77777777" w:rsidR="00CF32D4" w:rsidRPr="0076647D" w:rsidRDefault="00CF32D4" w:rsidP="00266F4C">
            <w:pPr>
              <w:pStyle w:val="TAC"/>
            </w:pPr>
          </w:p>
        </w:tc>
        <w:tc>
          <w:tcPr>
            <w:tcW w:w="423" w:type="dxa"/>
            <w:vAlign w:val="center"/>
          </w:tcPr>
          <w:p w14:paraId="752AE769" w14:textId="77777777" w:rsidR="00CF32D4" w:rsidRPr="0076647D" w:rsidRDefault="00CF32D4" w:rsidP="00266F4C">
            <w:pPr>
              <w:pStyle w:val="TAC"/>
            </w:pPr>
          </w:p>
        </w:tc>
        <w:tc>
          <w:tcPr>
            <w:tcW w:w="639" w:type="dxa"/>
            <w:vAlign w:val="center"/>
          </w:tcPr>
          <w:p w14:paraId="09FC9CA3" w14:textId="77777777" w:rsidR="00CF32D4" w:rsidRPr="0076647D" w:rsidRDefault="00CF32D4" w:rsidP="00266F4C">
            <w:pPr>
              <w:pStyle w:val="TAC"/>
            </w:pPr>
          </w:p>
        </w:tc>
        <w:tc>
          <w:tcPr>
            <w:tcW w:w="495" w:type="dxa"/>
            <w:vAlign w:val="center"/>
          </w:tcPr>
          <w:p w14:paraId="3B11C580" w14:textId="77777777" w:rsidR="00CF32D4" w:rsidRPr="0076647D" w:rsidRDefault="00CF32D4" w:rsidP="00266F4C">
            <w:pPr>
              <w:pStyle w:val="TAC"/>
            </w:pPr>
            <w:r w:rsidRPr="0076647D">
              <w:t>X</w:t>
            </w:r>
          </w:p>
        </w:tc>
        <w:tc>
          <w:tcPr>
            <w:tcW w:w="567" w:type="dxa"/>
            <w:gridSpan w:val="2"/>
            <w:vAlign w:val="center"/>
          </w:tcPr>
          <w:p w14:paraId="33D28064" w14:textId="77777777" w:rsidR="00CF32D4" w:rsidRPr="0076647D" w:rsidRDefault="00CF32D4" w:rsidP="00266F4C">
            <w:pPr>
              <w:pStyle w:val="TAC"/>
            </w:pPr>
          </w:p>
        </w:tc>
      </w:tr>
      <w:tr w:rsidR="00CF32D4" w:rsidRPr="0076647D" w14:paraId="485877D7" w14:textId="77777777" w:rsidTr="00196B0B">
        <w:trPr>
          <w:cantSplit/>
          <w:jc w:val="center"/>
        </w:trPr>
        <w:tc>
          <w:tcPr>
            <w:tcW w:w="1316" w:type="dxa"/>
            <w:vAlign w:val="center"/>
          </w:tcPr>
          <w:p w14:paraId="2AB56F98" w14:textId="355D416E"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@param</w:t>
            </w:r>
          </w:p>
        </w:tc>
        <w:tc>
          <w:tcPr>
            <w:tcW w:w="510" w:type="dxa"/>
            <w:vAlign w:val="center"/>
          </w:tcPr>
          <w:p w14:paraId="0D86DEC8" w14:textId="77777777" w:rsidR="00CF32D4" w:rsidRPr="0076647D" w:rsidRDefault="00CF32D4" w:rsidP="00266F4C">
            <w:pPr>
              <w:pStyle w:val="TAC"/>
            </w:pPr>
          </w:p>
        </w:tc>
        <w:tc>
          <w:tcPr>
            <w:tcW w:w="510" w:type="dxa"/>
            <w:vAlign w:val="center"/>
          </w:tcPr>
          <w:p w14:paraId="0A1D59DA" w14:textId="77777777" w:rsidR="00CF32D4" w:rsidRPr="0076647D" w:rsidRDefault="00CF32D4" w:rsidP="00266F4C">
            <w:pPr>
              <w:pStyle w:val="TAC"/>
            </w:pPr>
          </w:p>
        </w:tc>
        <w:tc>
          <w:tcPr>
            <w:tcW w:w="510" w:type="dxa"/>
            <w:tcMar>
              <w:top w:w="28" w:type="dxa"/>
              <w:left w:w="28" w:type="dxa"/>
              <w:bottom w:w="28" w:type="dxa"/>
              <w:right w:w="28" w:type="dxa"/>
            </w:tcMar>
            <w:vAlign w:val="center"/>
          </w:tcPr>
          <w:p w14:paraId="230CC6B4" w14:textId="77777777" w:rsidR="00CF32D4" w:rsidRPr="0076647D" w:rsidRDefault="00CF32D4" w:rsidP="00266F4C">
            <w:pPr>
              <w:pStyle w:val="TAC"/>
            </w:pPr>
          </w:p>
        </w:tc>
        <w:tc>
          <w:tcPr>
            <w:tcW w:w="510" w:type="dxa"/>
            <w:vAlign w:val="center"/>
          </w:tcPr>
          <w:p w14:paraId="3C2FBE4F" w14:textId="77777777" w:rsidR="00CF32D4" w:rsidRPr="0076647D" w:rsidRDefault="00CF32D4" w:rsidP="00266F4C">
            <w:pPr>
              <w:pStyle w:val="TAC"/>
            </w:pPr>
          </w:p>
        </w:tc>
        <w:tc>
          <w:tcPr>
            <w:tcW w:w="510" w:type="dxa"/>
            <w:vAlign w:val="center"/>
          </w:tcPr>
          <w:p w14:paraId="0EA4AB27" w14:textId="77777777" w:rsidR="00CF32D4" w:rsidRPr="0076647D" w:rsidRDefault="00CF32D4" w:rsidP="00266F4C">
            <w:pPr>
              <w:pStyle w:val="TAC"/>
            </w:pPr>
          </w:p>
        </w:tc>
        <w:tc>
          <w:tcPr>
            <w:tcW w:w="510" w:type="dxa"/>
            <w:vAlign w:val="center"/>
          </w:tcPr>
          <w:p w14:paraId="5E46B176" w14:textId="77777777" w:rsidR="00CF32D4" w:rsidRPr="0076647D" w:rsidRDefault="00CF32D4" w:rsidP="00266F4C">
            <w:pPr>
              <w:pStyle w:val="TAC"/>
            </w:pPr>
          </w:p>
        </w:tc>
        <w:tc>
          <w:tcPr>
            <w:tcW w:w="510" w:type="dxa"/>
            <w:vAlign w:val="center"/>
          </w:tcPr>
          <w:p w14:paraId="5912E1D8" w14:textId="77777777" w:rsidR="00CF32D4" w:rsidRPr="0076647D" w:rsidRDefault="00CF32D4" w:rsidP="00266F4C">
            <w:pPr>
              <w:pStyle w:val="TAC"/>
            </w:pPr>
            <w:r w:rsidRPr="0076647D">
              <w:t>X</w:t>
            </w:r>
          </w:p>
        </w:tc>
        <w:tc>
          <w:tcPr>
            <w:tcW w:w="365" w:type="dxa"/>
            <w:vAlign w:val="center"/>
          </w:tcPr>
          <w:p w14:paraId="446EFD7A" w14:textId="77777777" w:rsidR="00CF32D4" w:rsidRPr="0076647D" w:rsidRDefault="00CF32D4" w:rsidP="00266F4C">
            <w:pPr>
              <w:pStyle w:val="TAC"/>
            </w:pPr>
            <w:r w:rsidRPr="0076647D">
              <w:t>X</w:t>
            </w:r>
          </w:p>
        </w:tc>
        <w:tc>
          <w:tcPr>
            <w:tcW w:w="655" w:type="dxa"/>
            <w:vAlign w:val="center"/>
          </w:tcPr>
          <w:p w14:paraId="70FEFB46" w14:textId="77777777" w:rsidR="00CF32D4" w:rsidRPr="0076647D" w:rsidRDefault="00CF32D4" w:rsidP="00266F4C">
            <w:pPr>
              <w:pStyle w:val="TAC"/>
            </w:pPr>
            <w:r w:rsidRPr="0076647D">
              <w:t>X</w:t>
            </w:r>
          </w:p>
        </w:tc>
        <w:tc>
          <w:tcPr>
            <w:tcW w:w="510" w:type="dxa"/>
            <w:vAlign w:val="center"/>
          </w:tcPr>
          <w:p w14:paraId="00FA90FD" w14:textId="77777777" w:rsidR="00CF32D4" w:rsidRPr="0076647D" w:rsidRDefault="00CF32D4" w:rsidP="00266F4C">
            <w:pPr>
              <w:pStyle w:val="TAC"/>
            </w:pPr>
            <w:r w:rsidRPr="0076647D">
              <w:t>X</w:t>
            </w:r>
          </w:p>
        </w:tc>
        <w:tc>
          <w:tcPr>
            <w:tcW w:w="510" w:type="dxa"/>
            <w:vAlign w:val="center"/>
          </w:tcPr>
          <w:p w14:paraId="2798E465" w14:textId="77777777" w:rsidR="00CF32D4" w:rsidRPr="0076647D" w:rsidRDefault="00CF32D4" w:rsidP="00266F4C">
            <w:pPr>
              <w:pStyle w:val="TAC"/>
            </w:pPr>
            <w:r w:rsidRPr="0076647D">
              <w:t>X</w:t>
            </w:r>
          </w:p>
        </w:tc>
        <w:tc>
          <w:tcPr>
            <w:tcW w:w="510" w:type="dxa"/>
            <w:vAlign w:val="center"/>
          </w:tcPr>
          <w:p w14:paraId="2F7ED029" w14:textId="77777777" w:rsidR="00CF32D4" w:rsidRPr="0076647D" w:rsidRDefault="00CF32D4" w:rsidP="00266F4C">
            <w:pPr>
              <w:pStyle w:val="TAC"/>
            </w:pPr>
          </w:p>
        </w:tc>
        <w:tc>
          <w:tcPr>
            <w:tcW w:w="510" w:type="dxa"/>
            <w:vAlign w:val="center"/>
          </w:tcPr>
          <w:p w14:paraId="2F046F3A" w14:textId="77777777" w:rsidR="00CF32D4" w:rsidRPr="0076647D" w:rsidRDefault="00CF32D4" w:rsidP="00266F4C">
            <w:pPr>
              <w:pStyle w:val="TAC"/>
            </w:pPr>
          </w:p>
        </w:tc>
        <w:tc>
          <w:tcPr>
            <w:tcW w:w="423" w:type="dxa"/>
            <w:vAlign w:val="center"/>
          </w:tcPr>
          <w:p w14:paraId="582BDA59" w14:textId="77777777" w:rsidR="00CF32D4" w:rsidRPr="0076647D" w:rsidRDefault="00CF32D4" w:rsidP="00266F4C">
            <w:pPr>
              <w:pStyle w:val="TAC"/>
            </w:pPr>
          </w:p>
        </w:tc>
        <w:tc>
          <w:tcPr>
            <w:tcW w:w="639" w:type="dxa"/>
            <w:vAlign w:val="center"/>
          </w:tcPr>
          <w:p w14:paraId="25647B76" w14:textId="77777777" w:rsidR="00CF32D4" w:rsidRPr="0076647D" w:rsidRDefault="00CF32D4" w:rsidP="00266F4C">
            <w:pPr>
              <w:pStyle w:val="TAC"/>
            </w:pPr>
          </w:p>
        </w:tc>
        <w:tc>
          <w:tcPr>
            <w:tcW w:w="495" w:type="dxa"/>
            <w:vAlign w:val="center"/>
          </w:tcPr>
          <w:p w14:paraId="1AE1280C" w14:textId="77777777" w:rsidR="00CF32D4" w:rsidRPr="0076647D" w:rsidRDefault="00CF32D4" w:rsidP="00266F4C">
            <w:pPr>
              <w:pStyle w:val="TAC"/>
            </w:pPr>
            <w:r w:rsidRPr="0076647D">
              <w:t>X</w:t>
            </w:r>
          </w:p>
        </w:tc>
        <w:tc>
          <w:tcPr>
            <w:tcW w:w="567" w:type="dxa"/>
            <w:gridSpan w:val="2"/>
            <w:vAlign w:val="center"/>
          </w:tcPr>
          <w:p w14:paraId="4ACA2774" w14:textId="77777777" w:rsidR="00CF32D4" w:rsidRPr="0076647D" w:rsidRDefault="00CF32D4" w:rsidP="00266F4C">
            <w:pPr>
              <w:pStyle w:val="TAC"/>
            </w:pPr>
          </w:p>
        </w:tc>
      </w:tr>
      <w:tr w:rsidR="00CF32D4" w:rsidRPr="0076647D" w14:paraId="127CC932" w14:textId="77777777" w:rsidTr="00196B0B">
        <w:trPr>
          <w:cantSplit/>
          <w:jc w:val="center"/>
        </w:trPr>
        <w:tc>
          <w:tcPr>
            <w:tcW w:w="1316" w:type="dxa"/>
            <w:vAlign w:val="center"/>
          </w:tcPr>
          <w:p w14:paraId="04FA3FC3" w14:textId="2BE63B37"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@priority</w:t>
            </w:r>
          </w:p>
        </w:tc>
        <w:tc>
          <w:tcPr>
            <w:tcW w:w="510" w:type="dxa"/>
            <w:vAlign w:val="center"/>
          </w:tcPr>
          <w:p w14:paraId="0F6CC85A" w14:textId="77777777" w:rsidR="00CF32D4" w:rsidRPr="0076647D" w:rsidRDefault="00CF32D4" w:rsidP="00266F4C">
            <w:pPr>
              <w:pStyle w:val="TAC"/>
            </w:pPr>
          </w:p>
        </w:tc>
        <w:tc>
          <w:tcPr>
            <w:tcW w:w="510" w:type="dxa"/>
            <w:vAlign w:val="center"/>
          </w:tcPr>
          <w:p w14:paraId="5B4ED420" w14:textId="77777777" w:rsidR="00CF32D4" w:rsidRPr="0076647D" w:rsidRDefault="00CF32D4" w:rsidP="00266F4C">
            <w:pPr>
              <w:pStyle w:val="TAC"/>
            </w:pPr>
          </w:p>
        </w:tc>
        <w:tc>
          <w:tcPr>
            <w:tcW w:w="510" w:type="dxa"/>
            <w:tcMar>
              <w:top w:w="28" w:type="dxa"/>
              <w:left w:w="28" w:type="dxa"/>
              <w:bottom w:w="28" w:type="dxa"/>
              <w:right w:w="28" w:type="dxa"/>
            </w:tcMar>
            <w:vAlign w:val="center"/>
          </w:tcPr>
          <w:p w14:paraId="7A2CA8A3" w14:textId="77777777" w:rsidR="00CF32D4" w:rsidRPr="0076647D" w:rsidRDefault="00CF32D4" w:rsidP="00266F4C">
            <w:pPr>
              <w:pStyle w:val="TAC"/>
            </w:pPr>
          </w:p>
        </w:tc>
        <w:tc>
          <w:tcPr>
            <w:tcW w:w="510" w:type="dxa"/>
            <w:vAlign w:val="center"/>
          </w:tcPr>
          <w:p w14:paraId="1E4E6D54" w14:textId="77777777" w:rsidR="00CF32D4" w:rsidRPr="0076647D" w:rsidRDefault="00CF32D4" w:rsidP="00266F4C">
            <w:pPr>
              <w:pStyle w:val="TAC"/>
            </w:pPr>
          </w:p>
        </w:tc>
        <w:tc>
          <w:tcPr>
            <w:tcW w:w="510" w:type="dxa"/>
            <w:vAlign w:val="center"/>
          </w:tcPr>
          <w:p w14:paraId="41C4E996" w14:textId="77777777" w:rsidR="00CF32D4" w:rsidRPr="0076647D" w:rsidRDefault="00CF32D4" w:rsidP="00266F4C">
            <w:pPr>
              <w:pStyle w:val="TAC"/>
            </w:pPr>
          </w:p>
        </w:tc>
        <w:tc>
          <w:tcPr>
            <w:tcW w:w="510" w:type="dxa"/>
            <w:vAlign w:val="center"/>
          </w:tcPr>
          <w:p w14:paraId="3A41F091" w14:textId="77777777" w:rsidR="00CF32D4" w:rsidRPr="0076647D" w:rsidRDefault="00CF32D4" w:rsidP="00266F4C">
            <w:pPr>
              <w:pStyle w:val="TAC"/>
            </w:pPr>
          </w:p>
        </w:tc>
        <w:tc>
          <w:tcPr>
            <w:tcW w:w="510" w:type="dxa"/>
            <w:vAlign w:val="center"/>
          </w:tcPr>
          <w:p w14:paraId="0EB6B2AF" w14:textId="77777777" w:rsidR="00CF32D4" w:rsidRPr="0076647D" w:rsidRDefault="00CF32D4" w:rsidP="00266F4C">
            <w:pPr>
              <w:pStyle w:val="TAC"/>
            </w:pPr>
          </w:p>
        </w:tc>
        <w:tc>
          <w:tcPr>
            <w:tcW w:w="365" w:type="dxa"/>
            <w:vAlign w:val="center"/>
          </w:tcPr>
          <w:p w14:paraId="11F1AC68" w14:textId="77777777" w:rsidR="00CF32D4" w:rsidRPr="0076647D" w:rsidRDefault="00CF32D4" w:rsidP="00266F4C">
            <w:pPr>
              <w:pStyle w:val="TAC"/>
            </w:pPr>
          </w:p>
        </w:tc>
        <w:tc>
          <w:tcPr>
            <w:tcW w:w="655" w:type="dxa"/>
            <w:vAlign w:val="center"/>
          </w:tcPr>
          <w:p w14:paraId="7F6FDA88" w14:textId="77777777" w:rsidR="00CF32D4" w:rsidRPr="0076647D" w:rsidRDefault="00CF32D4" w:rsidP="00266F4C">
            <w:pPr>
              <w:pStyle w:val="TAC"/>
            </w:pPr>
          </w:p>
        </w:tc>
        <w:tc>
          <w:tcPr>
            <w:tcW w:w="510" w:type="dxa"/>
            <w:vAlign w:val="center"/>
          </w:tcPr>
          <w:p w14:paraId="011FA1ED" w14:textId="77777777" w:rsidR="00CF32D4" w:rsidRPr="0076647D" w:rsidRDefault="00CF32D4" w:rsidP="00266F4C">
            <w:pPr>
              <w:pStyle w:val="TAC"/>
            </w:pPr>
          </w:p>
        </w:tc>
        <w:tc>
          <w:tcPr>
            <w:tcW w:w="510" w:type="dxa"/>
            <w:vAlign w:val="center"/>
          </w:tcPr>
          <w:p w14:paraId="3593A0CB" w14:textId="77777777" w:rsidR="00CF32D4" w:rsidRPr="0076647D" w:rsidRDefault="00CF32D4" w:rsidP="00266F4C">
            <w:pPr>
              <w:pStyle w:val="TAC"/>
            </w:pPr>
            <w:r w:rsidRPr="0076647D">
              <w:t>X</w:t>
            </w:r>
          </w:p>
        </w:tc>
        <w:tc>
          <w:tcPr>
            <w:tcW w:w="510" w:type="dxa"/>
            <w:vAlign w:val="center"/>
          </w:tcPr>
          <w:p w14:paraId="7B8C5F37" w14:textId="77777777" w:rsidR="00CF32D4" w:rsidRPr="0076647D" w:rsidRDefault="00CF32D4" w:rsidP="00266F4C">
            <w:pPr>
              <w:pStyle w:val="TAC"/>
            </w:pPr>
          </w:p>
        </w:tc>
        <w:tc>
          <w:tcPr>
            <w:tcW w:w="510" w:type="dxa"/>
            <w:vAlign w:val="center"/>
          </w:tcPr>
          <w:p w14:paraId="532DB39F" w14:textId="77777777" w:rsidR="00CF32D4" w:rsidRPr="0076647D" w:rsidRDefault="00CF32D4" w:rsidP="00266F4C">
            <w:pPr>
              <w:pStyle w:val="TAC"/>
            </w:pPr>
          </w:p>
        </w:tc>
        <w:tc>
          <w:tcPr>
            <w:tcW w:w="423" w:type="dxa"/>
            <w:vAlign w:val="center"/>
          </w:tcPr>
          <w:p w14:paraId="1B50B14E" w14:textId="77777777" w:rsidR="00CF32D4" w:rsidRPr="0076647D" w:rsidRDefault="00CF32D4" w:rsidP="00266F4C">
            <w:pPr>
              <w:pStyle w:val="TAC"/>
            </w:pPr>
          </w:p>
        </w:tc>
        <w:tc>
          <w:tcPr>
            <w:tcW w:w="639" w:type="dxa"/>
            <w:vAlign w:val="center"/>
          </w:tcPr>
          <w:p w14:paraId="01AECF50" w14:textId="77777777" w:rsidR="00CF32D4" w:rsidRPr="0076647D" w:rsidRDefault="00CF32D4" w:rsidP="00266F4C">
            <w:pPr>
              <w:pStyle w:val="TAC"/>
            </w:pPr>
          </w:p>
        </w:tc>
        <w:tc>
          <w:tcPr>
            <w:tcW w:w="495" w:type="dxa"/>
            <w:vAlign w:val="center"/>
          </w:tcPr>
          <w:p w14:paraId="2A53D89A" w14:textId="77777777" w:rsidR="00CF32D4" w:rsidRPr="0076647D" w:rsidRDefault="00CF32D4" w:rsidP="00266F4C">
            <w:pPr>
              <w:pStyle w:val="TAC"/>
            </w:pPr>
          </w:p>
        </w:tc>
        <w:tc>
          <w:tcPr>
            <w:tcW w:w="567" w:type="dxa"/>
            <w:gridSpan w:val="2"/>
            <w:vAlign w:val="center"/>
          </w:tcPr>
          <w:p w14:paraId="6DA949B0" w14:textId="77777777" w:rsidR="00CF32D4" w:rsidRPr="0076647D" w:rsidRDefault="00CF32D4" w:rsidP="00266F4C">
            <w:pPr>
              <w:pStyle w:val="TAC"/>
            </w:pPr>
          </w:p>
        </w:tc>
      </w:tr>
      <w:tr w:rsidR="00CF32D4" w:rsidRPr="0076647D" w14:paraId="7051ED01" w14:textId="77777777" w:rsidTr="00196B0B">
        <w:trPr>
          <w:cantSplit/>
          <w:jc w:val="center"/>
        </w:trPr>
        <w:tc>
          <w:tcPr>
            <w:tcW w:w="1316" w:type="dxa"/>
            <w:vAlign w:val="center"/>
          </w:tcPr>
          <w:p w14:paraId="583F3823" w14:textId="20B886D5"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@purpose</w:t>
            </w:r>
          </w:p>
        </w:tc>
        <w:tc>
          <w:tcPr>
            <w:tcW w:w="510" w:type="dxa"/>
            <w:vAlign w:val="center"/>
          </w:tcPr>
          <w:p w14:paraId="0C5980AB" w14:textId="77777777" w:rsidR="00CF32D4" w:rsidRPr="0076647D" w:rsidRDefault="00CF32D4" w:rsidP="00266F4C">
            <w:pPr>
              <w:pStyle w:val="TAC"/>
            </w:pPr>
          </w:p>
        </w:tc>
        <w:tc>
          <w:tcPr>
            <w:tcW w:w="510" w:type="dxa"/>
            <w:vAlign w:val="center"/>
          </w:tcPr>
          <w:p w14:paraId="60A9CD73" w14:textId="77777777" w:rsidR="00CF32D4" w:rsidRPr="0076647D" w:rsidRDefault="00CF32D4" w:rsidP="00266F4C">
            <w:pPr>
              <w:pStyle w:val="TAC"/>
            </w:pPr>
          </w:p>
        </w:tc>
        <w:tc>
          <w:tcPr>
            <w:tcW w:w="510" w:type="dxa"/>
            <w:tcMar>
              <w:top w:w="28" w:type="dxa"/>
              <w:left w:w="28" w:type="dxa"/>
              <w:bottom w:w="28" w:type="dxa"/>
              <w:right w:w="28" w:type="dxa"/>
            </w:tcMar>
            <w:vAlign w:val="center"/>
          </w:tcPr>
          <w:p w14:paraId="6D3BB0DB" w14:textId="77777777" w:rsidR="00CF32D4" w:rsidRPr="0076647D" w:rsidRDefault="00CF32D4" w:rsidP="00266F4C">
            <w:pPr>
              <w:pStyle w:val="TAC"/>
            </w:pPr>
          </w:p>
        </w:tc>
        <w:tc>
          <w:tcPr>
            <w:tcW w:w="510" w:type="dxa"/>
            <w:vAlign w:val="center"/>
          </w:tcPr>
          <w:p w14:paraId="25FCB9F8" w14:textId="77777777" w:rsidR="00CF32D4" w:rsidRPr="0076647D" w:rsidRDefault="00CF32D4" w:rsidP="00266F4C">
            <w:pPr>
              <w:pStyle w:val="TAC"/>
            </w:pPr>
          </w:p>
        </w:tc>
        <w:tc>
          <w:tcPr>
            <w:tcW w:w="510" w:type="dxa"/>
            <w:vAlign w:val="center"/>
          </w:tcPr>
          <w:p w14:paraId="6B773509" w14:textId="77777777" w:rsidR="00CF32D4" w:rsidRPr="0076647D" w:rsidRDefault="00CF32D4" w:rsidP="00266F4C">
            <w:pPr>
              <w:pStyle w:val="TAC"/>
            </w:pPr>
          </w:p>
        </w:tc>
        <w:tc>
          <w:tcPr>
            <w:tcW w:w="510" w:type="dxa"/>
            <w:vAlign w:val="center"/>
          </w:tcPr>
          <w:p w14:paraId="573A8138" w14:textId="77777777" w:rsidR="00CF32D4" w:rsidRPr="0076647D" w:rsidRDefault="00CF32D4" w:rsidP="00266F4C">
            <w:pPr>
              <w:pStyle w:val="TAC"/>
            </w:pPr>
          </w:p>
        </w:tc>
        <w:tc>
          <w:tcPr>
            <w:tcW w:w="510" w:type="dxa"/>
            <w:vAlign w:val="center"/>
          </w:tcPr>
          <w:p w14:paraId="7A7C315C" w14:textId="77777777" w:rsidR="00CF32D4" w:rsidRPr="0076647D" w:rsidRDefault="00CF32D4" w:rsidP="00266F4C">
            <w:pPr>
              <w:pStyle w:val="TAC"/>
            </w:pPr>
          </w:p>
        </w:tc>
        <w:tc>
          <w:tcPr>
            <w:tcW w:w="365" w:type="dxa"/>
            <w:vAlign w:val="center"/>
          </w:tcPr>
          <w:p w14:paraId="097E8578" w14:textId="77777777" w:rsidR="00CF32D4" w:rsidRPr="0076647D" w:rsidRDefault="00CF32D4" w:rsidP="00266F4C">
            <w:pPr>
              <w:pStyle w:val="TAC"/>
            </w:pPr>
          </w:p>
        </w:tc>
        <w:tc>
          <w:tcPr>
            <w:tcW w:w="655" w:type="dxa"/>
            <w:vAlign w:val="center"/>
          </w:tcPr>
          <w:p w14:paraId="55D30790" w14:textId="77777777" w:rsidR="00CF32D4" w:rsidRPr="0076647D" w:rsidRDefault="00CF32D4" w:rsidP="00266F4C">
            <w:pPr>
              <w:pStyle w:val="TAC"/>
            </w:pPr>
          </w:p>
        </w:tc>
        <w:tc>
          <w:tcPr>
            <w:tcW w:w="510" w:type="dxa"/>
            <w:vAlign w:val="center"/>
          </w:tcPr>
          <w:p w14:paraId="1BD5F748" w14:textId="77777777" w:rsidR="00CF32D4" w:rsidRPr="0076647D" w:rsidRDefault="00CF32D4" w:rsidP="00266F4C">
            <w:pPr>
              <w:pStyle w:val="TAC"/>
            </w:pPr>
          </w:p>
        </w:tc>
        <w:tc>
          <w:tcPr>
            <w:tcW w:w="510" w:type="dxa"/>
            <w:vAlign w:val="center"/>
          </w:tcPr>
          <w:p w14:paraId="7A7C4212" w14:textId="77777777" w:rsidR="00CF32D4" w:rsidRPr="0076647D" w:rsidRDefault="00CF32D4" w:rsidP="00266F4C">
            <w:pPr>
              <w:pStyle w:val="TAC"/>
            </w:pPr>
            <w:r w:rsidRPr="0076647D">
              <w:t>X</w:t>
            </w:r>
          </w:p>
        </w:tc>
        <w:tc>
          <w:tcPr>
            <w:tcW w:w="510" w:type="dxa"/>
            <w:vAlign w:val="center"/>
          </w:tcPr>
          <w:p w14:paraId="0BFFA03B" w14:textId="77777777" w:rsidR="00CF32D4" w:rsidRPr="0076647D" w:rsidRDefault="00CF32D4" w:rsidP="00266F4C">
            <w:pPr>
              <w:pStyle w:val="TAC"/>
            </w:pPr>
            <w:r w:rsidRPr="0076647D">
              <w:t>X</w:t>
            </w:r>
          </w:p>
        </w:tc>
        <w:tc>
          <w:tcPr>
            <w:tcW w:w="510" w:type="dxa"/>
            <w:vAlign w:val="center"/>
          </w:tcPr>
          <w:p w14:paraId="68B2BC4A" w14:textId="77777777" w:rsidR="00CF32D4" w:rsidRPr="0076647D" w:rsidRDefault="00CF32D4" w:rsidP="00266F4C">
            <w:pPr>
              <w:pStyle w:val="TAC"/>
            </w:pPr>
          </w:p>
        </w:tc>
        <w:tc>
          <w:tcPr>
            <w:tcW w:w="423" w:type="dxa"/>
            <w:vAlign w:val="center"/>
          </w:tcPr>
          <w:p w14:paraId="2BEE6050" w14:textId="77777777" w:rsidR="00CF32D4" w:rsidRPr="0076647D" w:rsidRDefault="00CF32D4" w:rsidP="00266F4C">
            <w:pPr>
              <w:pStyle w:val="TAC"/>
            </w:pPr>
          </w:p>
        </w:tc>
        <w:tc>
          <w:tcPr>
            <w:tcW w:w="639" w:type="dxa"/>
            <w:vAlign w:val="center"/>
          </w:tcPr>
          <w:p w14:paraId="72F1B972" w14:textId="77777777" w:rsidR="00CF32D4" w:rsidRPr="0076647D" w:rsidRDefault="00CF32D4" w:rsidP="00266F4C">
            <w:pPr>
              <w:pStyle w:val="TAC"/>
            </w:pPr>
          </w:p>
        </w:tc>
        <w:tc>
          <w:tcPr>
            <w:tcW w:w="495" w:type="dxa"/>
            <w:vAlign w:val="center"/>
          </w:tcPr>
          <w:p w14:paraId="3E644931" w14:textId="77777777" w:rsidR="00CF32D4" w:rsidRPr="0076647D" w:rsidRDefault="00CF32D4" w:rsidP="00266F4C">
            <w:pPr>
              <w:pStyle w:val="TAC"/>
            </w:pPr>
          </w:p>
        </w:tc>
        <w:tc>
          <w:tcPr>
            <w:tcW w:w="567" w:type="dxa"/>
            <w:gridSpan w:val="2"/>
            <w:vAlign w:val="center"/>
          </w:tcPr>
          <w:p w14:paraId="2858C387" w14:textId="77777777" w:rsidR="00CF32D4" w:rsidRPr="0076647D" w:rsidRDefault="00CF32D4" w:rsidP="00266F4C">
            <w:pPr>
              <w:pStyle w:val="TAC"/>
            </w:pPr>
          </w:p>
        </w:tc>
      </w:tr>
      <w:tr w:rsidR="00CF32D4" w:rsidRPr="0076647D" w14:paraId="49F1D6F8" w14:textId="77777777" w:rsidTr="00196B0B">
        <w:trPr>
          <w:cantSplit/>
          <w:jc w:val="center"/>
        </w:trPr>
        <w:tc>
          <w:tcPr>
            <w:tcW w:w="1316" w:type="dxa"/>
            <w:vAlign w:val="center"/>
          </w:tcPr>
          <w:p w14:paraId="11FE2CD6" w14:textId="74DA9237"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@remark</w:t>
            </w:r>
          </w:p>
        </w:tc>
        <w:tc>
          <w:tcPr>
            <w:tcW w:w="510" w:type="dxa"/>
            <w:vAlign w:val="center"/>
          </w:tcPr>
          <w:p w14:paraId="5F0ACFC1" w14:textId="77777777" w:rsidR="00CF32D4" w:rsidRPr="0076647D" w:rsidRDefault="00CF32D4" w:rsidP="00266F4C">
            <w:pPr>
              <w:pStyle w:val="TAC"/>
            </w:pPr>
            <w:r w:rsidRPr="0076647D">
              <w:t>X</w:t>
            </w:r>
          </w:p>
        </w:tc>
        <w:tc>
          <w:tcPr>
            <w:tcW w:w="510" w:type="dxa"/>
            <w:vAlign w:val="center"/>
          </w:tcPr>
          <w:p w14:paraId="3CD0F9ED" w14:textId="77777777" w:rsidR="00CF32D4" w:rsidRPr="0076647D" w:rsidRDefault="00CF32D4" w:rsidP="00266F4C">
            <w:pPr>
              <w:pStyle w:val="TAC"/>
            </w:pPr>
            <w:r w:rsidRPr="0076647D">
              <w:t>X</w:t>
            </w:r>
          </w:p>
        </w:tc>
        <w:tc>
          <w:tcPr>
            <w:tcW w:w="510" w:type="dxa"/>
            <w:tcMar>
              <w:top w:w="28" w:type="dxa"/>
              <w:left w:w="28" w:type="dxa"/>
              <w:bottom w:w="28" w:type="dxa"/>
              <w:right w:w="28" w:type="dxa"/>
            </w:tcMar>
            <w:vAlign w:val="center"/>
          </w:tcPr>
          <w:p w14:paraId="3810D8A2" w14:textId="77777777" w:rsidR="00CF32D4" w:rsidRPr="0076647D" w:rsidRDefault="00CF32D4" w:rsidP="00266F4C">
            <w:pPr>
              <w:pStyle w:val="TAC"/>
            </w:pPr>
            <w:r w:rsidRPr="0076647D">
              <w:t>X</w:t>
            </w:r>
          </w:p>
        </w:tc>
        <w:tc>
          <w:tcPr>
            <w:tcW w:w="510" w:type="dxa"/>
            <w:vAlign w:val="center"/>
          </w:tcPr>
          <w:p w14:paraId="79538907" w14:textId="77777777" w:rsidR="00CF32D4" w:rsidRPr="0076647D" w:rsidRDefault="00CF32D4" w:rsidP="00266F4C">
            <w:pPr>
              <w:pStyle w:val="TAC"/>
            </w:pPr>
            <w:r w:rsidRPr="0076647D">
              <w:t>X</w:t>
            </w:r>
          </w:p>
        </w:tc>
        <w:tc>
          <w:tcPr>
            <w:tcW w:w="510" w:type="dxa"/>
            <w:vAlign w:val="center"/>
          </w:tcPr>
          <w:p w14:paraId="14BCCB01" w14:textId="77777777" w:rsidR="00CF32D4" w:rsidRPr="0076647D" w:rsidRDefault="00CF32D4" w:rsidP="00266F4C">
            <w:pPr>
              <w:pStyle w:val="TAC"/>
            </w:pPr>
            <w:r w:rsidRPr="0076647D">
              <w:t>X</w:t>
            </w:r>
          </w:p>
        </w:tc>
        <w:tc>
          <w:tcPr>
            <w:tcW w:w="510" w:type="dxa"/>
            <w:vAlign w:val="center"/>
          </w:tcPr>
          <w:p w14:paraId="29C4A9C6" w14:textId="77777777" w:rsidR="00CF32D4" w:rsidRPr="0076647D" w:rsidRDefault="00CF32D4" w:rsidP="00266F4C">
            <w:pPr>
              <w:pStyle w:val="TAC"/>
            </w:pPr>
            <w:r w:rsidRPr="0076647D">
              <w:t>X</w:t>
            </w:r>
          </w:p>
        </w:tc>
        <w:tc>
          <w:tcPr>
            <w:tcW w:w="510" w:type="dxa"/>
            <w:vAlign w:val="center"/>
          </w:tcPr>
          <w:p w14:paraId="78B1E48C" w14:textId="77777777" w:rsidR="00CF32D4" w:rsidRPr="0076647D" w:rsidRDefault="00CF32D4" w:rsidP="00266F4C">
            <w:pPr>
              <w:pStyle w:val="TAC"/>
            </w:pPr>
            <w:r w:rsidRPr="0076647D">
              <w:t>X</w:t>
            </w:r>
          </w:p>
        </w:tc>
        <w:tc>
          <w:tcPr>
            <w:tcW w:w="365" w:type="dxa"/>
            <w:vAlign w:val="center"/>
          </w:tcPr>
          <w:p w14:paraId="5B99C3F9" w14:textId="77777777" w:rsidR="00CF32D4" w:rsidRPr="0076647D" w:rsidRDefault="00CF32D4" w:rsidP="00266F4C">
            <w:pPr>
              <w:pStyle w:val="TAC"/>
            </w:pPr>
            <w:r w:rsidRPr="0076647D">
              <w:t>X</w:t>
            </w:r>
          </w:p>
        </w:tc>
        <w:tc>
          <w:tcPr>
            <w:tcW w:w="655" w:type="dxa"/>
            <w:vAlign w:val="center"/>
          </w:tcPr>
          <w:p w14:paraId="34FFFDB3" w14:textId="77777777" w:rsidR="00CF32D4" w:rsidRPr="0076647D" w:rsidRDefault="00CF32D4" w:rsidP="00266F4C">
            <w:pPr>
              <w:pStyle w:val="TAC"/>
            </w:pPr>
            <w:r w:rsidRPr="0076647D">
              <w:t>X</w:t>
            </w:r>
          </w:p>
        </w:tc>
        <w:tc>
          <w:tcPr>
            <w:tcW w:w="510" w:type="dxa"/>
            <w:vAlign w:val="center"/>
          </w:tcPr>
          <w:p w14:paraId="5BB4987D" w14:textId="77777777" w:rsidR="00CF32D4" w:rsidRPr="0076647D" w:rsidRDefault="00CF32D4" w:rsidP="00266F4C">
            <w:pPr>
              <w:pStyle w:val="TAC"/>
            </w:pPr>
            <w:r w:rsidRPr="0076647D">
              <w:t>X</w:t>
            </w:r>
          </w:p>
        </w:tc>
        <w:tc>
          <w:tcPr>
            <w:tcW w:w="510" w:type="dxa"/>
            <w:vAlign w:val="center"/>
          </w:tcPr>
          <w:p w14:paraId="3A4AD2CB" w14:textId="77777777" w:rsidR="00CF32D4" w:rsidRPr="0076647D" w:rsidRDefault="00CF32D4" w:rsidP="00266F4C">
            <w:pPr>
              <w:pStyle w:val="TAC"/>
            </w:pPr>
            <w:r w:rsidRPr="0076647D">
              <w:t>X</w:t>
            </w:r>
          </w:p>
        </w:tc>
        <w:tc>
          <w:tcPr>
            <w:tcW w:w="510" w:type="dxa"/>
            <w:vAlign w:val="center"/>
          </w:tcPr>
          <w:p w14:paraId="6385985A" w14:textId="77777777" w:rsidR="00CF32D4" w:rsidRPr="0076647D" w:rsidRDefault="00CF32D4" w:rsidP="00266F4C">
            <w:pPr>
              <w:pStyle w:val="TAC"/>
            </w:pPr>
            <w:r w:rsidRPr="0076647D">
              <w:t>X</w:t>
            </w:r>
          </w:p>
        </w:tc>
        <w:tc>
          <w:tcPr>
            <w:tcW w:w="510" w:type="dxa"/>
            <w:vAlign w:val="center"/>
          </w:tcPr>
          <w:p w14:paraId="17329009" w14:textId="77777777" w:rsidR="00CF32D4" w:rsidRPr="0076647D" w:rsidRDefault="00CF32D4" w:rsidP="00266F4C">
            <w:pPr>
              <w:pStyle w:val="TAC"/>
            </w:pPr>
            <w:r w:rsidRPr="0076647D">
              <w:t>X</w:t>
            </w:r>
          </w:p>
        </w:tc>
        <w:tc>
          <w:tcPr>
            <w:tcW w:w="423" w:type="dxa"/>
            <w:vAlign w:val="center"/>
          </w:tcPr>
          <w:p w14:paraId="09CC6CDC" w14:textId="77777777" w:rsidR="00CF32D4" w:rsidRPr="0076647D" w:rsidRDefault="00CF32D4" w:rsidP="00266F4C">
            <w:pPr>
              <w:pStyle w:val="TAC"/>
            </w:pPr>
            <w:r w:rsidRPr="0076647D">
              <w:t>X</w:t>
            </w:r>
          </w:p>
        </w:tc>
        <w:tc>
          <w:tcPr>
            <w:tcW w:w="639" w:type="dxa"/>
            <w:vAlign w:val="center"/>
          </w:tcPr>
          <w:p w14:paraId="0278E142" w14:textId="77777777" w:rsidR="00CF32D4" w:rsidRPr="0076647D" w:rsidRDefault="00CF32D4" w:rsidP="00266F4C">
            <w:pPr>
              <w:pStyle w:val="TAC"/>
            </w:pPr>
            <w:r w:rsidRPr="0076647D">
              <w:t>X</w:t>
            </w:r>
          </w:p>
        </w:tc>
        <w:tc>
          <w:tcPr>
            <w:tcW w:w="495" w:type="dxa"/>
            <w:vAlign w:val="center"/>
          </w:tcPr>
          <w:p w14:paraId="72665054" w14:textId="77777777" w:rsidR="00CF32D4" w:rsidRPr="0076647D" w:rsidRDefault="00CF32D4" w:rsidP="00266F4C">
            <w:pPr>
              <w:pStyle w:val="TAC"/>
            </w:pPr>
          </w:p>
        </w:tc>
        <w:tc>
          <w:tcPr>
            <w:tcW w:w="567" w:type="dxa"/>
            <w:gridSpan w:val="2"/>
            <w:vAlign w:val="center"/>
          </w:tcPr>
          <w:p w14:paraId="5A249EED" w14:textId="77777777" w:rsidR="00CF32D4" w:rsidRPr="0076647D" w:rsidRDefault="00CF32D4" w:rsidP="00266F4C">
            <w:pPr>
              <w:pStyle w:val="TAC"/>
            </w:pPr>
          </w:p>
        </w:tc>
      </w:tr>
      <w:tr w:rsidR="00CF32D4" w:rsidRPr="0076647D" w14:paraId="11EE5DBC" w14:textId="77777777" w:rsidTr="00196B0B">
        <w:trPr>
          <w:cantSplit/>
          <w:jc w:val="center"/>
        </w:trPr>
        <w:tc>
          <w:tcPr>
            <w:tcW w:w="1316" w:type="dxa"/>
            <w:vAlign w:val="center"/>
          </w:tcPr>
          <w:p w14:paraId="5DD0BF02" w14:textId="67C67D67"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@reference</w:t>
            </w:r>
          </w:p>
        </w:tc>
        <w:tc>
          <w:tcPr>
            <w:tcW w:w="510" w:type="dxa"/>
            <w:vAlign w:val="center"/>
          </w:tcPr>
          <w:p w14:paraId="2C3CA48B" w14:textId="77777777" w:rsidR="00CF32D4" w:rsidRPr="0076647D" w:rsidRDefault="00CF32D4" w:rsidP="00266F4C">
            <w:pPr>
              <w:pStyle w:val="TAC"/>
            </w:pPr>
            <w:r w:rsidRPr="0076647D">
              <w:t>X</w:t>
            </w:r>
          </w:p>
        </w:tc>
        <w:tc>
          <w:tcPr>
            <w:tcW w:w="510" w:type="dxa"/>
            <w:vAlign w:val="center"/>
          </w:tcPr>
          <w:p w14:paraId="2D8122CB" w14:textId="77777777" w:rsidR="00CF32D4" w:rsidRPr="0076647D" w:rsidRDefault="00CF32D4" w:rsidP="00266F4C">
            <w:pPr>
              <w:pStyle w:val="TAC"/>
            </w:pPr>
            <w:r w:rsidRPr="0076647D">
              <w:t>X</w:t>
            </w:r>
          </w:p>
        </w:tc>
        <w:tc>
          <w:tcPr>
            <w:tcW w:w="510" w:type="dxa"/>
            <w:tcMar>
              <w:top w:w="28" w:type="dxa"/>
              <w:left w:w="28" w:type="dxa"/>
              <w:bottom w:w="28" w:type="dxa"/>
              <w:right w:w="28" w:type="dxa"/>
            </w:tcMar>
            <w:vAlign w:val="center"/>
          </w:tcPr>
          <w:p w14:paraId="4E20855C" w14:textId="77777777" w:rsidR="00CF32D4" w:rsidRPr="0076647D" w:rsidRDefault="00CF32D4" w:rsidP="00266F4C">
            <w:pPr>
              <w:pStyle w:val="TAC"/>
            </w:pPr>
            <w:r w:rsidRPr="0076647D">
              <w:t>X</w:t>
            </w:r>
          </w:p>
        </w:tc>
        <w:tc>
          <w:tcPr>
            <w:tcW w:w="510" w:type="dxa"/>
            <w:vAlign w:val="center"/>
          </w:tcPr>
          <w:p w14:paraId="50A8FC6D" w14:textId="77777777" w:rsidR="00CF32D4" w:rsidRPr="0076647D" w:rsidRDefault="00CF32D4" w:rsidP="00266F4C">
            <w:pPr>
              <w:pStyle w:val="TAC"/>
            </w:pPr>
            <w:r w:rsidRPr="0076647D">
              <w:t>X</w:t>
            </w:r>
          </w:p>
        </w:tc>
        <w:tc>
          <w:tcPr>
            <w:tcW w:w="510" w:type="dxa"/>
            <w:vAlign w:val="center"/>
          </w:tcPr>
          <w:p w14:paraId="7DE8D1E9" w14:textId="77777777" w:rsidR="00CF32D4" w:rsidRPr="0076647D" w:rsidRDefault="00CF32D4" w:rsidP="00266F4C">
            <w:pPr>
              <w:pStyle w:val="TAC"/>
            </w:pPr>
            <w:r w:rsidRPr="0076647D">
              <w:t>X</w:t>
            </w:r>
          </w:p>
        </w:tc>
        <w:tc>
          <w:tcPr>
            <w:tcW w:w="510" w:type="dxa"/>
            <w:vAlign w:val="center"/>
          </w:tcPr>
          <w:p w14:paraId="67C9E28F" w14:textId="77777777" w:rsidR="00CF32D4" w:rsidRPr="0076647D" w:rsidRDefault="00CF32D4" w:rsidP="00266F4C">
            <w:pPr>
              <w:pStyle w:val="TAC"/>
            </w:pPr>
            <w:r w:rsidRPr="0076647D">
              <w:t>X</w:t>
            </w:r>
          </w:p>
        </w:tc>
        <w:tc>
          <w:tcPr>
            <w:tcW w:w="510" w:type="dxa"/>
            <w:vAlign w:val="center"/>
          </w:tcPr>
          <w:p w14:paraId="47057F29" w14:textId="77777777" w:rsidR="00CF32D4" w:rsidRPr="0076647D" w:rsidRDefault="00CF32D4" w:rsidP="00266F4C">
            <w:pPr>
              <w:pStyle w:val="TAC"/>
            </w:pPr>
            <w:r w:rsidRPr="0076647D">
              <w:t>X</w:t>
            </w:r>
          </w:p>
        </w:tc>
        <w:tc>
          <w:tcPr>
            <w:tcW w:w="365" w:type="dxa"/>
            <w:vAlign w:val="center"/>
          </w:tcPr>
          <w:p w14:paraId="38EC215C" w14:textId="77777777" w:rsidR="00CF32D4" w:rsidRPr="0076647D" w:rsidRDefault="00CF32D4" w:rsidP="00266F4C">
            <w:pPr>
              <w:pStyle w:val="TAC"/>
            </w:pPr>
            <w:r w:rsidRPr="0076647D">
              <w:t>X</w:t>
            </w:r>
          </w:p>
        </w:tc>
        <w:tc>
          <w:tcPr>
            <w:tcW w:w="655" w:type="dxa"/>
            <w:vAlign w:val="center"/>
          </w:tcPr>
          <w:p w14:paraId="55C89B9D" w14:textId="77777777" w:rsidR="00CF32D4" w:rsidRPr="0076647D" w:rsidRDefault="00CF32D4" w:rsidP="00266F4C">
            <w:pPr>
              <w:pStyle w:val="TAC"/>
            </w:pPr>
            <w:r w:rsidRPr="0076647D">
              <w:t>X</w:t>
            </w:r>
          </w:p>
        </w:tc>
        <w:tc>
          <w:tcPr>
            <w:tcW w:w="510" w:type="dxa"/>
            <w:vAlign w:val="center"/>
          </w:tcPr>
          <w:p w14:paraId="0C06C409" w14:textId="77777777" w:rsidR="00CF32D4" w:rsidRPr="0076647D" w:rsidRDefault="00CF32D4" w:rsidP="00266F4C">
            <w:pPr>
              <w:pStyle w:val="TAC"/>
            </w:pPr>
            <w:r w:rsidRPr="0076647D">
              <w:t>X</w:t>
            </w:r>
          </w:p>
        </w:tc>
        <w:tc>
          <w:tcPr>
            <w:tcW w:w="510" w:type="dxa"/>
            <w:vAlign w:val="center"/>
          </w:tcPr>
          <w:p w14:paraId="7A9B3341" w14:textId="77777777" w:rsidR="00CF32D4" w:rsidRPr="0076647D" w:rsidRDefault="00CF32D4" w:rsidP="00266F4C">
            <w:pPr>
              <w:pStyle w:val="TAC"/>
            </w:pPr>
            <w:r w:rsidRPr="0076647D">
              <w:t>X</w:t>
            </w:r>
          </w:p>
        </w:tc>
        <w:tc>
          <w:tcPr>
            <w:tcW w:w="510" w:type="dxa"/>
            <w:vAlign w:val="center"/>
          </w:tcPr>
          <w:p w14:paraId="2F0A4857" w14:textId="77777777" w:rsidR="00CF32D4" w:rsidRPr="0076647D" w:rsidRDefault="00CF32D4" w:rsidP="00266F4C">
            <w:pPr>
              <w:pStyle w:val="TAC"/>
            </w:pPr>
            <w:r w:rsidRPr="0076647D">
              <w:t>X</w:t>
            </w:r>
          </w:p>
        </w:tc>
        <w:tc>
          <w:tcPr>
            <w:tcW w:w="510" w:type="dxa"/>
            <w:vAlign w:val="center"/>
          </w:tcPr>
          <w:p w14:paraId="3885F1AC" w14:textId="77777777" w:rsidR="00CF32D4" w:rsidRPr="0076647D" w:rsidRDefault="00CF32D4" w:rsidP="00266F4C">
            <w:pPr>
              <w:pStyle w:val="TAC"/>
            </w:pPr>
            <w:r w:rsidRPr="0076647D">
              <w:t>X</w:t>
            </w:r>
          </w:p>
        </w:tc>
        <w:tc>
          <w:tcPr>
            <w:tcW w:w="423" w:type="dxa"/>
            <w:vAlign w:val="center"/>
          </w:tcPr>
          <w:p w14:paraId="05951294" w14:textId="77777777" w:rsidR="00CF32D4" w:rsidRPr="0076647D" w:rsidRDefault="00CF32D4" w:rsidP="00266F4C">
            <w:pPr>
              <w:pStyle w:val="TAC"/>
            </w:pPr>
            <w:r w:rsidRPr="0076647D">
              <w:t>X</w:t>
            </w:r>
          </w:p>
        </w:tc>
        <w:tc>
          <w:tcPr>
            <w:tcW w:w="639" w:type="dxa"/>
            <w:vAlign w:val="center"/>
          </w:tcPr>
          <w:p w14:paraId="42F668FE" w14:textId="77777777" w:rsidR="00CF32D4" w:rsidRPr="0076647D" w:rsidRDefault="00CF32D4" w:rsidP="00266F4C">
            <w:pPr>
              <w:pStyle w:val="TAC"/>
            </w:pPr>
            <w:r w:rsidRPr="0076647D">
              <w:t>X</w:t>
            </w:r>
          </w:p>
        </w:tc>
        <w:tc>
          <w:tcPr>
            <w:tcW w:w="495" w:type="dxa"/>
            <w:vAlign w:val="center"/>
          </w:tcPr>
          <w:p w14:paraId="0226BF14" w14:textId="77777777" w:rsidR="00CF32D4" w:rsidRPr="0076647D" w:rsidRDefault="00CF32D4" w:rsidP="00266F4C">
            <w:pPr>
              <w:pStyle w:val="TAC"/>
            </w:pPr>
          </w:p>
        </w:tc>
        <w:tc>
          <w:tcPr>
            <w:tcW w:w="567" w:type="dxa"/>
            <w:gridSpan w:val="2"/>
            <w:vAlign w:val="center"/>
          </w:tcPr>
          <w:p w14:paraId="237D1DD6" w14:textId="77777777" w:rsidR="00CF32D4" w:rsidRPr="0076647D" w:rsidRDefault="00CF32D4" w:rsidP="00266F4C">
            <w:pPr>
              <w:pStyle w:val="TAC"/>
            </w:pPr>
          </w:p>
        </w:tc>
      </w:tr>
      <w:tr w:rsidR="00CF32D4" w:rsidRPr="0076647D" w14:paraId="49E5F1B2" w14:textId="77777777" w:rsidTr="00196B0B">
        <w:trPr>
          <w:cantSplit/>
          <w:jc w:val="center"/>
        </w:trPr>
        <w:tc>
          <w:tcPr>
            <w:tcW w:w="1316" w:type="dxa"/>
            <w:vAlign w:val="center"/>
          </w:tcPr>
          <w:p w14:paraId="008EA841" w14:textId="4F4276B2" w:rsidR="00CF32D4" w:rsidRPr="0076647D" w:rsidRDefault="00CF32D4" w:rsidP="00266F4C">
            <w:pPr>
              <w:pStyle w:val="TAL"/>
              <w:rPr>
                <w:rFonts w:ascii="Courier New" w:hAnsi="Courier New" w:cs="Courier New"/>
                <w:sz w:val="16"/>
                <w:szCs w:val="16"/>
              </w:rPr>
            </w:pPr>
            <w:r w:rsidRPr="0076647D">
              <w:rPr>
                <w:rFonts w:ascii="Courier New" w:hAnsi="Courier New" w:cs="Courier New"/>
                <w:b/>
                <w:bCs/>
                <w:sz w:val="16"/>
                <w:szCs w:val="16"/>
              </w:rPr>
              <w:t>@</w:t>
            </w:r>
            <w:r w:rsidRPr="0076647D">
              <w:rPr>
                <w:rFonts w:ascii="Courier New" w:hAnsi="Courier New" w:cs="Courier New"/>
                <w:sz w:val="16"/>
                <w:szCs w:val="16"/>
              </w:rPr>
              <w:t>requirement</w:t>
            </w:r>
          </w:p>
        </w:tc>
        <w:tc>
          <w:tcPr>
            <w:tcW w:w="510" w:type="dxa"/>
            <w:vAlign w:val="center"/>
          </w:tcPr>
          <w:p w14:paraId="7BD96681" w14:textId="77777777" w:rsidR="00CF32D4" w:rsidRPr="0076647D" w:rsidRDefault="00CF32D4" w:rsidP="00266F4C">
            <w:pPr>
              <w:pStyle w:val="TAC"/>
            </w:pPr>
          </w:p>
        </w:tc>
        <w:tc>
          <w:tcPr>
            <w:tcW w:w="510" w:type="dxa"/>
            <w:vAlign w:val="center"/>
          </w:tcPr>
          <w:p w14:paraId="5E3E591A" w14:textId="77777777" w:rsidR="00CF32D4" w:rsidRPr="0076647D" w:rsidRDefault="00CF32D4" w:rsidP="00266F4C">
            <w:pPr>
              <w:pStyle w:val="TAC"/>
            </w:pPr>
          </w:p>
        </w:tc>
        <w:tc>
          <w:tcPr>
            <w:tcW w:w="510" w:type="dxa"/>
            <w:tcMar>
              <w:top w:w="28" w:type="dxa"/>
              <w:left w:w="28" w:type="dxa"/>
              <w:bottom w:w="28" w:type="dxa"/>
              <w:right w:w="28" w:type="dxa"/>
            </w:tcMar>
            <w:vAlign w:val="center"/>
          </w:tcPr>
          <w:p w14:paraId="18ED1197" w14:textId="77777777" w:rsidR="00CF32D4" w:rsidRPr="0076647D" w:rsidRDefault="00CF32D4" w:rsidP="00266F4C">
            <w:pPr>
              <w:pStyle w:val="TAC"/>
            </w:pPr>
          </w:p>
        </w:tc>
        <w:tc>
          <w:tcPr>
            <w:tcW w:w="510" w:type="dxa"/>
            <w:vAlign w:val="center"/>
          </w:tcPr>
          <w:p w14:paraId="59C88AD9" w14:textId="77777777" w:rsidR="00CF32D4" w:rsidRPr="0076647D" w:rsidRDefault="00CF32D4" w:rsidP="00266F4C">
            <w:pPr>
              <w:pStyle w:val="TAC"/>
            </w:pPr>
          </w:p>
        </w:tc>
        <w:tc>
          <w:tcPr>
            <w:tcW w:w="510" w:type="dxa"/>
            <w:vAlign w:val="center"/>
          </w:tcPr>
          <w:p w14:paraId="7D837B1F" w14:textId="77777777" w:rsidR="00CF32D4" w:rsidRPr="0076647D" w:rsidRDefault="00CF32D4" w:rsidP="00266F4C">
            <w:pPr>
              <w:pStyle w:val="TAC"/>
            </w:pPr>
          </w:p>
        </w:tc>
        <w:tc>
          <w:tcPr>
            <w:tcW w:w="510" w:type="dxa"/>
            <w:vAlign w:val="center"/>
          </w:tcPr>
          <w:p w14:paraId="381761BA" w14:textId="77777777" w:rsidR="00CF32D4" w:rsidRPr="0076647D" w:rsidRDefault="00CF32D4" w:rsidP="00266F4C">
            <w:pPr>
              <w:pStyle w:val="TAC"/>
            </w:pPr>
          </w:p>
        </w:tc>
        <w:tc>
          <w:tcPr>
            <w:tcW w:w="510" w:type="dxa"/>
            <w:vAlign w:val="center"/>
          </w:tcPr>
          <w:p w14:paraId="740CF402" w14:textId="77777777" w:rsidR="00CF32D4" w:rsidRPr="0076647D" w:rsidRDefault="00CF32D4" w:rsidP="00266F4C">
            <w:pPr>
              <w:pStyle w:val="TAC"/>
            </w:pPr>
          </w:p>
        </w:tc>
        <w:tc>
          <w:tcPr>
            <w:tcW w:w="365" w:type="dxa"/>
            <w:vAlign w:val="center"/>
          </w:tcPr>
          <w:p w14:paraId="2FF9EFF5" w14:textId="77777777" w:rsidR="00CF32D4" w:rsidRPr="0076647D" w:rsidRDefault="00CF32D4" w:rsidP="00266F4C">
            <w:pPr>
              <w:pStyle w:val="TAC"/>
            </w:pPr>
          </w:p>
        </w:tc>
        <w:tc>
          <w:tcPr>
            <w:tcW w:w="655" w:type="dxa"/>
            <w:vAlign w:val="center"/>
          </w:tcPr>
          <w:p w14:paraId="22774DF7" w14:textId="77777777" w:rsidR="00CF32D4" w:rsidRPr="0076647D" w:rsidRDefault="00CF32D4" w:rsidP="00266F4C">
            <w:pPr>
              <w:pStyle w:val="TAC"/>
            </w:pPr>
            <w:r w:rsidRPr="0076647D">
              <w:t>X</w:t>
            </w:r>
          </w:p>
        </w:tc>
        <w:tc>
          <w:tcPr>
            <w:tcW w:w="510" w:type="dxa"/>
            <w:vAlign w:val="center"/>
          </w:tcPr>
          <w:p w14:paraId="55F6CCE7" w14:textId="77777777" w:rsidR="00CF32D4" w:rsidRPr="0076647D" w:rsidRDefault="00CF32D4" w:rsidP="00266F4C">
            <w:pPr>
              <w:pStyle w:val="TAC"/>
            </w:pPr>
            <w:r w:rsidRPr="0076647D">
              <w:t>X</w:t>
            </w:r>
          </w:p>
        </w:tc>
        <w:tc>
          <w:tcPr>
            <w:tcW w:w="510" w:type="dxa"/>
            <w:vAlign w:val="center"/>
          </w:tcPr>
          <w:p w14:paraId="781FA164" w14:textId="77777777" w:rsidR="00CF32D4" w:rsidRPr="0076647D" w:rsidRDefault="00CF32D4" w:rsidP="00266F4C">
            <w:pPr>
              <w:pStyle w:val="TAC"/>
            </w:pPr>
            <w:r w:rsidRPr="0076647D">
              <w:t>X</w:t>
            </w:r>
          </w:p>
        </w:tc>
        <w:tc>
          <w:tcPr>
            <w:tcW w:w="510" w:type="dxa"/>
            <w:vAlign w:val="center"/>
          </w:tcPr>
          <w:p w14:paraId="707F739C" w14:textId="77777777" w:rsidR="00CF32D4" w:rsidRPr="0076647D" w:rsidRDefault="00CF32D4" w:rsidP="00266F4C">
            <w:pPr>
              <w:pStyle w:val="TAC"/>
            </w:pPr>
            <w:r w:rsidRPr="0076647D">
              <w:t>X</w:t>
            </w:r>
          </w:p>
        </w:tc>
        <w:tc>
          <w:tcPr>
            <w:tcW w:w="510" w:type="dxa"/>
            <w:vAlign w:val="center"/>
          </w:tcPr>
          <w:p w14:paraId="6483124B" w14:textId="77777777" w:rsidR="00CF32D4" w:rsidRPr="0076647D" w:rsidRDefault="00CF32D4" w:rsidP="00266F4C">
            <w:pPr>
              <w:pStyle w:val="TAC"/>
            </w:pPr>
          </w:p>
        </w:tc>
        <w:tc>
          <w:tcPr>
            <w:tcW w:w="423" w:type="dxa"/>
            <w:vAlign w:val="center"/>
          </w:tcPr>
          <w:p w14:paraId="1361B35F" w14:textId="77777777" w:rsidR="00CF32D4" w:rsidRPr="0076647D" w:rsidRDefault="00CF32D4" w:rsidP="00266F4C">
            <w:pPr>
              <w:pStyle w:val="TAC"/>
            </w:pPr>
          </w:p>
        </w:tc>
        <w:tc>
          <w:tcPr>
            <w:tcW w:w="639" w:type="dxa"/>
            <w:vAlign w:val="center"/>
          </w:tcPr>
          <w:p w14:paraId="262AFB1C" w14:textId="77777777" w:rsidR="00CF32D4" w:rsidRPr="0076647D" w:rsidRDefault="00CF32D4" w:rsidP="00266F4C">
            <w:pPr>
              <w:pStyle w:val="TAC"/>
            </w:pPr>
          </w:p>
        </w:tc>
        <w:tc>
          <w:tcPr>
            <w:tcW w:w="495" w:type="dxa"/>
            <w:vAlign w:val="center"/>
          </w:tcPr>
          <w:p w14:paraId="59F03278" w14:textId="77777777" w:rsidR="00CF32D4" w:rsidRPr="0076647D" w:rsidRDefault="00CF32D4" w:rsidP="00266F4C">
            <w:pPr>
              <w:pStyle w:val="TAC"/>
            </w:pPr>
          </w:p>
        </w:tc>
        <w:tc>
          <w:tcPr>
            <w:tcW w:w="567" w:type="dxa"/>
            <w:gridSpan w:val="2"/>
            <w:vAlign w:val="center"/>
          </w:tcPr>
          <w:p w14:paraId="6ECD0281" w14:textId="77777777" w:rsidR="00CF32D4" w:rsidRPr="0076647D" w:rsidRDefault="00CF32D4" w:rsidP="00266F4C">
            <w:pPr>
              <w:pStyle w:val="TAC"/>
            </w:pPr>
          </w:p>
        </w:tc>
      </w:tr>
      <w:tr w:rsidR="00CF32D4" w:rsidRPr="0076647D" w14:paraId="277A7C08" w14:textId="77777777" w:rsidTr="00196B0B">
        <w:trPr>
          <w:cantSplit/>
          <w:jc w:val="center"/>
        </w:trPr>
        <w:tc>
          <w:tcPr>
            <w:tcW w:w="1316" w:type="dxa"/>
            <w:vAlign w:val="center"/>
          </w:tcPr>
          <w:p w14:paraId="1576039F" w14:textId="500CB698"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@return</w:t>
            </w:r>
          </w:p>
        </w:tc>
        <w:tc>
          <w:tcPr>
            <w:tcW w:w="510" w:type="dxa"/>
            <w:vAlign w:val="center"/>
          </w:tcPr>
          <w:p w14:paraId="6B75A8F3" w14:textId="77777777" w:rsidR="00CF32D4" w:rsidRPr="0076647D" w:rsidRDefault="00CF32D4" w:rsidP="00266F4C">
            <w:pPr>
              <w:pStyle w:val="TAC"/>
            </w:pPr>
          </w:p>
        </w:tc>
        <w:tc>
          <w:tcPr>
            <w:tcW w:w="510" w:type="dxa"/>
            <w:vAlign w:val="center"/>
          </w:tcPr>
          <w:p w14:paraId="1BDF6957" w14:textId="77777777" w:rsidR="00CF32D4" w:rsidRPr="0076647D" w:rsidRDefault="00CF32D4" w:rsidP="00266F4C">
            <w:pPr>
              <w:pStyle w:val="TAC"/>
            </w:pPr>
          </w:p>
        </w:tc>
        <w:tc>
          <w:tcPr>
            <w:tcW w:w="510" w:type="dxa"/>
            <w:tcMar>
              <w:top w:w="28" w:type="dxa"/>
              <w:left w:w="28" w:type="dxa"/>
              <w:bottom w:w="28" w:type="dxa"/>
              <w:right w:w="28" w:type="dxa"/>
            </w:tcMar>
            <w:vAlign w:val="center"/>
          </w:tcPr>
          <w:p w14:paraId="64D8FA35" w14:textId="77777777" w:rsidR="00CF32D4" w:rsidRPr="0076647D" w:rsidRDefault="00CF32D4" w:rsidP="00266F4C">
            <w:pPr>
              <w:pStyle w:val="TAC"/>
            </w:pPr>
          </w:p>
        </w:tc>
        <w:tc>
          <w:tcPr>
            <w:tcW w:w="510" w:type="dxa"/>
            <w:vAlign w:val="center"/>
          </w:tcPr>
          <w:p w14:paraId="7303A7A8" w14:textId="77777777" w:rsidR="00CF32D4" w:rsidRPr="0076647D" w:rsidRDefault="00CF32D4" w:rsidP="00266F4C">
            <w:pPr>
              <w:pStyle w:val="TAC"/>
            </w:pPr>
          </w:p>
        </w:tc>
        <w:tc>
          <w:tcPr>
            <w:tcW w:w="510" w:type="dxa"/>
            <w:vAlign w:val="center"/>
          </w:tcPr>
          <w:p w14:paraId="6E43C127" w14:textId="77777777" w:rsidR="00CF32D4" w:rsidRPr="0076647D" w:rsidRDefault="00CF32D4" w:rsidP="00266F4C">
            <w:pPr>
              <w:pStyle w:val="TAC"/>
            </w:pPr>
          </w:p>
        </w:tc>
        <w:tc>
          <w:tcPr>
            <w:tcW w:w="510" w:type="dxa"/>
            <w:vAlign w:val="center"/>
          </w:tcPr>
          <w:p w14:paraId="3855EF60" w14:textId="77777777" w:rsidR="00CF32D4" w:rsidRPr="0076647D" w:rsidRDefault="00CF32D4" w:rsidP="00266F4C">
            <w:pPr>
              <w:pStyle w:val="TAC"/>
            </w:pPr>
          </w:p>
        </w:tc>
        <w:tc>
          <w:tcPr>
            <w:tcW w:w="510" w:type="dxa"/>
            <w:vAlign w:val="center"/>
          </w:tcPr>
          <w:p w14:paraId="53CD199B" w14:textId="77777777" w:rsidR="00CF32D4" w:rsidRPr="0076647D" w:rsidRDefault="00CF32D4" w:rsidP="00266F4C">
            <w:pPr>
              <w:pStyle w:val="TAC"/>
            </w:pPr>
          </w:p>
        </w:tc>
        <w:tc>
          <w:tcPr>
            <w:tcW w:w="365" w:type="dxa"/>
            <w:vAlign w:val="center"/>
          </w:tcPr>
          <w:p w14:paraId="7E5C2014" w14:textId="77777777" w:rsidR="00CF32D4" w:rsidRPr="0076647D" w:rsidRDefault="00CF32D4" w:rsidP="00266F4C">
            <w:pPr>
              <w:pStyle w:val="TAC"/>
            </w:pPr>
            <w:r w:rsidRPr="0076647D">
              <w:t>X</w:t>
            </w:r>
          </w:p>
        </w:tc>
        <w:tc>
          <w:tcPr>
            <w:tcW w:w="655" w:type="dxa"/>
            <w:vAlign w:val="center"/>
          </w:tcPr>
          <w:p w14:paraId="2F479820" w14:textId="77777777" w:rsidR="00CF32D4" w:rsidRPr="0076647D" w:rsidRDefault="00CF32D4" w:rsidP="00266F4C">
            <w:pPr>
              <w:pStyle w:val="TAC"/>
            </w:pPr>
            <w:r w:rsidRPr="0076647D">
              <w:t>X</w:t>
            </w:r>
          </w:p>
        </w:tc>
        <w:tc>
          <w:tcPr>
            <w:tcW w:w="510" w:type="dxa"/>
            <w:vAlign w:val="center"/>
          </w:tcPr>
          <w:p w14:paraId="68A3DD03" w14:textId="77777777" w:rsidR="00CF32D4" w:rsidRPr="0076647D" w:rsidRDefault="00CF32D4" w:rsidP="00266F4C">
            <w:pPr>
              <w:pStyle w:val="TAC"/>
            </w:pPr>
          </w:p>
        </w:tc>
        <w:tc>
          <w:tcPr>
            <w:tcW w:w="510" w:type="dxa"/>
            <w:vAlign w:val="center"/>
          </w:tcPr>
          <w:p w14:paraId="7162B0AD" w14:textId="77777777" w:rsidR="00CF32D4" w:rsidRPr="0076647D" w:rsidRDefault="00CF32D4" w:rsidP="00266F4C">
            <w:pPr>
              <w:pStyle w:val="TAC"/>
            </w:pPr>
          </w:p>
        </w:tc>
        <w:tc>
          <w:tcPr>
            <w:tcW w:w="510" w:type="dxa"/>
            <w:vAlign w:val="center"/>
          </w:tcPr>
          <w:p w14:paraId="7220CEF6" w14:textId="77777777" w:rsidR="00CF32D4" w:rsidRPr="0076647D" w:rsidRDefault="00CF32D4" w:rsidP="00266F4C">
            <w:pPr>
              <w:pStyle w:val="TAC"/>
            </w:pPr>
          </w:p>
        </w:tc>
        <w:tc>
          <w:tcPr>
            <w:tcW w:w="510" w:type="dxa"/>
            <w:vAlign w:val="center"/>
          </w:tcPr>
          <w:p w14:paraId="6FB0A5C8" w14:textId="77777777" w:rsidR="00CF32D4" w:rsidRPr="0076647D" w:rsidRDefault="00CF32D4" w:rsidP="00266F4C">
            <w:pPr>
              <w:pStyle w:val="TAC"/>
            </w:pPr>
          </w:p>
        </w:tc>
        <w:tc>
          <w:tcPr>
            <w:tcW w:w="423" w:type="dxa"/>
            <w:vAlign w:val="center"/>
          </w:tcPr>
          <w:p w14:paraId="66D4D194" w14:textId="77777777" w:rsidR="00CF32D4" w:rsidRPr="0076647D" w:rsidRDefault="00CF32D4" w:rsidP="00266F4C">
            <w:pPr>
              <w:pStyle w:val="TAC"/>
            </w:pPr>
          </w:p>
        </w:tc>
        <w:tc>
          <w:tcPr>
            <w:tcW w:w="639" w:type="dxa"/>
            <w:vAlign w:val="center"/>
          </w:tcPr>
          <w:p w14:paraId="0D791893" w14:textId="77777777" w:rsidR="00CF32D4" w:rsidRPr="0076647D" w:rsidRDefault="00CF32D4" w:rsidP="00266F4C">
            <w:pPr>
              <w:pStyle w:val="TAC"/>
            </w:pPr>
          </w:p>
        </w:tc>
        <w:tc>
          <w:tcPr>
            <w:tcW w:w="495" w:type="dxa"/>
            <w:vAlign w:val="center"/>
          </w:tcPr>
          <w:p w14:paraId="79B071E7" w14:textId="77777777" w:rsidR="00CF32D4" w:rsidRPr="0076647D" w:rsidRDefault="00CF32D4" w:rsidP="00266F4C">
            <w:pPr>
              <w:pStyle w:val="TAC"/>
            </w:pPr>
            <w:r w:rsidRPr="0076647D">
              <w:t>X</w:t>
            </w:r>
          </w:p>
        </w:tc>
        <w:tc>
          <w:tcPr>
            <w:tcW w:w="567" w:type="dxa"/>
            <w:gridSpan w:val="2"/>
            <w:vAlign w:val="center"/>
          </w:tcPr>
          <w:p w14:paraId="010E9518" w14:textId="77777777" w:rsidR="00CF32D4" w:rsidRPr="0076647D" w:rsidRDefault="00CF32D4" w:rsidP="00266F4C">
            <w:pPr>
              <w:pStyle w:val="TAC"/>
            </w:pPr>
          </w:p>
        </w:tc>
      </w:tr>
      <w:tr w:rsidR="00CF32D4" w:rsidRPr="0076647D" w14:paraId="0A044B08" w14:textId="77777777" w:rsidTr="00196B0B">
        <w:trPr>
          <w:cantSplit/>
          <w:jc w:val="center"/>
        </w:trPr>
        <w:tc>
          <w:tcPr>
            <w:tcW w:w="1316" w:type="dxa"/>
            <w:vAlign w:val="center"/>
          </w:tcPr>
          <w:p w14:paraId="20F50F3C" w14:textId="3C2CCE8E"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@see</w:t>
            </w:r>
          </w:p>
        </w:tc>
        <w:tc>
          <w:tcPr>
            <w:tcW w:w="510" w:type="dxa"/>
            <w:vAlign w:val="center"/>
          </w:tcPr>
          <w:p w14:paraId="745624FB" w14:textId="77777777" w:rsidR="00CF32D4" w:rsidRPr="0076647D" w:rsidRDefault="00CF32D4" w:rsidP="00266F4C">
            <w:pPr>
              <w:pStyle w:val="TAC"/>
            </w:pPr>
            <w:r w:rsidRPr="0076647D">
              <w:t>X</w:t>
            </w:r>
          </w:p>
        </w:tc>
        <w:tc>
          <w:tcPr>
            <w:tcW w:w="510" w:type="dxa"/>
            <w:vAlign w:val="center"/>
          </w:tcPr>
          <w:p w14:paraId="27D5B1E0" w14:textId="77777777" w:rsidR="00CF32D4" w:rsidRPr="0076647D" w:rsidRDefault="00CF32D4" w:rsidP="00266F4C">
            <w:pPr>
              <w:pStyle w:val="TAC"/>
            </w:pPr>
            <w:r w:rsidRPr="0076647D">
              <w:t>X</w:t>
            </w:r>
          </w:p>
        </w:tc>
        <w:tc>
          <w:tcPr>
            <w:tcW w:w="510" w:type="dxa"/>
            <w:tcMar>
              <w:top w:w="28" w:type="dxa"/>
              <w:left w:w="28" w:type="dxa"/>
              <w:bottom w:w="28" w:type="dxa"/>
              <w:right w:w="28" w:type="dxa"/>
            </w:tcMar>
            <w:vAlign w:val="center"/>
          </w:tcPr>
          <w:p w14:paraId="4C15A3D5" w14:textId="77777777" w:rsidR="00CF32D4" w:rsidRPr="0076647D" w:rsidRDefault="00CF32D4" w:rsidP="00266F4C">
            <w:pPr>
              <w:pStyle w:val="TAC"/>
            </w:pPr>
            <w:r w:rsidRPr="0076647D">
              <w:t>X</w:t>
            </w:r>
          </w:p>
        </w:tc>
        <w:tc>
          <w:tcPr>
            <w:tcW w:w="510" w:type="dxa"/>
            <w:vAlign w:val="center"/>
          </w:tcPr>
          <w:p w14:paraId="753B0AD3" w14:textId="77777777" w:rsidR="00CF32D4" w:rsidRPr="0076647D" w:rsidRDefault="00CF32D4" w:rsidP="00266F4C">
            <w:pPr>
              <w:pStyle w:val="TAC"/>
            </w:pPr>
            <w:r w:rsidRPr="0076647D">
              <w:t>X</w:t>
            </w:r>
          </w:p>
        </w:tc>
        <w:tc>
          <w:tcPr>
            <w:tcW w:w="510" w:type="dxa"/>
            <w:vAlign w:val="center"/>
          </w:tcPr>
          <w:p w14:paraId="751B48CB" w14:textId="77777777" w:rsidR="00CF32D4" w:rsidRPr="0076647D" w:rsidRDefault="00CF32D4" w:rsidP="00266F4C">
            <w:pPr>
              <w:pStyle w:val="TAC"/>
            </w:pPr>
            <w:r w:rsidRPr="0076647D">
              <w:t>X</w:t>
            </w:r>
          </w:p>
        </w:tc>
        <w:tc>
          <w:tcPr>
            <w:tcW w:w="510" w:type="dxa"/>
            <w:vAlign w:val="center"/>
          </w:tcPr>
          <w:p w14:paraId="32C49599" w14:textId="77777777" w:rsidR="00CF32D4" w:rsidRPr="0076647D" w:rsidRDefault="00CF32D4" w:rsidP="00266F4C">
            <w:pPr>
              <w:pStyle w:val="TAC"/>
            </w:pPr>
            <w:r w:rsidRPr="0076647D">
              <w:t>X</w:t>
            </w:r>
          </w:p>
        </w:tc>
        <w:tc>
          <w:tcPr>
            <w:tcW w:w="510" w:type="dxa"/>
            <w:vAlign w:val="center"/>
          </w:tcPr>
          <w:p w14:paraId="3AABE02E" w14:textId="77777777" w:rsidR="00CF32D4" w:rsidRPr="0076647D" w:rsidRDefault="00CF32D4" w:rsidP="00266F4C">
            <w:pPr>
              <w:pStyle w:val="TAC"/>
            </w:pPr>
            <w:r w:rsidRPr="0076647D">
              <w:t>X</w:t>
            </w:r>
          </w:p>
        </w:tc>
        <w:tc>
          <w:tcPr>
            <w:tcW w:w="365" w:type="dxa"/>
            <w:vAlign w:val="center"/>
          </w:tcPr>
          <w:p w14:paraId="6EC41721" w14:textId="77777777" w:rsidR="00CF32D4" w:rsidRPr="0076647D" w:rsidRDefault="00CF32D4" w:rsidP="00266F4C">
            <w:pPr>
              <w:pStyle w:val="TAC"/>
            </w:pPr>
            <w:r w:rsidRPr="0076647D">
              <w:t>X</w:t>
            </w:r>
          </w:p>
        </w:tc>
        <w:tc>
          <w:tcPr>
            <w:tcW w:w="655" w:type="dxa"/>
            <w:vAlign w:val="center"/>
          </w:tcPr>
          <w:p w14:paraId="73B845B2" w14:textId="77777777" w:rsidR="00CF32D4" w:rsidRPr="0076647D" w:rsidRDefault="00CF32D4" w:rsidP="00266F4C">
            <w:pPr>
              <w:pStyle w:val="TAC"/>
            </w:pPr>
            <w:r w:rsidRPr="0076647D">
              <w:t>X</w:t>
            </w:r>
          </w:p>
        </w:tc>
        <w:tc>
          <w:tcPr>
            <w:tcW w:w="510" w:type="dxa"/>
            <w:vAlign w:val="center"/>
          </w:tcPr>
          <w:p w14:paraId="7F56AF7A" w14:textId="77777777" w:rsidR="00CF32D4" w:rsidRPr="0076647D" w:rsidRDefault="00CF32D4" w:rsidP="00266F4C">
            <w:pPr>
              <w:pStyle w:val="TAC"/>
            </w:pPr>
            <w:r w:rsidRPr="0076647D">
              <w:t>X</w:t>
            </w:r>
          </w:p>
        </w:tc>
        <w:tc>
          <w:tcPr>
            <w:tcW w:w="510" w:type="dxa"/>
            <w:vAlign w:val="center"/>
          </w:tcPr>
          <w:p w14:paraId="3B96D83A" w14:textId="77777777" w:rsidR="00CF32D4" w:rsidRPr="0076647D" w:rsidRDefault="00CF32D4" w:rsidP="00266F4C">
            <w:pPr>
              <w:pStyle w:val="TAC"/>
            </w:pPr>
            <w:r w:rsidRPr="0076647D">
              <w:t>X</w:t>
            </w:r>
          </w:p>
        </w:tc>
        <w:tc>
          <w:tcPr>
            <w:tcW w:w="510" w:type="dxa"/>
            <w:vAlign w:val="center"/>
          </w:tcPr>
          <w:p w14:paraId="24F1FB1E" w14:textId="77777777" w:rsidR="00CF32D4" w:rsidRPr="0076647D" w:rsidRDefault="00CF32D4" w:rsidP="00266F4C">
            <w:pPr>
              <w:pStyle w:val="TAC"/>
            </w:pPr>
            <w:r w:rsidRPr="0076647D">
              <w:t>X</w:t>
            </w:r>
          </w:p>
        </w:tc>
        <w:tc>
          <w:tcPr>
            <w:tcW w:w="510" w:type="dxa"/>
            <w:vAlign w:val="center"/>
          </w:tcPr>
          <w:p w14:paraId="723B83C3" w14:textId="77777777" w:rsidR="00CF32D4" w:rsidRPr="0076647D" w:rsidRDefault="00CF32D4" w:rsidP="00266F4C">
            <w:pPr>
              <w:pStyle w:val="TAC"/>
            </w:pPr>
            <w:r w:rsidRPr="0076647D">
              <w:t>X</w:t>
            </w:r>
          </w:p>
        </w:tc>
        <w:tc>
          <w:tcPr>
            <w:tcW w:w="423" w:type="dxa"/>
            <w:vAlign w:val="center"/>
          </w:tcPr>
          <w:p w14:paraId="703AD62F" w14:textId="77777777" w:rsidR="00CF32D4" w:rsidRPr="0076647D" w:rsidRDefault="00CF32D4" w:rsidP="00266F4C">
            <w:pPr>
              <w:pStyle w:val="TAC"/>
            </w:pPr>
            <w:r w:rsidRPr="0076647D">
              <w:t>X</w:t>
            </w:r>
          </w:p>
        </w:tc>
        <w:tc>
          <w:tcPr>
            <w:tcW w:w="639" w:type="dxa"/>
            <w:vAlign w:val="center"/>
          </w:tcPr>
          <w:p w14:paraId="1C37BD24" w14:textId="77777777" w:rsidR="00CF32D4" w:rsidRPr="0076647D" w:rsidRDefault="00CF32D4" w:rsidP="00266F4C">
            <w:pPr>
              <w:pStyle w:val="TAC"/>
            </w:pPr>
            <w:r w:rsidRPr="0076647D">
              <w:t>X</w:t>
            </w:r>
          </w:p>
        </w:tc>
        <w:tc>
          <w:tcPr>
            <w:tcW w:w="495" w:type="dxa"/>
            <w:vAlign w:val="center"/>
          </w:tcPr>
          <w:p w14:paraId="215FCF7E" w14:textId="77777777" w:rsidR="00CF32D4" w:rsidRPr="0076647D" w:rsidRDefault="00CF32D4" w:rsidP="00266F4C">
            <w:pPr>
              <w:pStyle w:val="TAC"/>
            </w:pPr>
          </w:p>
        </w:tc>
        <w:tc>
          <w:tcPr>
            <w:tcW w:w="567" w:type="dxa"/>
            <w:gridSpan w:val="2"/>
            <w:vAlign w:val="center"/>
          </w:tcPr>
          <w:p w14:paraId="73A7DE33" w14:textId="77777777" w:rsidR="00CF32D4" w:rsidRPr="0076647D" w:rsidRDefault="00CF32D4" w:rsidP="00266F4C">
            <w:pPr>
              <w:pStyle w:val="TAC"/>
            </w:pPr>
            <w:r w:rsidRPr="0076647D">
              <w:t>X</w:t>
            </w:r>
          </w:p>
        </w:tc>
      </w:tr>
      <w:tr w:rsidR="00CF32D4" w:rsidRPr="0076647D" w14:paraId="3EFCA26E" w14:textId="77777777" w:rsidTr="00196B0B">
        <w:trPr>
          <w:cantSplit/>
          <w:jc w:val="center"/>
        </w:trPr>
        <w:tc>
          <w:tcPr>
            <w:tcW w:w="1316" w:type="dxa"/>
            <w:vAlign w:val="center"/>
          </w:tcPr>
          <w:p w14:paraId="61BF3929" w14:textId="5C19FC0F"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@since</w:t>
            </w:r>
          </w:p>
        </w:tc>
        <w:tc>
          <w:tcPr>
            <w:tcW w:w="510" w:type="dxa"/>
            <w:vAlign w:val="center"/>
          </w:tcPr>
          <w:p w14:paraId="0000D023" w14:textId="77777777" w:rsidR="00CF32D4" w:rsidRPr="0076647D" w:rsidRDefault="00CF32D4" w:rsidP="00266F4C">
            <w:pPr>
              <w:pStyle w:val="TAC"/>
            </w:pPr>
            <w:r w:rsidRPr="0076647D">
              <w:t>X</w:t>
            </w:r>
          </w:p>
        </w:tc>
        <w:tc>
          <w:tcPr>
            <w:tcW w:w="510" w:type="dxa"/>
            <w:vAlign w:val="center"/>
          </w:tcPr>
          <w:p w14:paraId="3A3D73F4" w14:textId="77777777" w:rsidR="00CF32D4" w:rsidRPr="0076647D" w:rsidRDefault="00CF32D4" w:rsidP="00266F4C">
            <w:pPr>
              <w:pStyle w:val="TAC"/>
            </w:pPr>
            <w:r w:rsidRPr="0076647D">
              <w:t>X</w:t>
            </w:r>
          </w:p>
        </w:tc>
        <w:tc>
          <w:tcPr>
            <w:tcW w:w="510" w:type="dxa"/>
            <w:tcMar>
              <w:top w:w="28" w:type="dxa"/>
              <w:left w:w="28" w:type="dxa"/>
              <w:bottom w:w="28" w:type="dxa"/>
              <w:right w:w="28" w:type="dxa"/>
            </w:tcMar>
            <w:vAlign w:val="center"/>
          </w:tcPr>
          <w:p w14:paraId="62963C0B" w14:textId="77777777" w:rsidR="00CF32D4" w:rsidRPr="0076647D" w:rsidRDefault="00CF32D4" w:rsidP="00266F4C">
            <w:pPr>
              <w:pStyle w:val="TAC"/>
            </w:pPr>
            <w:r w:rsidRPr="0076647D">
              <w:t>X</w:t>
            </w:r>
          </w:p>
        </w:tc>
        <w:tc>
          <w:tcPr>
            <w:tcW w:w="510" w:type="dxa"/>
            <w:vAlign w:val="center"/>
          </w:tcPr>
          <w:p w14:paraId="388A68E8" w14:textId="77777777" w:rsidR="00CF32D4" w:rsidRPr="0076647D" w:rsidRDefault="00CF32D4" w:rsidP="00266F4C">
            <w:pPr>
              <w:pStyle w:val="TAC"/>
            </w:pPr>
            <w:r w:rsidRPr="0076647D">
              <w:t>X</w:t>
            </w:r>
          </w:p>
        </w:tc>
        <w:tc>
          <w:tcPr>
            <w:tcW w:w="510" w:type="dxa"/>
            <w:vAlign w:val="center"/>
          </w:tcPr>
          <w:p w14:paraId="30E7703D" w14:textId="77777777" w:rsidR="00CF32D4" w:rsidRPr="0076647D" w:rsidRDefault="00CF32D4" w:rsidP="00266F4C">
            <w:pPr>
              <w:pStyle w:val="TAC"/>
            </w:pPr>
            <w:r w:rsidRPr="0076647D">
              <w:t>X</w:t>
            </w:r>
          </w:p>
        </w:tc>
        <w:tc>
          <w:tcPr>
            <w:tcW w:w="510" w:type="dxa"/>
            <w:vAlign w:val="center"/>
          </w:tcPr>
          <w:p w14:paraId="39C9937A" w14:textId="77777777" w:rsidR="00CF32D4" w:rsidRPr="0076647D" w:rsidRDefault="00CF32D4" w:rsidP="00266F4C">
            <w:pPr>
              <w:pStyle w:val="TAC"/>
            </w:pPr>
            <w:r w:rsidRPr="0076647D">
              <w:t>X</w:t>
            </w:r>
          </w:p>
        </w:tc>
        <w:tc>
          <w:tcPr>
            <w:tcW w:w="510" w:type="dxa"/>
            <w:vAlign w:val="center"/>
          </w:tcPr>
          <w:p w14:paraId="052B7575" w14:textId="77777777" w:rsidR="00CF32D4" w:rsidRPr="0076647D" w:rsidRDefault="00CF32D4" w:rsidP="00266F4C">
            <w:pPr>
              <w:pStyle w:val="TAC"/>
            </w:pPr>
            <w:r w:rsidRPr="0076647D">
              <w:t>X</w:t>
            </w:r>
          </w:p>
        </w:tc>
        <w:tc>
          <w:tcPr>
            <w:tcW w:w="365" w:type="dxa"/>
            <w:vAlign w:val="center"/>
          </w:tcPr>
          <w:p w14:paraId="6F45BD94" w14:textId="77777777" w:rsidR="00CF32D4" w:rsidRPr="0076647D" w:rsidRDefault="00CF32D4" w:rsidP="00266F4C">
            <w:pPr>
              <w:pStyle w:val="TAC"/>
            </w:pPr>
            <w:r w:rsidRPr="0076647D">
              <w:t>X</w:t>
            </w:r>
          </w:p>
        </w:tc>
        <w:tc>
          <w:tcPr>
            <w:tcW w:w="655" w:type="dxa"/>
            <w:vAlign w:val="center"/>
          </w:tcPr>
          <w:p w14:paraId="6186B9D2" w14:textId="77777777" w:rsidR="00CF32D4" w:rsidRPr="0076647D" w:rsidRDefault="00CF32D4" w:rsidP="00266F4C">
            <w:pPr>
              <w:pStyle w:val="TAC"/>
            </w:pPr>
            <w:r w:rsidRPr="0076647D">
              <w:t>X</w:t>
            </w:r>
          </w:p>
        </w:tc>
        <w:tc>
          <w:tcPr>
            <w:tcW w:w="510" w:type="dxa"/>
            <w:vAlign w:val="center"/>
          </w:tcPr>
          <w:p w14:paraId="08938C3A" w14:textId="77777777" w:rsidR="00CF32D4" w:rsidRPr="0076647D" w:rsidRDefault="00CF32D4" w:rsidP="00266F4C">
            <w:pPr>
              <w:pStyle w:val="TAC"/>
            </w:pPr>
            <w:r w:rsidRPr="0076647D">
              <w:t>X</w:t>
            </w:r>
          </w:p>
        </w:tc>
        <w:tc>
          <w:tcPr>
            <w:tcW w:w="510" w:type="dxa"/>
            <w:vAlign w:val="center"/>
          </w:tcPr>
          <w:p w14:paraId="1F7745DE" w14:textId="77777777" w:rsidR="00CF32D4" w:rsidRPr="0076647D" w:rsidRDefault="00CF32D4" w:rsidP="00266F4C">
            <w:pPr>
              <w:pStyle w:val="TAC"/>
            </w:pPr>
            <w:r w:rsidRPr="0076647D">
              <w:t>X</w:t>
            </w:r>
          </w:p>
        </w:tc>
        <w:tc>
          <w:tcPr>
            <w:tcW w:w="510" w:type="dxa"/>
            <w:vAlign w:val="center"/>
          </w:tcPr>
          <w:p w14:paraId="3DC02359" w14:textId="77777777" w:rsidR="00CF32D4" w:rsidRPr="0076647D" w:rsidRDefault="00CF32D4" w:rsidP="00266F4C">
            <w:pPr>
              <w:pStyle w:val="TAC"/>
            </w:pPr>
            <w:r w:rsidRPr="0076647D">
              <w:t>X</w:t>
            </w:r>
          </w:p>
        </w:tc>
        <w:tc>
          <w:tcPr>
            <w:tcW w:w="510" w:type="dxa"/>
            <w:vAlign w:val="center"/>
          </w:tcPr>
          <w:p w14:paraId="0F18F509" w14:textId="77777777" w:rsidR="00CF32D4" w:rsidRPr="0076647D" w:rsidRDefault="00CF32D4" w:rsidP="00266F4C">
            <w:pPr>
              <w:pStyle w:val="TAC"/>
            </w:pPr>
            <w:r w:rsidRPr="0076647D">
              <w:t>X</w:t>
            </w:r>
          </w:p>
        </w:tc>
        <w:tc>
          <w:tcPr>
            <w:tcW w:w="423" w:type="dxa"/>
            <w:vAlign w:val="center"/>
          </w:tcPr>
          <w:p w14:paraId="4B7D1CBB" w14:textId="77777777" w:rsidR="00CF32D4" w:rsidRPr="0076647D" w:rsidRDefault="00CF32D4" w:rsidP="00266F4C">
            <w:pPr>
              <w:pStyle w:val="TAC"/>
            </w:pPr>
            <w:r w:rsidRPr="0076647D">
              <w:t>X</w:t>
            </w:r>
          </w:p>
        </w:tc>
        <w:tc>
          <w:tcPr>
            <w:tcW w:w="639" w:type="dxa"/>
            <w:vAlign w:val="center"/>
          </w:tcPr>
          <w:p w14:paraId="19C41032" w14:textId="77777777" w:rsidR="00CF32D4" w:rsidRPr="0076647D" w:rsidRDefault="00CF32D4" w:rsidP="00266F4C">
            <w:pPr>
              <w:pStyle w:val="TAC"/>
            </w:pPr>
            <w:r w:rsidRPr="0076647D">
              <w:t>X</w:t>
            </w:r>
          </w:p>
        </w:tc>
        <w:tc>
          <w:tcPr>
            <w:tcW w:w="495" w:type="dxa"/>
            <w:vAlign w:val="center"/>
          </w:tcPr>
          <w:p w14:paraId="11AE14F9" w14:textId="77777777" w:rsidR="00CF32D4" w:rsidRPr="0076647D" w:rsidRDefault="00CF32D4" w:rsidP="00266F4C">
            <w:pPr>
              <w:pStyle w:val="TAC"/>
            </w:pPr>
          </w:p>
        </w:tc>
        <w:tc>
          <w:tcPr>
            <w:tcW w:w="567" w:type="dxa"/>
            <w:gridSpan w:val="2"/>
            <w:vAlign w:val="center"/>
          </w:tcPr>
          <w:p w14:paraId="5E6760E2" w14:textId="77777777" w:rsidR="00CF32D4" w:rsidRPr="0076647D" w:rsidRDefault="00CF32D4" w:rsidP="00266F4C">
            <w:pPr>
              <w:pStyle w:val="TAC"/>
            </w:pPr>
          </w:p>
        </w:tc>
      </w:tr>
      <w:tr w:rsidR="00CF32D4" w:rsidRPr="0076647D" w14:paraId="084E923D" w14:textId="77777777" w:rsidTr="00196B0B">
        <w:trPr>
          <w:cantSplit/>
          <w:jc w:val="center"/>
        </w:trPr>
        <w:tc>
          <w:tcPr>
            <w:tcW w:w="1316" w:type="dxa"/>
            <w:vAlign w:val="center"/>
          </w:tcPr>
          <w:p w14:paraId="7CF0381D" w14:textId="35C79E3D"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@status</w:t>
            </w:r>
          </w:p>
        </w:tc>
        <w:tc>
          <w:tcPr>
            <w:tcW w:w="510" w:type="dxa"/>
            <w:vAlign w:val="center"/>
          </w:tcPr>
          <w:p w14:paraId="26A5AECB" w14:textId="77777777" w:rsidR="00CF32D4" w:rsidRPr="0076647D" w:rsidRDefault="00CF32D4" w:rsidP="00266F4C">
            <w:pPr>
              <w:pStyle w:val="TAC"/>
            </w:pPr>
            <w:r w:rsidRPr="0076647D">
              <w:t>X</w:t>
            </w:r>
          </w:p>
        </w:tc>
        <w:tc>
          <w:tcPr>
            <w:tcW w:w="510" w:type="dxa"/>
            <w:vAlign w:val="center"/>
          </w:tcPr>
          <w:p w14:paraId="3D2F57C5" w14:textId="77777777" w:rsidR="00CF32D4" w:rsidRPr="0076647D" w:rsidRDefault="00CF32D4" w:rsidP="00266F4C">
            <w:pPr>
              <w:pStyle w:val="TAC"/>
            </w:pPr>
            <w:r w:rsidRPr="0076647D">
              <w:t>X</w:t>
            </w:r>
          </w:p>
        </w:tc>
        <w:tc>
          <w:tcPr>
            <w:tcW w:w="510" w:type="dxa"/>
            <w:tcMar>
              <w:top w:w="28" w:type="dxa"/>
              <w:left w:w="28" w:type="dxa"/>
              <w:bottom w:w="28" w:type="dxa"/>
              <w:right w:w="28" w:type="dxa"/>
            </w:tcMar>
            <w:vAlign w:val="center"/>
          </w:tcPr>
          <w:p w14:paraId="5C46F8FB" w14:textId="77777777" w:rsidR="00CF32D4" w:rsidRPr="0076647D" w:rsidRDefault="00CF32D4" w:rsidP="00266F4C">
            <w:pPr>
              <w:pStyle w:val="TAC"/>
            </w:pPr>
            <w:r w:rsidRPr="0076647D">
              <w:t>X</w:t>
            </w:r>
          </w:p>
        </w:tc>
        <w:tc>
          <w:tcPr>
            <w:tcW w:w="510" w:type="dxa"/>
            <w:vAlign w:val="center"/>
          </w:tcPr>
          <w:p w14:paraId="29CA9BE9" w14:textId="77777777" w:rsidR="00CF32D4" w:rsidRPr="0076647D" w:rsidRDefault="00CF32D4" w:rsidP="00266F4C">
            <w:pPr>
              <w:pStyle w:val="TAC"/>
            </w:pPr>
            <w:r w:rsidRPr="0076647D">
              <w:t>X</w:t>
            </w:r>
          </w:p>
        </w:tc>
        <w:tc>
          <w:tcPr>
            <w:tcW w:w="510" w:type="dxa"/>
            <w:vAlign w:val="center"/>
          </w:tcPr>
          <w:p w14:paraId="5CCC149B" w14:textId="77777777" w:rsidR="00CF32D4" w:rsidRPr="0076647D" w:rsidRDefault="00CF32D4" w:rsidP="00266F4C">
            <w:pPr>
              <w:pStyle w:val="TAC"/>
            </w:pPr>
            <w:r w:rsidRPr="0076647D">
              <w:t>X</w:t>
            </w:r>
          </w:p>
        </w:tc>
        <w:tc>
          <w:tcPr>
            <w:tcW w:w="510" w:type="dxa"/>
            <w:vAlign w:val="center"/>
          </w:tcPr>
          <w:p w14:paraId="1C3F6BC8" w14:textId="77777777" w:rsidR="00CF32D4" w:rsidRPr="0076647D" w:rsidRDefault="00CF32D4" w:rsidP="00266F4C">
            <w:pPr>
              <w:pStyle w:val="TAC"/>
            </w:pPr>
            <w:r w:rsidRPr="0076647D">
              <w:t>X</w:t>
            </w:r>
          </w:p>
        </w:tc>
        <w:tc>
          <w:tcPr>
            <w:tcW w:w="510" w:type="dxa"/>
            <w:vAlign w:val="center"/>
          </w:tcPr>
          <w:p w14:paraId="48169998" w14:textId="77777777" w:rsidR="00CF32D4" w:rsidRPr="0076647D" w:rsidRDefault="00CF32D4" w:rsidP="00266F4C">
            <w:pPr>
              <w:pStyle w:val="TAC"/>
            </w:pPr>
            <w:r w:rsidRPr="0076647D">
              <w:t>X</w:t>
            </w:r>
          </w:p>
        </w:tc>
        <w:tc>
          <w:tcPr>
            <w:tcW w:w="365" w:type="dxa"/>
            <w:vAlign w:val="center"/>
          </w:tcPr>
          <w:p w14:paraId="260F3011" w14:textId="77777777" w:rsidR="00CF32D4" w:rsidRPr="0076647D" w:rsidRDefault="00CF32D4" w:rsidP="00266F4C">
            <w:pPr>
              <w:pStyle w:val="TAC"/>
            </w:pPr>
            <w:r w:rsidRPr="0076647D">
              <w:t>X</w:t>
            </w:r>
          </w:p>
        </w:tc>
        <w:tc>
          <w:tcPr>
            <w:tcW w:w="655" w:type="dxa"/>
            <w:vAlign w:val="center"/>
          </w:tcPr>
          <w:p w14:paraId="2FB3B978" w14:textId="77777777" w:rsidR="00CF32D4" w:rsidRPr="0076647D" w:rsidRDefault="00CF32D4" w:rsidP="00266F4C">
            <w:pPr>
              <w:pStyle w:val="TAC"/>
            </w:pPr>
            <w:r w:rsidRPr="0076647D">
              <w:t>X</w:t>
            </w:r>
          </w:p>
        </w:tc>
        <w:tc>
          <w:tcPr>
            <w:tcW w:w="510" w:type="dxa"/>
            <w:vAlign w:val="center"/>
          </w:tcPr>
          <w:p w14:paraId="1CDEFA67" w14:textId="77777777" w:rsidR="00CF32D4" w:rsidRPr="0076647D" w:rsidRDefault="00CF32D4" w:rsidP="00266F4C">
            <w:pPr>
              <w:pStyle w:val="TAC"/>
            </w:pPr>
            <w:r w:rsidRPr="0076647D">
              <w:t>X</w:t>
            </w:r>
          </w:p>
        </w:tc>
        <w:tc>
          <w:tcPr>
            <w:tcW w:w="510" w:type="dxa"/>
            <w:vAlign w:val="center"/>
          </w:tcPr>
          <w:p w14:paraId="3138F1AC" w14:textId="77777777" w:rsidR="00CF32D4" w:rsidRPr="0076647D" w:rsidRDefault="00CF32D4" w:rsidP="00266F4C">
            <w:pPr>
              <w:pStyle w:val="TAC"/>
            </w:pPr>
            <w:r w:rsidRPr="0076647D">
              <w:t>X</w:t>
            </w:r>
          </w:p>
        </w:tc>
        <w:tc>
          <w:tcPr>
            <w:tcW w:w="510" w:type="dxa"/>
            <w:vAlign w:val="center"/>
          </w:tcPr>
          <w:p w14:paraId="709C2C6C" w14:textId="77777777" w:rsidR="00CF32D4" w:rsidRPr="0076647D" w:rsidRDefault="00CF32D4" w:rsidP="00266F4C">
            <w:pPr>
              <w:pStyle w:val="TAC"/>
            </w:pPr>
            <w:r w:rsidRPr="0076647D">
              <w:t>X</w:t>
            </w:r>
          </w:p>
        </w:tc>
        <w:tc>
          <w:tcPr>
            <w:tcW w:w="510" w:type="dxa"/>
            <w:vAlign w:val="center"/>
          </w:tcPr>
          <w:p w14:paraId="32611C61" w14:textId="77777777" w:rsidR="00CF32D4" w:rsidRPr="0076647D" w:rsidRDefault="00CF32D4" w:rsidP="00266F4C">
            <w:pPr>
              <w:pStyle w:val="TAC"/>
            </w:pPr>
            <w:r w:rsidRPr="0076647D">
              <w:t>X</w:t>
            </w:r>
          </w:p>
        </w:tc>
        <w:tc>
          <w:tcPr>
            <w:tcW w:w="423" w:type="dxa"/>
            <w:vAlign w:val="center"/>
          </w:tcPr>
          <w:p w14:paraId="528A7381" w14:textId="77777777" w:rsidR="00CF32D4" w:rsidRPr="0076647D" w:rsidRDefault="00CF32D4" w:rsidP="00266F4C">
            <w:pPr>
              <w:pStyle w:val="TAC"/>
            </w:pPr>
            <w:r w:rsidRPr="0076647D">
              <w:t>X</w:t>
            </w:r>
          </w:p>
        </w:tc>
        <w:tc>
          <w:tcPr>
            <w:tcW w:w="639" w:type="dxa"/>
            <w:vAlign w:val="center"/>
          </w:tcPr>
          <w:p w14:paraId="247DF388" w14:textId="77777777" w:rsidR="00CF32D4" w:rsidRPr="0076647D" w:rsidRDefault="00CF32D4" w:rsidP="00266F4C">
            <w:pPr>
              <w:pStyle w:val="TAC"/>
            </w:pPr>
            <w:r w:rsidRPr="0076647D">
              <w:t>X</w:t>
            </w:r>
          </w:p>
        </w:tc>
        <w:tc>
          <w:tcPr>
            <w:tcW w:w="495" w:type="dxa"/>
            <w:vAlign w:val="center"/>
          </w:tcPr>
          <w:p w14:paraId="0EF46FD1" w14:textId="77777777" w:rsidR="00CF32D4" w:rsidRPr="0076647D" w:rsidRDefault="00CF32D4" w:rsidP="00266F4C">
            <w:pPr>
              <w:pStyle w:val="TAC"/>
            </w:pPr>
          </w:p>
        </w:tc>
        <w:tc>
          <w:tcPr>
            <w:tcW w:w="567" w:type="dxa"/>
            <w:gridSpan w:val="2"/>
            <w:vAlign w:val="center"/>
          </w:tcPr>
          <w:p w14:paraId="52725C5F" w14:textId="77777777" w:rsidR="00CF32D4" w:rsidRPr="0076647D" w:rsidRDefault="00CF32D4" w:rsidP="00266F4C">
            <w:pPr>
              <w:pStyle w:val="TAC"/>
            </w:pPr>
          </w:p>
        </w:tc>
      </w:tr>
      <w:tr w:rsidR="00CF32D4" w:rsidRPr="0076647D" w14:paraId="4D6FF423" w14:textId="77777777" w:rsidTr="00196B0B">
        <w:trPr>
          <w:cantSplit/>
          <w:jc w:val="center"/>
        </w:trPr>
        <w:tc>
          <w:tcPr>
            <w:tcW w:w="1316" w:type="dxa"/>
            <w:vAlign w:val="center"/>
          </w:tcPr>
          <w:p w14:paraId="494CECF3" w14:textId="28834469"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@url</w:t>
            </w:r>
          </w:p>
        </w:tc>
        <w:tc>
          <w:tcPr>
            <w:tcW w:w="510" w:type="dxa"/>
            <w:vAlign w:val="center"/>
          </w:tcPr>
          <w:p w14:paraId="272B085C" w14:textId="77777777" w:rsidR="00CF32D4" w:rsidRPr="0076647D" w:rsidRDefault="00CF32D4" w:rsidP="00266F4C">
            <w:pPr>
              <w:pStyle w:val="TAC"/>
            </w:pPr>
            <w:r w:rsidRPr="0076647D">
              <w:t>X</w:t>
            </w:r>
          </w:p>
        </w:tc>
        <w:tc>
          <w:tcPr>
            <w:tcW w:w="510" w:type="dxa"/>
            <w:vAlign w:val="center"/>
          </w:tcPr>
          <w:p w14:paraId="38EC8258" w14:textId="77777777" w:rsidR="00CF32D4" w:rsidRPr="0076647D" w:rsidRDefault="00CF32D4" w:rsidP="00266F4C">
            <w:pPr>
              <w:pStyle w:val="TAC"/>
            </w:pPr>
            <w:r w:rsidRPr="0076647D">
              <w:t>X</w:t>
            </w:r>
          </w:p>
        </w:tc>
        <w:tc>
          <w:tcPr>
            <w:tcW w:w="510" w:type="dxa"/>
            <w:tcMar>
              <w:top w:w="28" w:type="dxa"/>
              <w:left w:w="28" w:type="dxa"/>
              <w:bottom w:w="28" w:type="dxa"/>
              <w:right w:w="28" w:type="dxa"/>
            </w:tcMar>
            <w:vAlign w:val="center"/>
          </w:tcPr>
          <w:p w14:paraId="64514A66" w14:textId="77777777" w:rsidR="00CF32D4" w:rsidRPr="0076647D" w:rsidRDefault="00CF32D4" w:rsidP="00266F4C">
            <w:pPr>
              <w:pStyle w:val="TAC"/>
            </w:pPr>
            <w:r w:rsidRPr="0076647D">
              <w:t>X</w:t>
            </w:r>
          </w:p>
        </w:tc>
        <w:tc>
          <w:tcPr>
            <w:tcW w:w="510" w:type="dxa"/>
            <w:vAlign w:val="center"/>
          </w:tcPr>
          <w:p w14:paraId="1DA0227E" w14:textId="77777777" w:rsidR="00CF32D4" w:rsidRPr="0076647D" w:rsidRDefault="00CF32D4" w:rsidP="00266F4C">
            <w:pPr>
              <w:pStyle w:val="TAC"/>
            </w:pPr>
            <w:r w:rsidRPr="0076647D">
              <w:t>X</w:t>
            </w:r>
          </w:p>
        </w:tc>
        <w:tc>
          <w:tcPr>
            <w:tcW w:w="510" w:type="dxa"/>
            <w:vAlign w:val="center"/>
          </w:tcPr>
          <w:p w14:paraId="235803C8" w14:textId="77777777" w:rsidR="00CF32D4" w:rsidRPr="0076647D" w:rsidRDefault="00CF32D4" w:rsidP="00266F4C">
            <w:pPr>
              <w:pStyle w:val="TAC"/>
            </w:pPr>
            <w:r w:rsidRPr="0076647D">
              <w:t>X</w:t>
            </w:r>
          </w:p>
        </w:tc>
        <w:tc>
          <w:tcPr>
            <w:tcW w:w="510" w:type="dxa"/>
            <w:vAlign w:val="center"/>
          </w:tcPr>
          <w:p w14:paraId="0295D87E" w14:textId="77777777" w:rsidR="00CF32D4" w:rsidRPr="0076647D" w:rsidRDefault="00CF32D4" w:rsidP="00266F4C">
            <w:pPr>
              <w:pStyle w:val="TAC"/>
            </w:pPr>
            <w:r w:rsidRPr="0076647D">
              <w:t>X</w:t>
            </w:r>
          </w:p>
        </w:tc>
        <w:tc>
          <w:tcPr>
            <w:tcW w:w="510" w:type="dxa"/>
            <w:vAlign w:val="center"/>
          </w:tcPr>
          <w:p w14:paraId="499EFC2A" w14:textId="77777777" w:rsidR="00CF32D4" w:rsidRPr="0076647D" w:rsidRDefault="00CF32D4" w:rsidP="00266F4C">
            <w:pPr>
              <w:pStyle w:val="TAC"/>
            </w:pPr>
            <w:r w:rsidRPr="0076647D">
              <w:t>X</w:t>
            </w:r>
          </w:p>
        </w:tc>
        <w:tc>
          <w:tcPr>
            <w:tcW w:w="365" w:type="dxa"/>
            <w:vAlign w:val="center"/>
          </w:tcPr>
          <w:p w14:paraId="733CBF68" w14:textId="77777777" w:rsidR="00CF32D4" w:rsidRPr="0076647D" w:rsidRDefault="00CF32D4" w:rsidP="00266F4C">
            <w:pPr>
              <w:pStyle w:val="TAC"/>
            </w:pPr>
            <w:r w:rsidRPr="0076647D">
              <w:t>X</w:t>
            </w:r>
          </w:p>
        </w:tc>
        <w:tc>
          <w:tcPr>
            <w:tcW w:w="655" w:type="dxa"/>
            <w:vAlign w:val="center"/>
          </w:tcPr>
          <w:p w14:paraId="7C87FC0D" w14:textId="77777777" w:rsidR="00CF32D4" w:rsidRPr="0076647D" w:rsidRDefault="00CF32D4" w:rsidP="00266F4C">
            <w:pPr>
              <w:pStyle w:val="TAC"/>
            </w:pPr>
            <w:r w:rsidRPr="0076647D">
              <w:t>X</w:t>
            </w:r>
          </w:p>
        </w:tc>
        <w:tc>
          <w:tcPr>
            <w:tcW w:w="510" w:type="dxa"/>
            <w:vAlign w:val="center"/>
          </w:tcPr>
          <w:p w14:paraId="07DD87EC" w14:textId="77777777" w:rsidR="00CF32D4" w:rsidRPr="0076647D" w:rsidRDefault="00CF32D4" w:rsidP="00266F4C">
            <w:pPr>
              <w:pStyle w:val="TAC"/>
            </w:pPr>
            <w:r w:rsidRPr="0076647D">
              <w:t>X</w:t>
            </w:r>
          </w:p>
        </w:tc>
        <w:tc>
          <w:tcPr>
            <w:tcW w:w="510" w:type="dxa"/>
            <w:vAlign w:val="center"/>
          </w:tcPr>
          <w:p w14:paraId="58B40C53" w14:textId="77777777" w:rsidR="00CF32D4" w:rsidRPr="0076647D" w:rsidRDefault="00CF32D4" w:rsidP="00266F4C">
            <w:pPr>
              <w:pStyle w:val="TAC"/>
            </w:pPr>
            <w:r w:rsidRPr="0076647D">
              <w:t>X</w:t>
            </w:r>
          </w:p>
        </w:tc>
        <w:tc>
          <w:tcPr>
            <w:tcW w:w="510" w:type="dxa"/>
            <w:vAlign w:val="center"/>
          </w:tcPr>
          <w:p w14:paraId="0E49B0B6" w14:textId="77777777" w:rsidR="00CF32D4" w:rsidRPr="0076647D" w:rsidRDefault="00CF32D4" w:rsidP="00266F4C">
            <w:pPr>
              <w:pStyle w:val="TAC"/>
            </w:pPr>
            <w:r w:rsidRPr="0076647D">
              <w:t>X</w:t>
            </w:r>
          </w:p>
        </w:tc>
        <w:tc>
          <w:tcPr>
            <w:tcW w:w="510" w:type="dxa"/>
            <w:vAlign w:val="center"/>
          </w:tcPr>
          <w:p w14:paraId="3C0CE074" w14:textId="77777777" w:rsidR="00CF32D4" w:rsidRPr="0076647D" w:rsidRDefault="00CF32D4" w:rsidP="00266F4C">
            <w:pPr>
              <w:pStyle w:val="TAC"/>
            </w:pPr>
            <w:r w:rsidRPr="0076647D">
              <w:t>X</w:t>
            </w:r>
          </w:p>
        </w:tc>
        <w:tc>
          <w:tcPr>
            <w:tcW w:w="423" w:type="dxa"/>
            <w:vAlign w:val="center"/>
          </w:tcPr>
          <w:p w14:paraId="550B8DAB" w14:textId="77777777" w:rsidR="00CF32D4" w:rsidRPr="0076647D" w:rsidRDefault="00CF32D4" w:rsidP="00266F4C">
            <w:pPr>
              <w:pStyle w:val="TAC"/>
            </w:pPr>
            <w:r w:rsidRPr="0076647D">
              <w:t>X</w:t>
            </w:r>
          </w:p>
        </w:tc>
        <w:tc>
          <w:tcPr>
            <w:tcW w:w="639" w:type="dxa"/>
            <w:vAlign w:val="center"/>
          </w:tcPr>
          <w:p w14:paraId="3746B68F" w14:textId="77777777" w:rsidR="00CF32D4" w:rsidRPr="0076647D" w:rsidRDefault="00CF32D4" w:rsidP="00266F4C">
            <w:pPr>
              <w:pStyle w:val="TAC"/>
            </w:pPr>
            <w:r w:rsidRPr="0076647D">
              <w:t>X</w:t>
            </w:r>
          </w:p>
        </w:tc>
        <w:tc>
          <w:tcPr>
            <w:tcW w:w="495" w:type="dxa"/>
            <w:vAlign w:val="center"/>
          </w:tcPr>
          <w:p w14:paraId="2ED652D5" w14:textId="77777777" w:rsidR="00CF32D4" w:rsidRPr="0076647D" w:rsidRDefault="00CF32D4" w:rsidP="00266F4C">
            <w:pPr>
              <w:pStyle w:val="TAC"/>
            </w:pPr>
          </w:p>
        </w:tc>
        <w:tc>
          <w:tcPr>
            <w:tcW w:w="567" w:type="dxa"/>
            <w:gridSpan w:val="2"/>
            <w:vAlign w:val="center"/>
          </w:tcPr>
          <w:p w14:paraId="6F3488C6" w14:textId="77777777" w:rsidR="00CF32D4" w:rsidRPr="0076647D" w:rsidRDefault="00CF32D4" w:rsidP="00266F4C">
            <w:pPr>
              <w:pStyle w:val="TAC"/>
            </w:pPr>
            <w:r w:rsidRPr="0076647D">
              <w:t>X</w:t>
            </w:r>
          </w:p>
        </w:tc>
      </w:tr>
      <w:tr w:rsidR="00CF32D4" w:rsidRPr="0076647D" w14:paraId="198F8CE0" w14:textId="77777777" w:rsidTr="00196B0B">
        <w:trPr>
          <w:cantSplit/>
          <w:jc w:val="center"/>
        </w:trPr>
        <w:tc>
          <w:tcPr>
            <w:tcW w:w="1316" w:type="dxa"/>
            <w:vAlign w:val="center"/>
          </w:tcPr>
          <w:p w14:paraId="5AF5C53F" w14:textId="23EC073C"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@verdict</w:t>
            </w:r>
          </w:p>
        </w:tc>
        <w:tc>
          <w:tcPr>
            <w:tcW w:w="510" w:type="dxa"/>
            <w:vAlign w:val="center"/>
          </w:tcPr>
          <w:p w14:paraId="219CD642" w14:textId="77777777" w:rsidR="00CF32D4" w:rsidRPr="0076647D" w:rsidRDefault="00CF32D4" w:rsidP="00266F4C">
            <w:pPr>
              <w:pStyle w:val="TAC"/>
            </w:pPr>
          </w:p>
        </w:tc>
        <w:tc>
          <w:tcPr>
            <w:tcW w:w="510" w:type="dxa"/>
            <w:vAlign w:val="center"/>
          </w:tcPr>
          <w:p w14:paraId="18D469B0" w14:textId="77777777" w:rsidR="00CF32D4" w:rsidRPr="0076647D" w:rsidRDefault="00CF32D4" w:rsidP="00266F4C">
            <w:pPr>
              <w:pStyle w:val="TAC"/>
            </w:pPr>
          </w:p>
        </w:tc>
        <w:tc>
          <w:tcPr>
            <w:tcW w:w="510" w:type="dxa"/>
            <w:tcMar>
              <w:top w:w="28" w:type="dxa"/>
              <w:left w:w="28" w:type="dxa"/>
              <w:bottom w:w="28" w:type="dxa"/>
              <w:right w:w="28" w:type="dxa"/>
            </w:tcMar>
            <w:vAlign w:val="center"/>
          </w:tcPr>
          <w:p w14:paraId="27E731E5" w14:textId="77777777" w:rsidR="00CF32D4" w:rsidRPr="0076647D" w:rsidRDefault="00CF32D4" w:rsidP="00266F4C">
            <w:pPr>
              <w:pStyle w:val="TAC"/>
            </w:pPr>
          </w:p>
        </w:tc>
        <w:tc>
          <w:tcPr>
            <w:tcW w:w="510" w:type="dxa"/>
            <w:vAlign w:val="center"/>
          </w:tcPr>
          <w:p w14:paraId="6B71F76E" w14:textId="77777777" w:rsidR="00CF32D4" w:rsidRPr="0076647D" w:rsidRDefault="00CF32D4" w:rsidP="00266F4C">
            <w:pPr>
              <w:pStyle w:val="TAC"/>
            </w:pPr>
          </w:p>
        </w:tc>
        <w:tc>
          <w:tcPr>
            <w:tcW w:w="510" w:type="dxa"/>
            <w:vAlign w:val="center"/>
          </w:tcPr>
          <w:p w14:paraId="0E2E1D9E" w14:textId="77777777" w:rsidR="00CF32D4" w:rsidRPr="0076647D" w:rsidRDefault="00CF32D4" w:rsidP="00266F4C">
            <w:pPr>
              <w:pStyle w:val="TAC"/>
            </w:pPr>
          </w:p>
        </w:tc>
        <w:tc>
          <w:tcPr>
            <w:tcW w:w="510" w:type="dxa"/>
            <w:vAlign w:val="center"/>
          </w:tcPr>
          <w:p w14:paraId="1A32E42F" w14:textId="77777777" w:rsidR="00CF32D4" w:rsidRPr="0076647D" w:rsidRDefault="00CF32D4" w:rsidP="00266F4C">
            <w:pPr>
              <w:pStyle w:val="TAC"/>
            </w:pPr>
          </w:p>
        </w:tc>
        <w:tc>
          <w:tcPr>
            <w:tcW w:w="510" w:type="dxa"/>
            <w:vAlign w:val="center"/>
          </w:tcPr>
          <w:p w14:paraId="2D6891E1" w14:textId="77777777" w:rsidR="00CF32D4" w:rsidRPr="0076647D" w:rsidRDefault="00CF32D4" w:rsidP="00266F4C">
            <w:pPr>
              <w:pStyle w:val="TAC"/>
            </w:pPr>
          </w:p>
        </w:tc>
        <w:tc>
          <w:tcPr>
            <w:tcW w:w="365" w:type="dxa"/>
            <w:vAlign w:val="center"/>
          </w:tcPr>
          <w:p w14:paraId="1FB11E10" w14:textId="77777777" w:rsidR="00CF32D4" w:rsidRPr="0076647D" w:rsidRDefault="00CF32D4" w:rsidP="00266F4C">
            <w:pPr>
              <w:pStyle w:val="TAC"/>
            </w:pPr>
          </w:p>
        </w:tc>
        <w:tc>
          <w:tcPr>
            <w:tcW w:w="655" w:type="dxa"/>
            <w:vAlign w:val="center"/>
          </w:tcPr>
          <w:p w14:paraId="68DAFD90" w14:textId="77777777" w:rsidR="00CF32D4" w:rsidRPr="0076647D" w:rsidRDefault="00CF32D4" w:rsidP="00266F4C">
            <w:pPr>
              <w:pStyle w:val="TAC"/>
            </w:pPr>
            <w:r w:rsidRPr="0076647D">
              <w:t>X</w:t>
            </w:r>
          </w:p>
        </w:tc>
        <w:tc>
          <w:tcPr>
            <w:tcW w:w="510" w:type="dxa"/>
            <w:vAlign w:val="center"/>
          </w:tcPr>
          <w:p w14:paraId="343E6E88" w14:textId="77777777" w:rsidR="00CF32D4" w:rsidRPr="0076647D" w:rsidRDefault="00CF32D4" w:rsidP="00266F4C">
            <w:pPr>
              <w:pStyle w:val="TAC"/>
            </w:pPr>
            <w:r w:rsidRPr="0076647D">
              <w:t>X</w:t>
            </w:r>
          </w:p>
        </w:tc>
        <w:tc>
          <w:tcPr>
            <w:tcW w:w="510" w:type="dxa"/>
            <w:vAlign w:val="center"/>
          </w:tcPr>
          <w:p w14:paraId="5A231C7D" w14:textId="77777777" w:rsidR="00CF32D4" w:rsidRPr="0076647D" w:rsidRDefault="00CF32D4" w:rsidP="00266F4C">
            <w:pPr>
              <w:pStyle w:val="TAC"/>
            </w:pPr>
            <w:r w:rsidRPr="0076647D">
              <w:t>X</w:t>
            </w:r>
          </w:p>
        </w:tc>
        <w:tc>
          <w:tcPr>
            <w:tcW w:w="510" w:type="dxa"/>
            <w:vAlign w:val="center"/>
          </w:tcPr>
          <w:p w14:paraId="1008D363" w14:textId="77777777" w:rsidR="00CF32D4" w:rsidRPr="0076647D" w:rsidRDefault="00CF32D4" w:rsidP="00266F4C">
            <w:pPr>
              <w:pStyle w:val="TAC"/>
            </w:pPr>
            <w:r w:rsidRPr="0076647D">
              <w:t>X</w:t>
            </w:r>
          </w:p>
        </w:tc>
        <w:tc>
          <w:tcPr>
            <w:tcW w:w="510" w:type="dxa"/>
            <w:vAlign w:val="center"/>
          </w:tcPr>
          <w:p w14:paraId="3DA226A0" w14:textId="77777777" w:rsidR="00CF32D4" w:rsidRPr="0076647D" w:rsidRDefault="00CF32D4" w:rsidP="00266F4C">
            <w:pPr>
              <w:pStyle w:val="TAC"/>
            </w:pPr>
          </w:p>
        </w:tc>
        <w:tc>
          <w:tcPr>
            <w:tcW w:w="423" w:type="dxa"/>
            <w:vAlign w:val="center"/>
          </w:tcPr>
          <w:p w14:paraId="10B0A1AB" w14:textId="77777777" w:rsidR="00CF32D4" w:rsidRPr="0076647D" w:rsidRDefault="00CF32D4" w:rsidP="00266F4C">
            <w:pPr>
              <w:pStyle w:val="TAC"/>
            </w:pPr>
          </w:p>
        </w:tc>
        <w:tc>
          <w:tcPr>
            <w:tcW w:w="639" w:type="dxa"/>
            <w:vAlign w:val="center"/>
          </w:tcPr>
          <w:p w14:paraId="6336D2EB" w14:textId="77777777" w:rsidR="00CF32D4" w:rsidRPr="0076647D" w:rsidRDefault="00CF32D4" w:rsidP="00266F4C">
            <w:pPr>
              <w:pStyle w:val="TAC"/>
            </w:pPr>
          </w:p>
        </w:tc>
        <w:tc>
          <w:tcPr>
            <w:tcW w:w="495" w:type="dxa"/>
            <w:vAlign w:val="center"/>
          </w:tcPr>
          <w:p w14:paraId="49466B3F" w14:textId="77777777" w:rsidR="00CF32D4" w:rsidRPr="0076647D" w:rsidRDefault="00CF32D4" w:rsidP="00266F4C">
            <w:pPr>
              <w:pStyle w:val="TAC"/>
            </w:pPr>
          </w:p>
        </w:tc>
        <w:tc>
          <w:tcPr>
            <w:tcW w:w="567" w:type="dxa"/>
            <w:gridSpan w:val="2"/>
            <w:vAlign w:val="center"/>
          </w:tcPr>
          <w:p w14:paraId="2D8D1C9D" w14:textId="77777777" w:rsidR="00CF32D4" w:rsidRPr="0076647D" w:rsidRDefault="00CF32D4" w:rsidP="00266F4C">
            <w:pPr>
              <w:pStyle w:val="TAC"/>
            </w:pPr>
          </w:p>
        </w:tc>
      </w:tr>
      <w:tr w:rsidR="00CF32D4" w:rsidRPr="0076647D" w14:paraId="3E0B83BD" w14:textId="77777777" w:rsidTr="00196B0B">
        <w:trPr>
          <w:cantSplit/>
          <w:jc w:val="center"/>
        </w:trPr>
        <w:tc>
          <w:tcPr>
            <w:tcW w:w="1316" w:type="dxa"/>
            <w:vAlign w:val="center"/>
          </w:tcPr>
          <w:p w14:paraId="331C3F0C" w14:textId="4159679A" w:rsidR="00CF32D4" w:rsidRPr="0076647D" w:rsidRDefault="00CF32D4" w:rsidP="00266F4C">
            <w:pPr>
              <w:pStyle w:val="TAL"/>
              <w:rPr>
                <w:rFonts w:ascii="Courier New" w:hAnsi="Courier New" w:cs="Courier New"/>
                <w:sz w:val="16"/>
                <w:szCs w:val="16"/>
              </w:rPr>
            </w:pPr>
            <w:r w:rsidRPr="0076647D">
              <w:rPr>
                <w:rFonts w:ascii="Courier New" w:hAnsi="Courier New" w:cs="Courier New"/>
                <w:sz w:val="16"/>
                <w:szCs w:val="16"/>
              </w:rPr>
              <w:t>@version</w:t>
            </w:r>
          </w:p>
        </w:tc>
        <w:tc>
          <w:tcPr>
            <w:tcW w:w="510" w:type="dxa"/>
            <w:vAlign w:val="center"/>
          </w:tcPr>
          <w:p w14:paraId="5DAB88BF" w14:textId="77777777" w:rsidR="00CF32D4" w:rsidRPr="0076647D" w:rsidRDefault="00CF32D4" w:rsidP="00266F4C">
            <w:pPr>
              <w:pStyle w:val="TAC"/>
            </w:pPr>
            <w:r w:rsidRPr="0076647D">
              <w:t>X</w:t>
            </w:r>
          </w:p>
        </w:tc>
        <w:tc>
          <w:tcPr>
            <w:tcW w:w="510" w:type="dxa"/>
            <w:vAlign w:val="center"/>
          </w:tcPr>
          <w:p w14:paraId="18A9FBFA" w14:textId="77777777" w:rsidR="00CF32D4" w:rsidRPr="0076647D" w:rsidRDefault="00CF32D4" w:rsidP="00266F4C">
            <w:pPr>
              <w:pStyle w:val="TAC"/>
            </w:pPr>
            <w:r w:rsidRPr="0076647D">
              <w:t>X</w:t>
            </w:r>
          </w:p>
        </w:tc>
        <w:tc>
          <w:tcPr>
            <w:tcW w:w="510" w:type="dxa"/>
            <w:tcMar>
              <w:top w:w="28" w:type="dxa"/>
              <w:left w:w="28" w:type="dxa"/>
              <w:bottom w:w="28" w:type="dxa"/>
              <w:right w:w="28" w:type="dxa"/>
            </w:tcMar>
            <w:vAlign w:val="center"/>
          </w:tcPr>
          <w:p w14:paraId="4C347193" w14:textId="77777777" w:rsidR="00CF32D4" w:rsidRPr="0076647D" w:rsidRDefault="00CF32D4" w:rsidP="00266F4C">
            <w:pPr>
              <w:pStyle w:val="TAC"/>
            </w:pPr>
            <w:r w:rsidRPr="0076647D">
              <w:t>X</w:t>
            </w:r>
          </w:p>
        </w:tc>
        <w:tc>
          <w:tcPr>
            <w:tcW w:w="510" w:type="dxa"/>
            <w:vAlign w:val="center"/>
          </w:tcPr>
          <w:p w14:paraId="12F5E062" w14:textId="77777777" w:rsidR="00CF32D4" w:rsidRPr="0076647D" w:rsidRDefault="00CF32D4" w:rsidP="00266F4C">
            <w:pPr>
              <w:pStyle w:val="TAC"/>
            </w:pPr>
            <w:r w:rsidRPr="0076647D">
              <w:t>X</w:t>
            </w:r>
          </w:p>
        </w:tc>
        <w:tc>
          <w:tcPr>
            <w:tcW w:w="510" w:type="dxa"/>
            <w:vAlign w:val="center"/>
          </w:tcPr>
          <w:p w14:paraId="7DADCA1E" w14:textId="77777777" w:rsidR="00CF32D4" w:rsidRPr="0076647D" w:rsidRDefault="00CF32D4" w:rsidP="00266F4C">
            <w:pPr>
              <w:pStyle w:val="TAC"/>
            </w:pPr>
            <w:r w:rsidRPr="0076647D">
              <w:t>X</w:t>
            </w:r>
          </w:p>
        </w:tc>
        <w:tc>
          <w:tcPr>
            <w:tcW w:w="510" w:type="dxa"/>
            <w:vAlign w:val="center"/>
          </w:tcPr>
          <w:p w14:paraId="0F2FDBC9" w14:textId="77777777" w:rsidR="00CF32D4" w:rsidRPr="0076647D" w:rsidRDefault="00CF32D4" w:rsidP="00266F4C">
            <w:pPr>
              <w:pStyle w:val="TAC"/>
            </w:pPr>
            <w:r w:rsidRPr="0076647D">
              <w:t>X</w:t>
            </w:r>
          </w:p>
        </w:tc>
        <w:tc>
          <w:tcPr>
            <w:tcW w:w="510" w:type="dxa"/>
            <w:vAlign w:val="center"/>
          </w:tcPr>
          <w:p w14:paraId="3A0F5D4D" w14:textId="77777777" w:rsidR="00CF32D4" w:rsidRPr="0076647D" w:rsidRDefault="00CF32D4" w:rsidP="00266F4C">
            <w:pPr>
              <w:pStyle w:val="TAC"/>
            </w:pPr>
            <w:r w:rsidRPr="0076647D">
              <w:t>X</w:t>
            </w:r>
          </w:p>
        </w:tc>
        <w:tc>
          <w:tcPr>
            <w:tcW w:w="365" w:type="dxa"/>
            <w:vAlign w:val="center"/>
          </w:tcPr>
          <w:p w14:paraId="7A7B1E0C" w14:textId="77777777" w:rsidR="00CF32D4" w:rsidRPr="0076647D" w:rsidRDefault="00CF32D4" w:rsidP="00266F4C">
            <w:pPr>
              <w:pStyle w:val="TAC"/>
            </w:pPr>
            <w:r w:rsidRPr="0076647D">
              <w:t>X</w:t>
            </w:r>
          </w:p>
        </w:tc>
        <w:tc>
          <w:tcPr>
            <w:tcW w:w="655" w:type="dxa"/>
            <w:vAlign w:val="center"/>
          </w:tcPr>
          <w:p w14:paraId="603CB2B6" w14:textId="77777777" w:rsidR="00CF32D4" w:rsidRPr="0076647D" w:rsidRDefault="00CF32D4" w:rsidP="00266F4C">
            <w:pPr>
              <w:pStyle w:val="TAC"/>
            </w:pPr>
            <w:r w:rsidRPr="0076647D">
              <w:t>X</w:t>
            </w:r>
          </w:p>
        </w:tc>
        <w:tc>
          <w:tcPr>
            <w:tcW w:w="510" w:type="dxa"/>
            <w:vAlign w:val="center"/>
          </w:tcPr>
          <w:p w14:paraId="13A0CFCE" w14:textId="77777777" w:rsidR="00CF32D4" w:rsidRPr="0076647D" w:rsidRDefault="00CF32D4" w:rsidP="00266F4C">
            <w:pPr>
              <w:pStyle w:val="TAC"/>
            </w:pPr>
            <w:r w:rsidRPr="0076647D">
              <w:t>X</w:t>
            </w:r>
          </w:p>
        </w:tc>
        <w:tc>
          <w:tcPr>
            <w:tcW w:w="510" w:type="dxa"/>
            <w:vAlign w:val="center"/>
          </w:tcPr>
          <w:p w14:paraId="1B50C397" w14:textId="77777777" w:rsidR="00CF32D4" w:rsidRPr="0076647D" w:rsidRDefault="00CF32D4" w:rsidP="00266F4C">
            <w:pPr>
              <w:pStyle w:val="TAC"/>
            </w:pPr>
            <w:r w:rsidRPr="0076647D">
              <w:t>X</w:t>
            </w:r>
          </w:p>
        </w:tc>
        <w:tc>
          <w:tcPr>
            <w:tcW w:w="510" w:type="dxa"/>
            <w:vAlign w:val="center"/>
          </w:tcPr>
          <w:p w14:paraId="046C42B6" w14:textId="77777777" w:rsidR="00CF32D4" w:rsidRPr="0076647D" w:rsidRDefault="00CF32D4" w:rsidP="00266F4C">
            <w:pPr>
              <w:pStyle w:val="TAC"/>
            </w:pPr>
            <w:r w:rsidRPr="0076647D">
              <w:t>X</w:t>
            </w:r>
          </w:p>
        </w:tc>
        <w:tc>
          <w:tcPr>
            <w:tcW w:w="510" w:type="dxa"/>
            <w:vAlign w:val="center"/>
          </w:tcPr>
          <w:p w14:paraId="48480533" w14:textId="77777777" w:rsidR="00CF32D4" w:rsidRPr="0076647D" w:rsidRDefault="00CF32D4" w:rsidP="00266F4C">
            <w:pPr>
              <w:pStyle w:val="TAC"/>
            </w:pPr>
            <w:r w:rsidRPr="0076647D">
              <w:t>X</w:t>
            </w:r>
          </w:p>
        </w:tc>
        <w:tc>
          <w:tcPr>
            <w:tcW w:w="423" w:type="dxa"/>
            <w:vAlign w:val="center"/>
          </w:tcPr>
          <w:p w14:paraId="0DFC6181" w14:textId="77777777" w:rsidR="00CF32D4" w:rsidRPr="0076647D" w:rsidRDefault="00CF32D4" w:rsidP="00266F4C">
            <w:pPr>
              <w:pStyle w:val="TAC"/>
            </w:pPr>
            <w:r w:rsidRPr="0076647D">
              <w:t>X</w:t>
            </w:r>
          </w:p>
        </w:tc>
        <w:tc>
          <w:tcPr>
            <w:tcW w:w="639" w:type="dxa"/>
            <w:vAlign w:val="center"/>
          </w:tcPr>
          <w:p w14:paraId="26353B86" w14:textId="77777777" w:rsidR="00CF32D4" w:rsidRPr="0076647D" w:rsidRDefault="00CF32D4" w:rsidP="00266F4C">
            <w:pPr>
              <w:pStyle w:val="TAC"/>
            </w:pPr>
            <w:r w:rsidRPr="0076647D">
              <w:t>X</w:t>
            </w:r>
          </w:p>
        </w:tc>
        <w:tc>
          <w:tcPr>
            <w:tcW w:w="495" w:type="dxa"/>
            <w:vAlign w:val="center"/>
          </w:tcPr>
          <w:p w14:paraId="63395D38" w14:textId="77777777" w:rsidR="00CF32D4" w:rsidRPr="0076647D" w:rsidRDefault="00CF32D4" w:rsidP="00266F4C">
            <w:pPr>
              <w:pStyle w:val="TAC"/>
            </w:pPr>
          </w:p>
        </w:tc>
        <w:tc>
          <w:tcPr>
            <w:tcW w:w="567" w:type="dxa"/>
            <w:gridSpan w:val="2"/>
            <w:vAlign w:val="center"/>
          </w:tcPr>
          <w:p w14:paraId="2ABA0982" w14:textId="77777777" w:rsidR="00CF32D4" w:rsidRPr="0076647D" w:rsidRDefault="00CF32D4" w:rsidP="00266F4C">
            <w:pPr>
              <w:pStyle w:val="TAC"/>
            </w:pPr>
          </w:p>
        </w:tc>
      </w:tr>
      <w:tr w:rsidR="00CF32D4" w:rsidRPr="0076647D" w14:paraId="0766CDCF" w14:textId="77777777" w:rsidTr="00196B0B">
        <w:trPr>
          <w:gridAfter w:val="1"/>
          <w:wAfter w:w="8" w:type="dxa"/>
          <w:cantSplit/>
          <w:jc w:val="center"/>
        </w:trPr>
        <w:tc>
          <w:tcPr>
            <w:tcW w:w="10062" w:type="dxa"/>
            <w:gridSpan w:val="18"/>
            <w:vAlign w:val="center"/>
          </w:tcPr>
          <w:p w14:paraId="5AC9B663" w14:textId="77777777" w:rsidR="00CF32D4" w:rsidRPr="0076647D" w:rsidRDefault="00CF32D4" w:rsidP="00266F4C">
            <w:pPr>
              <w:pStyle w:val="TAN"/>
            </w:pPr>
            <w:r w:rsidRPr="0076647D">
              <w:t>NOTE:</w:t>
            </w:r>
            <w:r w:rsidRPr="0076647D">
              <w:tab/>
            </w:r>
            <w:r w:rsidRPr="0076647D">
              <w:rPr>
                <w:position w:val="6"/>
                <w:sz w:val="14"/>
              </w:rPr>
              <w:t>1</w:t>
            </w:r>
            <w:r w:rsidRPr="0076647D">
              <w:t xml:space="preserve"> Preceding language elements of record, set, union or enumerated types only.</w:t>
            </w:r>
          </w:p>
        </w:tc>
      </w:tr>
    </w:tbl>
    <w:p w14:paraId="0DF22983" w14:textId="77777777" w:rsidR="00CF32D4" w:rsidRPr="0076647D" w:rsidRDefault="00CF32D4" w:rsidP="001E399D"/>
    <w:p w14:paraId="1E2F399E" w14:textId="77777777" w:rsidR="00CB3396" w:rsidRPr="0076647D" w:rsidRDefault="00CB3396" w:rsidP="00D91548">
      <w:pPr>
        <w:pStyle w:val="berschrift1"/>
      </w:pPr>
      <w:r w:rsidRPr="0076647D">
        <w:br w:type="page"/>
      </w:r>
      <w:bookmarkStart w:id="305" w:name="_Toc66103170"/>
      <w:bookmarkStart w:id="306" w:name="_Toc66105745"/>
      <w:bookmarkStart w:id="307" w:name="_Toc66106364"/>
      <w:bookmarkStart w:id="308" w:name="_Toc72911364"/>
      <w:r w:rsidRPr="0076647D">
        <w:lastRenderedPageBreak/>
        <w:t>History</w:t>
      </w:r>
      <w:bookmarkEnd w:id="305"/>
      <w:bookmarkEnd w:id="306"/>
      <w:bookmarkEnd w:id="307"/>
      <w:bookmarkEnd w:id="308"/>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47"/>
        <w:gridCol w:w="1588"/>
        <w:gridCol w:w="6804"/>
      </w:tblGrid>
      <w:tr w:rsidR="00CB3396" w:rsidRPr="0076647D" w14:paraId="78D035E0" w14:textId="77777777" w:rsidTr="00A320AE">
        <w:trPr>
          <w:cantSplit/>
          <w:jc w:val="center"/>
        </w:trPr>
        <w:tc>
          <w:tcPr>
            <w:tcW w:w="9639" w:type="dxa"/>
            <w:gridSpan w:val="3"/>
          </w:tcPr>
          <w:p w14:paraId="14C230A0" w14:textId="77777777" w:rsidR="00CB3396" w:rsidRPr="0076647D" w:rsidRDefault="00CB3396">
            <w:pPr>
              <w:spacing w:before="60" w:after="60"/>
              <w:jc w:val="center"/>
              <w:rPr>
                <w:b/>
                <w:sz w:val="24"/>
              </w:rPr>
            </w:pPr>
            <w:r w:rsidRPr="0076647D">
              <w:rPr>
                <w:b/>
                <w:sz w:val="24"/>
              </w:rPr>
              <w:t>Document history</w:t>
            </w:r>
          </w:p>
        </w:tc>
      </w:tr>
      <w:tr w:rsidR="00FA0850" w:rsidRPr="0076647D" w14:paraId="2E82D6C3" w14:textId="77777777" w:rsidTr="00A320AE">
        <w:trPr>
          <w:cantSplit/>
          <w:jc w:val="center"/>
        </w:trPr>
        <w:tc>
          <w:tcPr>
            <w:tcW w:w="1247" w:type="dxa"/>
          </w:tcPr>
          <w:p w14:paraId="66AFC4B7" w14:textId="77777777" w:rsidR="00FA0850" w:rsidRPr="0076647D" w:rsidRDefault="00FA0850" w:rsidP="00310FA2">
            <w:pPr>
              <w:pStyle w:val="FP"/>
              <w:spacing w:before="80" w:after="80"/>
              <w:ind w:left="57"/>
            </w:pPr>
            <w:r w:rsidRPr="0076647D">
              <w:t>V1.1.1</w:t>
            </w:r>
          </w:p>
        </w:tc>
        <w:tc>
          <w:tcPr>
            <w:tcW w:w="1588" w:type="dxa"/>
          </w:tcPr>
          <w:p w14:paraId="001A8184" w14:textId="77777777" w:rsidR="00FA0850" w:rsidRPr="0076647D" w:rsidRDefault="00FA0850" w:rsidP="00310FA2">
            <w:pPr>
              <w:pStyle w:val="FP"/>
              <w:spacing w:before="80" w:after="80"/>
              <w:ind w:left="57"/>
            </w:pPr>
            <w:r w:rsidRPr="0076647D">
              <w:t>January 2010</w:t>
            </w:r>
          </w:p>
        </w:tc>
        <w:tc>
          <w:tcPr>
            <w:tcW w:w="6804" w:type="dxa"/>
          </w:tcPr>
          <w:p w14:paraId="13E7610C" w14:textId="77777777" w:rsidR="00FA0850" w:rsidRPr="0076647D" w:rsidRDefault="00FA0850" w:rsidP="005A644C">
            <w:pPr>
              <w:pStyle w:val="FP"/>
              <w:tabs>
                <w:tab w:val="left" w:pos="3118"/>
              </w:tabs>
              <w:spacing w:before="80" w:after="80"/>
              <w:ind w:left="57"/>
            </w:pPr>
            <w:r w:rsidRPr="0076647D">
              <w:t>Publication</w:t>
            </w:r>
          </w:p>
        </w:tc>
      </w:tr>
      <w:tr w:rsidR="00C43562" w:rsidRPr="0076647D" w14:paraId="32285683" w14:textId="77777777" w:rsidTr="00A320AE">
        <w:trPr>
          <w:cantSplit/>
          <w:jc w:val="center"/>
        </w:trPr>
        <w:tc>
          <w:tcPr>
            <w:tcW w:w="1247" w:type="dxa"/>
          </w:tcPr>
          <w:p w14:paraId="6C75D108" w14:textId="77777777" w:rsidR="00C43562" w:rsidRPr="0076647D" w:rsidRDefault="009772D0" w:rsidP="002849AD">
            <w:pPr>
              <w:pStyle w:val="FP"/>
              <w:spacing w:before="80" w:after="80"/>
              <w:ind w:left="57"/>
            </w:pPr>
            <w:r w:rsidRPr="0076647D">
              <w:t>V1.2.1</w:t>
            </w:r>
          </w:p>
        </w:tc>
        <w:tc>
          <w:tcPr>
            <w:tcW w:w="1588" w:type="dxa"/>
          </w:tcPr>
          <w:p w14:paraId="7EE11C49" w14:textId="77777777" w:rsidR="00C43562" w:rsidRPr="0076647D" w:rsidRDefault="009772D0" w:rsidP="002849AD">
            <w:pPr>
              <w:pStyle w:val="FP"/>
              <w:spacing w:before="80" w:after="80"/>
              <w:ind w:left="57"/>
            </w:pPr>
            <w:r w:rsidRPr="0076647D">
              <w:t>May 2011</w:t>
            </w:r>
          </w:p>
        </w:tc>
        <w:tc>
          <w:tcPr>
            <w:tcW w:w="6804" w:type="dxa"/>
          </w:tcPr>
          <w:p w14:paraId="1D070A71" w14:textId="77777777" w:rsidR="00C43562" w:rsidRPr="0076647D" w:rsidRDefault="009772D0" w:rsidP="005A644C">
            <w:pPr>
              <w:pStyle w:val="FP"/>
              <w:tabs>
                <w:tab w:val="left" w:pos="3118"/>
              </w:tabs>
              <w:spacing w:before="80" w:after="80"/>
              <w:ind w:left="57"/>
            </w:pPr>
            <w:r w:rsidRPr="0076647D">
              <w:t>Publication</w:t>
            </w:r>
          </w:p>
        </w:tc>
      </w:tr>
      <w:tr w:rsidR="00661CA8" w:rsidRPr="0076647D" w14:paraId="79F07A78" w14:textId="77777777" w:rsidTr="00A320AE">
        <w:trPr>
          <w:cantSplit/>
          <w:jc w:val="center"/>
        </w:trPr>
        <w:tc>
          <w:tcPr>
            <w:tcW w:w="1247" w:type="dxa"/>
          </w:tcPr>
          <w:p w14:paraId="508BA1AD" w14:textId="77777777" w:rsidR="00661CA8" w:rsidRPr="0076647D" w:rsidRDefault="00253580" w:rsidP="00266F4C">
            <w:pPr>
              <w:pStyle w:val="FP"/>
              <w:spacing w:before="80" w:after="80"/>
              <w:ind w:left="57"/>
            </w:pPr>
            <w:r w:rsidRPr="0076647D">
              <w:t>V1.3.1</w:t>
            </w:r>
          </w:p>
        </w:tc>
        <w:tc>
          <w:tcPr>
            <w:tcW w:w="1588" w:type="dxa"/>
          </w:tcPr>
          <w:p w14:paraId="17C64BA2" w14:textId="77777777" w:rsidR="00661CA8" w:rsidRPr="0076647D" w:rsidRDefault="00895A20" w:rsidP="00266F4C">
            <w:pPr>
              <w:pStyle w:val="FP"/>
              <w:spacing w:before="80" w:after="80"/>
              <w:ind w:left="57"/>
            </w:pPr>
            <w:r w:rsidRPr="0076647D">
              <w:t>April</w:t>
            </w:r>
            <w:r w:rsidR="00253580" w:rsidRPr="0076647D">
              <w:t xml:space="preserve"> 2013</w:t>
            </w:r>
          </w:p>
        </w:tc>
        <w:tc>
          <w:tcPr>
            <w:tcW w:w="6804" w:type="dxa"/>
          </w:tcPr>
          <w:p w14:paraId="2D503AE7" w14:textId="77777777" w:rsidR="00661CA8" w:rsidRPr="0076647D" w:rsidRDefault="00253580" w:rsidP="005A644C">
            <w:pPr>
              <w:pStyle w:val="FP"/>
              <w:tabs>
                <w:tab w:val="left" w:pos="3118"/>
              </w:tabs>
              <w:spacing w:before="80" w:after="80"/>
              <w:ind w:left="57"/>
            </w:pPr>
            <w:r w:rsidRPr="0076647D">
              <w:t>Publication</w:t>
            </w:r>
          </w:p>
        </w:tc>
      </w:tr>
      <w:tr w:rsidR="008E7E1C" w:rsidRPr="0076647D" w14:paraId="52C30896" w14:textId="77777777" w:rsidTr="00A320AE">
        <w:trPr>
          <w:cantSplit/>
          <w:jc w:val="center"/>
        </w:trPr>
        <w:tc>
          <w:tcPr>
            <w:tcW w:w="1247" w:type="dxa"/>
          </w:tcPr>
          <w:p w14:paraId="19974389" w14:textId="77777777" w:rsidR="008E7E1C" w:rsidRPr="0076647D" w:rsidRDefault="005A6F40">
            <w:pPr>
              <w:pStyle w:val="FP"/>
              <w:spacing w:before="80" w:after="80"/>
              <w:ind w:left="57"/>
            </w:pPr>
            <w:r w:rsidRPr="0076647D">
              <w:t>V1.4.1</w:t>
            </w:r>
          </w:p>
        </w:tc>
        <w:tc>
          <w:tcPr>
            <w:tcW w:w="1588" w:type="dxa"/>
          </w:tcPr>
          <w:p w14:paraId="5B068EA6" w14:textId="77777777" w:rsidR="008E7E1C" w:rsidRPr="0076647D" w:rsidRDefault="000F66B6">
            <w:pPr>
              <w:pStyle w:val="FP"/>
              <w:spacing w:before="80" w:after="80"/>
              <w:ind w:left="57"/>
            </w:pPr>
            <w:r w:rsidRPr="0076647D">
              <w:t>June</w:t>
            </w:r>
            <w:r w:rsidR="005A6F40" w:rsidRPr="0076647D">
              <w:t xml:space="preserve"> 2015</w:t>
            </w:r>
          </w:p>
        </w:tc>
        <w:tc>
          <w:tcPr>
            <w:tcW w:w="6804" w:type="dxa"/>
          </w:tcPr>
          <w:p w14:paraId="259B52C5" w14:textId="77777777" w:rsidR="008E7E1C" w:rsidRPr="0076647D" w:rsidRDefault="005A6F40" w:rsidP="005A644C">
            <w:pPr>
              <w:pStyle w:val="FP"/>
              <w:tabs>
                <w:tab w:val="left" w:pos="3118"/>
              </w:tabs>
              <w:spacing w:before="80" w:after="80"/>
              <w:ind w:left="57"/>
            </w:pPr>
            <w:r w:rsidRPr="0076647D">
              <w:t>Publication</w:t>
            </w:r>
          </w:p>
        </w:tc>
      </w:tr>
      <w:tr w:rsidR="0004546E" w:rsidRPr="0076647D" w14:paraId="05F5E5CB" w14:textId="77777777" w:rsidTr="00A320AE">
        <w:trPr>
          <w:cantSplit/>
          <w:jc w:val="center"/>
        </w:trPr>
        <w:tc>
          <w:tcPr>
            <w:tcW w:w="1247" w:type="dxa"/>
          </w:tcPr>
          <w:p w14:paraId="54E503EE" w14:textId="457D5C6F" w:rsidR="0004546E" w:rsidRPr="0076647D" w:rsidRDefault="0004546E" w:rsidP="00B362C8">
            <w:pPr>
              <w:pStyle w:val="FP"/>
              <w:spacing w:before="80" w:after="80"/>
              <w:ind w:left="57"/>
            </w:pPr>
            <w:r w:rsidRPr="0076647D">
              <w:t>V1.5.1</w:t>
            </w:r>
          </w:p>
        </w:tc>
        <w:tc>
          <w:tcPr>
            <w:tcW w:w="1588" w:type="dxa"/>
          </w:tcPr>
          <w:p w14:paraId="70D4959A" w14:textId="754FF74C" w:rsidR="0004546E" w:rsidRPr="0076647D" w:rsidRDefault="0004546E" w:rsidP="00B362C8">
            <w:pPr>
              <w:pStyle w:val="FP"/>
              <w:spacing w:before="80" w:after="80"/>
              <w:ind w:left="57"/>
            </w:pPr>
            <w:r w:rsidRPr="0076647D">
              <w:t>August 2017</w:t>
            </w:r>
          </w:p>
        </w:tc>
        <w:tc>
          <w:tcPr>
            <w:tcW w:w="6804" w:type="dxa"/>
          </w:tcPr>
          <w:p w14:paraId="267C347A" w14:textId="17CF0ACF" w:rsidR="0004546E" w:rsidRPr="0076647D" w:rsidRDefault="0004546E" w:rsidP="005A644C">
            <w:pPr>
              <w:pStyle w:val="FP"/>
              <w:tabs>
                <w:tab w:val="left" w:pos="3118"/>
              </w:tabs>
              <w:spacing w:before="80" w:after="80"/>
              <w:ind w:left="57"/>
            </w:pPr>
            <w:r w:rsidRPr="0076647D">
              <w:t>Publication</w:t>
            </w:r>
          </w:p>
        </w:tc>
      </w:tr>
      <w:tr w:rsidR="00D469C2" w:rsidRPr="0076647D" w14:paraId="05C5F958" w14:textId="77777777" w:rsidTr="00A320AE">
        <w:trPr>
          <w:cantSplit/>
          <w:jc w:val="center"/>
        </w:trPr>
        <w:tc>
          <w:tcPr>
            <w:tcW w:w="1247" w:type="dxa"/>
          </w:tcPr>
          <w:p w14:paraId="5C21ECBF" w14:textId="16FB6842" w:rsidR="00D469C2" w:rsidRPr="0076647D" w:rsidRDefault="00D469C2" w:rsidP="00B362C8">
            <w:pPr>
              <w:pStyle w:val="FP"/>
              <w:spacing w:before="80" w:after="80"/>
              <w:ind w:left="57"/>
            </w:pPr>
            <w:r w:rsidRPr="0076647D">
              <w:t>V1.6.1</w:t>
            </w:r>
          </w:p>
        </w:tc>
        <w:tc>
          <w:tcPr>
            <w:tcW w:w="1588" w:type="dxa"/>
          </w:tcPr>
          <w:p w14:paraId="1C84374A" w14:textId="45DB63CC" w:rsidR="00D469C2" w:rsidRPr="0076647D" w:rsidRDefault="00D469C2" w:rsidP="00B362C8">
            <w:pPr>
              <w:pStyle w:val="FP"/>
              <w:spacing w:before="80" w:after="80"/>
              <w:ind w:left="57"/>
            </w:pPr>
            <w:r w:rsidRPr="0076647D">
              <w:t>May 2018</w:t>
            </w:r>
          </w:p>
        </w:tc>
        <w:tc>
          <w:tcPr>
            <w:tcW w:w="6804" w:type="dxa"/>
          </w:tcPr>
          <w:p w14:paraId="1749D03A" w14:textId="0C906F51" w:rsidR="00D469C2" w:rsidRPr="0076647D" w:rsidRDefault="00D469C2" w:rsidP="005A644C">
            <w:pPr>
              <w:pStyle w:val="FP"/>
              <w:tabs>
                <w:tab w:val="left" w:pos="3118"/>
              </w:tabs>
              <w:spacing w:before="80" w:after="80"/>
              <w:ind w:left="57"/>
            </w:pPr>
            <w:r w:rsidRPr="0076647D">
              <w:t>Publication</w:t>
            </w:r>
          </w:p>
        </w:tc>
      </w:tr>
      <w:tr w:rsidR="007719B1" w:rsidRPr="0076647D" w14:paraId="001BC0F4" w14:textId="77777777" w:rsidTr="00A320AE">
        <w:trPr>
          <w:cantSplit/>
          <w:jc w:val="center"/>
        </w:trPr>
        <w:tc>
          <w:tcPr>
            <w:tcW w:w="1247" w:type="dxa"/>
          </w:tcPr>
          <w:p w14:paraId="239E2545" w14:textId="43C602FE" w:rsidR="007719B1" w:rsidRPr="0076647D" w:rsidRDefault="007719B1" w:rsidP="00B362C8">
            <w:pPr>
              <w:pStyle w:val="FP"/>
              <w:spacing w:before="80" w:after="80"/>
              <w:ind w:left="57"/>
            </w:pPr>
            <w:r w:rsidRPr="0076647D">
              <w:t>V1.7.1</w:t>
            </w:r>
          </w:p>
        </w:tc>
        <w:tc>
          <w:tcPr>
            <w:tcW w:w="1588" w:type="dxa"/>
          </w:tcPr>
          <w:p w14:paraId="05087DA5" w14:textId="1E6DA684" w:rsidR="007719B1" w:rsidRPr="0076647D" w:rsidRDefault="007719B1" w:rsidP="00B362C8">
            <w:pPr>
              <w:pStyle w:val="FP"/>
              <w:spacing w:before="80" w:after="80"/>
              <w:ind w:left="57"/>
            </w:pPr>
            <w:r w:rsidRPr="0076647D">
              <w:t>May 2020</w:t>
            </w:r>
          </w:p>
        </w:tc>
        <w:tc>
          <w:tcPr>
            <w:tcW w:w="6804" w:type="dxa"/>
          </w:tcPr>
          <w:p w14:paraId="31C8D18C" w14:textId="6F99C874" w:rsidR="007719B1" w:rsidRPr="0076647D" w:rsidRDefault="007719B1" w:rsidP="005A644C">
            <w:pPr>
              <w:pStyle w:val="FP"/>
              <w:tabs>
                <w:tab w:val="left" w:pos="3118"/>
              </w:tabs>
              <w:spacing w:before="80" w:after="80"/>
              <w:ind w:left="57"/>
            </w:pPr>
            <w:r w:rsidRPr="0076647D">
              <w:t>Publication</w:t>
            </w:r>
          </w:p>
        </w:tc>
      </w:tr>
      <w:tr w:rsidR="00CB2B98" w:rsidRPr="0076647D" w14:paraId="13FBDAE9" w14:textId="77777777" w:rsidTr="00A320AE">
        <w:trPr>
          <w:cantSplit/>
          <w:jc w:val="center"/>
        </w:trPr>
        <w:tc>
          <w:tcPr>
            <w:tcW w:w="1247" w:type="dxa"/>
          </w:tcPr>
          <w:p w14:paraId="0E44724B" w14:textId="41DE1157" w:rsidR="00CB2B98" w:rsidRPr="0076647D" w:rsidRDefault="00CB2B98" w:rsidP="001E5274">
            <w:pPr>
              <w:pStyle w:val="FP"/>
              <w:spacing w:before="80" w:after="80"/>
              <w:ind w:left="57"/>
            </w:pPr>
            <w:r w:rsidRPr="0076647D">
              <w:t>V1.8.1</w:t>
            </w:r>
          </w:p>
        </w:tc>
        <w:tc>
          <w:tcPr>
            <w:tcW w:w="1588" w:type="dxa"/>
          </w:tcPr>
          <w:p w14:paraId="72E1674F" w14:textId="7F4C1AA2" w:rsidR="00CB2B98" w:rsidRPr="0076647D" w:rsidRDefault="00CB2B98" w:rsidP="001E5274">
            <w:pPr>
              <w:pStyle w:val="FP"/>
              <w:spacing w:before="80" w:after="80"/>
              <w:ind w:left="57"/>
            </w:pPr>
            <w:r w:rsidRPr="0076647D">
              <w:t>March 2021</w:t>
            </w:r>
          </w:p>
        </w:tc>
        <w:tc>
          <w:tcPr>
            <w:tcW w:w="6804" w:type="dxa"/>
          </w:tcPr>
          <w:p w14:paraId="4C452727" w14:textId="56DAE39D" w:rsidR="00CB2B98" w:rsidRPr="0076647D" w:rsidRDefault="005A644C" w:rsidP="005A644C">
            <w:pPr>
              <w:pStyle w:val="FP"/>
              <w:tabs>
                <w:tab w:val="left" w:pos="3118"/>
              </w:tabs>
              <w:spacing w:before="80" w:after="80"/>
              <w:ind w:left="57"/>
            </w:pPr>
            <w:r>
              <w:t>Membership Approval Procedure</w:t>
            </w:r>
            <w:r>
              <w:tab/>
              <w:t>MV 20210530:</w:t>
            </w:r>
            <w:r w:rsidR="004C7EF1">
              <w:tab/>
            </w:r>
            <w:r>
              <w:t>2021-03-31 to 2021-05-31</w:t>
            </w:r>
          </w:p>
        </w:tc>
      </w:tr>
      <w:tr w:rsidR="005A644C" w:rsidRPr="0076647D" w14:paraId="267029B3" w14:textId="77777777" w:rsidTr="00A320AE">
        <w:trPr>
          <w:cantSplit/>
          <w:jc w:val="center"/>
        </w:trPr>
        <w:tc>
          <w:tcPr>
            <w:tcW w:w="1247" w:type="dxa"/>
          </w:tcPr>
          <w:p w14:paraId="28A3AA40" w14:textId="44D94F2C" w:rsidR="005A644C" w:rsidRPr="0076647D" w:rsidRDefault="005A644C" w:rsidP="001E5274">
            <w:pPr>
              <w:pStyle w:val="FP"/>
              <w:spacing w:before="80" w:after="80"/>
              <w:ind w:left="57"/>
            </w:pPr>
            <w:r>
              <w:t>V1.8.1</w:t>
            </w:r>
          </w:p>
        </w:tc>
        <w:tc>
          <w:tcPr>
            <w:tcW w:w="1588" w:type="dxa"/>
          </w:tcPr>
          <w:p w14:paraId="29C711AC" w14:textId="703279A6" w:rsidR="005A644C" w:rsidRPr="0076647D" w:rsidRDefault="00847BB8" w:rsidP="001E5274">
            <w:pPr>
              <w:pStyle w:val="FP"/>
              <w:spacing w:before="80" w:after="80"/>
              <w:ind w:left="57"/>
            </w:pPr>
            <w:r>
              <w:t>June</w:t>
            </w:r>
            <w:r w:rsidR="005A644C">
              <w:t xml:space="preserve"> 2021</w:t>
            </w:r>
          </w:p>
        </w:tc>
        <w:tc>
          <w:tcPr>
            <w:tcW w:w="6804" w:type="dxa"/>
          </w:tcPr>
          <w:p w14:paraId="54FDC4B5" w14:textId="44E8ADD2" w:rsidR="005A644C" w:rsidRDefault="005A644C" w:rsidP="005A644C">
            <w:pPr>
              <w:pStyle w:val="FP"/>
              <w:tabs>
                <w:tab w:val="left" w:pos="3118"/>
              </w:tabs>
              <w:spacing w:before="80" w:after="80"/>
              <w:ind w:left="57"/>
            </w:pPr>
            <w:r>
              <w:t>Publication</w:t>
            </w:r>
          </w:p>
        </w:tc>
      </w:tr>
    </w:tbl>
    <w:p w14:paraId="7C2B3143" w14:textId="51392072" w:rsidR="00CB3396" w:rsidRPr="0076647D" w:rsidRDefault="00CB3396"/>
    <w:sectPr w:rsidR="00CB3396" w:rsidRPr="0076647D" w:rsidSect="005A644C">
      <w:headerReference w:type="default" r:id="rId38"/>
      <w:footerReference w:type="default" r:id="rId39"/>
      <w:footnotePr>
        <w:numRestart w:val="eachSect"/>
      </w:footnotePr>
      <w:pgSz w:w="11907" w:h="16840"/>
      <w:pgMar w:top="1417" w:right="1134" w:bottom="1134" w:left="1134" w:header="850" w:footer="340"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ns Grabowski" w:date="2022-01-10T14:47:00Z" w:initials="JG">
    <w:p w14:paraId="003B89FA" w14:textId="261EDE90" w:rsidR="00DB72D5" w:rsidRDefault="00DB72D5">
      <w:pPr>
        <w:pStyle w:val="Kommentartext"/>
      </w:pPr>
      <w:r>
        <w:rPr>
          <w:rStyle w:val="Kommentarzeichen"/>
        </w:rPr>
        <w:annotationRef/>
      </w:r>
      <w:r>
        <w:t>Please update version number and publication 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3B89F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26D78" w14:textId="77777777" w:rsidR="00ED60DE" w:rsidRDefault="00ED60DE">
      <w:r>
        <w:separator/>
      </w:r>
    </w:p>
  </w:endnote>
  <w:endnote w:type="continuationSeparator" w:id="0">
    <w:p w14:paraId="2C298F4D" w14:textId="77777777" w:rsidR="00ED60DE" w:rsidRDefault="00ED60DE">
      <w:r>
        <w:continuationSeparator/>
      </w:r>
    </w:p>
  </w:endnote>
  <w:endnote w:type="continuationNotice" w:id="1">
    <w:p w14:paraId="1A704375" w14:textId="77777777" w:rsidR="00ED60DE" w:rsidRDefault="00ED60D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8E1A7" w14:textId="77777777" w:rsidR="005A644C" w:rsidRDefault="005A644C">
    <w:pPr>
      <w:pStyle w:val="Fuzeile"/>
    </w:pPr>
  </w:p>
  <w:p w14:paraId="06E58E13" w14:textId="77777777" w:rsidR="005A644C" w:rsidRDefault="005A64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CDEEE" w14:textId="61AEF0EF" w:rsidR="00CA7AE5" w:rsidRPr="005A644C" w:rsidRDefault="005A644C" w:rsidP="005A644C">
    <w:pPr>
      <w:pStyle w:val="Fuzeile"/>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F0067" w14:textId="77777777" w:rsidR="00ED60DE" w:rsidRDefault="00ED60DE">
      <w:r>
        <w:separator/>
      </w:r>
    </w:p>
  </w:footnote>
  <w:footnote w:type="continuationSeparator" w:id="0">
    <w:p w14:paraId="069BE5C7" w14:textId="77777777" w:rsidR="00ED60DE" w:rsidRDefault="00ED60DE">
      <w:r>
        <w:continuationSeparator/>
      </w:r>
    </w:p>
  </w:footnote>
  <w:footnote w:type="continuationNotice" w:id="1">
    <w:p w14:paraId="6B7C64A0" w14:textId="77777777" w:rsidR="00ED60DE" w:rsidRDefault="00ED60D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45781" w14:textId="77777777" w:rsidR="005A644C" w:rsidRDefault="005A644C">
    <w:pPr>
      <w:pStyle w:val="Kopfzeile"/>
    </w:pPr>
    <w:r>
      <w:rPr>
        <w:lang w:val="de-DE" w:eastAsia="de-DE"/>
      </w:rPr>
      <w:drawing>
        <wp:anchor distT="0" distB="0" distL="114300" distR="114300" simplePos="0" relativeHeight="251659264" behindDoc="1" locked="0" layoutInCell="1" allowOverlap="1" wp14:anchorId="16BAFC78" wp14:editId="1E74555F">
          <wp:simplePos x="0" y="0"/>
          <wp:positionH relativeFrom="column">
            <wp:posOffset>-100965</wp:posOffset>
          </wp:positionH>
          <wp:positionV relativeFrom="paragraph">
            <wp:posOffset>998220</wp:posOffset>
          </wp:positionV>
          <wp:extent cx="6607810" cy="2876550"/>
          <wp:effectExtent l="19050" t="0" r="2540" b="0"/>
          <wp:wrapNone/>
          <wp:docPr id="13" name="Picture 13"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EE05B" w14:textId="0AF27F65" w:rsidR="005A644C" w:rsidRDefault="005A644C" w:rsidP="005A644C">
    <w:pPr>
      <w:pStyle w:val="Kopfzeile"/>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DB72D5">
      <w:t>ETSI ES 202 785 V1.X.X (2022-XX)</w:t>
    </w:r>
    <w:r>
      <w:rPr>
        <w:noProof w:val="0"/>
      </w:rPr>
      <w:fldChar w:fldCharType="end"/>
    </w:r>
  </w:p>
  <w:p w14:paraId="20E1AB72" w14:textId="78F42315" w:rsidR="005A644C" w:rsidRDefault="005A644C" w:rsidP="005A644C">
    <w:pPr>
      <w:pStyle w:val="Kopfzeile"/>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rsidR="00DB72D5">
      <w:t>19</w:t>
    </w:r>
    <w:r>
      <w:rPr>
        <w:noProof w:val="0"/>
      </w:rPr>
      <w:fldChar w:fldCharType="end"/>
    </w:r>
  </w:p>
  <w:p w14:paraId="0C7B0A96" w14:textId="247112C5" w:rsidR="005A644C" w:rsidRDefault="005A644C" w:rsidP="005A644C">
    <w:pPr>
      <w:pStyle w:val="Kopfzeile"/>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05234BC5" w14:textId="77777777" w:rsidR="00CA7AE5" w:rsidRPr="005A644C" w:rsidRDefault="00CA7AE5" w:rsidP="005A644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50ED7F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7"/>
  </w:num>
  <w:num w:numId="2">
    <w:abstractNumId w:val="30"/>
  </w:num>
  <w:num w:numId="3">
    <w:abstractNumId w:val="12"/>
  </w:num>
  <w:num w:numId="4">
    <w:abstractNumId w:val="19"/>
  </w:num>
  <w:num w:numId="5">
    <w:abstractNumId w:val="24"/>
  </w:num>
  <w:num w:numId="6">
    <w:abstractNumId w:val="2"/>
  </w:num>
  <w:num w:numId="7">
    <w:abstractNumId w:val="1"/>
  </w:num>
  <w:num w:numId="8">
    <w:abstractNumId w:val="0"/>
  </w:num>
  <w:num w:numId="9">
    <w:abstractNumId w:val="24"/>
  </w:num>
  <w:num w:numId="10">
    <w:abstractNumId w:val="24"/>
    <w:lvlOverride w:ilvl="0">
      <w:startOverride w:val="1"/>
    </w:lvlOverride>
  </w:num>
  <w:num w:numId="11">
    <w:abstractNumId w:val="24"/>
    <w:lvlOverride w:ilvl="0">
      <w:startOverride w:val="1"/>
    </w:lvlOverride>
  </w:num>
  <w:num w:numId="12">
    <w:abstractNumId w:val="24"/>
    <w:lvlOverride w:ilvl="0">
      <w:startOverride w:val="1"/>
    </w:lvlOverride>
  </w:num>
  <w:num w:numId="13">
    <w:abstractNumId w:val="29"/>
  </w:num>
  <w:num w:numId="14">
    <w:abstractNumId w:val="31"/>
  </w:num>
  <w:num w:numId="15">
    <w:abstractNumId w:val="24"/>
    <w:lvlOverride w:ilvl="0">
      <w:startOverride w:val="1"/>
    </w:lvlOverride>
  </w:num>
  <w:num w:numId="16">
    <w:abstractNumId w:val="24"/>
    <w:lvlOverride w:ilvl="0">
      <w:startOverride w:val="1"/>
    </w:lvlOverride>
  </w:num>
  <w:num w:numId="17">
    <w:abstractNumId w:val="24"/>
    <w:lvlOverride w:ilvl="0">
      <w:startOverride w:val="1"/>
    </w:lvlOverride>
  </w:num>
  <w:num w:numId="18">
    <w:abstractNumId w:val="24"/>
    <w:lvlOverride w:ilvl="0">
      <w:startOverride w:val="1"/>
    </w:lvlOverride>
  </w:num>
  <w:num w:numId="19">
    <w:abstractNumId w:val="24"/>
    <w:lvlOverride w:ilvl="0">
      <w:startOverride w:val="1"/>
    </w:lvlOverride>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16"/>
  </w:num>
  <w:num w:numId="28">
    <w:abstractNumId w:val="26"/>
  </w:num>
  <w:num w:numId="29">
    <w:abstractNumId w:val="22"/>
  </w:num>
  <w:num w:numId="30">
    <w:abstractNumId w:val="25"/>
  </w:num>
  <w:num w:numId="31">
    <w:abstractNumId w:val="15"/>
  </w:num>
  <w:num w:numId="32">
    <w:abstractNumId w:val="11"/>
  </w:num>
  <w:num w:numId="33">
    <w:abstractNumId w:val="13"/>
  </w:num>
  <w:num w:numId="34">
    <w:abstractNumId w:val="23"/>
  </w:num>
  <w:num w:numId="35">
    <w:abstractNumId w:val="28"/>
  </w:num>
  <w:num w:numId="36">
    <w:abstractNumId w:val="20"/>
  </w:num>
  <w:num w:numId="37">
    <w:abstractNumId w:val="10"/>
  </w:num>
  <w:num w:numId="38">
    <w:abstractNumId w:val="21"/>
  </w:num>
  <w:num w:numId="39">
    <w:abstractNumId w:val="14"/>
  </w:num>
  <w:num w:numId="40">
    <w:abstractNumId w:val="18"/>
  </w:num>
  <w:num w:numId="41">
    <w:abstractNumId w:val="27"/>
  </w:num>
  <w:num w:numId="42">
    <w:abstractNumId w:val="24"/>
    <w:lvlOverride w:ilvl="0">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s Grabowski">
    <w15:presenceInfo w15:providerId="Windows Live" w15:userId="c599917eea967e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283"/>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396"/>
    <w:rsid w:val="000043EB"/>
    <w:rsid w:val="00004ACF"/>
    <w:rsid w:val="00006BE8"/>
    <w:rsid w:val="00014FA7"/>
    <w:rsid w:val="000155DD"/>
    <w:rsid w:val="00016781"/>
    <w:rsid w:val="000251C0"/>
    <w:rsid w:val="000261AF"/>
    <w:rsid w:val="00027402"/>
    <w:rsid w:val="00040612"/>
    <w:rsid w:val="000407BD"/>
    <w:rsid w:val="0004370A"/>
    <w:rsid w:val="0004546E"/>
    <w:rsid w:val="0004677B"/>
    <w:rsid w:val="00056A14"/>
    <w:rsid w:val="000574EE"/>
    <w:rsid w:val="00060B54"/>
    <w:rsid w:val="00061FA6"/>
    <w:rsid w:val="00063D5A"/>
    <w:rsid w:val="00065A13"/>
    <w:rsid w:val="00065E51"/>
    <w:rsid w:val="00070A14"/>
    <w:rsid w:val="000720AA"/>
    <w:rsid w:val="00084CEB"/>
    <w:rsid w:val="0008541D"/>
    <w:rsid w:val="00092E5A"/>
    <w:rsid w:val="0009317E"/>
    <w:rsid w:val="000932B2"/>
    <w:rsid w:val="00097AD4"/>
    <w:rsid w:val="00097F92"/>
    <w:rsid w:val="000A0349"/>
    <w:rsid w:val="000A5F44"/>
    <w:rsid w:val="000A738B"/>
    <w:rsid w:val="000B0094"/>
    <w:rsid w:val="000C0481"/>
    <w:rsid w:val="000C10B8"/>
    <w:rsid w:val="000C5431"/>
    <w:rsid w:val="000C69F0"/>
    <w:rsid w:val="000D0212"/>
    <w:rsid w:val="000D198F"/>
    <w:rsid w:val="000E0A71"/>
    <w:rsid w:val="000E3DCE"/>
    <w:rsid w:val="000F4515"/>
    <w:rsid w:val="000F66B6"/>
    <w:rsid w:val="000F7566"/>
    <w:rsid w:val="001003A5"/>
    <w:rsid w:val="00103B16"/>
    <w:rsid w:val="001151C4"/>
    <w:rsid w:val="001207B3"/>
    <w:rsid w:val="00121288"/>
    <w:rsid w:val="00127B26"/>
    <w:rsid w:val="00127E92"/>
    <w:rsid w:val="00134B73"/>
    <w:rsid w:val="001363F2"/>
    <w:rsid w:val="00136594"/>
    <w:rsid w:val="00143B10"/>
    <w:rsid w:val="0014422E"/>
    <w:rsid w:val="00144278"/>
    <w:rsid w:val="00145315"/>
    <w:rsid w:val="0015034D"/>
    <w:rsid w:val="00150FA6"/>
    <w:rsid w:val="00152B27"/>
    <w:rsid w:val="00154D56"/>
    <w:rsid w:val="001600BC"/>
    <w:rsid w:val="00161670"/>
    <w:rsid w:val="0016356D"/>
    <w:rsid w:val="00163ED1"/>
    <w:rsid w:val="00164C60"/>
    <w:rsid w:val="00165031"/>
    <w:rsid w:val="001676CF"/>
    <w:rsid w:val="00173028"/>
    <w:rsid w:val="001756C5"/>
    <w:rsid w:val="001770D8"/>
    <w:rsid w:val="00181995"/>
    <w:rsid w:val="00182F82"/>
    <w:rsid w:val="00183FFA"/>
    <w:rsid w:val="001863FA"/>
    <w:rsid w:val="00190746"/>
    <w:rsid w:val="00193C94"/>
    <w:rsid w:val="00193D96"/>
    <w:rsid w:val="00196B0B"/>
    <w:rsid w:val="001A5CBF"/>
    <w:rsid w:val="001A7389"/>
    <w:rsid w:val="001A74A4"/>
    <w:rsid w:val="001B1D19"/>
    <w:rsid w:val="001B1E75"/>
    <w:rsid w:val="001B30B2"/>
    <w:rsid w:val="001C6D41"/>
    <w:rsid w:val="001D135D"/>
    <w:rsid w:val="001D30B4"/>
    <w:rsid w:val="001D4241"/>
    <w:rsid w:val="001D500B"/>
    <w:rsid w:val="001D551B"/>
    <w:rsid w:val="001E22DC"/>
    <w:rsid w:val="001E399D"/>
    <w:rsid w:val="001E3D98"/>
    <w:rsid w:val="001E5274"/>
    <w:rsid w:val="001F12FF"/>
    <w:rsid w:val="001F21F6"/>
    <w:rsid w:val="001F57C6"/>
    <w:rsid w:val="001F6DF4"/>
    <w:rsid w:val="00201724"/>
    <w:rsid w:val="00202624"/>
    <w:rsid w:val="00213943"/>
    <w:rsid w:val="00215A37"/>
    <w:rsid w:val="00216B94"/>
    <w:rsid w:val="002205FE"/>
    <w:rsid w:val="00224950"/>
    <w:rsid w:val="002251A0"/>
    <w:rsid w:val="00227B88"/>
    <w:rsid w:val="00231AAF"/>
    <w:rsid w:val="00233DF8"/>
    <w:rsid w:val="0023623B"/>
    <w:rsid w:val="0023685C"/>
    <w:rsid w:val="00241067"/>
    <w:rsid w:val="002437E9"/>
    <w:rsid w:val="00250DE2"/>
    <w:rsid w:val="002510A7"/>
    <w:rsid w:val="00251B45"/>
    <w:rsid w:val="00252757"/>
    <w:rsid w:val="00253580"/>
    <w:rsid w:val="00266F4C"/>
    <w:rsid w:val="002716CC"/>
    <w:rsid w:val="002731D8"/>
    <w:rsid w:val="002816AA"/>
    <w:rsid w:val="00281C23"/>
    <w:rsid w:val="002849AD"/>
    <w:rsid w:val="002875A2"/>
    <w:rsid w:val="00290B5D"/>
    <w:rsid w:val="00291C76"/>
    <w:rsid w:val="00291C89"/>
    <w:rsid w:val="00295A53"/>
    <w:rsid w:val="00296679"/>
    <w:rsid w:val="0029705B"/>
    <w:rsid w:val="002A1793"/>
    <w:rsid w:val="002A1D8F"/>
    <w:rsid w:val="002B1794"/>
    <w:rsid w:val="002B1971"/>
    <w:rsid w:val="002B352E"/>
    <w:rsid w:val="002B3AC6"/>
    <w:rsid w:val="002B3E2C"/>
    <w:rsid w:val="002B427D"/>
    <w:rsid w:val="002C1155"/>
    <w:rsid w:val="002C5A3B"/>
    <w:rsid w:val="002D151E"/>
    <w:rsid w:val="002D4099"/>
    <w:rsid w:val="002D492A"/>
    <w:rsid w:val="002D77BE"/>
    <w:rsid w:val="002F00F4"/>
    <w:rsid w:val="002F4DE9"/>
    <w:rsid w:val="002F5565"/>
    <w:rsid w:val="002F66EF"/>
    <w:rsid w:val="00302244"/>
    <w:rsid w:val="00302279"/>
    <w:rsid w:val="00306E31"/>
    <w:rsid w:val="00310791"/>
    <w:rsid w:val="00310FA2"/>
    <w:rsid w:val="00313CD5"/>
    <w:rsid w:val="00313E8F"/>
    <w:rsid w:val="003173D2"/>
    <w:rsid w:val="00317A8C"/>
    <w:rsid w:val="003212D4"/>
    <w:rsid w:val="00327ECC"/>
    <w:rsid w:val="00332BB7"/>
    <w:rsid w:val="00337C31"/>
    <w:rsid w:val="003456F8"/>
    <w:rsid w:val="003457C2"/>
    <w:rsid w:val="00345EC5"/>
    <w:rsid w:val="0035129B"/>
    <w:rsid w:val="003524A4"/>
    <w:rsid w:val="003529FF"/>
    <w:rsid w:val="00353C5E"/>
    <w:rsid w:val="003606F3"/>
    <w:rsid w:val="00363494"/>
    <w:rsid w:val="003641A0"/>
    <w:rsid w:val="00364603"/>
    <w:rsid w:val="00364B2F"/>
    <w:rsid w:val="00365BA3"/>
    <w:rsid w:val="00367BEF"/>
    <w:rsid w:val="003770C1"/>
    <w:rsid w:val="00381EBA"/>
    <w:rsid w:val="00382364"/>
    <w:rsid w:val="003832E2"/>
    <w:rsid w:val="003945E7"/>
    <w:rsid w:val="00396EC4"/>
    <w:rsid w:val="003B32DC"/>
    <w:rsid w:val="003C5A96"/>
    <w:rsid w:val="003D0331"/>
    <w:rsid w:val="003D06A5"/>
    <w:rsid w:val="003D2BF9"/>
    <w:rsid w:val="003D5506"/>
    <w:rsid w:val="003D635A"/>
    <w:rsid w:val="003F112E"/>
    <w:rsid w:val="003F1B79"/>
    <w:rsid w:val="003F1B9A"/>
    <w:rsid w:val="00400475"/>
    <w:rsid w:val="0040180D"/>
    <w:rsid w:val="004145DA"/>
    <w:rsid w:val="004150BD"/>
    <w:rsid w:val="004166DB"/>
    <w:rsid w:val="004171B8"/>
    <w:rsid w:val="00422024"/>
    <w:rsid w:val="00422970"/>
    <w:rsid w:val="00424503"/>
    <w:rsid w:val="00426D35"/>
    <w:rsid w:val="00427E19"/>
    <w:rsid w:val="00432271"/>
    <w:rsid w:val="00433AD8"/>
    <w:rsid w:val="00437D46"/>
    <w:rsid w:val="00441394"/>
    <w:rsid w:val="0045498D"/>
    <w:rsid w:val="004624CD"/>
    <w:rsid w:val="00465B74"/>
    <w:rsid w:val="0047089C"/>
    <w:rsid w:val="004731E2"/>
    <w:rsid w:val="00482FC9"/>
    <w:rsid w:val="004877C0"/>
    <w:rsid w:val="004A39BE"/>
    <w:rsid w:val="004A4811"/>
    <w:rsid w:val="004A4C4D"/>
    <w:rsid w:val="004B0297"/>
    <w:rsid w:val="004B548C"/>
    <w:rsid w:val="004C1332"/>
    <w:rsid w:val="004C2D80"/>
    <w:rsid w:val="004C2DFD"/>
    <w:rsid w:val="004C74EB"/>
    <w:rsid w:val="004C77C6"/>
    <w:rsid w:val="004C7EF1"/>
    <w:rsid w:val="004D34FA"/>
    <w:rsid w:val="004D43A3"/>
    <w:rsid w:val="004E6D89"/>
    <w:rsid w:val="004E718F"/>
    <w:rsid w:val="004E7326"/>
    <w:rsid w:val="004F0C08"/>
    <w:rsid w:val="004F1DF5"/>
    <w:rsid w:val="00500E8A"/>
    <w:rsid w:val="00510D98"/>
    <w:rsid w:val="00516189"/>
    <w:rsid w:val="0052433A"/>
    <w:rsid w:val="005362A7"/>
    <w:rsid w:val="00541317"/>
    <w:rsid w:val="00542B12"/>
    <w:rsid w:val="00543621"/>
    <w:rsid w:val="00544784"/>
    <w:rsid w:val="005455F6"/>
    <w:rsid w:val="00547741"/>
    <w:rsid w:val="00550975"/>
    <w:rsid w:val="00552E8B"/>
    <w:rsid w:val="0055513E"/>
    <w:rsid w:val="005571C8"/>
    <w:rsid w:val="005614AF"/>
    <w:rsid w:val="00561F7B"/>
    <w:rsid w:val="005641AE"/>
    <w:rsid w:val="00565CFA"/>
    <w:rsid w:val="0057032A"/>
    <w:rsid w:val="005715EE"/>
    <w:rsid w:val="00575D90"/>
    <w:rsid w:val="005823E8"/>
    <w:rsid w:val="00583DCE"/>
    <w:rsid w:val="00584B83"/>
    <w:rsid w:val="00585DC3"/>
    <w:rsid w:val="005903F4"/>
    <w:rsid w:val="00590D8F"/>
    <w:rsid w:val="00590E5D"/>
    <w:rsid w:val="00592FAF"/>
    <w:rsid w:val="00594C93"/>
    <w:rsid w:val="005A644C"/>
    <w:rsid w:val="005A6F40"/>
    <w:rsid w:val="005C30A1"/>
    <w:rsid w:val="005C5A2F"/>
    <w:rsid w:val="005D39BC"/>
    <w:rsid w:val="005E2177"/>
    <w:rsid w:val="005E5C74"/>
    <w:rsid w:val="005E6E16"/>
    <w:rsid w:val="00603171"/>
    <w:rsid w:val="0060594B"/>
    <w:rsid w:val="00611BA9"/>
    <w:rsid w:val="0064234C"/>
    <w:rsid w:val="00642BB5"/>
    <w:rsid w:val="006443D1"/>
    <w:rsid w:val="00644C5F"/>
    <w:rsid w:val="00644DD2"/>
    <w:rsid w:val="00646589"/>
    <w:rsid w:val="006500EB"/>
    <w:rsid w:val="00653BAA"/>
    <w:rsid w:val="00656BA4"/>
    <w:rsid w:val="00661986"/>
    <w:rsid w:val="00661CA8"/>
    <w:rsid w:val="006648CB"/>
    <w:rsid w:val="006708D9"/>
    <w:rsid w:val="00671711"/>
    <w:rsid w:val="00672128"/>
    <w:rsid w:val="0067356F"/>
    <w:rsid w:val="00674F3C"/>
    <w:rsid w:val="00677833"/>
    <w:rsid w:val="00682A07"/>
    <w:rsid w:val="0068610E"/>
    <w:rsid w:val="00694DBD"/>
    <w:rsid w:val="0069771A"/>
    <w:rsid w:val="006A20AB"/>
    <w:rsid w:val="006A462C"/>
    <w:rsid w:val="006A61DE"/>
    <w:rsid w:val="006A63DB"/>
    <w:rsid w:val="006A748E"/>
    <w:rsid w:val="006A751D"/>
    <w:rsid w:val="006B3500"/>
    <w:rsid w:val="006B7C46"/>
    <w:rsid w:val="006C068F"/>
    <w:rsid w:val="006C1A68"/>
    <w:rsid w:val="006C378C"/>
    <w:rsid w:val="006D5BAF"/>
    <w:rsid w:val="006E1889"/>
    <w:rsid w:val="006E4BBF"/>
    <w:rsid w:val="006E6404"/>
    <w:rsid w:val="006E73E8"/>
    <w:rsid w:val="006F37DF"/>
    <w:rsid w:val="006F3A47"/>
    <w:rsid w:val="006F3AF7"/>
    <w:rsid w:val="00700EDD"/>
    <w:rsid w:val="00701BDE"/>
    <w:rsid w:val="00705449"/>
    <w:rsid w:val="00710D0E"/>
    <w:rsid w:val="00711958"/>
    <w:rsid w:val="00713D96"/>
    <w:rsid w:val="00721B9D"/>
    <w:rsid w:val="0072297F"/>
    <w:rsid w:val="00725A24"/>
    <w:rsid w:val="00731493"/>
    <w:rsid w:val="00732D76"/>
    <w:rsid w:val="007332CE"/>
    <w:rsid w:val="00736167"/>
    <w:rsid w:val="0074100A"/>
    <w:rsid w:val="007427E7"/>
    <w:rsid w:val="007435F3"/>
    <w:rsid w:val="00750725"/>
    <w:rsid w:val="007510AF"/>
    <w:rsid w:val="007572B2"/>
    <w:rsid w:val="007612BD"/>
    <w:rsid w:val="007612E9"/>
    <w:rsid w:val="007627FA"/>
    <w:rsid w:val="00764441"/>
    <w:rsid w:val="007656E7"/>
    <w:rsid w:val="0076647D"/>
    <w:rsid w:val="00770795"/>
    <w:rsid w:val="007719B1"/>
    <w:rsid w:val="00774C8E"/>
    <w:rsid w:val="00774E69"/>
    <w:rsid w:val="0077559D"/>
    <w:rsid w:val="00777018"/>
    <w:rsid w:val="007777D0"/>
    <w:rsid w:val="00782175"/>
    <w:rsid w:val="00790905"/>
    <w:rsid w:val="007A3C1D"/>
    <w:rsid w:val="007A7FEC"/>
    <w:rsid w:val="007B0EAF"/>
    <w:rsid w:val="007C09A4"/>
    <w:rsid w:val="007C7DC3"/>
    <w:rsid w:val="007D1BF2"/>
    <w:rsid w:val="007D3703"/>
    <w:rsid w:val="007D439C"/>
    <w:rsid w:val="007D45DE"/>
    <w:rsid w:val="007D4B12"/>
    <w:rsid w:val="007D4F72"/>
    <w:rsid w:val="007D5F47"/>
    <w:rsid w:val="007D7C29"/>
    <w:rsid w:val="007E1241"/>
    <w:rsid w:val="007E6E9E"/>
    <w:rsid w:val="007F1AC2"/>
    <w:rsid w:val="007F373D"/>
    <w:rsid w:val="007F4D54"/>
    <w:rsid w:val="008044DD"/>
    <w:rsid w:val="008070AB"/>
    <w:rsid w:val="00810538"/>
    <w:rsid w:val="008114A6"/>
    <w:rsid w:val="00814448"/>
    <w:rsid w:val="008166B2"/>
    <w:rsid w:val="00817C4C"/>
    <w:rsid w:val="00821298"/>
    <w:rsid w:val="00835BF5"/>
    <w:rsid w:val="0083646C"/>
    <w:rsid w:val="008367E0"/>
    <w:rsid w:val="008441D1"/>
    <w:rsid w:val="00847209"/>
    <w:rsid w:val="00847BB8"/>
    <w:rsid w:val="00850812"/>
    <w:rsid w:val="00850970"/>
    <w:rsid w:val="008520DE"/>
    <w:rsid w:val="008552D5"/>
    <w:rsid w:val="008556DB"/>
    <w:rsid w:val="00861B15"/>
    <w:rsid w:val="00862104"/>
    <w:rsid w:val="00862C3A"/>
    <w:rsid w:val="00864C7F"/>
    <w:rsid w:val="00871594"/>
    <w:rsid w:val="00874475"/>
    <w:rsid w:val="008850C3"/>
    <w:rsid w:val="00895A20"/>
    <w:rsid w:val="008A3EDF"/>
    <w:rsid w:val="008A77CC"/>
    <w:rsid w:val="008A7F93"/>
    <w:rsid w:val="008B7259"/>
    <w:rsid w:val="008C3EC7"/>
    <w:rsid w:val="008D1E6E"/>
    <w:rsid w:val="008D3CE1"/>
    <w:rsid w:val="008E28DA"/>
    <w:rsid w:val="008E356F"/>
    <w:rsid w:val="008E6817"/>
    <w:rsid w:val="008E7074"/>
    <w:rsid w:val="008E7E1C"/>
    <w:rsid w:val="008F0E7C"/>
    <w:rsid w:val="008F19EE"/>
    <w:rsid w:val="008F37D2"/>
    <w:rsid w:val="008F43F1"/>
    <w:rsid w:val="008F442D"/>
    <w:rsid w:val="008F59D1"/>
    <w:rsid w:val="008F6A86"/>
    <w:rsid w:val="0090271C"/>
    <w:rsid w:val="00905B90"/>
    <w:rsid w:val="00911B36"/>
    <w:rsid w:val="009133E5"/>
    <w:rsid w:val="00913AFC"/>
    <w:rsid w:val="0092141D"/>
    <w:rsid w:val="0092300C"/>
    <w:rsid w:val="00932AB4"/>
    <w:rsid w:val="009404D0"/>
    <w:rsid w:val="0094696C"/>
    <w:rsid w:val="009517A0"/>
    <w:rsid w:val="00954D3B"/>
    <w:rsid w:val="00954D69"/>
    <w:rsid w:val="00956D7E"/>
    <w:rsid w:val="009602BD"/>
    <w:rsid w:val="0096325F"/>
    <w:rsid w:val="00963653"/>
    <w:rsid w:val="0096383A"/>
    <w:rsid w:val="00964031"/>
    <w:rsid w:val="00964F68"/>
    <w:rsid w:val="009706E0"/>
    <w:rsid w:val="0097164B"/>
    <w:rsid w:val="00974B24"/>
    <w:rsid w:val="009772D0"/>
    <w:rsid w:val="0098508D"/>
    <w:rsid w:val="0098754E"/>
    <w:rsid w:val="009905BA"/>
    <w:rsid w:val="00990616"/>
    <w:rsid w:val="00991868"/>
    <w:rsid w:val="00995CA7"/>
    <w:rsid w:val="00996C07"/>
    <w:rsid w:val="009A1691"/>
    <w:rsid w:val="009A33B0"/>
    <w:rsid w:val="009A3D48"/>
    <w:rsid w:val="009A5D18"/>
    <w:rsid w:val="009B06BE"/>
    <w:rsid w:val="009B19FC"/>
    <w:rsid w:val="009B273E"/>
    <w:rsid w:val="009C3EDE"/>
    <w:rsid w:val="009D1F88"/>
    <w:rsid w:val="009D31E5"/>
    <w:rsid w:val="009E7A41"/>
    <w:rsid w:val="009F2269"/>
    <w:rsid w:val="009F4489"/>
    <w:rsid w:val="009F7E49"/>
    <w:rsid w:val="00A00FA3"/>
    <w:rsid w:val="00A0119B"/>
    <w:rsid w:val="00A013D5"/>
    <w:rsid w:val="00A04F32"/>
    <w:rsid w:val="00A079B9"/>
    <w:rsid w:val="00A13E24"/>
    <w:rsid w:val="00A15B24"/>
    <w:rsid w:val="00A1601E"/>
    <w:rsid w:val="00A20810"/>
    <w:rsid w:val="00A263E8"/>
    <w:rsid w:val="00A279F6"/>
    <w:rsid w:val="00A31A0A"/>
    <w:rsid w:val="00A320AE"/>
    <w:rsid w:val="00A33BC8"/>
    <w:rsid w:val="00A35CAC"/>
    <w:rsid w:val="00A4249E"/>
    <w:rsid w:val="00A46AEA"/>
    <w:rsid w:val="00A504FD"/>
    <w:rsid w:val="00A56642"/>
    <w:rsid w:val="00A56F9B"/>
    <w:rsid w:val="00A63BF4"/>
    <w:rsid w:val="00A65769"/>
    <w:rsid w:val="00A71CD0"/>
    <w:rsid w:val="00A71FE8"/>
    <w:rsid w:val="00A7315F"/>
    <w:rsid w:val="00A81C40"/>
    <w:rsid w:val="00A83875"/>
    <w:rsid w:val="00A83EC3"/>
    <w:rsid w:val="00A86D2F"/>
    <w:rsid w:val="00A877AB"/>
    <w:rsid w:val="00A9291D"/>
    <w:rsid w:val="00A94639"/>
    <w:rsid w:val="00A96A35"/>
    <w:rsid w:val="00A96AB0"/>
    <w:rsid w:val="00AA56C8"/>
    <w:rsid w:val="00AB0779"/>
    <w:rsid w:val="00AB09D1"/>
    <w:rsid w:val="00AB348C"/>
    <w:rsid w:val="00AB3C58"/>
    <w:rsid w:val="00AB5694"/>
    <w:rsid w:val="00AC4240"/>
    <w:rsid w:val="00AC61CA"/>
    <w:rsid w:val="00AC751F"/>
    <w:rsid w:val="00AD2550"/>
    <w:rsid w:val="00AD267D"/>
    <w:rsid w:val="00AD4D5F"/>
    <w:rsid w:val="00AE3A73"/>
    <w:rsid w:val="00AE69A3"/>
    <w:rsid w:val="00AF042F"/>
    <w:rsid w:val="00AF5847"/>
    <w:rsid w:val="00B009F6"/>
    <w:rsid w:val="00B03048"/>
    <w:rsid w:val="00B07C8C"/>
    <w:rsid w:val="00B10DC7"/>
    <w:rsid w:val="00B1107B"/>
    <w:rsid w:val="00B12091"/>
    <w:rsid w:val="00B138C0"/>
    <w:rsid w:val="00B14250"/>
    <w:rsid w:val="00B252FD"/>
    <w:rsid w:val="00B3064C"/>
    <w:rsid w:val="00B31964"/>
    <w:rsid w:val="00B326BA"/>
    <w:rsid w:val="00B32F2C"/>
    <w:rsid w:val="00B358D4"/>
    <w:rsid w:val="00B362C8"/>
    <w:rsid w:val="00B4034C"/>
    <w:rsid w:val="00B42040"/>
    <w:rsid w:val="00B42660"/>
    <w:rsid w:val="00B45B0C"/>
    <w:rsid w:val="00B466AF"/>
    <w:rsid w:val="00B50F09"/>
    <w:rsid w:val="00B546EB"/>
    <w:rsid w:val="00B61ADD"/>
    <w:rsid w:val="00B63BAB"/>
    <w:rsid w:val="00B63CC9"/>
    <w:rsid w:val="00B64F8E"/>
    <w:rsid w:val="00B6666D"/>
    <w:rsid w:val="00B71567"/>
    <w:rsid w:val="00B7506C"/>
    <w:rsid w:val="00B771F6"/>
    <w:rsid w:val="00B81874"/>
    <w:rsid w:val="00B820A4"/>
    <w:rsid w:val="00B8268D"/>
    <w:rsid w:val="00B83766"/>
    <w:rsid w:val="00B837DE"/>
    <w:rsid w:val="00B83B0E"/>
    <w:rsid w:val="00B83EA4"/>
    <w:rsid w:val="00B90B20"/>
    <w:rsid w:val="00B9426B"/>
    <w:rsid w:val="00B966DB"/>
    <w:rsid w:val="00B9778C"/>
    <w:rsid w:val="00B97D4B"/>
    <w:rsid w:val="00B97EFC"/>
    <w:rsid w:val="00BA14DF"/>
    <w:rsid w:val="00BA404F"/>
    <w:rsid w:val="00BA4AC1"/>
    <w:rsid w:val="00BB26EE"/>
    <w:rsid w:val="00BB6291"/>
    <w:rsid w:val="00BC01D9"/>
    <w:rsid w:val="00BC2B55"/>
    <w:rsid w:val="00BC7F68"/>
    <w:rsid w:val="00BD04CF"/>
    <w:rsid w:val="00BD0C2F"/>
    <w:rsid w:val="00BD0E1C"/>
    <w:rsid w:val="00BD320C"/>
    <w:rsid w:val="00BD378C"/>
    <w:rsid w:val="00BD3AFE"/>
    <w:rsid w:val="00BD5154"/>
    <w:rsid w:val="00BD66E5"/>
    <w:rsid w:val="00BE3EED"/>
    <w:rsid w:val="00BE430E"/>
    <w:rsid w:val="00BF13A7"/>
    <w:rsid w:val="00BF1720"/>
    <w:rsid w:val="00BF4869"/>
    <w:rsid w:val="00BF6019"/>
    <w:rsid w:val="00BF6828"/>
    <w:rsid w:val="00C025E0"/>
    <w:rsid w:val="00C06F4D"/>
    <w:rsid w:val="00C07A15"/>
    <w:rsid w:val="00C22292"/>
    <w:rsid w:val="00C25EB3"/>
    <w:rsid w:val="00C27113"/>
    <w:rsid w:val="00C30BB2"/>
    <w:rsid w:val="00C34DDE"/>
    <w:rsid w:val="00C35FBF"/>
    <w:rsid w:val="00C42F2E"/>
    <w:rsid w:val="00C43562"/>
    <w:rsid w:val="00C44798"/>
    <w:rsid w:val="00C4607E"/>
    <w:rsid w:val="00C4642C"/>
    <w:rsid w:val="00C46627"/>
    <w:rsid w:val="00C5159A"/>
    <w:rsid w:val="00C52FFF"/>
    <w:rsid w:val="00C601BA"/>
    <w:rsid w:val="00C803EB"/>
    <w:rsid w:val="00C8664A"/>
    <w:rsid w:val="00C902B0"/>
    <w:rsid w:val="00C9201D"/>
    <w:rsid w:val="00C96CDD"/>
    <w:rsid w:val="00CA1AF8"/>
    <w:rsid w:val="00CA3999"/>
    <w:rsid w:val="00CA4B7D"/>
    <w:rsid w:val="00CA7AE5"/>
    <w:rsid w:val="00CB0F42"/>
    <w:rsid w:val="00CB2B98"/>
    <w:rsid w:val="00CB3396"/>
    <w:rsid w:val="00CC1E31"/>
    <w:rsid w:val="00CD3F53"/>
    <w:rsid w:val="00CE24F3"/>
    <w:rsid w:val="00CE2593"/>
    <w:rsid w:val="00CE4C1F"/>
    <w:rsid w:val="00CE6160"/>
    <w:rsid w:val="00CE77F3"/>
    <w:rsid w:val="00CF1B28"/>
    <w:rsid w:val="00CF32D4"/>
    <w:rsid w:val="00D0441B"/>
    <w:rsid w:val="00D20EDA"/>
    <w:rsid w:val="00D23426"/>
    <w:rsid w:val="00D2656B"/>
    <w:rsid w:val="00D271F2"/>
    <w:rsid w:val="00D33102"/>
    <w:rsid w:val="00D35960"/>
    <w:rsid w:val="00D41CC4"/>
    <w:rsid w:val="00D46692"/>
    <w:rsid w:val="00D469C2"/>
    <w:rsid w:val="00D536FE"/>
    <w:rsid w:val="00D53EF1"/>
    <w:rsid w:val="00D5409C"/>
    <w:rsid w:val="00D5695F"/>
    <w:rsid w:val="00D61A9A"/>
    <w:rsid w:val="00D6218D"/>
    <w:rsid w:val="00D66E9F"/>
    <w:rsid w:val="00D778B2"/>
    <w:rsid w:val="00D80ECA"/>
    <w:rsid w:val="00D81554"/>
    <w:rsid w:val="00D828A1"/>
    <w:rsid w:val="00D83FBD"/>
    <w:rsid w:val="00D87551"/>
    <w:rsid w:val="00D91548"/>
    <w:rsid w:val="00D97F71"/>
    <w:rsid w:val="00DA19C5"/>
    <w:rsid w:val="00DA628F"/>
    <w:rsid w:val="00DA6B49"/>
    <w:rsid w:val="00DB1A79"/>
    <w:rsid w:val="00DB72D5"/>
    <w:rsid w:val="00DC3E8E"/>
    <w:rsid w:val="00DC4225"/>
    <w:rsid w:val="00DC42C7"/>
    <w:rsid w:val="00DC5B40"/>
    <w:rsid w:val="00DD578E"/>
    <w:rsid w:val="00DE54FF"/>
    <w:rsid w:val="00DE5DBA"/>
    <w:rsid w:val="00DE6D23"/>
    <w:rsid w:val="00DF005E"/>
    <w:rsid w:val="00E0596A"/>
    <w:rsid w:val="00E076F0"/>
    <w:rsid w:val="00E12776"/>
    <w:rsid w:val="00E136E3"/>
    <w:rsid w:val="00E15429"/>
    <w:rsid w:val="00E20304"/>
    <w:rsid w:val="00E26397"/>
    <w:rsid w:val="00E3024C"/>
    <w:rsid w:val="00E31251"/>
    <w:rsid w:val="00E32242"/>
    <w:rsid w:val="00E3318B"/>
    <w:rsid w:val="00E411F5"/>
    <w:rsid w:val="00E41525"/>
    <w:rsid w:val="00E5219F"/>
    <w:rsid w:val="00E545E1"/>
    <w:rsid w:val="00E66575"/>
    <w:rsid w:val="00E708B4"/>
    <w:rsid w:val="00E738B4"/>
    <w:rsid w:val="00E74690"/>
    <w:rsid w:val="00E81C5B"/>
    <w:rsid w:val="00E82F3A"/>
    <w:rsid w:val="00E90B1B"/>
    <w:rsid w:val="00E94AA2"/>
    <w:rsid w:val="00EA33A6"/>
    <w:rsid w:val="00EB50CC"/>
    <w:rsid w:val="00EB6ACA"/>
    <w:rsid w:val="00EC53B4"/>
    <w:rsid w:val="00EC7F8D"/>
    <w:rsid w:val="00ED096F"/>
    <w:rsid w:val="00ED248E"/>
    <w:rsid w:val="00ED46B1"/>
    <w:rsid w:val="00ED5E84"/>
    <w:rsid w:val="00ED60DE"/>
    <w:rsid w:val="00EE6B4F"/>
    <w:rsid w:val="00EF0C14"/>
    <w:rsid w:val="00EF37C9"/>
    <w:rsid w:val="00F025D3"/>
    <w:rsid w:val="00F03790"/>
    <w:rsid w:val="00F044FE"/>
    <w:rsid w:val="00F04A3C"/>
    <w:rsid w:val="00F05549"/>
    <w:rsid w:val="00F0561B"/>
    <w:rsid w:val="00F108AB"/>
    <w:rsid w:val="00F1124A"/>
    <w:rsid w:val="00F138CE"/>
    <w:rsid w:val="00F17893"/>
    <w:rsid w:val="00F2117D"/>
    <w:rsid w:val="00F21467"/>
    <w:rsid w:val="00F2174B"/>
    <w:rsid w:val="00F22121"/>
    <w:rsid w:val="00F230EE"/>
    <w:rsid w:val="00F23523"/>
    <w:rsid w:val="00F25855"/>
    <w:rsid w:val="00F27DF9"/>
    <w:rsid w:val="00F33A72"/>
    <w:rsid w:val="00F3789D"/>
    <w:rsid w:val="00F411DA"/>
    <w:rsid w:val="00F42F33"/>
    <w:rsid w:val="00F434AD"/>
    <w:rsid w:val="00F4444C"/>
    <w:rsid w:val="00F45457"/>
    <w:rsid w:val="00F45646"/>
    <w:rsid w:val="00F503E4"/>
    <w:rsid w:val="00F50A86"/>
    <w:rsid w:val="00F5656A"/>
    <w:rsid w:val="00F6341B"/>
    <w:rsid w:val="00F638C0"/>
    <w:rsid w:val="00F65DF9"/>
    <w:rsid w:val="00F6724C"/>
    <w:rsid w:val="00F676D8"/>
    <w:rsid w:val="00F67A6F"/>
    <w:rsid w:val="00F67C0D"/>
    <w:rsid w:val="00F70020"/>
    <w:rsid w:val="00F72220"/>
    <w:rsid w:val="00F75173"/>
    <w:rsid w:val="00F83378"/>
    <w:rsid w:val="00F86075"/>
    <w:rsid w:val="00F903ED"/>
    <w:rsid w:val="00F92AE2"/>
    <w:rsid w:val="00F94713"/>
    <w:rsid w:val="00F95B05"/>
    <w:rsid w:val="00F97663"/>
    <w:rsid w:val="00F978F1"/>
    <w:rsid w:val="00FA0850"/>
    <w:rsid w:val="00FA7499"/>
    <w:rsid w:val="00FA7BAA"/>
    <w:rsid w:val="00FB7435"/>
    <w:rsid w:val="00FC1895"/>
    <w:rsid w:val="00FC2365"/>
    <w:rsid w:val="00FC3AC3"/>
    <w:rsid w:val="00FC4FF9"/>
    <w:rsid w:val="00FC7C6F"/>
    <w:rsid w:val="00FD274C"/>
    <w:rsid w:val="00FE4837"/>
    <w:rsid w:val="00FE52F7"/>
    <w:rsid w:val="00FE775B"/>
    <w:rsid w:val="00FF2B3B"/>
    <w:rsid w:val="00FF32E1"/>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C1B661"/>
  <w15:chartTrackingRefBased/>
  <w15:docId w15:val="{ED4FA6C3-2329-457D-A7CD-D0E603055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A644C"/>
    <w:pPr>
      <w:overflowPunct w:val="0"/>
      <w:autoSpaceDE w:val="0"/>
      <w:autoSpaceDN w:val="0"/>
      <w:adjustRightInd w:val="0"/>
      <w:spacing w:after="180"/>
      <w:textAlignment w:val="baseline"/>
    </w:pPr>
    <w:rPr>
      <w:lang w:eastAsia="en-US"/>
    </w:rPr>
  </w:style>
  <w:style w:type="paragraph" w:styleId="berschrift1">
    <w:name w:val="heading 1"/>
    <w:next w:val="Standard"/>
    <w:link w:val="berschrift1Zchn"/>
    <w:uiPriority w:val="9"/>
    <w:qFormat/>
    <w:rsid w:val="005A644C"/>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berschrift2">
    <w:name w:val="heading 2"/>
    <w:basedOn w:val="berschrift1"/>
    <w:next w:val="Standard"/>
    <w:link w:val="berschrift2Zchn"/>
    <w:qFormat/>
    <w:rsid w:val="005A644C"/>
    <w:pPr>
      <w:pBdr>
        <w:top w:val="none" w:sz="0" w:space="0" w:color="auto"/>
      </w:pBdr>
      <w:spacing w:before="180"/>
      <w:outlineLvl w:val="1"/>
    </w:pPr>
    <w:rPr>
      <w:sz w:val="32"/>
    </w:rPr>
  </w:style>
  <w:style w:type="paragraph" w:styleId="berschrift3">
    <w:name w:val="heading 3"/>
    <w:basedOn w:val="berschrift2"/>
    <w:next w:val="Standard"/>
    <w:link w:val="berschrift3Zchn"/>
    <w:qFormat/>
    <w:rsid w:val="005A644C"/>
    <w:pPr>
      <w:spacing w:before="120"/>
      <w:outlineLvl w:val="2"/>
    </w:pPr>
    <w:rPr>
      <w:sz w:val="28"/>
    </w:rPr>
  </w:style>
  <w:style w:type="paragraph" w:styleId="berschrift4">
    <w:name w:val="heading 4"/>
    <w:basedOn w:val="berschrift3"/>
    <w:next w:val="Standard"/>
    <w:qFormat/>
    <w:rsid w:val="005A644C"/>
    <w:pPr>
      <w:ind w:left="1418" w:hanging="1418"/>
      <w:outlineLvl w:val="3"/>
    </w:pPr>
    <w:rPr>
      <w:sz w:val="24"/>
    </w:rPr>
  </w:style>
  <w:style w:type="paragraph" w:styleId="berschrift5">
    <w:name w:val="heading 5"/>
    <w:basedOn w:val="berschrift4"/>
    <w:next w:val="Standard"/>
    <w:qFormat/>
    <w:rsid w:val="005A644C"/>
    <w:pPr>
      <w:ind w:left="1701" w:hanging="1701"/>
      <w:outlineLvl w:val="4"/>
    </w:pPr>
    <w:rPr>
      <w:sz w:val="22"/>
    </w:rPr>
  </w:style>
  <w:style w:type="paragraph" w:styleId="berschrift6">
    <w:name w:val="heading 6"/>
    <w:basedOn w:val="H6"/>
    <w:next w:val="Standard"/>
    <w:qFormat/>
    <w:rsid w:val="005A644C"/>
    <w:pPr>
      <w:outlineLvl w:val="5"/>
    </w:pPr>
  </w:style>
  <w:style w:type="paragraph" w:styleId="berschrift7">
    <w:name w:val="heading 7"/>
    <w:basedOn w:val="H6"/>
    <w:next w:val="Standard"/>
    <w:qFormat/>
    <w:rsid w:val="005A644C"/>
    <w:pPr>
      <w:outlineLvl w:val="6"/>
    </w:pPr>
  </w:style>
  <w:style w:type="paragraph" w:styleId="berschrift8">
    <w:name w:val="heading 8"/>
    <w:basedOn w:val="berschrift1"/>
    <w:next w:val="Standard"/>
    <w:qFormat/>
    <w:rsid w:val="005A644C"/>
    <w:pPr>
      <w:ind w:left="0" w:firstLine="0"/>
      <w:outlineLvl w:val="7"/>
    </w:pPr>
  </w:style>
  <w:style w:type="paragraph" w:styleId="berschrift9">
    <w:name w:val="heading 9"/>
    <w:basedOn w:val="berschrift8"/>
    <w:next w:val="Standard"/>
    <w:qFormat/>
    <w:rsid w:val="005A644C"/>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EF37C9"/>
    <w:rPr>
      <w:rFonts w:ascii="Arial" w:hAnsi="Arial"/>
      <w:sz w:val="32"/>
      <w:lang w:eastAsia="en-US"/>
    </w:rPr>
  </w:style>
  <w:style w:type="character" w:customStyle="1" w:styleId="berschrift3Zchn">
    <w:name w:val="Überschrift 3 Zchn"/>
    <w:link w:val="berschrift3"/>
    <w:rsid w:val="002D77BE"/>
    <w:rPr>
      <w:rFonts w:ascii="Arial" w:hAnsi="Arial"/>
      <w:sz w:val="28"/>
      <w:lang w:eastAsia="en-US"/>
    </w:rPr>
  </w:style>
  <w:style w:type="paragraph" w:customStyle="1" w:styleId="H6">
    <w:name w:val="H6"/>
    <w:basedOn w:val="berschrift5"/>
    <w:next w:val="Standard"/>
    <w:rsid w:val="005A644C"/>
    <w:pPr>
      <w:ind w:left="1985" w:hanging="1985"/>
      <w:outlineLvl w:val="9"/>
    </w:pPr>
    <w:rPr>
      <w:sz w:val="20"/>
    </w:rPr>
  </w:style>
  <w:style w:type="paragraph" w:styleId="Verzeichnis9">
    <w:name w:val="toc 9"/>
    <w:basedOn w:val="Verzeichnis8"/>
    <w:semiHidden/>
    <w:rsid w:val="005A644C"/>
    <w:pPr>
      <w:ind w:left="1418" w:hanging="1418"/>
    </w:pPr>
  </w:style>
  <w:style w:type="paragraph" w:styleId="Verzeichnis8">
    <w:name w:val="toc 8"/>
    <w:basedOn w:val="Verzeichnis1"/>
    <w:rsid w:val="005A644C"/>
    <w:pPr>
      <w:spacing w:before="180"/>
      <w:ind w:left="2693" w:hanging="2693"/>
    </w:pPr>
    <w:rPr>
      <w:b/>
    </w:rPr>
  </w:style>
  <w:style w:type="paragraph" w:styleId="Verzeichnis1">
    <w:name w:val="toc 1"/>
    <w:uiPriority w:val="39"/>
    <w:rsid w:val="005A644C"/>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Standard"/>
    <w:next w:val="Standard"/>
    <w:rsid w:val="005A644C"/>
    <w:pPr>
      <w:keepLines/>
      <w:tabs>
        <w:tab w:val="center" w:pos="4536"/>
        <w:tab w:val="right" w:pos="9072"/>
      </w:tabs>
    </w:pPr>
    <w:rPr>
      <w:noProof/>
    </w:rPr>
  </w:style>
  <w:style w:type="character" w:customStyle="1" w:styleId="ZGSM">
    <w:name w:val="ZGSM"/>
    <w:rsid w:val="005A644C"/>
  </w:style>
  <w:style w:type="paragraph" w:styleId="Kopfzeile">
    <w:name w:val="header"/>
    <w:rsid w:val="005A644C"/>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5A644C"/>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Verzeichnis5">
    <w:name w:val="toc 5"/>
    <w:basedOn w:val="Verzeichnis4"/>
    <w:rsid w:val="005A644C"/>
    <w:pPr>
      <w:ind w:left="1701" w:hanging="1701"/>
    </w:pPr>
  </w:style>
  <w:style w:type="paragraph" w:styleId="Verzeichnis4">
    <w:name w:val="toc 4"/>
    <w:basedOn w:val="Verzeichnis3"/>
    <w:rsid w:val="005A644C"/>
    <w:pPr>
      <w:ind w:left="1418" w:hanging="1418"/>
    </w:pPr>
  </w:style>
  <w:style w:type="paragraph" w:styleId="Verzeichnis3">
    <w:name w:val="toc 3"/>
    <w:basedOn w:val="Verzeichnis2"/>
    <w:uiPriority w:val="39"/>
    <w:rsid w:val="005A644C"/>
    <w:pPr>
      <w:ind w:left="1134" w:hanging="1134"/>
    </w:pPr>
  </w:style>
  <w:style w:type="paragraph" w:styleId="Verzeichnis2">
    <w:name w:val="toc 2"/>
    <w:basedOn w:val="Verzeichnis1"/>
    <w:uiPriority w:val="39"/>
    <w:rsid w:val="005A644C"/>
    <w:pPr>
      <w:spacing w:before="0"/>
      <w:ind w:left="851" w:hanging="851"/>
    </w:pPr>
    <w:rPr>
      <w:sz w:val="20"/>
    </w:rPr>
  </w:style>
  <w:style w:type="paragraph" w:styleId="Index1">
    <w:name w:val="index 1"/>
    <w:basedOn w:val="Standard"/>
    <w:semiHidden/>
    <w:rsid w:val="005A644C"/>
    <w:pPr>
      <w:keepLines/>
    </w:pPr>
  </w:style>
  <w:style w:type="paragraph" w:styleId="Index2">
    <w:name w:val="index 2"/>
    <w:basedOn w:val="Index1"/>
    <w:semiHidden/>
    <w:rsid w:val="005A644C"/>
    <w:pPr>
      <w:ind w:left="284"/>
    </w:pPr>
  </w:style>
  <w:style w:type="paragraph" w:customStyle="1" w:styleId="TT">
    <w:name w:val="TT"/>
    <w:basedOn w:val="berschrift1"/>
    <w:next w:val="Standard"/>
    <w:rsid w:val="005A644C"/>
    <w:pPr>
      <w:outlineLvl w:val="9"/>
    </w:pPr>
  </w:style>
  <w:style w:type="paragraph" w:styleId="Fuzeile">
    <w:name w:val="footer"/>
    <w:basedOn w:val="Kopfzeile"/>
    <w:link w:val="FuzeileZchn"/>
    <w:rsid w:val="005A644C"/>
    <w:pPr>
      <w:jc w:val="center"/>
    </w:pPr>
    <w:rPr>
      <w:i/>
    </w:rPr>
  </w:style>
  <w:style w:type="character" w:styleId="Funotenzeichen">
    <w:name w:val="footnote reference"/>
    <w:basedOn w:val="Absatz-Standardschriftart"/>
    <w:semiHidden/>
    <w:rsid w:val="005A644C"/>
    <w:rPr>
      <w:b/>
      <w:position w:val="6"/>
      <w:sz w:val="16"/>
    </w:rPr>
  </w:style>
  <w:style w:type="paragraph" w:styleId="Funotentext">
    <w:name w:val="footnote text"/>
    <w:basedOn w:val="Standard"/>
    <w:semiHidden/>
    <w:rsid w:val="005A644C"/>
    <w:pPr>
      <w:keepLines/>
      <w:ind w:left="454" w:hanging="454"/>
    </w:pPr>
    <w:rPr>
      <w:sz w:val="16"/>
    </w:rPr>
  </w:style>
  <w:style w:type="paragraph" w:customStyle="1" w:styleId="NF">
    <w:name w:val="NF"/>
    <w:basedOn w:val="NO"/>
    <w:rsid w:val="005A644C"/>
    <w:pPr>
      <w:keepNext/>
      <w:spacing w:after="0"/>
    </w:pPr>
    <w:rPr>
      <w:rFonts w:ascii="Arial" w:hAnsi="Arial"/>
      <w:sz w:val="18"/>
    </w:rPr>
  </w:style>
  <w:style w:type="paragraph" w:customStyle="1" w:styleId="NO">
    <w:name w:val="NO"/>
    <w:basedOn w:val="Standard"/>
    <w:link w:val="NOChar"/>
    <w:rsid w:val="005A644C"/>
    <w:pPr>
      <w:keepLines/>
      <w:ind w:left="1135" w:hanging="851"/>
    </w:pPr>
  </w:style>
  <w:style w:type="character" w:customStyle="1" w:styleId="NOChar">
    <w:name w:val="NO Char"/>
    <w:link w:val="NO"/>
    <w:rsid w:val="005823E8"/>
    <w:rPr>
      <w:lang w:eastAsia="en-US"/>
    </w:rPr>
  </w:style>
  <w:style w:type="paragraph" w:customStyle="1" w:styleId="PL">
    <w:name w:val="PL"/>
    <w:link w:val="PLChar"/>
    <w:rsid w:val="005A644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2D77BE"/>
    <w:rPr>
      <w:rFonts w:ascii="Courier New" w:hAnsi="Courier New"/>
      <w:noProof/>
      <w:sz w:val="16"/>
      <w:lang w:eastAsia="en-US"/>
    </w:rPr>
  </w:style>
  <w:style w:type="paragraph" w:customStyle="1" w:styleId="TAR">
    <w:name w:val="TAR"/>
    <w:basedOn w:val="TAL"/>
    <w:rsid w:val="005A644C"/>
    <w:pPr>
      <w:jc w:val="right"/>
    </w:pPr>
  </w:style>
  <w:style w:type="paragraph" w:customStyle="1" w:styleId="TAL">
    <w:name w:val="TAL"/>
    <w:basedOn w:val="Standard"/>
    <w:rsid w:val="005A644C"/>
    <w:pPr>
      <w:keepNext/>
      <w:keepLines/>
      <w:spacing w:after="0"/>
    </w:pPr>
    <w:rPr>
      <w:rFonts w:ascii="Arial" w:hAnsi="Arial"/>
      <w:sz w:val="18"/>
    </w:rPr>
  </w:style>
  <w:style w:type="paragraph" w:styleId="Listennummer2">
    <w:name w:val="List Number 2"/>
    <w:basedOn w:val="Listennummer"/>
    <w:rsid w:val="005A644C"/>
    <w:pPr>
      <w:ind w:left="851"/>
    </w:pPr>
  </w:style>
  <w:style w:type="paragraph" w:styleId="Listennummer">
    <w:name w:val="List Number"/>
    <w:basedOn w:val="Liste"/>
    <w:rsid w:val="005A644C"/>
  </w:style>
  <w:style w:type="paragraph" w:styleId="Liste">
    <w:name w:val="List"/>
    <w:basedOn w:val="Standard"/>
    <w:rsid w:val="005A644C"/>
    <w:pPr>
      <w:ind w:left="568" w:hanging="284"/>
    </w:pPr>
  </w:style>
  <w:style w:type="paragraph" w:customStyle="1" w:styleId="TAH">
    <w:name w:val="TAH"/>
    <w:basedOn w:val="TAC"/>
    <w:rsid w:val="005A644C"/>
    <w:rPr>
      <w:b/>
    </w:rPr>
  </w:style>
  <w:style w:type="paragraph" w:customStyle="1" w:styleId="TAC">
    <w:name w:val="TAC"/>
    <w:basedOn w:val="TAL"/>
    <w:rsid w:val="005A644C"/>
    <w:pPr>
      <w:jc w:val="center"/>
    </w:pPr>
  </w:style>
  <w:style w:type="paragraph" w:customStyle="1" w:styleId="LD">
    <w:name w:val="LD"/>
    <w:rsid w:val="005A644C"/>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Standard"/>
    <w:link w:val="EXChar"/>
    <w:rsid w:val="005A644C"/>
    <w:pPr>
      <w:keepLines/>
      <w:ind w:left="1702" w:hanging="1418"/>
    </w:pPr>
  </w:style>
  <w:style w:type="character" w:customStyle="1" w:styleId="EXChar">
    <w:name w:val="EX Char"/>
    <w:link w:val="EX"/>
    <w:rsid w:val="00544784"/>
    <w:rPr>
      <w:lang w:eastAsia="en-US"/>
    </w:rPr>
  </w:style>
  <w:style w:type="paragraph" w:customStyle="1" w:styleId="FP">
    <w:name w:val="FP"/>
    <w:basedOn w:val="Standard"/>
    <w:rsid w:val="005A644C"/>
    <w:pPr>
      <w:spacing w:after="0"/>
    </w:pPr>
  </w:style>
  <w:style w:type="paragraph" w:customStyle="1" w:styleId="NW">
    <w:name w:val="NW"/>
    <w:basedOn w:val="NO"/>
    <w:rsid w:val="005A644C"/>
    <w:pPr>
      <w:spacing w:after="0"/>
    </w:pPr>
  </w:style>
  <w:style w:type="paragraph" w:customStyle="1" w:styleId="EW">
    <w:name w:val="EW"/>
    <w:basedOn w:val="EX"/>
    <w:rsid w:val="005A644C"/>
    <w:pPr>
      <w:spacing w:after="0"/>
    </w:pPr>
  </w:style>
  <w:style w:type="paragraph" w:customStyle="1" w:styleId="B10">
    <w:name w:val="B1"/>
    <w:basedOn w:val="Liste"/>
    <w:rsid w:val="005A644C"/>
    <w:pPr>
      <w:ind w:left="738" w:hanging="454"/>
    </w:pPr>
  </w:style>
  <w:style w:type="paragraph" w:styleId="Verzeichnis6">
    <w:name w:val="toc 6"/>
    <w:basedOn w:val="Verzeichnis5"/>
    <w:next w:val="Standard"/>
    <w:rsid w:val="005A644C"/>
    <w:pPr>
      <w:ind w:left="1985" w:hanging="1985"/>
    </w:pPr>
  </w:style>
  <w:style w:type="paragraph" w:styleId="Verzeichnis7">
    <w:name w:val="toc 7"/>
    <w:basedOn w:val="Verzeichnis6"/>
    <w:next w:val="Standard"/>
    <w:semiHidden/>
    <w:rsid w:val="005A644C"/>
    <w:pPr>
      <w:ind w:left="2268" w:hanging="2268"/>
    </w:pPr>
  </w:style>
  <w:style w:type="paragraph" w:styleId="Aufzhlungszeichen2">
    <w:name w:val="List Bullet 2"/>
    <w:basedOn w:val="Aufzhlungszeichen"/>
    <w:rsid w:val="005A644C"/>
    <w:pPr>
      <w:ind w:left="851"/>
    </w:pPr>
  </w:style>
  <w:style w:type="paragraph" w:styleId="Aufzhlungszeichen">
    <w:name w:val="List Bullet"/>
    <w:basedOn w:val="Liste"/>
    <w:rsid w:val="005A644C"/>
  </w:style>
  <w:style w:type="paragraph" w:customStyle="1" w:styleId="EditorsNote">
    <w:name w:val="Editor's Note"/>
    <w:basedOn w:val="NO"/>
    <w:rsid w:val="005A644C"/>
    <w:rPr>
      <w:color w:val="FF0000"/>
    </w:rPr>
  </w:style>
  <w:style w:type="paragraph" w:customStyle="1" w:styleId="TH">
    <w:name w:val="TH"/>
    <w:basedOn w:val="FL"/>
    <w:next w:val="FL"/>
    <w:rsid w:val="005A644C"/>
  </w:style>
  <w:style w:type="paragraph" w:customStyle="1" w:styleId="FL">
    <w:name w:val="FL"/>
    <w:basedOn w:val="Standard"/>
    <w:rsid w:val="005A644C"/>
    <w:pPr>
      <w:keepNext/>
      <w:keepLines/>
      <w:spacing w:before="60"/>
      <w:jc w:val="center"/>
    </w:pPr>
    <w:rPr>
      <w:rFonts w:ascii="Arial" w:hAnsi="Arial"/>
      <w:b/>
    </w:rPr>
  </w:style>
  <w:style w:type="paragraph" w:customStyle="1" w:styleId="ZA">
    <w:name w:val="ZA"/>
    <w:rsid w:val="005A644C"/>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5A644C"/>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5A644C"/>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5A644C"/>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5A644C"/>
    <w:pPr>
      <w:ind w:left="851" w:hanging="851"/>
    </w:pPr>
  </w:style>
  <w:style w:type="paragraph" w:customStyle="1" w:styleId="ZH">
    <w:name w:val="ZH"/>
    <w:rsid w:val="005A644C"/>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5A644C"/>
    <w:pPr>
      <w:keepNext w:val="0"/>
      <w:spacing w:before="0" w:after="240"/>
    </w:pPr>
  </w:style>
  <w:style w:type="paragraph" w:customStyle="1" w:styleId="ZG">
    <w:name w:val="ZG"/>
    <w:rsid w:val="005A644C"/>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Aufzhlungszeichen3">
    <w:name w:val="List Bullet 3"/>
    <w:basedOn w:val="Aufzhlungszeichen2"/>
    <w:rsid w:val="005A644C"/>
    <w:pPr>
      <w:ind w:left="1135"/>
    </w:pPr>
  </w:style>
  <w:style w:type="paragraph" w:styleId="Liste2">
    <w:name w:val="List 2"/>
    <w:basedOn w:val="Liste"/>
    <w:rsid w:val="005A644C"/>
    <w:pPr>
      <w:ind w:left="851"/>
    </w:pPr>
  </w:style>
  <w:style w:type="paragraph" w:styleId="Liste3">
    <w:name w:val="List 3"/>
    <w:basedOn w:val="Liste2"/>
    <w:rsid w:val="005A644C"/>
    <w:pPr>
      <w:ind w:left="1135"/>
    </w:pPr>
  </w:style>
  <w:style w:type="paragraph" w:styleId="Liste4">
    <w:name w:val="List 4"/>
    <w:basedOn w:val="Liste3"/>
    <w:rsid w:val="005A644C"/>
    <w:pPr>
      <w:ind w:left="1418"/>
    </w:pPr>
  </w:style>
  <w:style w:type="paragraph" w:styleId="Liste5">
    <w:name w:val="List 5"/>
    <w:basedOn w:val="Liste4"/>
    <w:rsid w:val="005A644C"/>
    <w:pPr>
      <w:ind w:left="1702"/>
    </w:pPr>
  </w:style>
  <w:style w:type="paragraph" w:styleId="Aufzhlungszeichen4">
    <w:name w:val="List Bullet 4"/>
    <w:basedOn w:val="Aufzhlungszeichen3"/>
    <w:rsid w:val="005A644C"/>
    <w:pPr>
      <w:ind w:left="1418"/>
    </w:pPr>
  </w:style>
  <w:style w:type="paragraph" w:styleId="Aufzhlungszeichen5">
    <w:name w:val="List Bullet 5"/>
    <w:basedOn w:val="Aufzhlungszeichen4"/>
    <w:rsid w:val="005A644C"/>
    <w:pPr>
      <w:ind w:left="1702"/>
    </w:pPr>
  </w:style>
  <w:style w:type="paragraph" w:customStyle="1" w:styleId="B20">
    <w:name w:val="B2"/>
    <w:basedOn w:val="Liste2"/>
    <w:rsid w:val="005A644C"/>
    <w:pPr>
      <w:ind w:left="1191" w:hanging="454"/>
    </w:pPr>
  </w:style>
  <w:style w:type="paragraph" w:customStyle="1" w:styleId="B30">
    <w:name w:val="B3"/>
    <w:basedOn w:val="Liste3"/>
    <w:rsid w:val="005A644C"/>
    <w:pPr>
      <w:ind w:left="1645" w:hanging="454"/>
    </w:pPr>
  </w:style>
  <w:style w:type="paragraph" w:customStyle="1" w:styleId="B4">
    <w:name w:val="B4"/>
    <w:basedOn w:val="Liste4"/>
    <w:rsid w:val="005A644C"/>
    <w:pPr>
      <w:ind w:left="2098" w:hanging="454"/>
    </w:pPr>
  </w:style>
  <w:style w:type="paragraph" w:customStyle="1" w:styleId="B5">
    <w:name w:val="B5"/>
    <w:basedOn w:val="Liste5"/>
    <w:rsid w:val="005A644C"/>
    <w:pPr>
      <w:ind w:left="2552" w:hanging="454"/>
    </w:pPr>
  </w:style>
  <w:style w:type="paragraph" w:customStyle="1" w:styleId="ZTD">
    <w:name w:val="ZTD"/>
    <w:basedOn w:val="ZB"/>
    <w:rsid w:val="005A644C"/>
    <w:pPr>
      <w:framePr w:hRule="auto" w:wrap="notBeside" w:y="852"/>
    </w:pPr>
    <w:rPr>
      <w:i w:val="0"/>
      <w:sz w:val="40"/>
    </w:rPr>
  </w:style>
  <w:style w:type="paragraph" w:customStyle="1" w:styleId="ZV">
    <w:name w:val="ZV"/>
    <w:basedOn w:val="ZU"/>
    <w:rsid w:val="005A644C"/>
    <w:pPr>
      <w:framePr w:wrap="notBeside" w:y="16161"/>
    </w:pPr>
  </w:style>
  <w:style w:type="paragraph" w:styleId="Indexberschrift">
    <w:name w:val="index heading"/>
    <w:basedOn w:val="Standard"/>
    <w:next w:val="Standard"/>
    <w:semiHidden/>
    <w:pPr>
      <w:pBdr>
        <w:top w:val="single" w:sz="12" w:space="0" w:color="auto"/>
      </w:pBdr>
      <w:spacing w:before="360" w:after="240"/>
    </w:pPr>
    <w:rPr>
      <w:b/>
      <w:i/>
      <w:sz w:val="26"/>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customStyle="1" w:styleId="B3">
    <w:name w:val="B3+"/>
    <w:basedOn w:val="B30"/>
    <w:rsid w:val="005A644C"/>
    <w:pPr>
      <w:numPr>
        <w:numId w:val="3"/>
      </w:numPr>
      <w:tabs>
        <w:tab w:val="left" w:pos="1134"/>
      </w:tabs>
    </w:pPr>
  </w:style>
  <w:style w:type="paragraph" w:customStyle="1" w:styleId="B1">
    <w:name w:val="B1+"/>
    <w:basedOn w:val="B10"/>
    <w:link w:val="B1Car"/>
    <w:rsid w:val="005A644C"/>
    <w:pPr>
      <w:numPr>
        <w:numId w:val="1"/>
      </w:numPr>
    </w:pPr>
  </w:style>
  <w:style w:type="paragraph" w:customStyle="1" w:styleId="B2">
    <w:name w:val="B2+"/>
    <w:basedOn w:val="B20"/>
    <w:rsid w:val="005A644C"/>
    <w:pPr>
      <w:numPr>
        <w:numId w:val="2"/>
      </w:numPr>
    </w:pPr>
  </w:style>
  <w:style w:type="paragraph" w:customStyle="1" w:styleId="BL">
    <w:name w:val="BL"/>
    <w:basedOn w:val="Standard"/>
    <w:rsid w:val="005A644C"/>
    <w:pPr>
      <w:numPr>
        <w:numId w:val="5"/>
      </w:numPr>
      <w:tabs>
        <w:tab w:val="left" w:pos="851"/>
      </w:tabs>
    </w:pPr>
  </w:style>
  <w:style w:type="paragraph" w:customStyle="1" w:styleId="BN">
    <w:name w:val="BN"/>
    <w:basedOn w:val="Standard"/>
    <w:rsid w:val="005A644C"/>
    <w:pPr>
      <w:numPr>
        <w:numId w:val="4"/>
      </w:numPr>
    </w:pPr>
  </w:style>
  <w:style w:type="paragraph" w:styleId="Textkrper">
    <w:name w:val="Body Text"/>
    <w:basedOn w:val="Standard"/>
    <w:pPr>
      <w:keepNext/>
      <w:spacing w:after="140"/>
    </w:pPr>
  </w:style>
  <w:style w:type="paragraph" w:styleId="Blocktext">
    <w:name w:val="Block Text"/>
    <w:basedOn w:val="Standard"/>
    <w:pPr>
      <w:spacing w:after="120"/>
      <w:ind w:left="1440" w:right="1440"/>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Erstzeileneinzug">
    <w:name w:val="Body Text First Indent"/>
    <w:basedOn w:val="Textkrper"/>
    <w:pPr>
      <w:keepNext w:val="0"/>
      <w:spacing w:after="120"/>
      <w:ind w:firstLine="210"/>
    </w:pPr>
  </w:style>
  <w:style w:type="paragraph" w:styleId="Textkrper-Zeileneinzug">
    <w:name w:val="Body Text Indent"/>
    <w:basedOn w:val="Standard"/>
    <w:pPr>
      <w:spacing w:after="120"/>
      <w:ind w:left="283"/>
    </w:pPr>
  </w:style>
  <w:style w:type="paragraph" w:styleId="Textkrper-Erstzeileneinzug2">
    <w:name w:val="Body Text First Indent 2"/>
    <w:basedOn w:val="Textkrper-Zeileneinzug"/>
    <w:pPr>
      <w:ind w:firstLine="210"/>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Beschriftung">
    <w:name w:val="caption"/>
    <w:basedOn w:val="Standard"/>
    <w:next w:val="Standard"/>
    <w:qFormat/>
    <w:pPr>
      <w:spacing w:before="120" w:after="120"/>
    </w:pPr>
    <w:rPr>
      <w:b/>
      <w:bCs/>
    </w:rPr>
  </w:style>
  <w:style w:type="paragraph" w:styleId="Gruformel">
    <w:name w:val="Closing"/>
    <w:basedOn w:val="Standard"/>
    <w:pPr>
      <w:ind w:left="4252"/>
    </w:pPr>
  </w:style>
  <w:style w:type="character" w:styleId="Kommentarzeichen">
    <w:name w:val="annotation reference"/>
    <w:semiHidden/>
    <w:rPr>
      <w:sz w:val="16"/>
      <w:szCs w:val="16"/>
    </w:rPr>
  </w:style>
  <w:style w:type="paragraph" w:styleId="Kommentartext">
    <w:name w:val="annotation text"/>
    <w:basedOn w:val="Standard"/>
    <w:link w:val="KommentartextZchn"/>
    <w:semiHidden/>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character" w:styleId="Hervorhebung">
    <w:name w:val="Emphasis"/>
    <w:qFormat/>
    <w:rPr>
      <w:i/>
      <w:iCs/>
    </w:rPr>
  </w:style>
  <w:style w:type="character" w:styleId="Endnotenzeichen">
    <w:name w:val="endnote reference"/>
    <w:semiHidden/>
    <w:rPr>
      <w:vertAlign w:val="superscript"/>
    </w:rPr>
  </w:style>
  <w:style w:type="paragraph" w:styleId="Endnotentext">
    <w:name w:val="endnote text"/>
    <w:basedOn w:val="Standard"/>
    <w:semiHidden/>
  </w:style>
  <w:style w:type="paragraph" w:styleId="Umschlagadresse">
    <w:name w:val="envelope address"/>
    <w:basedOn w:val="Standard"/>
    <w:pPr>
      <w:framePr w:w="7920" w:h="1980" w:hRule="exact" w:hSpace="180" w:wrap="auto" w:hAnchor="page" w:xAlign="center" w:yAlign="bottom"/>
      <w:ind w:left="2880"/>
    </w:pPr>
    <w:rPr>
      <w:rFonts w:ascii="Arial" w:hAnsi="Arial" w:cs="Arial"/>
      <w:sz w:val="24"/>
      <w:szCs w:val="24"/>
    </w:rPr>
  </w:style>
  <w:style w:type="paragraph" w:styleId="Umschlagabsenderadresse">
    <w:name w:val="envelope return"/>
    <w:basedOn w:val="Standard"/>
    <w:rPr>
      <w:rFonts w:ascii="Arial" w:hAnsi="Arial" w:cs="Arial"/>
    </w:rPr>
  </w:style>
  <w:style w:type="character" w:styleId="HTMLAkronym">
    <w:name w:val="HTML Acronym"/>
    <w:basedOn w:val="Absatz-Standardschriftart"/>
  </w:style>
  <w:style w:type="paragraph" w:styleId="HTMLAdresse">
    <w:name w:val="HTML Address"/>
    <w:basedOn w:val="Standard"/>
    <w:rPr>
      <w:i/>
      <w:iCs/>
    </w:rPr>
  </w:style>
  <w:style w:type="character" w:styleId="HTMLZitat">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Tastatur">
    <w:name w:val="HTML Keyboard"/>
    <w:rPr>
      <w:rFonts w:ascii="Courier New" w:hAnsi="Courier New"/>
      <w:sz w:val="20"/>
      <w:szCs w:val="20"/>
    </w:rPr>
  </w:style>
  <w:style w:type="paragraph" w:styleId="HTMLVorformatiert">
    <w:name w:val="HTML Preformatted"/>
    <w:basedOn w:val="Standard"/>
    <w:rPr>
      <w:rFonts w:ascii="Courier New" w:hAnsi="Courier New" w:cs="Courier New"/>
    </w:rPr>
  </w:style>
  <w:style w:type="character" w:styleId="HTMLBeispiel">
    <w:name w:val="HTML Sample"/>
    <w:rPr>
      <w:rFonts w:ascii="Courier New" w:hAnsi="Courier New"/>
    </w:rPr>
  </w:style>
  <w:style w:type="character" w:styleId="HTMLSchreibmaschine">
    <w:name w:val="HTML Typewriter"/>
    <w:rPr>
      <w:rFonts w:ascii="Courier New" w:hAnsi="Courier New"/>
      <w:sz w:val="20"/>
      <w:szCs w:val="20"/>
    </w:rPr>
  </w:style>
  <w:style w:type="character" w:styleId="HTMLVariable">
    <w:name w:val="HTML Variable"/>
    <w:rPr>
      <w:i/>
      <w:iCs/>
    </w:r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character" w:styleId="Zeilennummer">
    <w:name w:val="line number"/>
    <w:basedOn w:val="Absatz-Standardschriftart"/>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3">
    <w:name w:val="List Number 3"/>
    <w:basedOn w:val="Standard"/>
    <w:pPr>
      <w:numPr>
        <w:numId w:val="6"/>
      </w:numPr>
    </w:pPr>
  </w:style>
  <w:style w:type="paragraph" w:styleId="Listennummer4">
    <w:name w:val="List Number 4"/>
    <w:basedOn w:val="Standard"/>
    <w:pPr>
      <w:numPr>
        <w:numId w:val="7"/>
      </w:numPr>
    </w:pPr>
  </w:style>
  <w:style w:type="paragraph" w:styleId="Listennummer5">
    <w:name w:val="List Number 5"/>
    <w:basedOn w:val="Standard"/>
    <w:pPr>
      <w:numPr>
        <w:numId w:val="8"/>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tandardWeb">
    <w:name w:val="Normal (Web)"/>
    <w:basedOn w:val="Standard"/>
    <w:rPr>
      <w:sz w:val="24"/>
      <w:szCs w:val="24"/>
    </w:rPr>
  </w:style>
  <w:style w:type="paragraph" w:styleId="Standardeinzug">
    <w:name w:val="Normal Indent"/>
    <w:basedOn w:val="Standard"/>
    <w:pPr>
      <w:ind w:left="720"/>
    </w:pPr>
  </w:style>
  <w:style w:type="paragraph" w:styleId="Fu-Endnotenberschrift">
    <w:name w:val="Note Heading"/>
    <w:basedOn w:val="Standard"/>
    <w:next w:val="Standard"/>
  </w:style>
  <w:style w:type="character" w:styleId="Seitenzahl">
    <w:name w:val="page number"/>
    <w:basedOn w:val="Absatz-Standardschriftart"/>
  </w:style>
  <w:style w:type="paragraph" w:styleId="NurText">
    <w:name w:val="Plain Text"/>
    <w:basedOn w:val="Standard"/>
    <w:rPr>
      <w:rFonts w:ascii="Courier New" w:hAnsi="Courier New" w:cs="Courier New"/>
    </w:rPr>
  </w:style>
  <w:style w:type="paragraph" w:styleId="Anrede">
    <w:name w:val="Salutation"/>
    <w:basedOn w:val="Standard"/>
    <w:next w:val="Standard"/>
  </w:style>
  <w:style w:type="paragraph" w:styleId="Unterschrift">
    <w:name w:val="Signature"/>
    <w:basedOn w:val="Standard"/>
    <w:pPr>
      <w:ind w:left="4252"/>
    </w:pPr>
  </w:style>
  <w:style w:type="character" w:styleId="Fett">
    <w:name w:val="Strong"/>
    <w:qFormat/>
    <w:rPr>
      <w:b/>
      <w:bCs/>
    </w:rPr>
  </w:style>
  <w:style w:type="paragraph" w:styleId="Untertitel">
    <w:name w:val="Subtitle"/>
    <w:basedOn w:val="Standard"/>
    <w:qFormat/>
    <w:pPr>
      <w:spacing w:after="60"/>
      <w:jc w:val="center"/>
      <w:outlineLvl w:val="1"/>
    </w:pPr>
    <w:rPr>
      <w:rFonts w:ascii="Arial" w:hAnsi="Arial" w:cs="Arial"/>
      <w:sz w:val="24"/>
      <w:szCs w:val="24"/>
    </w:rPr>
  </w:style>
  <w:style w:type="paragraph" w:styleId="Rechtsgrundlagenverzeichnis">
    <w:name w:val="table of authorities"/>
    <w:basedOn w:val="Standard"/>
    <w:next w:val="Standard"/>
    <w:semiHidden/>
    <w:pPr>
      <w:ind w:left="200" w:hanging="200"/>
    </w:pPr>
  </w:style>
  <w:style w:type="paragraph" w:styleId="Abbildungsverzeichnis">
    <w:name w:val="table of figures"/>
    <w:basedOn w:val="Standard"/>
    <w:next w:val="Standard"/>
    <w:semiHidden/>
    <w:pPr>
      <w:ind w:left="400" w:hanging="40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RGV-berschrift">
    <w:name w:val="toa heading"/>
    <w:basedOn w:val="Standard"/>
    <w:next w:val="Standard"/>
    <w:semiHidden/>
    <w:pPr>
      <w:spacing w:before="120"/>
    </w:pPr>
    <w:rPr>
      <w:rFonts w:ascii="Arial" w:hAnsi="Arial" w:cs="Arial"/>
      <w:b/>
      <w:bCs/>
      <w:sz w:val="24"/>
      <w:szCs w:val="24"/>
    </w:rPr>
  </w:style>
  <w:style w:type="paragraph" w:customStyle="1" w:styleId="TAJ">
    <w:name w:val="TAJ"/>
    <w:basedOn w:val="Standard"/>
    <w:rsid w:val="005A644C"/>
    <w:pPr>
      <w:keepNext/>
      <w:keepLines/>
      <w:spacing w:after="0"/>
      <w:jc w:val="both"/>
    </w:pPr>
    <w:rPr>
      <w:rFonts w:ascii="Arial" w:hAnsi="Arial"/>
      <w:sz w:val="18"/>
    </w:rPr>
  </w:style>
  <w:style w:type="paragraph" w:styleId="Sprechblasentext">
    <w:name w:val="Balloon Text"/>
    <w:basedOn w:val="Standard"/>
    <w:semiHidden/>
    <w:rsid w:val="008552D5"/>
    <w:rPr>
      <w:rFonts w:ascii="Tahoma" w:hAnsi="Tahoma" w:cs="Tahoma"/>
      <w:sz w:val="16"/>
      <w:szCs w:val="16"/>
    </w:rPr>
  </w:style>
  <w:style w:type="paragraph" w:styleId="Kommentarthema">
    <w:name w:val="annotation subject"/>
    <w:basedOn w:val="Kommentartext"/>
    <w:next w:val="Kommentartext"/>
    <w:semiHidden/>
    <w:rsid w:val="00CC1E31"/>
    <w:rPr>
      <w:b/>
      <w:bCs/>
    </w:rPr>
  </w:style>
  <w:style w:type="character" w:customStyle="1" w:styleId="FuzeileZchn">
    <w:name w:val="Fußzeile Zchn"/>
    <w:link w:val="Fuzeile"/>
    <w:rsid w:val="00313CD5"/>
    <w:rPr>
      <w:rFonts w:ascii="Arial" w:hAnsi="Arial"/>
      <w:b/>
      <w:i/>
      <w:noProof/>
      <w:sz w:val="18"/>
      <w:lang w:eastAsia="en-US"/>
    </w:rPr>
  </w:style>
  <w:style w:type="paragraph" w:customStyle="1" w:styleId="TB1">
    <w:name w:val="TB1"/>
    <w:basedOn w:val="Standard"/>
    <w:qFormat/>
    <w:rsid w:val="005A644C"/>
    <w:pPr>
      <w:keepNext/>
      <w:keepLines/>
      <w:numPr>
        <w:numId w:val="13"/>
      </w:numPr>
      <w:tabs>
        <w:tab w:val="left" w:pos="720"/>
      </w:tabs>
      <w:spacing w:after="0"/>
      <w:ind w:left="737" w:hanging="380"/>
    </w:pPr>
    <w:rPr>
      <w:rFonts w:ascii="Arial" w:hAnsi="Arial"/>
      <w:sz w:val="18"/>
    </w:rPr>
  </w:style>
  <w:style w:type="paragraph" w:styleId="berarbeitung">
    <w:name w:val="Revision"/>
    <w:hidden/>
    <w:uiPriority w:val="99"/>
    <w:semiHidden/>
    <w:rsid w:val="00731493"/>
    <w:rPr>
      <w:lang w:eastAsia="en-US"/>
    </w:rPr>
  </w:style>
  <w:style w:type="paragraph" w:customStyle="1" w:styleId="TB2">
    <w:name w:val="TB2"/>
    <w:basedOn w:val="Standard"/>
    <w:qFormat/>
    <w:rsid w:val="005A644C"/>
    <w:pPr>
      <w:keepNext/>
      <w:keepLines/>
      <w:numPr>
        <w:numId w:val="14"/>
      </w:numPr>
      <w:tabs>
        <w:tab w:val="left" w:pos="1109"/>
      </w:tabs>
      <w:spacing w:after="0"/>
      <w:ind w:left="1100" w:hanging="380"/>
    </w:pPr>
    <w:rPr>
      <w:rFonts w:ascii="Arial" w:hAnsi="Arial"/>
      <w:sz w:val="18"/>
    </w:rPr>
  </w:style>
  <w:style w:type="character" w:customStyle="1" w:styleId="berschrift1Zchn">
    <w:name w:val="Überschrift 1 Zchn"/>
    <w:link w:val="berschrift1"/>
    <w:uiPriority w:val="9"/>
    <w:rsid w:val="00AD2550"/>
    <w:rPr>
      <w:rFonts w:ascii="Arial" w:hAnsi="Arial"/>
      <w:sz w:val="36"/>
      <w:lang w:eastAsia="en-US"/>
    </w:rPr>
  </w:style>
  <w:style w:type="character" w:customStyle="1" w:styleId="B1Car">
    <w:name w:val="B1+ Car"/>
    <w:link w:val="B1"/>
    <w:rsid w:val="00B45B0C"/>
    <w:rPr>
      <w:lang w:eastAsia="en-US"/>
    </w:rPr>
  </w:style>
  <w:style w:type="character" w:customStyle="1" w:styleId="KommentartextZchn">
    <w:name w:val="Kommentartext Zchn"/>
    <w:basedOn w:val="Absatz-Standardschriftart"/>
    <w:link w:val="Kommentartext"/>
    <w:semiHidden/>
    <w:rsid w:val="00A079B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65393">
      <w:bodyDiv w:val="1"/>
      <w:marLeft w:val="0"/>
      <w:marRight w:val="0"/>
      <w:marTop w:val="0"/>
      <w:marBottom w:val="0"/>
      <w:divBdr>
        <w:top w:val="none" w:sz="0" w:space="0" w:color="auto"/>
        <w:left w:val="none" w:sz="0" w:space="0" w:color="auto"/>
        <w:bottom w:val="none" w:sz="0" w:space="0" w:color="auto"/>
        <w:right w:val="none" w:sz="0" w:space="0" w:color="auto"/>
      </w:divBdr>
    </w:div>
    <w:div w:id="108354319">
      <w:bodyDiv w:val="1"/>
      <w:marLeft w:val="0"/>
      <w:marRight w:val="0"/>
      <w:marTop w:val="0"/>
      <w:marBottom w:val="0"/>
      <w:divBdr>
        <w:top w:val="none" w:sz="0" w:space="0" w:color="auto"/>
        <w:left w:val="none" w:sz="0" w:space="0" w:color="auto"/>
        <w:bottom w:val="none" w:sz="0" w:space="0" w:color="auto"/>
        <w:right w:val="none" w:sz="0" w:space="0" w:color="auto"/>
      </w:divBdr>
    </w:div>
    <w:div w:id="47133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portal.etsi.org/People/CommiteeSupportStaff.aspx" TargetMode="External"/><Relationship Id="rId26" Type="http://schemas.openxmlformats.org/officeDocument/2006/relationships/image" Target="media/image4.wmf"/><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docbox.etsi.org/Reference/" TargetMode="External"/><Relationship Id="rId34" Type="http://schemas.openxmlformats.org/officeDocument/2006/relationships/image" Target="media/image8.wmf"/><Relationship Id="rId42"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portal.etsi.org/TB/ETSIDeliverableStatus.aspx" TargetMode="Externa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etsi.org/deliver" TargetMode="External"/><Relationship Id="rId20" Type="http://schemas.openxmlformats.org/officeDocument/2006/relationships/hyperlink" Target="https://portal.etsi.org/Services/editHelp!/Howtostart/ETSIDraftingRules.aspx" TargetMode="External"/><Relationship Id="rId29" Type="http://schemas.openxmlformats.org/officeDocument/2006/relationships/oleObject" Target="embeddings/oleObject4.bin"/><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oleObject" Target="embeddings/Microsoft_Visio_2003-2010_Drawing.vsd"/><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tsi.org/standards-search" TargetMode="External"/><Relationship Id="rId23" Type="http://schemas.openxmlformats.org/officeDocument/2006/relationships/oleObject" Target="embeddings/oleObject1.bin"/><Relationship Id="rId28" Type="http://schemas.openxmlformats.org/officeDocument/2006/relationships/image" Target="media/image5.wmf"/><Relationship Id="rId36" Type="http://schemas.openxmlformats.org/officeDocument/2006/relationships/image" Target="media/image9.emf"/><Relationship Id="rId10" Type="http://schemas.openxmlformats.org/officeDocument/2006/relationships/endnotes" Target="endnotes.xml"/><Relationship Id="rId19" Type="http://schemas.openxmlformats.org/officeDocument/2006/relationships/hyperlink" Target="https://ipr.etsi.org/" TargetMode="External"/><Relationship Id="rId31" Type="http://schemas.openxmlformats.org/officeDocument/2006/relationships/oleObject" Target="embeddings/oleObject5.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2.wmf"/><Relationship Id="rId27" Type="http://schemas.openxmlformats.org/officeDocument/2006/relationships/oleObject" Target="embeddings/oleObject3.bin"/><Relationship Id="rId30" Type="http://schemas.openxmlformats.org/officeDocument/2006/relationships/image" Target="media/image6.wmf"/><Relationship Id="rId35" Type="http://schemas.openxmlformats.org/officeDocument/2006/relationships/oleObject" Target="embeddings/oleObject7.bin"/></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95E2614B55994418310EBCA9CC035C5" ma:contentTypeVersion="4" ma:contentTypeDescription="Ein neues Dokument erstellen." ma:contentTypeScope="" ma:versionID="38e020f597a7a8015bc4ad7456c432bb">
  <xsd:schema xmlns:xsd="http://www.w3.org/2001/XMLSchema" xmlns:xs="http://www.w3.org/2001/XMLSchema" xmlns:p="http://schemas.microsoft.com/office/2006/metadata/properties" xmlns:ns2="8185f5cb-7348-46f9-8db8-82f4902aca60" targetNamespace="http://schemas.microsoft.com/office/2006/metadata/properties" ma:root="true" ma:fieldsID="65b140d709623eb557fb3e7904114379" ns2:_="">
    <xsd:import namespace="8185f5cb-7348-46f9-8db8-82f4902aca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85f5cb-7348-46f9-8db8-82f4902aca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DC5176-3E8C-41B6-988F-D9A405FA741D}">
  <ds:schemaRefs>
    <ds:schemaRef ds:uri="http://schemas.microsoft.com/sharepoint/v3/contenttype/forms"/>
  </ds:schemaRefs>
</ds:datastoreItem>
</file>

<file path=customXml/itemProps2.xml><?xml version="1.0" encoding="utf-8"?>
<ds:datastoreItem xmlns:ds="http://schemas.openxmlformats.org/officeDocument/2006/customXml" ds:itemID="{E29722FD-5A37-4F91-A54C-1E66F4B4B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85f5cb-7348-46f9-8db8-82f4902aca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1FB02-407C-4CFF-A0D5-ACAABACCF9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E640EC-FC7B-41E3-A85C-7954160F1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Template>
  <TotalTime>0</TotalTime>
  <Pages>45</Pages>
  <Words>13546</Words>
  <Characters>85347</Characters>
  <Application>Microsoft Office Word</Application>
  <DocSecurity>0</DocSecurity>
  <Lines>711</Lines>
  <Paragraphs>197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Final draft ETSI ES 202 785 V1.8.1</vt:lpstr>
      <vt:lpstr>ETSI ES 202 785 V1.6.1</vt:lpstr>
    </vt:vector>
  </TitlesOfParts>
  <Company>ETSI Secretariat</Company>
  <LinksUpToDate>false</LinksUpToDate>
  <CharactersWithSpaces>98696</CharactersWithSpaces>
  <SharedDoc>false</SharedDoc>
  <HLinks>
    <vt:vector size="876" baseType="variant">
      <vt:variant>
        <vt:i4>4784209</vt:i4>
      </vt:variant>
      <vt:variant>
        <vt:i4>765</vt:i4>
      </vt:variant>
      <vt:variant>
        <vt:i4>0</vt:i4>
      </vt:variant>
      <vt:variant>
        <vt:i4>5</vt:i4>
      </vt:variant>
      <vt:variant>
        <vt:lpwstr/>
      </vt:variant>
      <vt:variant>
        <vt:lpwstr>Clause_Tags_version</vt:lpwstr>
      </vt:variant>
      <vt:variant>
        <vt:i4>5374033</vt:i4>
      </vt:variant>
      <vt:variant>
        <vt:i4>762</vt:i4>
      </vt:variant>
      <vt:variant>
        <vt:i4>0</vt:i4>
      </vt:variant>
      <vt:variant>
        <vt:i4>5</vt:i4>
      </vt:variant>
      <vt:variant>
        <vt:lpwstr/>
      </vt:variant>
      <vt:variant>
        <vt:lpwstr>Clause_Tags_verdict</vt:lpwstr>
      </vt:variant>
      <vt:variant>
        <vt:i4>4325449</vt:i4>
      </vt:variant>
      <vt:variant>
        <vt:i4>759</vt:i4>
      </vt:variant>
      <vt:variant>
        <vt:i4>0</vt:i4>
      </vt:variant>
      <vt:variant>
        <vt:i4>5</vt:i4>
      </vt:variant>
      <vt:variant>
        <vt:lpwstr/>
      </vt:variant>
      <vt:variant>
        <vt:lpwstr>Clause_Tags_url</vt:lpwstr>
      </vt:variant>
      <vt:variant>
        <vt:i4>4391003</vt:i4>
      </vt:variant>
      <vt:variant>
        <vt:i4>756</vt:i4>
      </vt:variant>
      <vt:variant>
        <vt:i4>0</vt:i4>
      </vt:variant>
      <vt:variant>
        <vt:i4>5</vt:i4>
      </vt:variant>
      <vt:variant>
        <vt:lpwstr/>
      </vt:variant>
      <vt:variant>
        <vt:lpwstr>Clause_Tags_status</vt:lpwstr>
      </vt:variant>
      <vt:variant>
        <vt:i4>3801121</vt:i4>
      </vt:variant>
      <vt:variant>
        <vt:i4>753</vt:i4>
      </vt:variant>
      <vt:variant>
        <vt:i4>0</vt:i4>
      </vt:variant>
      <vt:variant>
        <vt:i4>5</vt:i4>
      </vt:variant>
      <vt:variant>
        <vt:lpwstr/>
      </vt:variant>
      <vt:variant>
        <vt:lpwstr>Clause_Tags_since</vt:lpwstr>
      </vt:variant>
      <vt:variant>
        <vt:i4>5570639</vt:i4>
      </vt:variant>
      <vt:variant>
        <vt:i4>750</vt:i4>
      </vt:variant>
      <vt:variant>
        <vt:i4>0</vt:i4>
      </vt:variant>
      <vt:variant>
        <vt:i4>5</vt:i4>
      </vt:variant>
      <vt:variant>
        <vt:lpwstr/>
      </vt:variant>
      <vt:variant>
        <vt:lpwstr>Clause_Tags_see</vt:lpwstr>
      </vt:variant>
      <vt:variant>
        <vt:i4>5111880</vt:i4>
      </vt:variant>
      <vt:variant>
        <vt:i4>747</vt:i4>
      </vt:variant>
      <vt:variant>
        <vt:i4>0</vt:i4>
      </vt:variant>
      <vt:variant>
        <vt:i4>5</vt:i4>
      </vt:variant>
      <vt:variant>
        <vt:lpwstr/>
      </vt:variant>
      <vt:variant>
        <vt:lpwstr>Clause_Tags_return</vt:lpwstr>
      </vt:variant>
      <vt:variant>
        <vt:i4>5308502</vt:i4>
      </vt:variant>
      <vt:variant>
        <vt:i4>744</vt:i4>
      </vt:variant>
      <vt:variant>
        <vt:i4>0</vt:i4>
      </vt:variant>
      <vt:variant>
        <vt:i4>5</vt:i4>
      </vt:variant>
      <vt:variant>
        <vt:lpwstr/>
      </vt:variant>
      <vt:variant>
        <vt:lpwstr>Clause_Tags_requirement</vt:lpwstr>
      </vt:variant>
      <vt:variant>
        <vt:i4>3538996</vt:i4>
      </vt:variant>
      <vt:variant>
        <vt:i4>741</vt:i4>
      </vt:variant>
      <vt:variant>
        <vt:i4>0</vt:i4>
      </vt:variant>
      <vt:variant>
        <vt:i4>5</vt:i4>
      </vt:variant>
      <vt:variant>
        <vt:lpwstr/>
      </vt:variant>
      <vt:variant>
        <vt:lpwstr>Clause_Tags_reference</vt:lpwstr>
      </vt:variant>
      <vt:variant>
        <vt:i4>6226001</vt:i4>
      </vt:variant>
      <vt:variant>
        <vt:i4>738</vt:i4>
      </vt:variant>
      <vt:variant>
        <vt:i4>0</vt:i4>
      </vt:variant>
      <vt:variant>
        <vt:i4>5</vt:i4>
      </vt:variant>
      <vt:variant>
        <vt:lpwstr/>
      </vt:variant>
      <vt:variant>
        <vt:lpwstr>Clause_Tags_remark</vt:lpwstr>
      </vt:variant>
      <vt:variant>
        <vt:i4>4587601</vt:i4>
      </vt:variant>
      <vt:variant>
        <vt:i4>735</vt:i4>
      </vt:variant>
      <vt:variant>
        <vt:i4>0</vt:i4>
      </vt:variant>
      <vt:variant>
        <vt:i4>5</vt:i4>
      </vt:variant>
      <vt:variant>
        <vt:lpwstr/>
      </vt:variant>
      <vt:variant>
        <vt:lpwstr>Clause_Tags_purpose</vt:lpwstr>
      </vt:variant>
      <vt:variant>
        <vt:i4>3997731</vt:i4>
      </vt:variant>
      <vt:variant>
        <vt:i4>732</vt:i4>
      </vt:variant>
      <vt:variant>
        <vt:i4>0</vt:i4>
      </vt:variant>
      <vt:variant>
        <vt:i4>5</vt:i4>
      </vt:variant>
      <vt:variant>
        <vt:lpwstr/>
      </vt:variant>
      <vt:variant>
        <vt:lpwstr>Clause_Tags_priority</vt:lpwstr>
      </vt:variant>
      <vt:variant>
        <vt:i4>3145790</vt:i4>
      </vt:variant>
      <vt:variant>
        <vt:i4>729</vt:i4>
      </vt:variant>
      <vt:variant>
        <vt:i4>0</vt:i4>
      </vt:variant>
      <vt:variant>
        <vt:i4>5</vt:i4>
      </vt:variant>
      <vt:variant>
        <vt:lpwstr/>
      </vt:variant>
      <vt:variant>
        <vt:lpwstr>Clause_Tags_param</vt:lpwstr>
      </vt:variant>
      <vt:variant>
        <vt:i4>4522073</vt:i4>
      </vt:variant>
      <vt:variant>
        <vt:i4>726</vt:i4>
      </vt:variant>
      <vt:variant>
        <vt:i4>0</vt:i4>
      </vt:variant>
      <vt:variant>
        <vt:i4>5</vt:i4>
      </vt:variant>
      <vt:variant>
        <vt:lpwstr/>
      </vt:variant>
      <vt:variant>
        <vt:lpwstr>Clause_Tags_member</vt:lpwstr>
      </vt:variant>
      <vt:variant>
        <vt:i4>3538979</vt:i4>
      </vt:variant>
      <vt:variant>
        <vt:i4>723</vt:i4>
      </vt:variant>
      <vt:variant>
        <vt:i4>0</vt:i4>
      </vt:variant>
      <vt:variant>
        <vt:i4>5</vt:i4>
      </vt:variant>
      <vt:variant>
        <vt:lpwstr/>
      </vt:variant>
      <vt:variant>
        <vt:lpwstr>Clause_Tags_exception</vt:lpwstr>
      </vt:variant>
      <vt:variant>
        <vt:i4>3538987</vt:i4>
      </vt:variant>
      <vt:variant>
        <vt:i4>720</vt:i4>
      </vt:variant>
      <vt:variant>
        <vt:i4>0</vt:i4>
      </vt:variant>
      <vt:variant>
        <vt:i4>5</vt:i4>
      </vt:variant>
      <vt:variant>
        <vt:lpwstr/>
      </vt:variant>
      <vt:variant>
        <vt:lpwstr>Clause_Tags_desc</vt:lpwstr>
      </vt:variant>
      <vt:variant>
        <vt:i4>6160472</vt:i4>
      </vt:variant>
      <vt:variant>
        <vt:i4>717</vt:i4>
      </vt:variant>
      <vt:variant>
        <vt:i4>0</vt:i4>
      </vt:variant>
      <vt:variant>
        <vt:i4>5</vt:i4>
      </vt:variant>
      <vt:variant>
        <vt:lpwstr/>
      </vt:variant>
      <vt:variant>
        <vt:lpwstr>Clause_Tags_config</vt:lpwstr>
      </vt:variant>
      <vt:variant>
        <vt:i4>6225990</vt:i4>
      </vt:variant>
      <vt:variant>
        <vt:i4>714</vt:i4>
      </vt:variant>
      <vt:variant>
        <vt:i4>0</vt:i4>
      </vt:variant>
      <vt:variant>
        <vt:i4>5</vt:i4>
      </vt:variant>
      <vt:variant>
        <vt:lpwstr/>
      </vt:variant>
      <vt:variant>
        <vt:lpwstr>Clause_Tags_author</vt:lpwstr>
      </vt:variant>
      <vt:variant>
        <vt:i4>6684782</vt:i4>
      </vt:variant>
      <vt:variant>
        <vt:i4>705</vt:i4>
      </vt:variant>
      <vt:variant>
        <vt:i4>0</vt:i4>
      </vt:variant>
      <vt:variant>
        <vt:i4>5</vt:i4>
      </vt:variant>
      <vt:variant>
        <vt:lpwstr/>
      </vt:variant>
      <vt:variant>
        <vt:lpwstr>AAAAAAAANF</vt:lpwstr>
      </vt:variant>
      <vt:variant>
        <vt:i4>6553710</vt:i4>
      </vt:variant>
      <vt:variant>
        <vt:i4>702</vt:i4>
      </vt:variant>
      <vt:variant>
        <vt:i4>0</vt:i4>
      </vt:variant>
      <vt:variant>
        <vt:i4>5</vt:i4>
      </vt:variant>
      <vt:variant>
        <vt:lpwstr/>
      </vt:variant>
      <vt:variant>
        <vt:lpwstr>AAAAAAAAND</vt:lpwstr>
      </vt:variant>
      <vt:variant>
        <vt:i4>6488174</vt:i4>
      </vt:variant>
      <vt:variant>
        <vt:i4>699</vt:i4>
      </vt:variant>
      <vt:variant>
        <vt:i4>0</vt:i4>
      </vt:variant>
      <vt:variant>
        <vt:i4>5</vt:i4>
      </vt:variant>
      <vt:variant>
        <vt:lpwstr/>
      </vt:variant>
      <vt:variant>
        <vt:lpwstr>AAAAAAAANC</vt:lpwstr>
      </vt:variant>
      <vt:variant>
        <vt:i4>7864429</vt:i4>
      </vt:variant>
      <vt:variant>
        <vt:i4>696</vt:i4>
      </vt:variant>
      <vt:variant>
        <vt:i4>0</vt:i4>
      </vt:variant>
      <vt:variant>
        <vt:i4>5</vt:i4>
      </vt:variant>
      <vt:variant>
        <vt:lpwstr/>
      </vt:variant>
      <vt:variant>
        <vt:lpwstr>AAAAAAAAMX</vt:lpwstr>
      </vt:variant>
      <vt:variant>
        <vt:i4>7798893</vt:i4>
      </vt:variant>
      <vt:variant>
        <vt:i4>693</vt:i4>
      </vt:variant>
      <vt:variant>
        <vt:i4>0</vt:i4>
      </vt:variant>
      <vt:variant>
        <vt:i4>5</vt:i4>
      </vt:variant>
      <vt:variant>
        <vt:lpwstr/>
      </vt:variant>
      <vt:variant>
        <vt:lpwstr>AAAAAAAAMW</vt:lpwstr>
      </vt:variant>
      <vt:variant>
        <vt:i4>7733357</vt:i4>
      </vt:variant>
      <vt:variant>
        <vt:i4>690</vt:i4>
      </vt:variant>
      <vt:variant>
        <vt:i4>0</vt:i4>
      </vt:variant>
      <vt:variant>
        <vt:i4>5</vt:i4>
      </vt:variant>
      <vt:variant>
        <vt:lpwstr/>
      </vt:variant>
      <vt:variant>
        <vt:lpwstr>AAAAAAAAMV</vt:lpwstr>
      </vt:variant>
      <vt:variant>
        <vt:i4>6684782</vt:i4>
      </vt:variant>
      <vt:variant>
        <vt:i4>687</vt:i4>
      </vt:variant>
      <vt:variant>
        <vt:i4>0</vt:i4>
      </vt:variant>
      <vt:variant>
        <vt:i4>5</vt:i4>
      </vt:variant>
      <vt:variant>
        <vt:lpwstr/>
      </vt:variant>
      <vt:variant>
        <vt:lpwstr>AAAAAAAANF</vt:lpwstr>
      </vt:variant>
      <vt:variant>
        <vt:i4>6553710</vt:i4>
      </vt:variant>
      <vt:variant>
        <vt:i4>684</vt:i4>
      </vt:variant>
      <vt:variant>
        <vt:i4>0</vt:i4>
      </vt:variant>
      <vt:variant>
        <vt:i4>5</vt:i4>
      </vt:variant>
      <vt:variant>
        <vt:lpwstr/>
      </vt:variant>
      <vt:variant>
        <vt:lpwstr>AAAAAAAAND</vt:lpwstr>
      </vt:variant>
      <vt:variant>
        <vt:i4>6488174</vt:i4>
      </vt:variant>
      <vt:variant>
        <vt:i4>681</vt:i4>
      </vt:variant>
      <vt:variant>
        <vt:i4>0</vt:i4>
      </vt:variant>
      <vt:variant>
        <vt:i4>5</vt:i4>
      </vt:variant>
      <vt:variant>
        <vt:lpwstr/>
      </vt:variant>
      <vt:variant>
        <vt:lpwstr>AAAAAAAANC</vt:lpwstr>
      </vt:variant>
      <vt:variant>
        <vt:i4>7864429</vt:i4>
      </vt:variant>
      <vt:variant>
        <vt:i4>678</vt:i4>
      </vt:variant>
      <vt:variant>
        <vt:i4>0</vt:i4>
      </vt:variant>
      <vt:variant>
        <vt:i4>5</vt:i4>
      </vt:variant>
      <vt:variant>
        <vt:lpwstr/>
      </vt:variant>
      <vt:variant>
        <vt:lpwstr>AAAAAAAAMX</vt:lpwstr>
      </vt:variant>
      <vt:variant>
        <vt:i4>7798893</vt:i4>
      </vt:variant>
      <vt:variant>
        <vt:i4>675</vt:i4>
      </vt:variant>
      <vt:variant>
        <vt:i4>0</vt:i4>
      </vt:variant>
      <vt:variant>
        <vt:i4>5</vt:i4>
      </vt:variant>
      <vt:variant>
        <vt:lpwstr/>
      </vt:variant>
      <vt:variant>
        <vt:lpwstr>AAAAAAAAMW</vt:lpwstr>
      </vt:variant>
      <vt:variant>
        <vt:i4>6488162</vt:i4>
      </vt:variant>
      <vt:variant>
        <vt:i4>672</vt:i4>
      </vt:variant>
      <vt:variant>
        <vt:i4>0</vt:i4>
      </vt:variant>
      <vt:variant>
        <vt:i4>5</vt:i4>
      </vt:variant>
      <vt:variant>
        <vt:lpwstr/>
      </vt:variant>
      <vt:variant>
        <vt:lpwstr>AAAAAAAABC</vt:lpwstr>
      </vt:variant>
      <vt:variant>
        <vt:i4>7733357</vt:i4>
      </vt:variant>
      <vt:variant>
        <vt:i4>669</vt:i4>
      </vt:variant>
      <vt:variant>
        <vt:i4>0</vt:i4>
      </vt:variant>
      <vt:variant>
        <vt:i4>5</vt:i4>
      </vt:variant>
      <vt:variant>
        <vt:lpwstr/>
      </vt:variant>
      <vt:variant>
        <vt:lpwstr>AAAAAAAAMV</vt:lpwstr>
      </vt:variant>
      <vt:variant>
        <vt:i4>6422637</vt:i4>
      </vt:variant>
      <vt:variant>
        <vt:i4>666</vt:i4>
      </vt:variant>
      <vt:variant>
        <vt:i4>0</vt:i4>
      </vt:variant>
      <vt:variant>
        <vt:i4>5</vt:i4>
      </vt:variant>
      <vt:variant>
        <vt:lpwstr/>
      </vt:variant>
      <vt:variant>
        <vt:lpwstr>AAAAAAAAMB</vt:lpwstr>
      </vt:variant>
      <vt:variant>
        <vt:i4>6488163</vt:i4>
      </vt:variant>
      <vt:variant>
        <vt:i4>663</vt:i4>
      </vt:variant>
      <vt:variant>
        <vt:i4>0</vt:i4>
      </vt:variant>
      <vt:variant>
        <vt:i4>5</vt:i4>
      </vt:variant>
      <vt:variant>
        <vt:lpwstr/>
      </vt:variant>
      <vt:variant>
        <vt:lpwstr>AAAAAAAACC</vt:lpwstr>
      </vt:variant>
      <vt:variant>
        <vt:i4>6357101</vt:i4>
      </vt:variant>
      <vt:variant>
        <vt:i4>660</vt:i4>
      </vt:variant>
      <vt:variant>
        <vt:i4>0</vt:i4>
      </vt:variant>
      <vt:variant>
        <vt:i4>5</vt:i4>
      </vt:variant>
      <vt:variant>
        <vt:lpwstr/>
      </vt:variant>
      <vt:variant>
        <vt:lpwstr>AAAAAAAAMA</vt:lpwstr>
      </vt:variant>
      <vt:variant>
        <vt:i4>7995500</vt:i4>
      </vt:variant>
      <vt:variant>
        <vt:i4>657</vt:i4>
      </vt:variant>
      <vt:variant>
        <vt:i4>0</vt:i4>
      </vt:variant>
      <vt:variant>
        <vt:i4>5</vt:i4>
      </vt:variant>
      <vt:variant>
        <vt:lpwstr/>
      </vt:variant>
      <vt:variant>
        <vt:lpwstr>AAAAAAAALZ</vt:lpwstr>
      </vt:variant>
      <vt:variant>
        <vt:i4>6488163</vt:i4>
      </vt:variant>
      <vt:variant>
        <vt:i4>654</vt:i4>
      </vt:variant>
      <vt:variant>
        <vt:i4>0</vt:i4>
      </vt:variant>
      <vt:variant>
        <vt:i4>5</vt:i4>
      </vt:variant>
      <vt:variant>
        <vt:lpwstr/>
      </vt:variant>
      <vt:variant>
        <vt:lpwstr>AAAAAAAACC</vt:lpwstr>
      </vt:variant>
      <vt:variant>
        <vt:i4>6488163</vt:i4>
      </vt:variant>
      <vt:variant>
        <vt:i4>651</vt:i4>
      </vt:variant>
      <vt:variant>
        <vt:i4>0</vt:i4>
      </vt:variant>
      <vt:variant>
        <vt:i4>5</vt:i4>
      </vt:variant>
      <vt:variant>
        <vt:lpwstr/>
      </vt:variant>
      <vt:variant>
        <vt:lpwstr>AAAAAAAACC</vt:lpwstr>
      </vt:variant>
      <vt:variant>
        <vt:i4>6488163</vt:i4>
      </vt:variant>
      <vt:variant>
        <vt:i4>648</vt:i4>
      </vt:variant>
      <vt:variant>
        <vt:i4>0</vt:i4>
      </vt:variant>
      <vt:variant>
        <vt:i4>5</vt:i4>
      </vt:variant>
      <vt:variant>
        <vt:lpwstr/>
      </vt:variant>
      <vt:variant>
        <vt:lpwstr>AAAAAAAACC</vt:lpwstr>
      </vt:variant>
      <vt:variant>
        <vt:i4>7667821</vt:i4>
      </vt:variant>
      <vt:variant>
        <vt:i4>645</vt:i4>
      </vt:variant>
      <vt:variant>
        <vt:i4>0</vt:i4>
      </vt:variant>
      <vt:variant>
        <vt:i4>5</vt:i4>
      </vt:variant>
      <vt:variant>
        <vt:lpwstr/>
      </vt:variant>
      <vt:variant>
        <vt:lpwstr>AAAAAAAAMU</vt:lpwstr>
      </vt:variant>
      <vt:variant>
        <vt:i4>6488163</vt:i4>
      </vt:variant>
      <vt:variant>
        <vt:i4>642</vt:i4>
      </vt:variant>
      <vt:variant>
        <vt:i4>0</vt:i4>
      </vt:variant>
      <vt:variant>
        <vt:i4>5</vt:i4>
      </vt:variant>
      <vt:variant>
        <vt:lpwstr/>
      </vt:variant>
      <vt:variant>
        <vt:lpwstr>AAAAAAAACC</vt:lpwstr>
      </vt:variant>
      <vt:variant>
        <vt:i4>7602285</vt:i4>
      </vt:variant>
      <vt:variant>
        <vt:i4>639</vt:i4>
      </vt:variant>
      <vt:variant>
        <vt:i4>0</vt:i4>
      </vt:variant>
      <vt:variant>
        <vt:i4>5</vt:i4>
      </vt:variant>
      <vt:variant>
        <vt:lpwstr/>
      </vt:variant>
      <vt:variant>
        <vt:lpwstr>AAAAAAAAMT</vt:lpwstr>
      </vt:variant>
      <vt:variant>
        <vt:i4>6488163</vt:i4>
      </vt:variant>
      <vt:variant>
        <vt:i4>636</vt:i4>
      </vt:variant>
      <vt:variant>
        <vt:i4>0</vt:i4>
      </vt:variant>
      <vt:variant>
        <vt:i4>5</vt:i4>
      </vt:variant>
      <vt:variant>
        <vt:lpwstr/>
      </vt:variant>
      <vt:variant>
        <vt:lpwstr>AAAAAAAACC</vt:lpwstr>
      </vt:variant>
      <vt:variant>
        <vt:i4>7536749</vt:i4>
      </vt:variant>
      <vt:variant>
        <vt:i4>633</vt:i4>
      </vt:variant>
      <vt:variant>
        <vt:i4>0</vt:i4>
      </vt:variant>
      <vt:variant>
        <vt:i4>5</vt:i4>
      </vt:variant>
      <vt:variant>
        <vt:lpwstr/>
      </vt:variant>
      <vt:variant>
        <vt:lpwstr>AAAAAAAAMS</vt:lpwstr>
      </vt:variant>
      <vt:variant>
        <vt:i4>6488163</vt:i4>
      </vt:variant>
      <vt:variant>
        <vt:i4>630</vt:i4>
      </vt:variant>
      <vt:variant>
        <vt:i4>0</vt:i4>
      </vt:variant>
      <vt:variant>
        <vt:i4>5</vt:i4>
      </vt:variant>
      <vt:variant>
        <vt:lpwstr/>
      </vt:variant>
      <vt:variant>
        <vt:lpwstr>AAAAAAAACC</vt:lpwstr>
      </vt:variant>
      <vt:variant>
        <vt:i4>7471213</vt:i4>
      </vt:variant>
      <vt:variant>
        <vt:i4>627</vt:i4>
      </vt:variant>
      <vt:variant>
        <vt:i4>0</vt:i4>
      </vt:variant>
      <vt:variant>
        <vt:i4>5</vt:i4>
      </vt:variant>
      <vt:variant>
        <vt:lpwstr/>
      </vt:variant>
      <vt:variant>
        <vt:lpwstr>AAAAAAAAMR</vt:lpwstr>
      </vt:variant>
      <vt:variant>
        <vt:i4>6488163</vt:i4>
      </vt:variant>
      <vt:variant>
        <vt:i4>624</vt:i4>
      </vt:variant>
      <vt:variant>
        <vt:i4>0</vt:i4>
      </vt:variant>
      <vt:variant>
        <vt:i4>5</vt:i4>
      </vt:variant>
      <vt:variant>
        <vt:lpwstr/>
      </vt:variant>
      <vt:variant>
        <vt:lpwstr>AAAAAAAACC</vt:lpwstr>
      </vt:variant>
      <vt:variant>
        <vt:i4>7405677</vt:i4>
      </vt:variant>
      <vt:variant>
        <vt:i4>621</vt:i4>
      </vt:variant>
      <vt:variant>
        <vt:i4>0</vt:i4>
      </vt:variant>
      <vt:variant>
        <vt:i4>5</vt:i4>
      </vt:variant>
      <vt:variant>
        <vt:lpwstr/>
      </vt:variant>
      <vt:variant>
        <vt:lpwstr>AAAAAAAAMQ</vt:lpwstr>
      </vt:variant>
      <vt:variant>
        <vt:i4>6488163</vt:i4>
      </vt:variant>
      <vt:variant>
        <vt:i4>618</vt:i4>
      </vt:variant>
      <vt:variant>
        <vt:i4>0</vt:i4>
      </vt:variant>
      <vt:variant>
        <vt:i4>5</vt:i4>
      </vt:variant>
      <vt:variant>
        <vt:lpwstr/>
      </vt:variant>
      <vt:variant>
        <vt:lpwstr>AAAAAAAACC</vt:lpwstr>
      </vt:variant>
      <vt:variant>
        <vt:i4>7340141</vt:i4>
      </vt:variant>
      <vt:variant>
        <vt:i4>615</vt:i4>
      </vt:variant>
      <vt:variant>
        <vt:i4>0</vt:i4>
      </vt:variant>
      <vt:variant>
        <vt:i4>5</vt:i4>
      </vt:variant>
      <vt:variant>
        <vt:lpwstr/>
      </vt:variant>
      <vt:variant>
        <vt:lpwstr>AAAAAAAAMP</vt:lpwstr>
      </vt:variant>
      <vt:variant>
        <vt:i4>6488163</vt:i4>
      </vt:variant>
      <vt:variant>
        <vt:i4>612</vt:i4>
      </vt:variant>
      <vt:variant>
        <vt:i4>0</vt:i4>
      </vt:variant>
      <vt:variant>
        <vt:i4>5</vt:i4>
      </vt:variant>
      <vt:variant>
        <vt:lpwstr/>
      </vt:variant>
      <vt:variant>
        <vt:lpwstr>AAAAAAAACC</vt:lpwstr>
      </vt:variant>
      <vt:variant>
        <vt:i4>7340141</vt:i4>
      </vt:variant>
      <vt:variant>
        <vt:i4>609</vt:i4>
      </vt:variant>
      <vt:variant>
        <vt:i4>0</vt:i4>
      </vt:variant>
      <vt:variant>
        <vt:i4>5</vt:i4>
      </vt:variant>
      <vt:variant>
        <vt:lpwstr/>
      </vt:variant>
      <vt:variant>
        <vt:lpwstr>AAAAAAAAMP</vt:lpwstr>
      </vt:variant>
      <vt:variant>
        <vt:i4>6488163</vt:i4>
      </vt:variant>
      <vt:variant>
        <vt:i4>606</vt:i4>
      </vt:variant>
      <vt:variant>
        <vt:i4>0</vt:i4>
      </vt:variant>
      <vt:variant>
        <vt:i4>5</vt:i4>
      </vt:variant>
      <vt:variant>
        <vt:lpwstr/>
      </vt:variant>
      <vt:variant>
        <vt:lpwstr>AAAAAAAACC</vt:lpwstr>
      </vt:variant>
      <vt:variant>
        <vt:i4>7274605</vt:i4>
      </vt:variant>
      <vt:variant>
        <vt:i4>603</vt:i4>
      </vt:variant>
      <vt:variant>
        <vt:i4>0</vt:i4>
      </vt:variant>
      <vt:variant>
        <vt:i4>5</vt:i4>
      </vt:variant>
      <vt:variant>
        <vt:lpwstr/>
      </vt:variant>
      <vt:variant>
        <vt:lpwstr>AAAAAAAAMO</vt:lpwstr>
      </vt:variant>
      <vt:variant>
        <vt:i4>6488163</vt:i4>
      </vt:variant>
      <vt:variant>
        <vt:i4>600</vt:i4>
      </vt:variant>
      <vt:variant>
        <vt:i4>0</vt:i4>
      </vt:variant>
      <vt:variant>
        <vt:i4>5</vt:i4>
      </vt:variant>
      <vt:variant>
        <vt:lpwstr/>
      </vt:variant>
      <vt:variant>
        <vt:lpwstr>AAAAAAAACC</vt:lpwstr>
      </vt:variant>
      <vt:variant>
        <vt:i4>7209069</vt:i4>
      </vt:variant>
      <vt:variant>
        <vt:i4>597</vt:i4>
      </vt:variant>
      <vt:variant>
        <vt:i4>0</vt:i4>
      </vt:variant>
      <vt:variant>
        <vt:i4>5</vt:i4>
      </vt:variant>
      <vt:variant>
        <vt:lpwstr/>
      </vt:variant>
      <vt:variant>
        <vt:lpwstr>AAAAAAAAMN</vt:lpwstr>
      </vt:variant>
      <vt:variant>
        <vt:i4>6488163</vt:i4>
      </vt:variant>
      <vt:variant>
        <vt:i4>594</vt:i4>
      </vt:variant>
      <vt:variant>
        <vt:i4>0</vt:i4>
      </vt:variant>
      <vt:variant>
        <vt:i4>5</vt:i4>
      </vt:variant>
      <vt:variant>
        <vt:lpwstr/>
      </vt:variant>
      <vt:variant>
        <vt:lpwstr>AAAAAAAACC</vt:lpwstr>
      </vt:variant>
      <vt:variant>
        <vt:i4>7077997</vt:i4>
      </vt:variant>
      <vt:variant>
        <vt:i4>591</vt:i4>
      </vt:variant>
      <vt:variant>
        <vt:i4>0</vt:i4>
      </vt:variant>
      <vt:variant>
        <vt:i4>5</vt:i4>
      </vt:variant>
      <vt:variant>
        <vt:lpwstr/>
      </vt:variant>
      <vt:variant>
        <vt:lpwstr>AAAAAAAAML</vt:lpwstr>
      </vt:variant>
      <vt:variant>
        <vt:i4>6488163</vt:i4>
      </vt:variant>
      <vt:variant>
        <vt:i4>588</vt:i4>
      </vt:variant>
      <vt:variant>
        <vt:i4>0</vt:i4>
      </vt:variant>
      <vt:variant>
        <vt:i4>5</vt:i4>
      </vt:variant>
      <vt:variant>
        <vt:lpwstr/>
      </vt:variant>
      <vt:variant>
        <vt:lpwstr>AAAAAAAACC</vt:lpwstr>
      </vt:variant>
      <vt:variant>
        <vt:i4>7012461</vt:i4>
      </vt:variant>
      <vt:variant>
        <vt:i4>585</vt:i4>
      </vt:variant>
      <vt:variant>
        <vt:i4>0</vt:i4>
      </vt:variant>
      <vt:variant>
        <vt:i4>5</vt:i4>
      </vt:variant>
      <vt:variant>
        <vt:lpwstr/>
      </vt:variant>
      <vt:variant>
        <vt:lpwstr>AAAAAAAAMK</vt:lpwstr>
      </vt:variant>
      <vt:variant>
        <vt:i4>6488163</vt:i4>
      </vt:variant>
      <vt:variant>
        <vt:i4>582</vt:i4>
      </vt:variant>
      <vt:variant>
        <vt:i4>0</vt:i4>
      </vt:variant>
      <vt:variant>
        <vt:i4>5</vt:i4>
      </vt:variant>
      <vt:variant>
        <vt:lpwstr/>
      </vt:variant>
      <vt:variant>
        <vt:lpwstr>AAAAAAAACC</vt:lpwstr>
      </vt:variant>
      <vt:variant>
        <vt:i4>6946925</vt:i4>
      </vt:variant>
      <vt:variant>
        <vt:i4>579</vt:i4>
      </vt:variant>
      <vt:variant>
        <vt:i4>0</vt:i4>
      </vt:variant>
      <vt:variant>
        <vt:i4>5</vt:i4>
      </vt:variant>
      <vt:variant>
        <vt:lpwstr/>
      </vt:variant>
      <vt:variant>
        <vt:lpwstr>AAAAAAAAMJ</vt:lpwstr>
      </vt:variant>
      <vt:variant>
        <vt:i4>6488163</vt:i4>
      </vt:variant>
      <vt:variant>
        <vt:i4>576</vt:i4>
      </vt:variant>
      <vt:variant>
        <vt:i4>0</vt:i4>
      </vt:variant>
      <vt:variant>
        <vt:i4>5</vt:i4>
      </vt:variant>
      <vt:variant>
        <vt:lpwstr/>
      </vt:variant>
      <vt:variant>
        <vt:lpwstr>AAAAAAAACC</vt:lpwstr>
      </vt:variant>
      <vt:variant>
        <vt:i4>6881389</vt:i4>
      </vt:variant>
      <vt:variant>
        <vt:i4>573</vt:i4>
      </vt:variant>
      <vt:variant>
        <vt:i4>0</vt:i4>
      </vt:variant>
      <vt:variant>
        <vt:i4>5</vt:i4>
      </vt:variant>
      <vt:variant>
        <vt:lpwstr/>
      </vt:variant>
      <vt:variant>
        <vt:lpwstr>AAAAAAAAMI</vt:lpwstr>
      </vt:variant>
      <vt:variant>
        <vt:i4>6488163</vt:i4>
      </vt:variant>
      <vt:variant>
        <vt:i4>570</vt:i4>
      </vt:variant>
      <vt:variant>
        <vt:i4>0</vt:i4>
      </vt:variant>
      <vt:variant>
        <vt:i4>5</vt:i4>
      </vt:variant>
      <vt:variant>
        <vt:lpwstr/>
      </vt:variant>
      <vt:variant>
        <vt:lpwstr>AAAAAAAACC</vt:lpwstr>
      </vt:variant>
      <vt:variant>
        <vt:i4>6815853</vt:i4>
      </vt:variant>
      <vt:variant>
        <vt:i4>567</vt:i4>
      </vt:variant>
      <vt:variant>
        <vt:i4>0</vt:i4>
      </vt:variant>
      <vt:variant>
        <vt:i4>5</vt:i4>
      </vt:variant>
      <vt:variant>
        <vt:lpwstr/>
      </vt:variant>
      <vt:variant>
        <vt:lpwstr>AAAAAAAAMH</vt:lpwstr>
      </vt:variant>
      <vt:variant>
        <vt:i4>6488163</vt:i4>
      </vt:variant>
      <vt:variant>
        <vt:i4>564</vt:i4>
      </vt:variant>
      <vt:variant>
        <vt:i4>0</vt:i4>
      </vt:variant>
      <vt:variant>
        <vt:i4>5</vt:i4>
      </vt:variant>
      <vt:variant>
        <vt:lpwstr/>
      </vt:variant>
      <vt:variant>
        <vt:lpwstr>AAAAAAAACC</vt:lpwstr>
      </vt:variant>
      <vt:variant>
        <vt:i4>6750317</vt:i4>
      </vt:variant>
      <vt:variant>
        <vt:i4>561</vt:i4>
      </vt:variant>
      <vt:variant>
        <vt:i4>0</vt:i4>
      </vt:variant>
      <vt:variant>
        <vt:i4>5</vt:i4>
      </vt:variant>
      <vt:variant>
        <vt:lpwstr/>
      </vt:variant>
      <vt:variant>
        <vt:lpwstr>AAAAAAAAMG</vt:lpwstr>
      </vt:variant>
      <vt:variant>
        <vt:i4>6488163</vt:i4>
      </vt:variant>
      <vt:variant>
        <vt:i4>558</vt:i4>
      </vt:variant>
      <vt:variant>
        <vt:i4>0</vt:i4>
      </vt:variant>
      <vt:variant>
        <vt:i4>5</vt:i4>
      </vt:variant>
      <vt:variant>
        <vt:lpwstr/>
      </vt:variant>
      <vt:variant>
        <vt:lpwstr>AAAAAAAACC</vt:lpwstr>
      </vt:variant>
      <vt:variant>
        <vt:i4>6684781</vt:i4>
      </vt:variant>
      <vt:variant>
        <vt:i4>555</vt:i4>
      </vt:variant>
      <vt:variant>
        <vt:i4>0</vt:i4>
      </vt:variant>
      <vt:variant>
        <vt:i4>5</vt:i4>
      </vt:variant>
      <vt:variant>
        <vt:lpwstr/>
      </vt:variant>
      <vt:variant>
        <vt:lpwstr>AAAAAAAAMF</vt:lpwstr>
      </vt:variant>
      <vt:variant>
        <vt:i4>6488163</vt:i4>
      </vt:variant>
      <vt:variant>
        <vt:i4>552</vt:i4>
      </vt:variant>
      <vt:variant>
        <vt:i4>0</vt:i4>
      </vt:variant>
      <vt:variant>
        <vt:i4>5</vt:i4>
      </vt:variant>
      <vt:variant>
        <vt:lpwstr/>
      </vt:variant>
      <vt:variant>
        <vt:lpwstr>AAAAAAAACC</vt:lpwstr>
      </vt:variant>
      <vt:variant>
        <vt:i4>6619245</vt:i4>
      </vt:variant>
      <vt:variant>
        <vt:i4>549</vt:i4>
      </vt:variant>
      <vt:variant>
        <vt:i4>0</vt:i4>
      </vt:variant>
      <vt:variant>
        <vt:i4>5</vt:i4>
      </vt:variant>
      <vt:variant>
        <vt:lpwstr/>
      </vt:variant>
      <vt:variant>
        <vt:lpwstr>AAAAAAAAME</vt:lpwstr>
      </vt:variant>
      <vt:variant>
        <vt:i4>6488163</vt:i4>
      </vt:variant>
      <vt:variant>
        <vt:i4>546</vt:i4>
      </vt:variant>
      <vt:variant>
        <vt:i4>0</vt:i4>
      </vt:variant>
      <vt:variant>
        <vt:i4>5</vt:i4>
      </vt:variant>
      <vt:variant>
        <vt:lpwstr/>
      </vt:variant>
      <vt:variant>
        <vt:lpwstr>AAAAAAAACC</vt:lpwstr>
      </vt:variant>
      <vt:variant>
        <vt:i4>6553709</vt:i4>
      </vt:variant>
      <vt:variant>
        <vt:i4>543</vt:i4>
      </vt:variant>
      <vt:variant>
        <vt:i4>0</vt:i4>
      </vt:variant>
      <vt:variant>
        <vt:i4>5</vt:i4>
      </vt:variant>
      <vt:variant>
        <vt:lpwstr/>
      </vt:variant>
      <vt:variant>
        <vt:lpwstr>AAAAAAAAMD</vt:lpwstr>
      </vt:variant>
      <vt:variant>
        <vt:i4>6488163</vt:i4>
      </vt:variant>
      <vt:variant>
        <vt:i4>540</vt:i4>
      </vt:variant>
      <vt:variant>
        <vt:i4>0</vt:i4>
      </vt:variant>
      <vt:variant>
        <vt:i4>5</vt:i4>
      </vt:variant>
      <vt:variant>
        <vt:lpwstr/>
      </vt:variant>
      <vt:variant>
        <vt:lpwstr>AAAAAAAACC</vt:lpwstr>
      </vt:variant>
      <vt:variant>
        <vt:i4>6488173</vt:i4>
      </vt:variant>
      <vt:variant>
        <vt:i4>537</vt:i4>
      </vt:variant>
      <vt:variant>
        <vt:i4>0</vt:i4>
      </vt:variant>
      <vt:variant>
        <vt:i4>5</vt:i4>
      </vt:variant>
      <vt:variant>
        <vt:lpwstr/>
      </vt:variant>
      <vt:variant>
        <vt:lpwstr>AAAAAAAAMC</vt:lpwstr>
      </vt:variant>
      <vt:variant>
        <vt:i4>6488163</vt:i4>
      </vt:variant>
      <vt:variant>
        <vt:i4>534</vt:i4>
      </vt:variant>
      <vt:variant>
        <vt:i4>0</vt:i4>
      </vt:variant>
      <vt:variant>
        <vt:i4>5</vt:i4>
      </vt:variant>
      <vt:variant>
        <vt:lpwstr/>
      </vt:variant>
      <vt:variant>
        <vt:lpwstr>AAAAAAAACC</vt:lpwstr>
      </vt:variant>
      <vt:variant>
        <vt:i4>7667830</vt:i4>
      </vt:variant>
      <vt:variant>
        <vt:i4>480</vt:i4>
      </vt:variant>
      <vt:variant>
        <vt:i4>0</vt:i4>
      </vt:variant>
      <vt:variant>
        <vt:i4>5</vt:i4>
      </vt:variant>
      <vt:variant>
        <vt:lpwstr/>
      </vt:variant>
      <vt:variant>
        <vt:lpwstr>TBehaviourValue</vt:lpwstr>
      </vt:variant>
      <vt:variant>
        <vt:i4>7929977</vt:i4>
      </vt:variant>
      <vt:variant>
        <vt:i4>477</vt:i4>
      </vt:variant>
      <vt:variant>
        <vt:i4>0</vt:i4>
      </vt:variant>
      <vt:variant>
        <vt:i4>5</vt:i4>
      </vt:variant>
      <vt:variant>
        <vt:lpwstr/>
      </vt:variant>
      <vt:variant>
        <vt:lpwstr>TOmitValue</vt:lpwstr>
      </vt:variant>
      <vt:variant>
        <vt:i4>458763</vt:i4>
      </vt:variant>
      <vt:variant>
        <vt:i4>474</vt:i4>
      </vt:variant>
      <vt:variant>
        <vt:i4>0</vt:i4>
      </vt:variant>
      <vt:variant>
        <vt:i4>5</vt:i4>
      </vt:variant>
      <vt:variant>
        <vt:lpwstr/>
      </vt:variant>
      <vt:variant>
        <vt:lpwstr>TAddressValue</vt:lpwstr>
      </vt:variant>
      <vt:variant>
        <vt:i4>6881379</vt:i4>
      </vt:variant>
      <vt:variant>
        <vt:i4>471</vt:i4>
      </vt:variant>
      <vt:variant>
        <vt:i4>0</vt:i4>
      </vt:variant>
      <vt:variant>
        <vt:i4>5</vt:i4>
      </vt:variant>
      <vt:variant>
        <vt:lpwstr/>
      </vt:variant>
      <vt:variant>
        <vt:lpwstr>TFloatValue</vt:lpwstr>
      </vt:variant>
      <vt:variant>
        <vt:i4>8061054</vt:i4>
      </vt:variant>
      <vt:variant>
        <vt:i4>468</vt:i4>
      </vt:variant>
      <vt:variant>
        <vt:i4>0</vt:i4>
      </vt:variant>
      <vt:variant>
        <vt:i4>5</vt:i4>
      </vt:variant>
      <vt:variant>
        <vt:lpwstr/>
      </vt:variant>
      <vt:variant>
        <vt:lpwstr>TIdentifier</vt:lpwstr>
      </vt:variant>
      <vt:variant>
        <vt:i4>1114120</vt:i4>
      </vt:variant>
      <vt:variant>
        <vt:i4>465</vt:i4>
      </vt:variant>
      <vt:variant>
        <vt:i4>0</vt:i4>
      </vt:variant>
      <vt:variant>
        <vt:i4>5</vt:i4>
      </vt:variant>
      <vt:variant>
        <vt:lpwstr/>
      </vt:variant>
      <vt:variant>
        <vt:lpwstr>TVerdictTypeValue</vt:lpwstr>
      </vt:variant>
      <vt:variant>
        <vt:i4>1179675</vt:i4>
      </vt:variant>
      <vt:variant>
        <vt:i4>462</vt:i4>
      </vt:variant>
      <vt:variant>
        <vt:i4>0</vt:i4>
      </vt:variant>
      <vt:variant>
        <vt:i4>5</vt:i4>
      </vt:variant>
      <vt:variant>
        <vt:lpwstr/>
      </vt:variant>
      <vt:variant>
        <vt:lpwstr>THstring</vt:lpwstr>
      </vt:variant>
      <vt:variant>
        <vt:i4>1376283</vt:i4>
      </vt:variant>
      <vt:variant>
        <vt:i4>459</vt:i4>
      </vt:variant>
      <vt:variant>
        <vt:i4>0</vt:i4>
      </vt:variant>
      <vt:variant>
        <vt:i4>5</vt:i4>
      </vt:variant>
      <vt:variant>
        <vt:lpwstr/>
      </vt:variant>
      <vt:variant>
        <vt:lpwstr>TOstring</vt:lpwstr>
      </vt:variant>
      <vt:variant>
        <vt:i4>6684771</vt:i4>
      </vt:variant>
      <vt:variant>
        <vt:i4>456</vt:i4>
      </vt:variant>
      <vt:variant>
        <vt:i4>0</vt:i4>
      </vt:variant>
      <vt:variant>
        <vt:i4>5</vt:i4>
      </vt:variant>
      <vt:variant>
        <vt:lpwstr/>
      </vt:variant>
      <vt:variant>
        <vt:lpwstr>TNumber</vt:lpwstr>
      </vt:variant>
      <vt:variant>
        <vt:i4>1179648</vt:i4>
      </vt:variant>
      <vt:variant>
        <vt:i4>453</vt:i4>
      </vt:variant>
      <vt:variant>
        <vt:i4>0</vt:i4>
      </vt:variant>
      <vt:variant>
        <vt:i4>5</vt:i4>
      </vt:variant>
      <vt:variant>
        <vt:lpwstr/>
      </vt:variant>
      <vt:variant>
        <vt:lpwstr>TCharStringValue</vt:lpwstr>
      </vt:variant>
      <vt:variant>
        <vt:i4>1179660</vt:i4>
      </vt:variant>
      <vt:variant>
        <vt:i4>450</vt:i4>
      </vt:variant>
      <vt:variant>
        <vt:i4>0</vt:i4>
      </vt:variant>
      <vt:variant>
        <vt:i4>5</vt:i4>
      </vt:variant>
      <vt:variant>
        <vt:lpwstr/>
      </vt:variant>
      <vt:variant>
        <vt:lpwstr>TBooleanValue</vt:lpwstr>
      </vt:variant>
      <vt:variant>
        <vt:i4>7864424</vt:i4>
      </vt:variant>
      <vt:variant>
        <vt:i4>447</vt:i4>
      </vt:variant>
      <vt:variant>
        <vt:i4>0</vt:i4>
      </vt:variant>
      <vt:variant>
        <vt:i4>5</vt:i4>
      </vt:variant>
      <vt:variant>
        <vt:lpwstr/>
      </vt:variant>
      <vt:variant>
        <vt:lpwstr>TBitStringValue</vt:lpwstr>
      </vt:variant>
      <vt:variant>
        <vt:i4>7864417</vt:i4>
      </vt:variant>
      <vt:variant>
        <vt:i4>444</vt:i4>
      </vt:variant>
      <vt:variant>
        <vt:i4>0</vt:i4>
      </vt:variant>
      <vt:variant>
        <vt:i4>5</vt:i4>
      </vt:variant>
      <vt:variant>
        <vt:lpwstr/>
      </vt:variant>
      <vt:variant>
        <vt:lpwstr>TFunctionActualParList</vt:lpwstr>
      </vt:variant>
      <vt:variant>
        <vt:i4>6357091</vt:i4>
      </vt:variant>
      <vt:variant>
        <vt:i4>441</vt:i4>
      </vt:variant>
      <vt:variant>
        <vt:i4>0</vt:i4>
      </vt:variant>
      <vt:variant>
        <vt:i4>5</vt:i4>
      </vt:variant>
      <vt:variant>
        <vt:lpwstr/>
      </vt:variant>
      <vt:variant>
        <vt:lpwstr>TExtendedIdentifier</vt:lpwstr>
      </vt:variant>
      <vt:variant>
        <vt:i4>1900559</vt:i4>
      </vt:variant>
      <vt:variant>
        <vt:i4>438</vt:i4>
      </vt:variant>
      <vt:variant>
        <vt:i4>0</vt:i4>
      </vt:variant>
      <vt:variant>
        <vt:i4>5</vt:i4>
      </vt:variant>
      <vt:variant>
        <vt:lpwstr/>
      </vt:variant>
      <vt:variant>
        <vt:lpwstr>TSingleExpression</vt:lpwstr>
      </vt:variant>
      <vt:variant>
        <vt:i4>7340136</vt:i4>
      </vt:variant>
      <vt:variant>
        <vt:i4>435</vt:i4>
      </vt:variant>
      <vt:variant>
        <vt:i4>0</vt:i4>
      </vt:variant>
      <vt:variant>
        <vt:i4>5</vt:i4>
      </vt:variant>
      <vt:variant>
        <vt:lpwstr/>
      </vt:variant>
      <vt:variant>
        <vt:lpwstr>TMinus</vt:lpwstr>
      </vt:variant>
      <vt:variant>
        <vt:i4>7077988</vt:i4>
      </vt:variant>
      <vt:variant>
        <vt:i4>432</vt:i4>
      </vt:variant>
      <vt:variant>
        <vt:i4>0</vt:i4>
      </vt:variant>
      <vt:variant>
        <vt:i4>5</vt:i4>
      </vt:variant>
      <vt:variant>
        <vt:lpwstr/>
      </vt:variant>
      <vt:variant>
        <vt:lpwstr>TExpression</vt:lpwstr>
      </vt:variant>
      <vt:variant>
        <vt:i4>8126565</vt:i4>
      </vt:variant>
      <vt:variant>
        <vt:i4>429</vt:i4>
      </vt:variant>
      <vt:variant>
        <vt:i4>0</vt:i4>
      </vt:variant>
      <vt:variant>
        <vt:i4>5</vt:i4>
      </vt:variant>
      <vt:variant>
        <vt:lpwstr/>
      </vt:variant>
      <vt:variant>
        <vt:lpwstr>TTestcaseActualParList</vt:lpwstr>
      </vt:variant>
      <vt:variant>
        <vt:i4>196612</vt:i4>
      </vt:variant>
      <vt:variant>
        <vt:i4>426</vt:i4>
      </vt:variant>
      <vt:variant>
        <vt:i4>0</vt:i4>
      </vt:variant>
      <vt:variant>
        <vt:i4>5</vt:i4>
      </vt:variant>
      <vt:variant>
        <vt:lpwstr/>
      </vt:variant>
      <vt:variant>
        <vt:lpwstr>TTestcaseRef</vt:lpwstr>
      </vt:variant>
      <vt:variant>
        <vt:i4>8126565</vt:i4>
      </vt:variant>
      <vt:variant>
        <vt:i4>423</vt:i4>
      </vt:variant>
      <vt:variant>
        <vt:i4>0</vt:i4>
      </vt:variant>
      <vt:variant>
        <vt:i4>5</vt:i4>
      </vt:variant>
      <vt:variant>
        <vt:lpwstr/>
      </vt:variant>
      <vt:variant>
        <vt:lpwstr>TTestcaseActualParList</vt:lpwstr>
      </vt:variant>
      <vt:variant>
        <vt:i4>6357091</vt:i4>
      </vt:variant>
      <vt:variant>
        <vt:i4>420</vt:i4>
      </vt:variant>
      <vt:variant>
        <vt:i4>0</vt:i4>
      </vt:variant>
      <vt:variant>
        <vt:i4>5</vt:i4>
      </vt:variant>
      <vt:variant>
        <vt:lpwstr/>
      </vt:variant>
      <vt:variant>
        <vt:lpwstr>TExtendedIdentifier</vt:lpwstr>
      </vt:variant>
      <vt:variant>
        <vt:i4>7340134</vt:i4>
      </vt:variant>
      <vt:variant>
        <vt:i4>417</vt:i4>
      </vt:variant>
      <vt:variant>
        <vt:i4>0</vt:i4>
      </vt:variant>
      <vt:variant>
        <vt:i4>5</vt:i4>
      </vt:variant>
      <vt:variant>
        <vt:lpwstr/>
      </vt:variant>
      <vt:variant>
        <vt:lpwstr>TExecuteKeyword</vt:lpwstr>
      </vt:variant>
      <vt:variant>
        <vt:i4>7864417</vt:i4>
      </vt:variant>
      <vt:variant>
        <vt:i4>414</vt:i4>
      </vt:variant>
      <vt:variant>
        <vt:i4>0</vt:i4>
      </vt:variant>
      <vt:variant>
        <vt:i4>5</vt:i4>
      </vt:variant>
      <vt:variant>
        <vt:lpwstr/>
      </vt:variant>
      <vt:variant>
        <vt:lpwstr>TFunctionActualParList</vt:lpwstr>
      </vt:variant>
      <vt:variant>
        <vt:i4>458752</vt:i4>
      </vt:variant>
      <vt:variant>
        <vt:i4>411</vt:i4>
      </vt:variant>
      <vt:variant>
        <vt:i4>0</vt:i4>
      </vt:variant>
      <vt:variant>
        <vt:i4>5</vt:i4>
      </vt:variant>
      <vt:variant>
        <vt:lpwstr/>
      </vt:variant>
      <vt:variant>
        <vt:lpwstr>TFunctionRef</vt:lpwstr>
      </vt:variant>
      <vt:variant>
        <vt:i4>7864417</vt:i4>
      </vt:variant>
      <vt:variant>
        <vt:i4>408</vt:i4>
      </vt:variant>
      <vt:variant>
        <vt:i4>0</vt:i4>
      </vt:variant>
      <vt:variant>
        <vt:i4>5</vt:i4>
      </vt:variant>
      <vt:variant>
        <vt:lpwstr/>
      </vt:variant>
      <vt:variant>
        <vt:lpwstr>TFunctionActualParList</vt:lpwstr>
      </vt:variant>
      <vt:variant>
        <vt:i4>458752</vt:i4>
      </vt:variant>
      <vt:variant>
        <vt:i4>405</vt:i4>
      </vt:variant>
      <vt:variant>
        <vt:i4>0</vt:i4>
      </vt:variant>
      <vt:variant>
        <vt:i4>5</vt:i4>
      </vt:variant>
      <vt:variant>
        <vt:lpwstr/>
      </vt:variant>
      <vt:variant>
        <vt:lpwstr>TFunctionRef</vt:lpwstr>
      </vt:variant>
      <vt:variant>
        <vt:i4>7077999</vt:i4>
      </vt:variant>
      <vt:variant>
        <vt:i4>402</vt:i4>
      </vt:variant>
      <vt:variant>
        <vt:i4>0</vt:i4>
      </vt:variant>
      <vt:variant>
        <vt:i4>5</vt:i4>
      </vt:variant>
      <vt:variant>
        <vt:lpwstr/>
      </vt:variant>
      <vt:variant>
        <vt:lpwstr>TComponentType</vt:lpwstr>
      </vt:variant>
      <vt:variant>
        <vt:i4>7733370</vt:i4>
      </vt:variant>
      <vt:variant>
        <vt:i4>399</vt:i4>
      </vt:variant>
      <vt:variant>
        <vt:i4>0</vt:i4>
      </vt:variant>
      <vt:variant>
        <vt:i4>5</vt:i4>
      </vt:variant>
      <vt:variant>
        <vt:lpwstr/>
      </vt:variant>
      <vt:variant>
        <vt:lpwstr>TOnKeyword</vt:lpwstr>
      </vt:variant>
      <vt:variant>
        <vt:i4>327698</vt:i4>
      </vt:variant>
      <vt:variant>
        <vt:i4>396</vt:i4>
      </vt:variant>
      <vt:variant>
        <vt:i4>0</vt:i4>
      </vt:variant>
      <vt:variant>
        <vt:i4>5</vt:i4>
      </vt:variant>
      <vt:variant>
        <vt:lpwstr/>
      </vt:variant>
      <vt:variant>
        <vt:lpwstr>TRunsKeyword</vt:lpwstr>
      </vt:variant>
      <vt:variant>
        <vt:i4>8126589</vt:i4>
      </vt:variant>
      <vt:variant>
        <vt:i4>393</vt:i4>
      </vt:variant>
      <vt:variant>
        <vt:i4>0</vt:i4>
      </vt:variant>
      <vt:variant>
        <vt:i4>5</vt:i4>
      </vt:variant>
      <vt:variant>
        <vt:lpwstr/>
      </vt:variant>
      <vt:variant>
        <vt:lpwstr>TNestedBehaviourDef</vt:lpwstr>
      </vt:variant>
      <vt:variant>
        <vt:i4>6946919</vt:i4>
      </vt:variant>
      <vt:variant>
        <vt:i4>390</vt:i4>
      </vt:variant>
      <vt:variant>
        <vt:i4>0</vt:i4>
      </vt:variant>
      <vt:variant>
        <vt:i4>5</vt:i4>
      </vt:variant>
      <vt:variant>
        <vt:lpwstr/>
      </vt:variant>
      <vt:variant>
        <vt:lpwstr>TNestedEnumDef</vt:lpwstr>
      </vt:variant>
      <vt:variant>
        <vt:i4>8126575</vt:i4>
      </vt:variant>
      <vt:variant>
        <vt:i4>387</vt:i4>
      </vt:variant>
      <vt:variant>
        <vt:i4>0</vt:i4>
      </vt:variant>
      <vt:variant>
        <vt:i4>5</vt:i4>
      </vt:variant>
      <vt:variant>
        <vt:lpwstr/>
      </vt:variant>
      <vt:variant>
        <vt:lpwstr>TNestedSetOfDef</vt:lpwstr>
      </vt:variant>
      <vt:variant>
        <vt:i4>7733356</vt:i4>
      </vt:variant>
      <vt:variant>
        <vt:i4>384</vt:i4>
      </vt:variant>
      <vt:variant>
        <vt:i4>0</vt:i4>
      </vt:variant>
      <vt:variant>
        <vt:i4>5</vt:i4>
      </vt:variant>
      <vt:variant>
        <vt:lpwstr/>
      </vt:variant>
      <vt:variant>
        <vt:lpwstr>TNestedRecordOfDef</vt:lpwstr>
      </vt:variant>
      <vt:variant>
        <vt:i4>1703936</vt:i4>
      </vt:variant>
      <vt:variant>
        <vt:i4>381</vt:i4>
      </vt:variant>
      <vt:variant>
        <vt:i4>0</vt:i4>
      </vt:variant>
      <vt:variant>
        <vt:i4>5</vt:i4>
      </vt:variant>
      <vt:variant>
        <vt:lpwstr/>
      </vt:variant>
      <vt:variant>
        <vt:lpwstr>TNestedSetDef</vt:lpwstr>
      </vt:variant>
      <vt:variant>
        <vt:i4>7274596</vt:i4>
      </vt:variant>
      <vt:variant>
        <vt:i4>378</vt:i4>
      </vt:variant>
      <vt:variant>
        <vt:i4>0</vt:i4>
      </vt:variant>
      <vt:variant>
        <vt:i4>5</vt:i4>
      </vt:variant>
      <vt:variant>
        <vt:lpwstr/>
      </vt:variant>
      <vt:variant>
        <vt:lpwstr>TNestedUnionDef</vt:lpwstr>
      </vt:variant>
      <vt:variant>
        <vt:i4>1638410</vt:i4>
      </vt:variant>
      <vt:variant>
        <vt:i4>375</vt:i4>
      </vt:variant>
      <vt:variant>
        <vt:i4>0</vt:i4>
      </vt:variant>
      <vt:variant>
        <vt:i4>5</vt:i4>
      </vt:variant>
      <vt:variant>
        <vt:lpwstr/>
      </vt:variant>
      <vt:variant>
        <vt:lpwstr>TNestedRecordDef</vt:lpwstr>
      </vt:variant>
      <vt:variant>
        <vt:i4>262152</vt:i4>
      </vt:variant>
      <vt:variant>
        <vt:i4>372</vt:i4>
      </vt:variant>
      <vt:variant>
        <vt:i4>0</vt:i4>
      </vt:variant>
      <vt:variant>
        <vt:i4>5</vt:i4>
      </vt:variant>
      <vt:variant>
        <vt:lpwstr/>
      </vt:variant>
      <vt:variant>
        <vt:lpwstr>TBehaviourDef</vt:lpwstr>
      </vt:variant>
      <vt:variant>
        <vt:i4>1376271</vt:i4>
      </vt:variant>
      <vt:variant>
        <vt:i4>369</vt:i4>
      </vt:variant>
      <vt:variant>
        <vt:i4>0</vt:i4>
      </vt:variant>
      <vt:variant>
        <vt:i4>5</vt:i4>
      </vt:variant>
      <vt:variant>
        <vt:lpwstr/>
      </vt:variant>
      <vt:variant>
        <vt:lpwstr>TComponentDef</vt:lpwstr>
      </vt:variant>
      <vt:variant>
        <vt:i4>10</vt:i4>
      </vt:variant>
      <vt:variant>
        <vt:i4>366</vt:i4>
      </vt:variant>
      <vt:variant>
        <vt:i4>0</vt:i4>
      </vt:variant>
      <vt:variant>
        <vt:i4>5</vt:i4>
      </vt:variant>
      <vt:variant>
        <vt:lpwstr/>
      </vt:variant>
      <vt:variant>
        <vt:lpwstr>TPortDef</vt:lpwstr>
      </vt:variant>
      <vt:variant>
        <vt:i4>1179666</vt:i4>
      </vt:variant>
      <vt:variant>
        <vt:i4>363</vt:i4>
      </vt:variant>
      <vt:variant>
        <vt:i4>0</vt:i4>
      </vt:variant>
      <vt:variant>
        <vt:i4>5</vt:i4>
      </vt:variant>
      <vt:variant>
        <vt:lpwstr/>
      </vt:variant>
      <vt:variant>
        <vt:lpwstr>TEnumDef</vt:lpwstr>
      </vt:variant>
      <vt:variant>
        <vt:i4>262170</vt:i4>
      </vt:variant>
      <vt:variant>
        <vt:i4>360</vt:i4>
      </vt:variant>
      <vt:variant>
        <vt:i4>0</vt:i4>
      </vt:variant>
      <vt:variant>
        <vt:i4>5</vt:i4>
      </vt:variant>
      <vt:variant>
        <vt:lpwstr/>
      </vt:variant>
      <vt:variant>
        <vt:lpwstr>TSetOfDef</vt:lpwstr>
      </vt:variant>
      <vt:variant>
        <vt:i4>917529</vt:i4>
      </vt:variant>
      <vt:variant>
        <vt:i4>357</vt:i4>
      </vt:variant>
      <vt:variant>
        <vt:i4>0</vt:i4>
      </vt:variant>
      <vt:variant>
        <vt:i4>5</vt:i4>
      </vt:variant>
      <vt:variant>
        <vt:lpwstr/>
      </vt:variant>
      <vt:variant>
        <vt:lpwstr>TRecordOfDef</vt:lpwstr>
      </vt:variant>
      <vt:variant>
        <vt:i4>6422645</vt:i4>
      </vt:variant>
      <vt:variant>
        <vt:i4>354</vt:i4>
      </vt:variant>
      <vt:variant>
        <vt:i4>0</vt:i4>
      </vt:variant>
      <vt:variant>
        <vt:i4>5</vt:i4>
      </vt:variant>
      <vt:variant>
        <vt:lpwstr/>
      </vt:variant>
      <vt:variant>
        <vt:lpwstr>TSetDef</vt:lpwstr>
      </vt:variant>
      <vt:variant>
        <vt:i4>1507345</vt:i4>
      </vt:variant>
      <vt:variant>
        <vt:i4>351</vt:i4>
      </vt:variant>
      <vt:variant>
        <vt:i4>0</vt:i4>
      </vt:variant>
      <vt:variant>
        <vt:i4>5</vt:i4>
      </vt:variant>
      <vt:variant>
        <vt:lpwstr/>
      </vt:variant>
      <vt:variant>
        <vt:lpwstr>TUnionDef</vt:lpwstr>
      </vt:variant>
      <vt:variant>
        <vt:i4>6357119</vt:i4>
      </vt:variant>
      <vt:variant>
        <vt:i4>348</vt:i4>
      </vt:variant>
      <vt:variant>
        <vt:i4>0</vt:i4>
      </vt:variant>
      <vt:variant>
        <vt:i4>5</vt:i4>
      </vt:variant>
      <vt:variant>
        <vt:lpwstr/>
      </vt:variant>
      <vt:variant>
        <vt:lpwstr>TRecordDef</vt:lpwstr>
      </vt:variant>
      <vt:variant>
        <vt:i4>6357091</vt:i4>
      </vt:variant>
      <vt:variant>
        <vt:i4>342</vt:i4>
      </vt:variant>
      <vt:variant>
        <vt:i4>0</vt:i4>
      </vt:variant>
      <vt:variant>
        <vt:i4>5</vt:i4>
      </vt:variant>
      <vt:variant>
        <vt:lpwstr/>
      </vt:variant>
      <vt:variant>
        <vt:lpwstr>TExtendedIdentifier</vt:lpwstr>
      </vt:variant>
      <vt:variant>
        <vt:i4>6881402</vt:i4>
      </vt:variant>
      <vt:variant>
        <vt:i4>339</vt:i4>
      </vt:variant>
      <vt:variant>
        <vt:i4>0</vt:i4>
      </vt:variant>
      <vt:variant>
        <vt:i4>5</vt:i4>
      </vt:variant>
      <vt:variant>
        <vt:lpwstr/>
      </vt:variant>
      <vt:variant>
        <vt:lpwstr>TStatementBlock</vt:lpwstr>
      </vt:variant>
      <vt:variant>
        <vt:i4>7471210</vt:i4>
      </vt:variant>
      <vt:variant>
        <vt:i4>336</vt:i4>
      </vt:variant>
      <vt:variant>
        <vt:i4>0</vt:i4>
      </vt:variant>
      <vt:variant>
        <vt:i4>5</vt:i4>
      </vt:variant>
      <vt:variant>
        <vt:lpwstr/>
      </vt:variant>
      <vt:variant>
        <vt:lpwstr>TConfigSpec</vt:lpwstr>
      </vt:variant>
      <vt:variant>
        <vt:i4>65565</vt:i4>
      </vt:variant>
      <vt:variant>
        <vt:i4>333</vt:i4>
      </vt:variant>
      <vt:variant>
        <vt:i4>0</vt:i4>
      </vt:variant>
      <vt:variant>
        <vt:i4>5</vt:i4>
      </vt:variant>
      <vt:variant>
        <vt:lpwstr/>
      </vt:variant>
      <vt:variant>
        <vt:lpwstr>TTemplateOrValueFormalParList</vt:lpwstr>
      </vt:variant>
      <vt:variant>
        <vt:i4>7340147</vt:i4>
      </vt:variant>
      <vt:variant>
        <vt:i4>330</vt:i4>
      </vt:variant>
      <vt:variant>
        <vt:i4>0</vt:i4>
      </vt:variant>
      <vt:variant>
        <vt:i4>5</vt:i4>
      </vt:variant>
      <vt:variant>
        <vt:lpwstr/>
      </vt:variant>
      <vt:variant>
        <vt:lpwstr>TReturnType</vt:lpwstr>
      </vt:variant>
      <vt:variant>
        <vt:i4>6619244</vt:i4>
      </vt:variant>
      <vt:variant>
        <vt:i4>327</vt:i4>
      </vt:variant>
      <vt:variant>
        <vt:i4>0</vt:i4>
      </vt:variant>
      <vt:variant>
        <vt:i4>5</vt:i4>
      </vt:variant>
      <vt:variant>
        <vt:lpwstr/>
      </vt:variant>
      <vt:variant>
        <vt:lpwstr>TRunsOnSpec</vt:lpwstr>
      </vt:variant>
      <vt:variant>
        <vt:i4>7929973</vt:i4>
      </vt:variant>
      <vt:variant>
        <vt:i4>324</vt:i4>
      </vt:variant>
      <vt:variant>
        <vt:i4>0</vt:i4>
      </vt:variant>
      <vt:variant>
        <vt:i4>5</vt:i4>
      </vt:variant>
      <vt:variant>
        <vt:lpwstr/>
      </vt:variant>
      <vt:variant>
        <vt:lpwstr>TFunctionFormalParList</vt:lpwstr>
      </vt:variant>
      <vt:variant>
        <vt:i4>6619244</vt:i4>
      </vt:variant>
      <vt:variant>
        <vt:i4>321</vt:i4>
      </vt:variant>
      <vt:variant>
        <vt:i4>0</vt:i4>
      </vt:variant>
      <vt:variant>
        <vt:i4>5</vt:i4>
      </vt:variant>
      <vt:variant>
        <vt:lpwstr/>
      </vt:variant>
      <vt:variant>
        <vt:lpwstr>TRunsOnSpec</vt:lpwstr>
      </vt:variant>
      <vt:variant>
        <vt:i4>7929973</vt:i4>
      </vt:variant>
      <vt:variant>
        <vt:i4>318</vt:i4>
      </vt:variant>
      <vt:variant>
        <vt:i4>0</vt:i4>
      </vt:variant>
      <vt:variant>
        <vt:i4>5</vt:i4>
      </vt:variant>
      <vt:variant>
        <vt:lpwstr/>
      </vt:variant>
      <vt:variant>
        <vt:lpwstr>TFunctionFormalParList</vt:lpwstr>
      </vt:variant>
      <vt:variant>
        <vt:i4>7405683</vt:i4>
      </vt:variant>
      <vt:variant>
        <vt:i4>315</vt:i4>
      </vt:variant>
      <vt:variant>
        <vt:i4>0</vt:i4>
      </vt:variant>
      <vt:variant>
        <vt:i4>5</vt:i4>
      </vt:variant>
      <vt:variant>
        <vt:lpwstr/>
      </vt:variant>
      <vt:variant>
        <vt:lpwstr>TAltstepKeyword</vt:lpwstr>
      </vt:variant>
      <vt:variant>
        <vt:i4>6881402</vt:i4>
      </vt:variant>
      <vt:variant>
        <vt:i4>312</vt:i4>
      </vt:variant>
      <vt:variant>
        <vt:i4>0</vt:i4>
      </vt:variant>
      <vt:variant>
        <vt:i4>5</vt:i4>
      </vt:variant>
      <vt:variant>
        <vt:lpwstr/>
      </vt:variant>
      <vt:variant>
        <vt:lpwstr>TStatementBlock</vt:lpwstr>
      </vt:variant>
      <vt:variant>
        <vt:i4>7471210</vt:i4>
      </vt:variant>
      <vt:variant>
        <vt:i4>309</vt:i4>
      </vt:variant>
      <vt:variant>
        <vt:i4>0</vt:i4>
      </vt:variant>
      <vt:variant>
        <vt:i4>5</vt:i4>
      </vt:variant>
      <vt:variant>
        <vt:lpwstr/>
      </vt:variant>
      <vt:variant>
        <vt:lpwstr>TConfigSpec</vt:lpwstr>
      </vt:variant>
      <vt:variant>
        <vt:i4>65565</vt:i4>
      </vt:variant>
      <vt:variant>
        <vt:i4>306</vt:i4>
      </vt:variant>
      <vt:variant>
        <vt:i4>0</vt:i4>
      </vt:variant>
      <vt:variant>
        <vt:i4>5</vt:i4>
      </vt:variant>
      <vt:variant>
        <vt:lpwstr/>
      </vt:variant>
      <vt:variant>
        <vt:lpwstr>TTemplateOrValueFormalParList</vt:lpwstr>
      </vt:variant>
      <vt:variant>
        <vt:i4>7340147</vt:i4>
      </vt:variant>
      <vt:variant>
        <vt:i4>303</vt:i4>
      </vt:variant>
      <vt:variant>
        <vt:i4>0</vt:i4>
      </vt:variant>
      <vt:variant>
        <vt:i4>5</vt:i4>
      </vt:variant>
      <vt:variant>
        <vt:lpwstr/>
      </vt:variant>
      <vt:variant>
        <vt:lpwstr>TReturnType</vt:lpwstr>
      </vt:variant>
      <vt:variant>
        <vt:i4>6619244</vt:i4>
      </vt:variant>
      <vt:variant>
        <vt:i4>300</vt:i4>
      </vt:variant>
      <vt:variant>
        <vt:i4>0</vt:i4>
      </vt:variant>
      <vt:variant>
        <vt:i4>5</vt:i4>
      </vt:variant>
      <vt:variant>
        <vt:lpwstr/>
      </vt:variant>
      <vt:variant>
        <vt:lpwstr>TRunsOnSpec</vt:lpwstr>
      </vt:variant>
      <vt:variant>
        <vt:i4>7929973</vt:i4>
      </vt:variant>
      <vt:variant>
        <vt:i4>297</vt:i4>
      </vt:variant>
      <vt:variant>
        <vt:i4>0</vt:i4>
      </vt:variant>
      <vt:variant>
        <vt:i4>5</vt:i4>
      </vt:variant>
      <vt:variant>
        <vt:lpwstr/>
      </vt:variant>
      <vt:variant>
        <vt:lpwstr>TFunctionFormalParList</vt:lpwstr>
      </vt:variant>
      <vt:variant>
        <vt:i4>6619244</vt:i4>
      </vt:variant>
      <vt:variant>
        <vt:i4>294</vt:i4>
      </vt:variant>
      <vt:variant>
        <vt:i4>0</vt:i4>
      </vt:variant>
      <vt:variant>
        <vt:i4>5</vt:i4>
      </vt:variant>
      <vt:variant>
        <vt:lpwstr/>
      </vt:variant>
      <vt:variant>
        <vt:lpwstr>TRunsOnSpec</vt:lpwstr>
      </vt:variant>
      <vt:variant>
        <vt:i4>7929973</vt:i4>
      </vt:variant>
      <vt:variant>
        <vt:i4>291</vt:i4>
      </vt:variant>
      <vt:variant>
        <vt:i4>0</vt:i4>
      </vt:variant>
      <vt:variant>
        <vt:i4>5</vt:i4>
      </vt:variant>
      <vt:variant>
        <vt:lpwstr/>
      </vt:variant>
      <vt:variant>
        <vt:lpwstr>TFunctionFormalParList</vt:lpwstr>
      </vt:variant>
      <vt:variant>
        <vt:i4>7405683</vt:i4>
      </vt:variant>
      <vt:variant>
        <vt:i4>288</vt:i4>
      </vt:variant>
      <vt:variant>
        <vt:i4>0</vt:i4>
      </vt:variant>
      <vt:variant>
        <vt:i4>5</vt:i4>
      </vt:variant>
      <vt:variant>
        <vt:lpwstr/>
      </vt:variant>
      <vt:variant>
        <vt:lpwstr>TAltstepKeyword</vt:lpwstr>
      </vt:variant>
      <vt:variant>
        <vt:i4>1376287</vt:i4>
      </vt:variant>
      <vt:variant>
        <vt:i4>153</vt:i4>
      </vt:variant>
      <vt:variant>
        <vt:i4>0</vt:i4>
      </vt:variant>
      <vt:variant>
        <vt:i4>5</vt:i4>
      </vt:variant>
      <vt:variant>
        <vt:lpwstr>http://docbox.etsi.org/Reference</vt:lpwstr>
      </vt:variant>
      <vt:variant>
        <vt:lpwstr/>
      </vt:variant>
      <vt:variant>
        <vt:i4>7995444</vt:i4>
      </vt:variant>
      <vt:variant>
        <vt:i4>150</vt:i4>
      </vt:variant>
      <vt:variant>
        <vt:i4>0</vt:i4>
      </vt:variant>
      <vt:variant>
        <vt:i4>5</vt:i4>
      </vt:variant>
      <vt:variant>
        <vt:lpwstr>http://portal.etsi.org/Help/editHelp!/Howtostart/ETSIDraftingRules.aspx</vt:lpwstr>
      </vt:variant>
      <vt:variant>
        <vt:lpwstr/>
      </vt:variant>
      <vt:variant>
        <vt:i4>3538988</vt:i4>
      </vt:variant>
      <vt:variant>
        <vt:i4>147</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202 785 V1.8.1</dc:title>
  <dc:subject>Methods for Testing and Specification (MTS)</dc:subject>
  <dc:creator>AR</dc:creator>
  <cp:keywords>conformance, testing, TTCN-3</cp:keywords>
  <dc:description/>
  <cp:lastModifiedBy>Jens Grabowski</cp:lastModifiedBy>
  <cp:revision>5</cp:revision>
  <cp:lastPrinted>2020-02-05T15:15:00Z</cp:lastPrinted>
  <dcterms:created xsi:type="dcterms:W3CDTF">2021-05-26T06:48:00Z</dcterms:created>
  <dcterms:modified xsi:type="dcterms:W3CDTF">2022-01-10T13:52:00Z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0x010100495E2614B55994418310EBCA9CC035C5</vt:lpwstr>
  </property>
</Properties>
</file>