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6113A0" w14:textId="6EA02A69" w:rsidR="00D32A05" w:rsidRPr="00705126" w:rsidRDefault="00D32A05" w:rsidP="00D32A05">
      <w:pPr>
        <w:pStyle w:val="ZA"/>
        <w:framePr w:w="10563" w:h="782" w:hRule="exact" w:wrap="notBeside" w:hAnchor="page" w:x="661" w:y="646" w:anchorLock="1"/>
        <w:pBdr>
          <w:bottom w:val="none" w:sz="0" w:space="0" w:color="auto"/>
        </w:pBdr>
        <w:jc w:val="center"/>
        <w:rPr>
          <w:noProof w:val="0"/>
          <w:lang w:val="de-DE"/>
          <w:rPrChange w:id="0" w:author="Jens Grabowski" w:date="2021-11-12T13:06:00Z">
            <w:rPr>
              <w:noProof w:val="0"/>
            </w:rPr>
          </w:rPrChange>
        </w:rPr>
      </w:pPr>
      <w:r w:rsidRPr="00705126">
        <w:rPr>
          <w:noProof w:val="0"/>
          <w:sz w:val="64"/>
          <w:lang w:val="de-DE"/>
          <w:rPrChange w:id="1" w:author="Jens Grabowski" w:date="2021-11-12T13:06:00Z">
            <w:rPr>
              <w:noProof w:val="0"/>
              <w:sz w:val="64"/>
            </w:rPr>
          </w:rPrChange>
        </w:rPr>
        <w:t xml:space="preserve">ETSI ES 203 790 </w:t>
      </w:r>
      <w:r w:rsidRPr="00705126">
        <w:rPr>
          <w:b/>
          <w:noProof w:val="0"/>
          <w:lang w:val="de-DE"/>
          <w:rPrChange w:id="2" w:author="Jens Grabowski" w:date="2021-11-12T13:07:00Z">
            <w:rPr>
              <w:noProof w:val="0"/>
            </w:rPr>
          </w:rPrChange>
        </w:rPr>
        <w:t>V</w:t>
      </w:r>
      <w:ins w:id="3" w:author="Jens Grabowski" w:date="2021-11-12T13:06:00Z">
        <w:r w:rsidR="00705126" w:rsidRPr="00705126">
          <w:rPr>
            <w:b/>
            <w:noProof w:val="0"/>
            <w:lang w:val="de-DE"/>
            <w:rPrChange w:id="4" w:author="Jens Grabowski" w:date="2021-11-12T13:07:00Z">
              <w:rPr>
                <w:noProof w:val="0"/>
              </w:rPr>
            </w:rPrChange>
          </w:rPr>
          <w:t>X.X.X</w:t>
        </w:r>
      </w:ins>
      <w:del w:id="5" w:author="Jens Grabowski" w:date="2021-11-12T13:06:00Z">
        <w:r w:rsidRPr="00705126" w:rsidDel="00705126">
          <w:rPr>
            <w:noProof w:val="0"/>
            <w:lang w:val="de-DE"/>
            <w:rPrChange w:id="6" w:author="Jens Grabowski" w:date="2021-11-12T13:06:00Z">
              <w:rPr>
                <w:noProof w:val="0"/>
              </w:rPr>
            </w:rPrChange>
          </w:rPr>
          <w:delText>1.3.1</w:delText>
        </w:r>
      </w:del>
      <w:r w:rsidRPr="00705126">
        <w:rPr>
          <w:rStyle w:val="ZGSM"/>
          <w:noProof w:val="0"/>
          <w:lang w:val="de-DE"/>
          <w:rPrChange w:id="7" w:author="Jens Grabowski" w:date="2021-11-12T13:06:00Z">
            <w:rPr>
              <w:rStyle w:val="ZGSM"/>
              <w:noProof w:val="0"/>
            </w:rPr>
          </w:rPrChange>
        </w:rPr>
        <w:t xml:space="preserve"> </w:t>
      </w:r>
      <w:r w:rsidRPr="00705126">
        <w:rPr>
          <w:noProof w:val="0"/>
          <w:sz w:val="32"/>
          <w:lang w:val="de-DE"/>
          <w:rPrChange w:id="8" w:author="Jens Grabowski" w:date="2021-11-12T13:06:00Z">
            <w:rPr>
              <w:noProof w:val="0"/>
              <w:sz w:val="32"/>
            </w:rPr>
          </w:rPrChange>
        </w:rPr>
        <w:t>(</w:t>
      </w:r>
      <w:del w:id="9" w:author="Jens Grabowski" w:date="2021-11-12T13:06:00Z">
        <w:r w:rsidRPr="00705126" w:rsidDel="00705126">
          <w:rPr>
            <w:noProof w:val="0"/>
            <w:sz w:val="32"/>
            <w:lang w:val="de-DE"/>
            <w:rPrChange w:id="10" w:author="Jens Grabowski" w:date="2021-11-12T13:06:00Z">
              <w:rPr>
                <w:noProof w:val="0"/>
                <w:sz w:val="32"/>
              </w:rPr>
            </w:rPrChange>
          </w:rPr>
          <w:delText>2021</w:delText>
        </w:r>
      </w:del>
      <w:ins w:id="11" w:author="Jens Grabowski" w:date="2021-11-12T13:06:00Z">
        <w:r w:rsidR="00705126" w:rsidRPr="00705126">
          <w:rPr>
            <w:b/>
            <w:noProof w:val="0"/>
            <w:sz w:val="32"/>
            <w:lang w:val="de-DE"/>
            <w:rPrChange w:id="12" w:author="Jens Grabowski" w:date="2021-11-12T13:07:00Z">
              <w:rPr>
                <w:noProof w:val="0"/>
                <w:sz w:val="32"/>
              </w:rPr>
            </w:rPrChange>
          </w:rPr>
          <w:t>202</w:t>
        </w:r>
        <w:r w:rsidR="00705126" w:rsidRPr="00705126">
          <w:rPr>
            <w:b/>
            <w:noProof w:val="0"/>
            <w:sz w:val="32"/>
            <w:lang w:val="de-DE"/>
            <w:rPrChange w:id="13" w:author="Jens Grabowski" w:date="2021-11-12T13:07:00Z">
              <w:rPr>
                <w:noProof w:val="0"/>
                <w:sz w:val="32"/>
                <w:lang w:val="de-DE"/>
              </w:rPr>
            </w:rPrChange>
          </w:rPr>
          <w:t>2</w:t>
        </w:r>
      </w:ins>
      <w:r w:rsidRPr="00705126">
        <w:rPr>
          <w:noProof w:val="0"/>
          <w:sz w:val="32"/>
          <w:lang w:val="de-DE"/>
          <w:rPrChange w:id="14" w:author="Jens Grabowski" w:date="2021-11-12T13:06:00Z">
            <w:rPr>
              <w:noProof w:val="0"/>
              <w:sz w:val="32"/>
            </w:rPr>
          </w:rPrChange>
        </w:rPr>
        <w:t>-</w:t>
      </w:r>
      <w:del w:id="15" w:author="Jens Grabowski" w:date="2021-11-12T13:06:00Z">
        <w:r w:rsidRPr="00705126" w:rsidDel="00705126">
          <w:rPr>
            <w:noProof w:val="0"/>
            <w:sz w:val="32"/>
            <w:lang w:val="de-DE"/>
            <w:rPrChange w:id="16" w:author="Jens Grabowski" w:date="2021-11-12T13:06:00Z">
              <w:rPr>
                <w:noProof w:val="0"/>
                <w:sz w:val="32"/>
              </w:rPr>
            </w:rPrChange>
          </w:rPr>
          <w:delText>05</w:delText>
        </w:r>
      </w:del>
      <w:ins w:id="17" w:author="Jens Grabowski" w:date="2021-11-12T13:06:00Z">
        <w:r w:rsidR="00705126" w:rsidRPr="00705126">
          <w:rPr>
            <w:b/>
            <w:noProof w:val="0"/>
            <w:sz w:val="32"/>
            <w:lang w:val="de-DE"/>
            <w:rPrChange w:id="18" w:author="Jens Grabowski" w:date="2021-11-12T13:07:00Z">
              <w:rPr>
                <w:noProof w:val="0"/>
                <w:sz w:val="32"/>
                <w:lang w:val="de-DE"/>
              </w:rPr>
            </w:rPrChange>
          </w:rPr>
          <w:t>XX</w:t>
        </w:r>
      </w:ins>
      <w:r w:rsidRPr="00705126">
        <w:rPr>
          <w:noProof w:val="0"/>
          <w:sz w:val="32"/>
          <w:szCs w:val="32"/>
          <w:lang w:val="de-DE"/>
          <w:rPrChange w:id="19" w:author="Jens Grabowski" w:date="2021-11-12T13:06:00Z">
            <w:rPr>
              <w:noProof w:val="0"/>
              <w:sz w:val="32"/>
              <w:szCs w:val="32"/>
            </w:rPr>
          </w:rPrChange>
        </w:rPr>
        <w:t>)</w:t>
      </w:r>
    </w:p>
    <w:p w14:paraId="703AD38A" w14:textId="77777777" w:rsidR="00D32A05" w:rsidRPr="00D32A05" w:rsidRDefault="00D32A05" w:rsidP="00D32A05">
      <w:pPr>
        <w:pStyle w:val="ZT"/>
        <w:framePr w:w="10206" w:h="3701" w:hRule="exact" w:wrap="notBeside" w:hAnchor="page" w:x="880" w:y="7094"/>
        <w:spacing w:line="240" w:lineRule="auto"/>
        <w:rPr>
          <w:rFonts w:cs="Arial"/>
          <w:bCs/>
          <w:szCs w:val="34"/>
          <w:lang w:eastAsia="en-GB"/>
        </w:rPr>
      </w:pPr>
      <w:r w:rsidRPr="00D32A05">
        <w:rPr>
          <w:rFonts w:cs="Arial"/>
          <w:bCs/>
          <w:szCs w:val="34"/>
          <w:lang w:eastAsia="en-GB"/>
        </w:rPr>
        <w:t>Methods for Testing and Specification (MTS);</w:t>
      </w:r>
    </w:p>
    <w:p w14:paraId="1BD23CFC" w14:textId="77777777" w:rsidR="00D32A05" w:rsidRPr="00D32A05" w:rsidRDefault="00D32A05" w:rsidP="00D32A05">
      <w:pPr>
        <w:pStyle w:val="ZT"/>
        <w:framePr w:w="10206" w:h="3701" w:hRule="exact" w:wrap="notBeside" w:hAnchor="page" w:x="880" w:y="7094"/>
        <w:spacing w:line="240" w:lineRule="auto"/>
      </w:pPr>
      <w:r w:rsidRPr="00D32A05">
        <w:rPr>
          <w:rFonts w:cs="Arial"/>
          <w:bCs/>
          <w:szCs w:val="34"/>
          <w:lang w:eastAsia="en-GB"/>
        </w:rPr>
        <w:t>The Testing and Test Control Notation version 3;</w:t>
      </w:r>
    </w:p>
    <w:p w14:paraId="6B7A6018" w14:textId="77777777" w:rsidR="00D32A05" w:rsidRDefault="00D32A05" w:rsidP="00D32A05">
      <w:pPr>
        <w:pStyle w:val="ZT"/>
        <w:framePr w:w="10206" w:h="3701" w:hRule="exact" w:wrap="notBeside" w:hAnchor="page" w:x="880" w:y="7094"/>
      </w:pPr>
      <w:r w:rsidRPr="00D32A05">
        <w:rPr>
          <w:rFonts w:cs="Arial"/>
          <w:bCs/>
          <w:szCs w:val="34"/>
          <w:lang w:eastAsia="en-GB"/>
        </w:rPr>
        <w:t xml:space="preserve">TTCN-3 Language Extensions: </w:t>
      </w:r>
      <w:r w:rsidRPr="00D32A05">
        <w:t>Object-Oriented Features</w:t>
      </w:r>
    </w:p>
    <w:p w14:paraId="50C55CAC" w14:textId="77777777" w:rsidR="00D32A05" w:rsidRDefault="00D32A05" w:rsidP="00D32A05">
      <w:pPr>
        <w:pStyle w:val="ZG"/>
        <w:framePr w:w="10624" w:h="3271" w:hRule="exact" w:wrap="notBeside" w:hAnchor="page" w:x="674" w:y="12211"/>
        <w:rPr>
          <w:noProof w:val="0"/>
        </w:rPr>
      </w:pPr>
    </w:p>
    <w:p w14:paraId="3E811850" w14:textId="77777777" w:rsidR="00D32A05" w:rsidRDefault="00D32A05" w:rsidP="00D32A05">
      <w:pPr>
        <w:pStyle w:val="ZD"/>
        <w:framePr w:wrap="notBeside"/>
        <w:rPr>
          <w:noProof w:val="0"/>
        </w:rPr>
      </w:pPr>
    </w:p>
    <w:p w14:paraId="798E8921" w14:textId="77777777" w:rsidR="00D32A05" w:rsidRDefault="00D32A05" w:rsidP="00D32A05">
      <w:pPr>
        <w:pStyle w:val="ZB"/>
        <w:framePr w:wrap="notBeside" w:hAnchor="page" w:x="901" w:y="1421"/>
      </w:pPr>
    </w:p>
    <w:p w14:paraId="6C2FAF8C" w14:textId="77777777" w:rsidR="00D32A05" w:rsidRDefault="00D32A05" w:rsidP="00D32A05">
      <w:pPr>
        <w:rPr>
          <w:lang w:val="fr-FR"/>
        </w:rPr>
      </w:pPr>
    </w:p>
    <w:p w14:paraId="7C6E71BC" w14:textId="77777777" w:rsidR="00D32A05" w:rsidRDefault="00D32A05" w:rsidP="00D32A05">
      <w:pPr>
        <w:rPr>
          <w:lang w:val="fr-FR"/>
        </w:rPr>
      </w:pPr>
    </w:p>
    <w:p w14:paraId="340E3E72" w14:textId="77777777" w:rsidR="00D32A05" w:rsidRDefault="00D32A05" w:rsidP="00D32A05">
      <w:pPr>
        <w:rPr>
          <w:lang w:val="fr-FR"/>
        </w:rPr>
      </w:pPr>
    </w:p>
    <w:p w14:paraId="217E6CB7" w14:textId="77777777" w:rsidR="00D32A05" w:rsidRDefault="00D32A05" w:rsidP="00D32A05">
      <w:pPr>
        <w:rPr>
          <w:lang w:val="fr-FR"/>
        </w:rPr>
      </w:pPr>
    </w:p>
    <w:p w14:paraId="0A1D5F08" w14:textId="77777777" w:rsidR="00D32A05" w:rsidRDefault="00D32A05" w:rsidP="00D32A05">
      <w:pPr>
        <w:rPr>
          <w:lang w:val="fr-FR"/>
        </w:rPr>
      </w:pPr>
    </w:p>
    <w:p w14:paraId="23D37260" w14:textId="77777777" w:rsidR="00D32A05" w:rsidRDefault="00D32A05" w:rsidP="00D32A05">
      <w:pPr>
        <w:pStyle w:val="ZB"/>
        <w:framePr w:wrap="notBeside" w:hAnchor="page" w:x="901" w:y="1421"/>
      </w:pPr>
    </w:p>
    <w:p w14:paraId="01D796C2" w14:textId="77777777" w:rsidR="00D32A05" w:rsidRDefault="00D32A05" w:rsidP="00D32A05">
      <w:pPr>
        <w:pStyle w:val="FP"/>
        <w:framePr w:h="1625" w:hRule="exact" w:wrap="notBeside" w:vAnchor="page" w:hAnchor="page" w:x="871" w:y="11581"/>
        <w:spacing w:after="240"/>
        <w:jc w:val="center"/>
        <w:rPr>
          <w:rFonts w:ascii="Arial" w:hAnsi="Arial" w:cs="Arial"/>
          <w:sz w:val="18"/>
          <w:szCs w:val="18"/>
        </w:rPr>
      </w:pPr>
    </w:p>
    <w:p w14:paraId="46BF47B3" w14:textId="77777777" w:rsidR="00D32A05" w:rsidRDefault="00D32A05" w:rsidP="00D32A05">
      <w:pPr>
        <w:pStyle w:val="ZB"/>
        <w:framePr w:w="6341" w:h="450" w:hRule="exact" w:wrap="notBeside" w:hAnchor="page" w:x="811" w:y="5401"/>
        <w:jc w:val="left"/>
        <w:rPr>
          <w:rFonts w:ascii="Century Gothic" w:hAnsi="Century Gothic"/>
          <w:b/>
          <w:i w:val="0"/>
          <w:caps/>
          <w:color w:val="FFFFFF"/>
          <w:sz w:val="32"/>
          <w:szCs w:val="32"/>
        </w:rPr>
      </w:pPr>
      <w:r>
        <w:rPr>
          <w:rFonts w:ascii="Century Gothic" w:hAnsi="Century Gothic"/>
          <w:b/>
          <w:i w:val="0"/>
          <w:caps/>
          <w:noProof w:val="0"/>
          <w:color w:val="FFFFFF"/>
          <w:sz w:val="32"/>
          <w:szCs w:val="32"/>
        </w:rPr>
        <w:t>ETSI Standard</w:t>
      </w:r>
    </w:p>
    <w:p w14:paraId="332E72DA" w14:textId="77777777" w:rsidR="00D32A05" w:rsidRDefault="00D32A05" w:rsidP="00D32A05">
      <w:pPr>
        <w:rPr>
          <w:rFonts w:ascii="Arial" w:hAnsi="Arial" w:cs="Arial"/>
          <w:sz w:val="18"/>
          <w:szCs w:val="18"/>
        </w:rPr>
        <w:sectPr w:rsidR="00D32A05">
          <w:headerReference w:type="default" r:id="rId11"/>
          <w:footerReference w:type="default" r:id="rId12"/>
          <w:footnotePr>
            <w:numRestart w:val="eachSect"/>
          </w:footnotePr>
          <w:pgSz w:w="11907" w:h="16840" w:code="9"/>
          <w:pgMar w:top="2268" w:right="851" w:bottom="10773" w:left="851" w:header="0" w:footer="0" w:gutter="0"/>
          <w:cols w:space="720"/>
          <w:docGrid w:linePitch="272"/>
        </w:sectPr>
      </w:pPr>
    </w:p>
    <w:p w14:paraId="17F8D0FE" w14:textId="77777777" w:rsidR="00D32A05" w:rsidRPr="00055551" w:rsidRDefault="00D32A05" w:rsidP="00D32A05">
      <w:pPr>
        <w:pStyle w:val="FP"/>
        <w:framePr w:w="9758" w:wrap="notBeside" w:vAnchor="page" w:hAnchor="page" w:x="1169" w:y="1742"/>
        <w:pBdr>
          <w:bottom w:val="single" w:sz="6" w:space="1" w:color="auto"/>
        </w:pBdr>
        <w:ind w:left="2835" w:right="2835"/>
        <w:jc w:val="center"/>
      </w:pPr>
      <w:r w:rsidRPr="00055551">
        <w:lastRenderedPageBreak/>
        <w:t>Reference</w:t>
      </w:r>
    </w:p>
    <w:p w14:paraId="3F7651CD" w14:textId="099090F5" w:rsidR="00D32A05" w:rsidRPr="00055551" w:rsidRDefault="00D32A05" w:rsidP="00D32A05">
      <w:pPr>
        <w:pStyle w:val="FP"/>
        <w:framePr w:w="9758" w:wrap="notBeside" w:vAnchor="page" w:hAnchor="page" w:x="1169" w:y="1742"/>
        <w:ind w:left="2268" w:right="2268"/>
        <w:jc w:val="center"/>
        <w:rPr>
          <w:rFonts w:ascii="Arial" w:hAnsi="Arial"/>
          <w:sz w:val="18"/>
        </w:rPr>
      </w:pPr>
      <w:r>
        <w:rPr>
          <w:rFonts w:ascii="Arial" w:hAnsi="Arial"/>
          <w:sz w:val="18"/>
        </w:rPr>
        <w:t>RES/MTS-203790</w:t>
      </w:r>
      <w:r w:rsidR="00453853">
        <w:rPr>
          <w:rFonts w:ascii="Arial" w:hAnsi="Arial"/>
          <w:sz w:val="18"/>
        </w:rPr>
        <w:t>v</w:t>
      </w:r>
      <w:r>
        <w:rPr>
          <w:rFonts w:ascii="Arial" w:hAnsi="Arial"/>
          <w:sz w:val="18"/>
        </w:rPr>
        <w:t>131</w:t>
      </w:r>
    </w:p>
    <w:p w14:paraId="392D01C9" w14:textId="77777777" w:rsidR="00D32A05" w:rsidRPr="00055551" w:rsidRDefault="00D32A05" w:rsidP="00D32A05">
      <w:pPr>
        <w:pStyle w:val="FP"/>
        <w:framePr w:w="9758" w:wrap="notBeside" w:vAnchor="page" w:hAnchor="page" w:x="1169" w:y="1742"/>
        <w:pBdr>
          <w:bottom w:val="single" w:sz="6" w:space="1" w:color="auto"/>
        </w:pBdr>
        <w:spacing w:before="240"/>
        <w:ind w:left="2835" w:right="2835"/>
        <w:jc w:val="center"/>
      </w:pPr>
      <w:r w:rsidRPr="00055551">
        <w:t>Keywords</w:t>
      </w:r>
    </w:p>
    <w:p w14:paraId="0EAA4D78" w14:textId="77777777" w:rsidR="00D32A05" w:rsidRPr="00055551" w:rsidRDefault="00D32A05" w:rsidP="00D32A05">
      <w:pPr>
        <w:pStyle w:val="FP"/>
        <w:framePr w:w="9758" w:wrap="notBeside" w:vAnchor="page" w:hAnchor="page" w:x="1169" w:y="1742"/>
        <w:ind w:left="2835" w:right="2835"/>
        <w:jc w:val="center"/>
        <w:rPr>
          <w:rFonts w:ascii="Arial" w:hAnsi="Arial"/>
          <w:sz w:val="18"/>
        </w:rPr>
      </w:pPr>
      <w:r>
        <w:rPr>
          <w:rFonts w:ascii="Arial" w:hAnsi="Arial"/>
          <w:sz w:val="18"/>
        </w:rPr>
        <w:t>language, TTCN-3</w:t>
      </w:r>
    </w:p>
    <w:p w14:paraId="366AB914" w14:textId="77777777" w:rsidR="00D32A05" w:rsidRDefault="00D32A05" w:rsidP="00D32A05">
      <w:pPr>
        <w:rPr>
          <w:lang w:val="fr-FR"/>
        </w:rPr>
      </w:pPr>
    </w:p>
    <w:p w14:paraId="374B0EDB" w14:textId="77777777" w:rsidR="00D32A05" w:rsidRPr="00055551" w:rsidRDefault="00D32A05" w:rsidP="00D32A05">
      <w:pPr>
        <w:pStyle w:val="FP"/>
        <w:framePr w:w="9758" w:wrap="notBeside" w:vAnchor="page" w:hAnchor="page" w:x="1169" w:y="3698"/>
        <w:spacing w:after="120"/>
        <w:ind w:left="2835" w:right="2835"/>
        <w:jc w:val="center"/>
        <w:rPr>
          <w:rFonts w:ascii="Arial" w:hAnsi="Arial"/>
          <w:b/>
          <w:i/>
        </w:rPr>
      </w:pPr>
      <w:r w:rsidRPr="00055551">
        <w:rPr>
          <w:rFonts w:ascii="Arial" w:hAnsi="Arial"/>
          <w:b/>
          <w:i/>
        </w:rPr>
        <w:t>ETSI</w:t>
      </w:r>
    </w:p>
    <w:p w14:paraId="5585B230" w14:textId="77777777" w:rsidR="00D32A05" w:rsidRPr="00055551" w:rsidRDefault="00D32A05" w:rsidP="00D32A05">
      <w:pPr>
        <w:pStyle w:val="FP"/>
        <w:framePr w:w="9758" w:wrap="notBeside" w:vAnchor="page" w:hAnchor="page" w:x="1169" w:y="3698"/>
        <w:pBdr>
          <w:bottom w:val="single" w:sz="6" w:space="1" w:color="auto"/>
        </w:pBdr>
        <w:ind w:left="2835" w:right="2835"/>
        <w:jc w:val="center"/>
        <w:rPr>
          <w:rFonts w:ascii="Arial" w:hAnsi="Arial"/>
          <w:sz w:val="18"/>
        </w:rPr>
      </w:pPr>
      <w:r w:rsidRPr="00055551">
        <w:rPr>
          <w:rFonts w:ascii="Arial" w:hAnsi="Arial"/>
          <w:sz w:val="18"/>
        </w:rPr>
        <w:t>650 Route des Lucioles</w:t>
      </w:r>
    </w:p>
    <w:p w14:paraId="0511B1FC" w14:textId="77777777" w:rsidR="00D32A05" w:rsidRPr="00055551" w:rsidRDefault="00D32A05" w:rsidP="00D32A05">
      <w:pPr>
        <w:pStyle w:val="FP"/>
        <w:framePr w:w="9758" w:wrap="notBeside" w:vAnchor="page" w:hAnchor="page" w:x="1169" w:y="3698"/>
        <w:pBdr>
          <w:bottom w:val="single" w:sz="6" w:space="1" w:color="auto"/>
        </w:pBdr>
        <w:ind w:left="2835" w:right="2835"/>
        <w:jc w:val="center"/>
      </w:pPr>
      <w:r w:rsidRPr="00055551">
        <w:rPr>
          <w:rFonts w:ascii="Arial" w:hAnsi="Arial"/>
          <w:sz w:val="18"/>
        </w:rPr>
        <w:t>F-06921 Sophia Antipolis Cedex - FRANCE</w:t>
      </w:r>
    </w:p>
    <w:p w14:paraId="12E5BC29" w14:textId="77777777" w:rsidR="00D32A05" w:rsidRPr="00055551" w:rsidRDefault="00D32A05" w:rsidP="00D32A05">
      <w:pPr>
        <w:pStyle w:val="FP"/>
        <w:framePr w:w="9758" w:wrap="notBeside" w:vAnchor="page" w:hAnchor="page" w:x="1169" w:y="3698"/>
        <w:ind w:left="2835" w:right="2835"/>
        <w:jc w:val="center"/>
        <w:rPr>
          <w:rFonts w:ascii="Arial" w:hAnsi="Arial"/>
          <w:sz w:val="18"/>
        </w:rPr>
      </w:pPr>
    </w:p>
    <w:p w14:paraId="1270196F" w14:textId="77777777" w:rsidR="00D32A05" w:rsidRPr="00055551" w:rsidRDefault="00D32A05" w:rsidP="00D32A05">
      <w:pPr>
        <w:pStyle w:val="FP"/>
        <w:framePr w:w="9758" w:wrap="notBeside" w:vAnchor="page" w:hAnchor="page" w:x="1169" w:y="3698"/>
        <w:spacing w:after="20"/>
        <w:ind w:left="2835" w:right="2835"/>
        <w:jc w:val="center"/>
        <w:rPr>
          <w:rFonts w:ascii="Arial" w:hAnsi="Arial"/>
          <w:sz w:val="18"/>
        </w:rPr>
      </w:pPr>
      <w:r w:rsidRPr="00055551">
        <w:rPr>
          <w:rFonts w:ascii="Arial" w:hAnsi="Arial"/>
          <w:sz w:val="18"/>
        </w:rPr>
        <w:t>Tel.: +33 4 92 94 42 00   Fax: +33 4 93 65 47 16</w:t>
      </w:r>
    </w:p>
    <w:p w14:paraId="718C7510" w14:textId="77777777" w:rsidR="00D32A05" w:rsidRPr="00055551" w:rsidRDefault="00D32A05" w:rsidP="00D32A05">
      <w:pPr>
        <w:pStyle w:val="FP"/>
        <w:framePr w:w="9758" w:wrap="notBeside" w:vAnchor="page" w:hAnchor="page" w:x="1169" w:y="3698"/>
        <w:ind w:left="2835" w:right="2835"/>
        <w:jc w:val="center"/>
        <w:rPr>
          <w:rFonts w:ascii="Arial" w:hAnsi="Arial"/>
          <w:sz w:val="15"/>
        </w:rPr>
      </w:pPr>
    </w:p>
    <w:p w14:paraId="3473DA6E" w14:textId="77777777" w:rsidR="00D32A05" w:rsidRPr="00055551" w:rsidRDefault="00D32A05" w:rsidP="00D32A05">
      <w:pPr>
        <w:pStyle w:val="FP"/>
        <w:framePr w:w="9758" w:wrap="notBeside" w:vAnchor="page" w:hAnchor="page" w:x="1169" w:y="3698"/>
        <w:ind w:left="2835" w:right="2835"/>
        <w:jc w:val="center"/>
        <w:rPr>
          <w:rFonts w:ascii="Arial" w:hAnsi="Arial"/>
          <w:sz w:val="15"/>
        </w:rPr>
      </w:pPr>
      <w:r w:rsidRPr="00055551">
        <w:rPr>
          <w:rFonts w:ascii="Arial" w:hAnsi="Arial"/>
          <w:sz w:val="15"/>
        </w:rPr>
        <w:t xml:space="preserve">Siret N° 348 623 562 00017 - </w:t>
      </w:r>
      <w:bookmarkStart w:id="20" w:name="_Hlk67652697"/>
      <w:r>
        <w:rPr>
          <w:rFonts w:ascii="Arial" w:hAnsi="Arial"/>
          <w:sz w:val="15"/>
          <w:lang w:val="fr-FR"/>
        </w:rPr>
        <w:t>APE 7112B</w:t>
      </w:r>
      <w:bookmarkEnd w:id="20"/>
    </w:p>
    <w:p w14:paraId="5B8F6BED" w14:textId="77777777" w:rsidR="00D32A05" w:rsidRPr="00055551" w:rsidRDefault="00D32A05" w:rsidP="00D32A05">
      <w:pPr>
        <w:pStyle w:val="FP"/>
        <w:framePr w:w="9758" w:wrap="notBeside" w:vAnchor="page" w:hAnchor="page" w:x="1169" w:y="3698"/>
        <w:ind w:left="2835" w:right="2835"/>
        <w:jc w:val="center"/>
        <w:rPr>
          <w:rFonts w:ascii="Arial" w:hAnsi="Arial"/>
          <w:sz w:val="15"/>
        </w:rPr>
      </w:pPr>
      <w:r w:rsidRPr="00055551">
        <w:rPr>
          <w:rFonts w:ascii="Arial" w:hAnsi="Arial"/>
          <w:sz w:val="15"/>
        </w:rPr>
        <w:t>Association à but non lucratif enregistrée à la</w:t>
      </w:r>
    </w:p>
    <w:p w14:paraId="282C4541" w14:textId="77777777" w:rsidR="00D32A05" w:rsidRDefault="00D32A05" w:rsidP="00D32A05">
      <w:pPr>
        <w:pStyle w:val="FP"/>
        <w:framePr w:w="9758" w:wrap="notBeside" w:vAnchor="page" w:hAnchor="page" w:x="1169" w:y="3698"/>
        <w:ind w:left="2835" w:right="2835"/>
        <w:jc w:val="center"/>
        <w:rPr>
          <w:rFonts w:ascii="Arial" w:hAnsi="Arial"/>
          <w:sz w:val="15"/>
          <w:lang w:val="fr-FR"/>
        </w:rPr>
      </w:pPr>
      <w:r w:rsidRPr="00055551">
        <w:rPr>
          <w:rFonts w:ascii="Arial" w:hAnsi="Arial"/>
          <w:sz w:val="15"/>
        </w:rPr>
        <w:t xml:space="preserve">Sous-Préfecture de Grasse (06) N° </w:t>
      </w:r>
      <w:bookmarkStart w:id="21" w:name="_Hlk67652713"/>
      <w:r>
        <w:rPr>
          <w:rFonts w:ascii="Arial" w:hAnsi="Arial"/>
          <w:sz w:val="15"/>
          <w:lang w:val="fr-FR"/>
        </w:rPr>
        <w:t>w061004871</w:t>
      </w:r>
      <w:bookmarkEnd w:id="21"/>
    </w:p>
    <w:p w14:paraId="4569A681" w14:textId="77777777" w:rsidR="00D32A05" w:rsidRPr="00055551" w:rsidRDefault="00D32A05" w:rsidP="00D32A05">
      <w:pPr>
        <w:pStyle w:val="FP"/>
        <w:framePr w:w="9758" w:wrap="notBeside" w:vAnchor="page" w:hAnchor="page" w:x="1169" w:y="3698"/>
        <w:ind w:left="2835" w:right="2835"/>
        <w:jc w:val="center"/>
        <w:rPr>
          <w:rFonts w:ascii="Arial" w:hAnsi="Arial"/>
          <w:sz w:val="18"/>
        </w:rPr>
      </w:pPr>
    </w:p>
    <w:p w14:paraId="01257F2E" w14:textId="77777777" w:rsidR="00D32A05" w:rsidRPr="002F41AB" w:rsidRDefault="00D32A05" w:rsidP="00D32A05">
      <w:pPr>
        <w:pStyle w:val="FP"/>
        <w:framePr w:w="9758" w:wrap="notBeside" w:vAnchor="page" w:hAnchor="page" w:x="1169" w:y="6130"/>
        <w:pBdr>
          <w:bottom w:val="single" w:sz="6" w:space="1" w:color="auto"/>
        </w:pBdr>
        <w:spacing w:after="120"/>
        <w:ind w:left="2835" w:right="2835"/>
        <w:jc w:val="center"/>
        <w:rPr>
          <w:rFonts w:ascii="Arial" w:hAnsi="Arial"/>
          <w:b/>
          <w:i/>
        </w:rPr>
      </w:pPr>
      <w:r w:rsidRPr="002F41AB">
        <w:rPr>
          <w:rFonts w:ascii="Arial" w:hAnsi="Arial"/>
          <w:b/>
          <w:i/>
        </w:rPr>
        <w:t>Important notice</w:t>
      </w:r>
    </w:p>
    <w:p w14:paraId="168CB2CC" w14:textId="77777777" w:rsidR="00D32A05" w:rsidRPr="002F41AB" w:rsidRDefault="00D32A05" w:rsidP="00D32A05">
      <w:pPr>
        <w:pStyle w:val="FP"/>
        <w:framePr w:w="9758" w:wrap="notBeside" w:vAnchor="page" w:hAnchor="page" w:x="1169" w:y="6130"/>
        <w:spacing w:after="120"/>
        <w:jc w:val="center"/>
        <w:rPr>
          <w:rFonts w:ascii="Arial" w:hAnsi="Arial" w:cs="Arial"/>
          <w:sz w:val="18"/>
        </w:rPr>
      </w:pPr>
      <w:r w:rsidRPr="002F41AB">
        <w:rPr>
          <w:rFonts w:ascii="Arial" w:hAnsi="Arial" w:cs="Arial"/>
          <w:sz w:val="18"/>
        </w:rPr>
        <w:t>The present document can be downloaded from:</w:t>
      </w:r>
      <w:r w:rsidRPr="002F41AB">
        <w:rPr>
          <w:rFonts w:ascii="Arial" w:hAnsi="Arial" w:cs="Arial"/>
          <w:sz w:val="18"/>
        </w:rPr>
        <w:br/>
      </w:r>
      <w:hyperlink r:id="rId13" w:history="1">
        <w:r w:rsidRPr="00D32A05">
          <w:rPr>
            <w:rStyle w:val="Hyperlink"/>
            <w:rFonts w:ascii="Arial" w:hAnsi="Arial"/>
            <w:sz w:val="18"/>
          </w:rPr>
          <w:t>http://www.etsi.org/standards-search</w:t>
        </w:r>
      </w:hyperlink>
    </w:p>
    <w:p w14:paraId="2EB40099" w14:textId="77777777" w:rsidR="00D32A05" w:rsidRPr="002F41AB" w:rsidRDefault="00D32A05" w:rsidP="00D32A05">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The present document may be made available in electronic versions and/or in print. The content of any electronic and/or print versions of the present document shall not be modified without the prior written authorization of ETSI. In case of any existing or perceived difference in contents between such versions and/or in print, </w:t>
      </w:r>
      <w:r>
        <w:rPr>
          <w:rFonts w:ascii="Arial" w:hAnsi="Arial" w:cs="Arial"/>
          <w:sz w:val="18"/>
        </w:rPr>
        <w:t xml:space="preserve">the prevailing version of an ETSI deliverable is the one made publicly available in PDF format at </w:t>
      </w:r>
      <w:hyperlink r:id="rId14" w:history="1">
        <w:r w:rsidRPr="00D32A05">
          <w:rPr>
            <w:rStyle w:val="Hyperlink"/>
            <w:rFonts w:ascii="Arial" w:hAnsi="Arial" w:cs="Arial"/>
            <w:sz w:val="18"/>
          </w:rPr>
          <w:t>www.etsi.org/deliver</w:t>
        </w:r>
      </w:hyperlink>
      <w:r>
        <w:rPr>
          <w:rFonts w:ascii="Arial" w:hAnsi="Arial" w:cs="Arial"/>
          <w:sz w:val="18"/>
        </w:rPr>
        <w:t>.</w:t>
      </w:r>
    </w:p>
    <w:p w14:paraId="4A87AD4F" w14:textId="77777777" w:rsidR="00D32A05" w:rsidRPr="002F41AB" w:rsidRDefault="00D32A05" w:rsidP="00D32A05">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Users of the present document should be aware that the document may be subject to revision or change of status. Information on the current status of this and other ETSI documents is available at </w:t>
      </w:r>
      <w:hyperlink r:id="rId15" w:history="1">
        <w:r w:rsidRPr="00D32A05">
          <w:rPr>
            <w:rStyle w:val="Hyperlink"/>
            <w:rFonts w:ascii="Arial" w:hAnsi="Arial" w:cs="Arial"/>
            <w:sz w:val="18"/>
          </w:rPr>
          <w:t>https://portal.etsi.org/TB/ETSIDeliverableStatus.aspx</w:t>
        </w:r>
      </w:hyperlink>
    </w:p>
    <w:p w14:paraId="521088FA" w14:textId="77777777" w:rsidR="00D32A05" w:rsidRDefault="00D32A05" w:rsidP="00D32A05">
      <w:pPr>
        <w:pStyle w:val="FP"/>
        <w:framePr w:w="9758" w:wrap="notBeside" w:vAnchor="page" w:hAnchor="page" w:x="1169" w:y="6130"/>
        <w:spacing w:after="240"/>
        <w:jc w:val="center"/>
        <w:rPr>
          <w:rStyle w:val="Hyperlink"/>
          <w:rFonts w:ascii="Arial" w:hAnsi="Arial" w:cs="Arial"/>
          <w:sz w:val="18"/>
        </w:rPr>
      </w:pPr>
      <w:r w:rsidRPr="002F41AB">
        <w:rPr>
          <w:rFonts w:ascii="Arial" w:hAnsi="Arial" w:cs="Arial"/>
          <w:sz w:val="18"/>
        </w:rPr>
        <w:t>If you find errors in the present document, please send your comment to one of the following services:</w:t>
      </w:r>
      <w:r w:rsidRPr="002F41AB">
        <w:rPr>
          <w:rFonts w:ascii="Arial" w:hAnsi="Arial" w:cs="Arial"/>
          <w:sz w:val="18"/>
        </w:rPr>
        <w:br/>
      </w:r>
      <w:hyperlink r:id="rId16" w:history="1">
        <w:r w:rsidRPr="00D32A05">
          <w:rPr>
            <w:rStyle w:val="Hyperlink"/>
            <w:rFonts w:ascii="Arial" w:hAnsi="Arial" w:cs="Arial"/>
            <w:sz w:val="18"/>
          </w:rPr>
          <w:t>https://portal.etsi.org/People/CommiteeSupportStaff.aspx</w:t>
        </w:r>
      </w:hyperlink>
    </w:p>
    <w:p w14:paraId="5F63B5BC" w14:textId="77777777" w:rsidR="00D32A05" w:rsidRDefault="00D32A05" w:rsidP="00D32A05">
      <w:pPr>
        <w:pStyle w:val="FP"/>
        <w:framePr w:w="9758" w:wrap="notBeside" w:vAnchor="page" w:hAnchor="page" w:x="1169" w:y="6130"/>
        <w:pBdr>
          <w:bottom w:val="single" w:sz="6" w:space="1" w:color="auto"/>
        </w:pBdr>
        <w:spacing w:after="120"/>
        <w:ind w:left="2835" w:right="2552"/>
        <w:jc w:val="center"/>
        <w:rPr>
          <w:rFonts w:ascii="Arial" w:hAnsi="Arial"/>
          <w:b/>
          <w:i/>
        </w:rPr>
      </w:pPr>
      <w:r>
        <w:rPr>
          <w:rFonts w:ascii="Arial" w:hAnsi="Arial"/>
          <w:b/>
          <w:i/>
        </w:rPr>
        <w:t>Notice of disclaimer &amp; limitation of liability</w:t>
      </w:r>
    </w:p>
    <w:p w14:paraId="0F3FE21D" w14:textId="77777777" w:rsidR="00D32A05" w:rsidRPr="00BF35D9" w:rsidRDefault="00D32A05" w:rsidP="00D32A05">
      <w:pPr>
        <w:pStyle w:val="FP"/>
        <w:framePr w:w="9758" w:wrap="notBeside" w:vAnchor="page" w:hAnchor="page" w:x="1169" w:y="6130"/>
        <w:jc w:val="center"/>
        <w:rPr>
          <w:rFonts w:ascii="Arial" w:hAnsi="Arial" w:cs="Arial"/>
          <w:sz w:val="18"/>
        </w:rPr>
      </w:pPr>
      <w:r w:rsidRPr="00BF35D9">
        <w:rPr>
          <w:rFonts w:ascii="Arial" w:hAnsi="Arial" w:cs="Arial"/>
          <w:sz w:val="18"/>
        </w:rPr>
        <w:t xml:space="preserve">The information provided in the present deliverable is directed solely to professionals who have the appropriate degree of experience to understand and interpret its content in accordance with generally accepted engineering or </w:t>
      </w:r>
    </w:p>
    <w:p w14:paraId="20D22CD5" w14:textId="77777777" w:rsidR="00D32A05" w:rsidRPr="00BF35D9" w:rsidRDefault="00D32A05" w:rsidP="00D32A05">
      <w:pPr>
        <w:pStyle w:val="FP"/>
        <w:framePr w:w="9758" w:wrap="notBeside" w:vAnchor="page" w:hAnchor="page" w:x="1169" w:y="6130"/>
        <w:jc w:val="center"/>
        <w:rPr>
          <w:rFonts w:ascii="Arial" w:hAnsi="Arial" w:cs="Arial"/>
          <w:sz w:val="18"/>
        </w:rPr>
      </w:pPr>
      <w:r w:rsidRPr="00BF35D9">
        <w:rPr>
          <w:rFonts w:ascii="Arial" w:hAnsi="Arial" w:cs="Arial"/>
          <w:sz w:val="18"/>
        </w:rPr>
        <w:t xml:space="preserve">other professional standard and applicable regulations. </w:t>
      </w:r>
    </w:p>
    <w:p w14:paraId="3A0EA6FE" w14:textId="77777777" w:rsidR="00D32A05" w:rsidRPr="00BF35D9" w:rsidRDefault="00D32A05" w:rsidP="00D32A05">
      <w:pPr>
        <w:pStyle w:val="FP"/>
        <w:framePr w:w="9758" w:wrap="notBeside" w:vAnchor="page" w:hAnchor="page" w:x="1169" w:y="6130"/>
        <w:jc w:val="center"/>
        <w:rPr>
          <w:rFonts w:ascii="Arial" w:hAnsi="Arial" w:cs="Arial"/>
          <w:sz w:val="18"/>
        </w:rPr>
      </w:pPr>
      <w:r w:rsidRPr="00BF35D9">
        <w:rPr>
          <w:rFonts w:ascii="Arial" w:hAnsi="Arial" w:cs="Arial"/>
          <w:sz w:val="18"/>
        </w:rPr>
        <w:t>No recommendation as to products and services or vendors is made or should be implied.</w:t>
      </w:r>
    </w:p>
    <w:p w14:paraId="5F294047" w14:textId="77777777" w:rsidR="00D32A05" w:rsidRPr="00B76F0E" w:rsidRDefault="00D32A05" w:rsidP="00D32A05">
      <w:pPr>
        <w:pStyle w:val="FP"/>
        <w:framePr w:w="9758" w:wrap="notBeside" w:vAnchor="page" w:hAnchor="page" w:x="1169" w:y="6130"/>
        <w:jc w:val="center"/>
        <w:rPr>
          <w:rFonts w:ascii="Arial" w:hAnsi="Arial" w:cs="Arial"/>
          <w:sz w:val="18"/>
        </w:rPr>
      </w:pPr>
      <w:bookmarkStart w:id="22" w:name="EN_Delete_Disclaimer"/>
      <w:r w:rsidRPr="00B76F0E">
        <w:rPr>
          <w:rFonts w:ascii="Arial" w:hAnsi="Arial" w:cs="Arial"/>
          <w:sz w:val="18"/>
        </w:rPr>
        <w:t>No representation or warranty is made that this deliverable is technically accurate or sufficient or conforms to any law and/or governmental rule and/or regulation and further, no representation or warranty is made of merchantability or fitness for any particular purpose or against infringement of intellectual property rights.</w:t>
      </w:r>
    </w:p>
    <w:bookmarkEnd w:id="22"/>
    <w:p w14:paraId="4C93D41C" w14:textId="77777777" w:rsidR="00D32A05" w:rsidRPr="00BF35D9" w:rsidRDefault="00D32A05" w:rsidP="00D32A05">
      <w:pPr>
        <w:pStyle w:val="FP"/>
        <w:framePr w:w="9758" w:wrap="notBeside" w:vAnchor="page" w:hAnchor="page" w:x="1169" w:y="6130"/>
        <w:jc w:val="center"/>
        <w:rPr>
          <w:rFonts w:ascii="Arial" w:hAnsi="Arial" w:cs="Arial"/>
          <w:sz w:val="18"/>
        </w:rPr>
      </w:pPr>
      <w:r w:rsidRPr="00B708F7">
        <w:rPr>
          <w:rFonts w:ascii="Arial" w:hAnsi="Arial" w:cs="Arial"/>
          <w:sz w:val="18"/>
        </w:rPr>
        <w:t>In no event shall ETSI be held liable for loss of profits or any other incidental or consequential damages.</w:t>
      </w:r>
    </w:p>
    <w:p w14:paraId="5E3D1AB9" w14:textId="77777777" w:rsidR="00D32A05" w:rsidRPr="00BF35D9" w:rsidRDefault="00D32A05" w:rsidP="00D32A05">
      <w:pPr>
        <w:pStyle w:val="FP"/>
        <w:framePr w:w="9758" w:wrap="notBeside" w:vAnchor="page" w:hAnchor="page" w:x="1169" w:y="6130"/>
        <w:jc w:val="center"/>
        <w:rPr>
          <w:rFonts w:ascii="Arial" w:hAnsi="Arial" w:cs="Arial"/>
          <w:sz w:val="18"/>
        </w:rPr>
      </w:pPr>
    </w:p>
    <w:p w14:paraId="69372244" w14:textId="77777777" w:rsidR="00D32A05" w:rsidRDefault="00D32A05" w:rsidP="00D32A05">
      <w:pPr>
        <w:pStyle w:val="FP"/>
        <w:framePr w:w="9758" w:wrap="notBeside" w:vAnchor="page" w:hAnchor="page" w:x="1169" w:y="6130"/>
        <w:spacing w:after="240"/>
        <w:jc w:val="center"/>
        <w:rPr>
          <w:rFonts w:ascii="Arial" w:hAnsi="Arial" w:cs="Arial"/>
          <w:sz w:val="18"/>
        </w:rPr>
      </w:pPr>
      <w:r w:rsidRPr="00BF35D9">
        <w:rPr>
          <w:rFonts w:ascii="Arial" w:hAnsi="Arial" w:cs="Arial"/>
          <w:sz w:val="18"/>
        </w:rPr>
        <w:t>Any software contained in this deliverable is provided "AS IS" with no warranties, express or implied, including but not limited to, the warranties of merchantability, fitness for a particular purpose and non-infringement of intellectual property rights and ETSI shall not be held liable in any event for any damages whatsoever (including, without limitation, damages for loss of profits, business interruption, loss of information, or any other pecuniary loss) arising out of or related to the use of or inability to use the software.</w:t>
      </w:r>
    </w:p>
    <w:p w14:paraId="032A7C99" w14:textId="77777777" w:rsidR="00D32A05" w:rsidRDefault="00D32A05" w:rsidP="00D32A05">
      <w:pPr>
        <w:pStyle w:val="FP"/>
        <w:framePr w:w="9758" w:wrap="notBeside" w:vAnchor="page" w:hAnchor="page" w:x="1169" w:y="6130"/>
        <w:pBdr>
          <w:bottom w:val="single" w:sz="6" w:space="1" w:color="auto"/>
        </w:pBdr>
        <w:spacing w:after="120"/>
        <w:jc w:val="center"/>
        <w:rPr>
          <w:rFonts w:ascii="Arial" w:hAnsi="Arial"/>
          <w:b/>
          <w:i/>
        </w:rPr>
      </w:pPr>
      <w:r>
        <w:rPr>
          <w:rFonts w:ascii="Arial" w:hAnsi="Arial"/>
          <w:b/>
          <w:i/>
        </w:rPr>
        <w:t>Copyright Notification</w:t>
      </w:r>
    </w:p>
    <w:p w14:paraId="0FFAB0A8" w14:textId="77777777" w:rsidR="00D32A05" w:rsidRDefault="00D32A05" w:rsidP="00D32A05">
      <w:pPr>
        <w:pStyle w:val="FP"/>
        <w:framePr w:w="9758" w:wrap="notBeside" w:vAnchor="page" w:hAnchor="page" w:x="1169" w:y="6130"/>
        <w:jc w:val="center"/>
        <w:rPr>
          <w:rFonts w:ascii="Arial" w:hAnsi="Arial" w:cs="Arial"/>
          <w:sz w:val="18"/>
        </w:rPr>
      </w:pPr>
      <w:r>
        <w:rPr>
          <w:rFonts w:ascii="Arial" w:hAnsi="Arial" w:cs="Arial"/>
          <w:sz w:val="18"/>
        </w:rPr>
        <w:t>No part may be reproduced or utilized in any form or by any means, electronic or mechanical, including photocopying and microfilm except as authorized by written permission of ETSI.</w:t>
      </w:r>
      <w:r>
        <w:rPr>
          <w:rFonts w:ascii="Arial" w:hAnsi="Arial" w:cs="Arial"/>
          <w:sz w:val="18"/>
        </w:rPr>
        <w:br/>
        <w:t>The content of the PDF version shall not be modified without the written authorization of ETSI.</w:t>
      </w:r>
      <w:r>
        <w:rPr>
          <w:rFonts w:ascii="Arial" w:hAnsi="Arial" w:cs="Arial"/>
          <w:sz w:val="18"/>
        </w:rPr>
        <w:br/>
        <w:t>The copyright and the foregoing restriction extend to reproduction in all media.</w:t>
      </w:r>
    </w:p>
    <w:p w14:paraId="1F57E3EB" w14:textId="77777777" w:rsidR="00D32A05" w:rsidRDefault="00D32A05" w:rsidP="00D32A05">
      <w:pPr>
        <w:pStyle w:val="FP"/>
        <w:framePr w:w="9758" w:wrap="notBeside" w:vAnchor="page" w:hAnchor="page" w:x="1169" w:y="6130"/>
        <w:jc w:val="center"/>
        <w:rPr>
          <w:rFonts w:ascii="Arial" w:hAnsi="Arial" w:cs="Arial"/>
          <w:sz w:val="18"/>
        </w:rPr>
      </w:pPr>
    </w:p>
    <w:p w14:paraId="09CF7269" w14:textId="77777777" w:rsidR="00D32A05" w:rsidRDefault="00D32A05" w:rsidP="00D32A05">
      <w:pPr>
        <w:pStyle w:val="FP"/>
        <w:framePr w:w="9758" w:wrap="notBeside" w:vAnchor="page" w:hAnchor="page" w:x="1169" w:y="6130"/>
        <w:jc w:val="center"/>
        <w:rPr>
          <w:rFonts w:ascii="Arial" w:hAnsi="Arial" w:cs="Arial"/>
          <w:sz w:val="18"/>
        </w:rPr>
      </w:pPr>
      <w:r>
        <w:rPr>
          <w:rFonts w:ascii="Arial" w:hAnsi="Arial" w:cs="Arial"/>
          <w:sz w:val="18"/>
        </w:rPr>
        <w:t>© ETSI 2021.</w:t>
      </w:r>
    </w:p>
    <w:p w14:paraId="7664D6EB" w14:textId="77777777" w:rsidR="00D32A05" w:rsidRDefault="00D32A05" w:rsidP="00D32A05">
      <w:pPr>
        <w:pStyle w:val="FP"/>
        <w:framePr w:w="9758" w:wrap="notBeside" w:vAnchor="page" w:hAnchor="page" w:x="1169" w:y="6130"/>
        <w:jc w:val="center"/>
        <w:rPr>
          <w:rFonts w:ascii="Arial" w:hAnsi="Arial" w:cs="Arial"/>
          <w:sz w:val="18"/>
          <w:szCs w:val="18"/>
        </w:rPr>
      </w:pPr>
      <w:r>
        <w:rPr>
          <w:rFonts w:ascii="Arial" w:hAnsi="Arial" w:cs="Arial"/>
          <w:sz w:val="18"/>
        </w:rPr>
        <w:t>All rights reserved.</w:t>
      </w:r>
      <w:r>
        <w:rPr>
          <w:rFonts w:ascii="Arial" w:hAnsi="Arial" w:cs="Arial"/>
          <w:sz w:val="18"/>
        </w:rPr>
        <w:br/>
      </w:r>
    </w:p>
    <w:p w14:paraId="1595FF18" w14:textId="77777777" w:rsidR="00D32A05" w:rsidRDefault="00D32A05" w:rsidP="00D32A05">
      <w:pPr>
        <w:overflowPunct/>
        <w:autoSpaceDE/>
        <w:autoSpaceDN/>
        <w:adjustRightInd/>
        <w:spacing w:after="0"/>
        <w:jc w:val="center"/>
        <w:textAlignment w:val="auto"/>
        <w:rPr>
          <w:lang w:val="fr-FR"/>
        </w:rPr>
      </w:pPr>
      <w:r>
        <w:rPr>
          <w:lang w:val="fr-FR"/>
        </w:rPr>
        <w:br w:type="page"/>
      </w:r>
    </w:p>
    <w:p w14:paraId="7F5245A6" w14:textId="7258BA30" w:rsidR="00711494" w:rsidRPr="001C72B2" w:rsidRDefault="00711494" w:rsidP="00986124">
      <w:pPr>
        <w:pStyle w:val="TT"/>
      </w:pPr>
      <w:r w:rsidRPr="001C72B2">
        <w:lastRenderedPageBreak/>
        <w:t>Contents</w:t>
      </w:r>
    </w:p>
    <w:p w14:paraId="22C5A234" w14:textId="19642134" w:rsidR="00CA60D3" w:rsidRDefault="00CA60D3" w:rsidP="00CA60D3">
      <w:pPr>
        <w:pStyle w:val="Verzeichnis1"/>
        <w:rPr>
          <w:rFonts w:asciiTheme="minorHAnsi" w:eastAsiaTheme="minorEastAsia" w:hAnsiTheme="minorHAnsi" w:cstheme="minorBidi"/>
          <w:szCs w:val="22"/>
          <w:lang w:eastAsia="en-GB"/>
        </w:rPr>
      </w:pPr>
      <w:r>
        <w:fldChar w:fldCharType="begin"/>
      </w:r>
      <w:r>
        <w:instrText xml:space="preserve"> TOC \o \w "1-9"</w:instrText>
      </w:r>
      <w:r>
        <w:fldChar w:fldCharType="separate"/>
      </w:r>
      <w:r>
        <w:t>Intellectual Property Rights</w:t>
      </w:r>
      <w:r>
        <w:tab/>
      </w:r>
      <w:r>
        <w:fldChar w:fldCharType="begin"/>
      </w:r>
      <w:r>
        <w:instrText xml:space="preserve"> PAGEREF _Toc72306634 \h </w:instrText>
      </w:r>
      <w:r>
        <w:fldChar w:fldCharType="separate"/>
      </w:r>
      <w:r>
        <w:t>5</w:t>
      </w:r>
      <w:r>
        <w:fldChar w:fldCharType="end"/>
      </w:r>
    </w:p>
    <w:p w14:paraId="12EC603D" w14:textId="7F300A89" w:rsidR="00CA60D3" w:rsidRDefault="00CA60D3" w:rsidP="00CA60D3">
      <w:pPr>
        <w:pStyle w:val="Verzeichnis1"/>
        <w:rPr>
          <w:rFonts w:asciiTheme="minorHAnsi" w:eastAsiaTheme="minorEastAsia" w:hAnsiTheme="minorHAnsi" w:cstheme="minorBidi"/>
          <w:szCs w:val="22"/>
          <w:lang w:eastAsia="en-GB"/>
        </w:rPr>
      </w:pPr>
      <w:r>
        <w:t>Foreword</w:t>
      </w:r>
      <w:r>
        <w:tab/>
      </w:r>
      <w:r>
        <w:fldChar w:fldCharType="begin"/>
      </w:r>
      <w:r>
        <w:instrText xml:space="preserve"> PAGEREF _Toc72306635 \h </w:instrText>
      </w:r>
      <w:r>
        <w:fldChar w:fldCharType="separate"/>
      </w:r>
      <w:r>
        <w:t>5</w:t>
      </w:r>
      <w:r>
        <w:fldChar w:fldCharType="end"/>
      </w:r>
    </w:p>
    <w:p w14:paraId="1134B23F" w14:textId="295834B8" w:rsidR="00CA60D3" w:rsidRDefault="00CA60D3" w:rsidP="00CA60D3">
      <w:pPr>
        <w:pStyle w:val="Verzeichnis1"/>
        <w:rPr>
          <w:rFonts w:asciiTheme="minorHAnsi" w:eastAsiaTheme="minorEastAsia" w:hAnsiTheme="minorHAnsi" w:cstheme="minorBidi"/>
          <w:szCs w:val="22"/>
          <w:lang w:eastAsia="en-GB"/>
        </w:rPr>
      </w:pPr>
      <w:r>
        <w:t>Modal verbs terminology</w:t>
      </w:r>
      <w:r>
        <w:tab/>
      </w:r>
      <w:r>
        <w:fldChar w:fldCharType="begin"/>
      </w:r>
      <w:r>
        <w:instrText xml:space="preserve"> PAGEREF _Toc72306636 \h </w:instrText>
      </w:r>
      <w:r>
        <w:fldChar w:fldCharType="separate"/>
      </w:r>
      <w:r>
        <w:t>5</w:t>
      </w:r>
      <w:r>
        <w:fldChar w:fldCharType="end"/>
      </w:r>
    </w:p>
    <w:p w14:paraId="2DA6C333" w14:textId="6108CB60" w:rsidR="00CA60D3" w:rsidRDefault="00CA60D3" w:rsidP="00CA60D3">
      <w:pPr>
        <w:pStyle w:val="Verzeichnis1"/>
        <w:rPr>
          <w:rFonts w:asciiTheme="minorHAnsi" w:eastAsiaTheme="minorEastAsia" w:hAnsiTheme="minorHAnsi" w:cstheme="minorBidi"/>
          <w:szCs w:val="22"/>
          <w:lang w:eastAsia="en-GB"/>
        </w:rPr>
      </w:pPr>
      <w:r>
        <w:t>1</w:t>
      </w:r>
      <w:r>
        <w:tab/>
        <w:t>Scope</w:t>
      </w:r>
      <w:r>
        <w:tab/>
      </w:r>
      <w:r>
        <w:fldChar w:fldCharType="begin"/>
      </w:r>
      <w:r>
        <w:instrText xml:space="preserve"> PAGEREF _Toc72306637 \h </w:instrText>
      </w:r>
      <w:r>
        <w:fldChar w:fldCharType="separate"/>
      </w:r>
      <w:r>
        <w:t>6</w:t>
      </w:r>
      <w:r>
        <w:fldChar w:fldCharType="end"/>
      </w:r>
    </w:p>
    <w:p w14:paraId="719B4AB9" w14:textId="08BF0011" w:rsidR="00CA60D3" w:rsidRDefault="00CA60D3" w:rsidP="00CA60D3">
      <w:pPr>
        <w:pStyle w:val="Verzeichnis1"/>
        <w:rPr>
          <w:rFonts w:asciiTheme="minorHAnsi" w:eastAsiaTheme="minorEastAsia" w:hAnsiTheme="minorHAnsi" w:cstheme="minorBidi"/>
          <w:szCs w:val="22"/>
          <w:lang w:eastAsia="en-GB"/>
        </w:rPr>
      </w:pPr>
      <w:r>
        <w:t>2</w:t>
      </w:r>
      <w:r>
        <w:tab/>
        <w:t>References</w:t>
      </w:r>
      <w:r>
        <w:tab/>
      </w:r>
      <w:r>
        <w:fldChar w:fldCharType="begin"/>
      </w:r>
      <w:r>
        <w:instrText xml:space="preserve"> PAGEREF _Toc72306638 \h </w:instrText>
      </w:r>
      <w:r>
        <w:fldChar w:fldCharType="separate"/>
      </w:r>
      <w:r>
        <w:t>6</w:t>
      </w:r>
      <w:r>
        <w:fldChar w:fldCharType="end"/>
      </w:r>
    </w:p>
    <w:p w14:paraId="6D8E9B2F" w14:textId="6DB07870" w:rsidR="00CA60D3" w:rsidRDefault="00CA60D3" w:rsidP="00CA60D3">
      <w:pPr>
        <w:pStyle w:val="Verzeichnis2"/>
        <w:rPr>
          <w:rFonts w:asciiTheme="minorHAnsi" w:eastAsiaTheme="minorEastAsia" w:hAnsiTheme="minorHAnsi" w:cstheme="minorBidi"/>
          <w:sz w:val="22"/>
          <w:szCs w:val="22"/>
          <w:lang w:eastAsia="en-GB"/>
        </w:rPr>
      </w:pPr>
      <w:r>
        <w:t>2.1</w:t>
      </w:r>
      <w:r>
        <w:tab/>
        <w:t>Normative references</w:t>
      </w:r>
      <w:r>
        <w:tab/>
      </w:r>
      <w:r>
        <w:fldChar w:fldCharType="begin"/>
      </w:r>
      <w:r>
        <w:instrText xml:space="preserve"> PAGEREF _Toc72306639 \h </w:instrText>
      </w:r>
      <w:r>
        <w:fldChar w:fldCharType="separate"/>
      </w:r>
      <w:r>
        <w:t>6</w:t>
      </w:r>
      <w:r>
        <w:fldChar w:fldCharType="end"/>
      </w:r>
    </w:p>
    <w:p w14:paraId="12E43D35" w14:textId="6FB186F9" w:rsidR="00CA60D3" w:rsidRDefault="00CA60D3" w:rsidP="00CA60D3">
      <w:pPr>
        <w:pStyle w:val="Verzeichnis2"/>
        <w:rPr>
          <w:rFonts w:asciiTheme="minorHAnsi" w:eastAsiaTheme="minorEastAsia" w:hAnsiTheme="minorHAnsi" w:cstheme="minorBidi"/>
          <w:sz w:val="22"/>
          <w:szCs w:val="22"/>
          <w:lang w:eastAsia="en-GB"/>
        </w:rPr>
      </w:pPr>
      <w:r>
        <w:t>2.2</w:t>
      </w:r>
      <w:r>
        <w:tab/>
        <w:t>Informative references</w:t>
      </w:r>
      <w:r>
        <w:tab/>
      </w:r>
      <w:r>
        <w:fldChar w:fldCharType="begin"/>
      </w:r>
      <w:r>
        <w:instrText xml:space="preserve"> PAGEREF _Toc72306640 \h </w:instrText>
      </w:r>
      <w:r>
        <w:fldChar w:fldCharType="separate"/>
      </w:r>
      <w:r>
        <w:t>6</w:t>
      </w:r>
      <w:r>
        <w:fldChar w:fldCharType="end"/>
      </w:r>
    </w:p>
    <w:p w14:paraId="590CD9B8" w14:textId="12708F80" w:rsidR="00CA60D3" w:rsidRDefault="00CA60D3" w:rsidP="00CA60D3">
      <w:pPr>
        <w:pStyle w:val="Verzeichnis1"/>
        <w:rPr>
          <w:rFonts w:asciiTheme="minorHAnsi" w:eastAsiaTheme="minorEastAsia" w:hAnsiTheme="minorHAnsi" w:cstheme="minorBidi"/>
          <w:szCs w:val="22"/>
          <w:lang w:eastAsia="en-GB"/>
        </w:rPr>
      </w:pPr>
      <w:r>
        <w:t>3</w:t>
      </w:r>
      <w:r>
        <w:tab/>
        <w:t>Definition of terms, symbols and abbreviations</w:t>
      </w:r>
      <w:r>
        <w:tab/>
      </w:r>
      <w:r>
        <w:fldChar w:fldCharType="begin"/>
      </w:r>
      <w:r>
        <w:instrText xml:space="preserve"> PAGEREF _Toc72306641 \h </w:instrText>
      </w:r>
      <w:r>
        <w:fldChar w:fldCharType="separate"/>
      </w:r>
      <w:r>
        <w:t>7</w:t>
      </w:r>
      <w:r>
        <w:fldChar w:fldCharType="end"/>
      </w:r>
    </w:p>
    <w:p w14:paraId="5D093BE9" w14:textId="18B25975" w:rsidR="00CA60D3" w:rsidRDefault="00CA60D3" w:rsidP="00CA60D3">
      <w:pPr>
        <w:pStyle w:val="Verzeichnis2"/>
        <w:rPr>
          <w:rFonts w:asciiTheme="minorHAnsi" w:eastAsiaTheme="minorEastAsia" w:hAnsiTheme="minorHAnsi" w:cstheme="minorBidi"/>
          <w:sz w:val="22"/>
          <w:szCs w:val="22"/>
          <w:lang w:eastAsia="en-GB"/>
        </w:rPr>
      </w:pPr>
      <w:r>
        <w:t>3.1</w:t>
      </w:r>
      <w:r>
        <w:tab/>
        <w:t>Terms</w:t>
      </w:r>
      <w:r>
        <w:tab/>
      </w:r>
      <w:r>
        <w:fldChar w:fldCharType="begin"/>
      </w:r>
      <w:r>
        <w:instrText xml:space="preserve"> PAGEREF _Toc72306642 \h </w:instrText>
      </w:r>
      <w:r>
        <w:fldChar w:fldCharType="separate"/>
      </w:r>
      <w:r>
        <w:t>7</w:t>
      </w:r>
      <w:r>
        <w:fldChar w:fldCharType="end"/>
      </w:r>
    </w:p>
    <w:p w14:paraId="464C5234" w14:textId="11150BBB" w:rsidR="00CA60D3" w:rsidRDefault="00CA60D3" w:rsidP="00CA60D3">
      <w:pPr>
        <w:pStyle w:val="Verzeichnis2"/>
        <w:rPr>
          <w:rFonts w:asciiTheme="minorHAnsi" w:eastAsiaTheme="minorEastAsia" w:hAnsiTheme="minorHAnsi" w:cstheme="minorBidi"/>
          <w:sz w:val="22"/>
          <w:szCs w:val="22"/>
          <w:lang w:eastAsia="en-GB"/>
        </w:rPr>
      </w:pPr>
      <w:r>
        <w:t>3.2</w:t>
      </w:r>
      <w:r>
        <w:tab/>
        <w:t>Symbols</w:t>
      </w:r>
      <w:r>
        <w:tab/>
      </w:r>
      <w:r>
        <w:fldChar w:fldCharType="begin"/>
      </w:r>
      <w:r>
        <w:instrText xml:space="preserve"> PAGEREF _Toc72306643 \h </w:instrText>
      </w:r>
      <w:r>
        <w:fldChar w:fldCharType="separate"/>
      </w:r>
      <w:r>
        <w:t>7</w:t>
      </w:r>
      <w:r>
        <w:fldChar w:fldCharType="end"/>
      </w:r>
    </w:p>
    <w:p w14:paraId="78FA78B1" w14:textId="31F64D41" w:rsidR="00CA60D3" w:rsidRDefault="00CA60D3" w:rsidP="00CA60D3">
      <w:pPr>
        <w:pStyle w:val="Verzeichnis2"/>
        <w:rPr>
          <w:rFonts w:asciiTheme="minorHAnsi" w:eastAsiaTheme="minorEastAsia" w:hAnsiTheme="minorHAnsi" w:cstheme="minorBidi"/>
          <w:sz w:val="22"/>
          <w:szCs w:val="22"/>
          <w:lang w:eastAsia="en-GB"/>
        </w:rPr>
      </w:pPr>
      <w:r>
        <w:t>3.3</w:t>
      </w:r>
      <w:r>
        <w:tab/>
        <w:t>Abbreviations</w:t>
      </w:r>
      <w:r>
        <w:tab/>
      </w:r>
      <w:r>
        <w:fldChar w:fldCharType="begin"/>
      </w:r>
      <w:r>
        <w:instrText xml:space="preserve"> PAGEREF _Toc72306644 \h </w:instrText>
      </w:r>
      <w:r>
        <w:fldChar w:fldCharType="separate"/>
      </w:r>
      <w:r>
        <w:t>7</w:t>
      </w:r>
      <w:r>
        <w:fldChar w:fldCharType="end"/>
      </w:r>
    </w:p>
    <w:p w14:paraId="3BF51C68" w14:textId="61A76304" w:rsidR="00CA60D3" w:rsidRDefault="00CA60D3" w:rsidP="00CA60D3">
      <w:pPr>
        <w:pStyle w:val="Verzeichnis1"/>
        <w:rPr>
          <w:rFonts w:asciiTheme="minorHAnsi" w:eastAsiaTheme="minorEastAsia" w:hAnsiTheme="minorHAnsi" w:cstheme="minorBidi"/>
          <w:szCs w:val="22"/>
          <w:lang w:eastAsia="en-GB"/>
        </w:rPr>
      </w:pPr>
      <w:r>
        <w:t>4</w:t>
      </w:r>
      <w:r>
        <w:tab/>
        <w:t>Package conformance and compatibility</w:t>
      </w:r>
      <w:r>
        <w:tab/>
      </w:r>
      <w:r>
        <w:fldChar w:fldCharType="begin"/>
      </w:r>
      <w:r>
        <w:instrText xml:space="preserve"> PAGEREF _Toc72306645 \h </w:instrText>
      </w:r>
      <w:r>
        <w:fldChar w:fldCharType="separate"/>
      </w:r>
      <w:r>
        <w:t>7</w:t>
      </w:r>
      <w:r>
        <w:fldChar w:fldCharType="end"/>
      </w:r>
    </w:p>
    <w:p w14:paraId="454F903B" w14:textId="0E8A471D" w:rsidR="00CA60D3" w:rsidRDefault="00CA60D3" w:rsidP="00CA60D3">
      <w:pPr>
        <w:pStyle w:val="Verzeichnis1"/>
        <w:rPr>
          <w:rFonts w:asciiTheme="minorHAnsi" w:eastAsiaTheme="minorEastAsia" w:hAnsiTheme="minorHAnsi" w:cstheme="minorBidi"/>
          <w:szCs w:val="22"/>
          <w:lang w:eastAsia="en-GB"/>
        </w:rPr>
      </w:pPr>
      <w:r>
        <w:t>5</w:t>
      </w:r>
      <w:r>
        <w:tab/>
        <w:t>Package Concepts for the Core Language</w:t>
      </w:r>
      <w:r>
        <w:tab/>
      </w:r>
      <w:r>
        <w:fldChar w:fldCharType="begin"/>
      </w:r>
      <w:r>
        <w:instrText xml:space="preserve"> PAGEREF _Toc72306646 \h </w:instrText>
      </w:r>
      <w:r>
        <w:fldChar w:fldCharType="separate"/>
      </w:r>
      <w:r>
        <w:t>8</w:t>
      </w:r>
      <w:r>
        <w:fldChar w:fldCharType="end"/>
      </w:r>
    </w:p>
    <w:p w14:paraId="185D0818" w14:textId="29552FEA" w:rsidR="00CA60D3" w:rsidRDefault="00CA60D3" w:rsidP="00CA60D3">
      <w:pPr>
        <w:pStyle w:val="Verzeichnis2"/>
        <w:rPr>
          <w:rFonts w:asciiTheme="minorHAnsi" w:eastAsiaTheme="minorEastAsia" w:hAnsiTheme="minorHAnsi" w:cstheme="minorBidi"/>
          <w:sz w:val="22"/>
          <w:szCs w:val="22"/>
          <w:lang w:eastAsia="en-GB"/>
        </w:rPr>
      </w:pPr>
      <w:r>
        <w:t>5.0</w:t>
      </w:r>
      <w:r>
        <w:tab/>
        <w:t>General</w:t>
      </w:r>
      <w:r>
        <w:tab/>
      </w:r>
      <w:r>
        <w:fldChar w:fldCharType="begin"/>
      </w:r>
      <w:r>
        <w:instrText xml:space="preserve"> PAGEREF _Toc72306647 \h </w:instrText>
      </w:r>
      <w:r>
        <w:fldChar w:fldCharType="separate"/>
      </w:r>
      <w:r>
        <w:t>8</w:t>
      </w:r>
      <w:r>
        <w:fldChar w:fldCharType="end"/>
      </w:r>
    </w:p>
    <w:p w14:paraId="440C4055" w14:textId="5F37A190" w:rsidR="00CA60D3" w:rsidRDefault="00CA60D3" w:rsidP="00CA60D3">
      <w:pPr>
        <w:pStyle w:val="Verzeichnis2"/>
        <w:rPr>
          <w:rFonts w:asciiTheme="minorHAnsi" w:eastAsiaTheme="minorEastAsia" w:hAnsiTheme="minorHAnsi" w:cstheme="minorBidi"/>
          <w:sz w:val="22"/>
          <w:szCs w:val="22"/>
          <w:lang w:eastAsia="en-GB"/>
        </w:rPr>
      </w:pPr>
      <w:r>
        <w:t>5.1</w:t>
      </w:r>
      <w:r>
        <w:tab/>
        <w:t>Classes and Objects</w:t>
      </w:r>
      <w:r>
        <w:tab/>
      </w:r>
      <w:r>
        <w:fldChar w:fldCharType="begin"/>
      </w:r>
      <w:r>
        <w:instrText xml:space="preserve"> PAGEREF _Toc72306648 \h </w:instrText>
      </w:r>
      <w:r>
        <w:fldChar w:fldCharType="separate"/>
      </w:r>
      <w:r>
        <w:t>8</w:t>
      </w:r>
      <w:r>
        <w:fldChar w:fldCharType="end"/>
      </w:r>
    </w:p>
    <w:p w14:paraId="250CDEE3" w14:textId="1FDE9E8D" w:rsidR="00CA60D3" w:rsidRDefault="00CA60D3" w:rsidP="00CA60D3">
      <w:pPr>
        <w:pStyle w:val="Verzeichnis3"/>
        <w:rPr>
          <w:rFonts w:asciiTheme="minorHAnsi" w:eastAsiaTheme="minorEastAsia" w:hAnsiTheme="minorHAnsi" w:cstheme="minorBidi"/>
          <w:sz w:val="22"/>
          <w:szCs w:val="22"/>
          <w:lang w:eastAsia="en-GB"/>
        </w:rPr>
      </w:pPr>
      <w:r>
        <w:t>5.1.0</w:t>
      </w:r>
      <w:r>
        <w:tab/>
        <w:t>General</w:t>
      </w:r>
      <w:r>
        <w:tab/>
      </w:r>
      <w:r>
        <w:fldChar w:fldCharType="begin"/>
      </w:r>
      <w:r>
        <w:instrText xml:space="preserve"> PAGEREF _Toc72306649 \h </w:instrText>
      </w:r>
      <w:r>
        <w:fldChar w:fldCharType="separate"/>
      </w:r>
      <w:r>
        <w:t>8</w:t>
      </w:r>
      <w:r>
        <w:fldChar w:fldCharType="end"/>
      </w:r>
    </w:p>
    <w:p w14:paraId="79CF746A" w14:textId="6756B69F" w:rsidR="00CA60D3" w:rsidRDefault="00CA60D3" w:rsidP="00CA60D3">
      <w:pPr>
        <w:pStyle w:val="Verzeichnis3"/>
        <w:rPr>
          <w:rFonts w:asciiTheme="minorHAnsi" w:eastAsiaTheme="minorEastAsia" w:hAnsiTheme="minorHAnsi" w:cstheme="minorBidi"/>
          <w:sz w:val="22"/>
          <w:szCs w:val="22"/>
          <w:lang w:eastAsia="en-GB"/>
        </w:rPr>
      </w:pPr>
      <w:r>
        <w:t>5.1.1</w:t>
      </w:r>
      <w:r>
        <w:tab/>
        <w:t>Classes</w:t>
      </w:r>
      <w:r>
        <w:tab/>
      </w:r>
      <w:r>
        <w:fldChar w:fldCharType="begin"/>
      </w:r>
      <w:r>
        <w:instrText xml:space="preserve"> PAGEREF _Toc72306650 \h </w:instrText>
      </w:r>
      <w:r>
        <w:fldChar w:fldCharType="separate"/>
      </w:r>
      <w:r>
        <w:t>8</w:t>
      </w:r>
      <w:r>
        <w:fldChar w:fldCharType="end"/>
      </w:r>
    </w:p>
    <w:p w14:paraId="26B2116D" w14:textId="68D49AC2" w:rsidR="00CA60D3" w:rsidRDefault="00CA60D3" w:rsidP="00CA60D3">
      <w:pPr>
        <w:pStyle w:val="Verzeichnis4"/>
        <w:rPr>
          <w:rFonts w:asciiTheme="minorHAnsi" w:eastAsiaTheme="minorEastAsia" w:hAnsiTheme="minorHAnsi" w:cstheme="minorBidi"/>
          <w:sz w:val="22"/>
          <w:szCs w:val="22"/>
          <w:lang w:eastAsia="en-GB"/>
        </w:rPr>
      </w:pPr>
      <w:r>
        <w:t>5.1.1.0</w:t>
      </w:r>
      <w:r>
        <w:tab/>
        <w:t>General</w:t>
      </w:r>
      <w:r>
        <w:tab/>
      </w:r>
      <w:r>
        <w:fldChar w:fldCharType="begin"/>
      </w:r>
      <w:r>
        <w:instrText xml:space="preserve"> PAGEREF _Toc72306651 \h </w:instrText>
      </w:r>
      <w:r>
        <w:fldChar w:fldCharType="separate"/>
      </w:r>
      <w:r>
        <w:t>8</w:t>
      </w:r>
      <w:r>
        <w:fldChar w:fldCharType="end"/>
      </w:r>
    </w:p>
    <w:p w14:paraId="18535373" w14:textId="3BC24A49" w:rsidR="00CA60D3" w:rsidRDefault="00CA60D3" w:rsidP="00CA60D3">
      <w:pPr>
        <w:pStyle w:val="Verzeichnis4"/>
        <w:rPr>
          <w:rFonts w:asciiTheme="minorHAnsi" w:eastAsiaTheme="minorEastAsia" w:hAnsiTheme="minorHAnsi" w:cstheme="minorBidi"/>
          <w:sz w:val="22"/>
          <w:szCs w:val="22"/>
          <w:lang w:eastAsia="en-GB"/>
        </w:rPr>
      </w:pPr>
      <w:r>
        <w:t>5.1.1.1</w:t>
      </w:r>
      <w:r>
        <w:tab/>
        <w:t>Scope rules</w:t>
      </w:r>
      <w:r>
        <w:tab/>
      </w:r>
      <w:r>
        <w:fldChar w:fldCharType="begin"/>
      </w:r>
      <w:r>
        <w:instrText xml:space="preserve"> PAGEREF _Toc72306652 \h </w:instrText>
      </w:r>
      <w:r>
        <w:fldChar w:fldCharType="separate"/>
      </w:r>
      <w:r>
        <w:t>10</w:t>
      </w:r>
      <w:r>
        <w:fldChar w:fldCharType="end"/>
      </w:r>
    </w:p>
    <w:p w14:paraId="4FB515E1" w14:textId="2E717E0A" w:rsidR="00CA60D3" w:rsidRDefault="00CA60D3" w:rsidP="00CA60D3">
      <w:pPr>
        <w:pStyle w:val="Verzeichnis4"/>
        <w:rPr>
          <w:rFonts w:asciiTheme="minorHAnsi" w:eastAsiaTheme="minorEastAsia" w:hAnsiTheme="minorHAnsi" w:cstheme="minorBidi"/>
          <w:sz w:val="22"/>
          <w:szCs w:val="22"/>
          <w:lang w:eastAsia="en-GB"/>
        </w:rPr>
      </w:pPr>
      <w:r>
        <w:t>5.1.1.2</w:t>
      </w:r>
      <w:r>
        <w:tab/>
        <w:t>Abstract classes</w:t>
      </w:r>
      <w:r>
        <w:tab/>
      </w:r>
      <w:r>
        <w:fldChar w:fldCharType="begin"/>
      </w:r>
      <w:r>
        <w:instrText xml:space="preserve"> PAGEREF _Toc72306653 \h </w:instrText>
      </w:r>
      <w:r>
        <w:fldChar w:fldCharType="separate"/>
      </w:r>
      <w:r>
        <w:t>11</w:t>
      </w:r>
      <w:r>
        <w:fldChar w:fldCharType="end"/>
      </w:r>
    </w:p>
    <w:p w14:paraId="71152DEE" w14:textId="7A8B7F81" w:rsidR="00CA60D3" w:rsidRDefault="00CA60D3" w:rsidP="00CA60D3">
      <w:pPr>
        <w:pStyle w:val="Verzeichnis4"/>
        <w:rPr>
          <w:rFonts w:asciiTheme="minorHAnsi" w:eastAsiaTheme="minorEastAsia" w:hAnsiTheme="minorHAnsi" w:cstheme="minorBidi"/>
          <w:sz w:val="22"/>
          <w:szCs w:val="22"/>
          <w:lang w:eastAsia="en-GB"/>
        </w:rPr>
      </w:pPr>
      <w:r>
        <w:t>5.1.1.3</w:t>
      </w:r>
      <w:r>
        <w:tab/>
        <w:t>External classes</w:t>
      </w:r>
      <w:r>
        <w:tab/>
      </w:r>
      <w:r>
        <w:fldChar w:fldCharType="begin"/>
      </w:r>
      <w:r>
        <w:instrText xml:space="preserve"> PAGEREF _Toc72306654 \h </w:instrText>
      </w:r>
      <w:r>
        <w:fldChar w:fldCharType="separate"/>
      </w:r>
      <w:r>
        <w:t>11</w:t>
      </w:r>
      <w:r>
        <w:fldChar w:fldCharType="end"/>
      </w:r>
    </w:p>
    <w:p w14:paraId="548FF174" w14:textId="0DCF0041" w:rsidR="00CA60D3" w:rsidRDefault="00CA60D3" w:rsidP="00CA60D3">
      <w:pPr>
        <w:pStyle w:val="Verzeichnis4"/>
        <w:rPr>
          <w:rFonts w:asciiTheme="minorHAnsi" w:eastAsiaTheme="minorEastAsia" w:hAnsiTheme="minorHAnsi" w:cstheme="minorBidi"/>
          <w:sz w:val="22"/>
          <w:szCs w:val="22"/>
          <w:lang w:eastAsia="en-GB"/>
        </w:rPr>
      </w:pPr>
      <w:r>
        <w:t>5.1.1.4</w:t>
      </w:r>
      <w:r>
        <w:tab/>
        <w:t>Final Classes</w:t>
      </w:r>
      <w:r>
        <w:tab/>
      </w:r>
      <w:r>
        <w:fldChar w:fldCharType="begin"/>
      </w:r>
      <w:r>
        <w:instrText xml:space="preserve"> PAGEREF _Toc72306655 \h </w:instrText>
      </w:r>
      <w:r>
        <w:fldChar w:fldCharType="separate"/>
      </w:r>
      <w:r>
        <w:t>12</w:t>
      </w:r>
      <w:r>
        <w:fldChar w:fldCharType="end"/>
      </w:r>
    </w:p>
    <w:p w14:paraId="312EE1DB" w14:textId="06243BAF" w:rsidR="00CA60D3" w:rsidRDefault="00CA60D3" w:rsidP="00CA60D3">
      <w:pPr>
        <w:pStyle w:val="Verzeichnis4"/>
        <w:rPr>
          <w:rFonts w:asciiTheme="minorHAnsi" w:eastAsiaTheme="minorEastAsia" w:hAnsiTheme="minorHAnsi" w:cstheme="minorBidi"/>
          <w:sz w:val="22"/>
          <w:szCs w:val="22"/>
          <w:lang w:eastAsia="en-GB"/>
        </w:rPr>
      </w:pPr>
      <w:r>
        <w:t>5.1.1.5</w:t>
      </w:r>
      <w:r>
        <w:tab/>
        <w:t>Constructors</w:t>
      </w:r>
      <w:r>
        <w:tab/>
      </w:r>
      <w:r>
        <w:fldChar w:fldCharType="begin"/>
      </w:r>
      <w:r>
        <w:instrText xml:space="preserve"> PAGEREF _Toc72306656 \h </w:instrText>
      </w:r>
      <w:r>
        <w:fldChar w:fldCharType="separate"/>
      </w:r>
      <w:r>
        <w:t>12</w:t>
      </w:r>
      <w:r>
        <w:fldChar w:fldCharType="end"/>
      </w:r>
    </w:p>
    <w:p w14:paraId="6E9B6BEB" w14:textId="785A0CAB" w:rsidR="00CA60D3" w:rsidRDefault="00CA60D3" w:rsidP="00CA60D3">
      <w:pPr>
        <w:pStyle w:val="Verzeichnis4"/>
        <w:rPr>
          <w:rFonts w:asciiTheme="minorHAnsi" w:eastAsiaTheme="minorEastAsia" w:hAnsiTheme="minorHAnsi" w:cstheme="minorBidi"/>
          <w:sz w:val="22"/>
          <w:szCs w:val="22"/>
          <w:lang w:eastAsia="en-GB"/>
        </w:rPr>
      </w:pPr>
      <w:r>
        <w:t>5.1.1.6</w:t>
      </w:r>
      <w:r>
        <w:tab/>
        <w:t>Constructor invocation</w:t>
      </w:r>
      <w:r>
        <w:tab/>
      </w:r>
      <w:r>
        <w:fldChar w:fldCharType="begin"/>
      </w:r>
      <w:r>
        <w:instrText xml:space="preserve"> PAGEREF _Toc72306657 \h </w:instrText>
      </w:r>
      <w:r>
        <w:fldChar w:fldCharType="separate"/>
      </w:r>
      <w:r>
        <w:t>14</w:t>
      </w:r>
      <w:r>
        <w:fldChar w:fldCharType="end"/>
      </w:r>
    </w:p>
    <w:p w14:paraId="5B87FCA6" w14:textId="52097EB6" w:rsidR="00CA60D3" w:rsidRDefault="00CA60D3" w:rsidP="00CA60D3">
      <w:pPr>
        <w:pStyle w:val="Verzeichnis4"/>
        <w:rPr>
          <w:rFonts w:asciiTheme="minorHAnsi" w:eastAsiaTheme="minorEastAsia" w:hAnsiTheme="minorHAnsi" w:cstheme="minorBidi"/>
          <w:sz w:val="22"/>
          <w:szCs w:val="22"/>
          <w:lang w:eastAsia="en-GB"/>
        </w:rPr>
      </w:pPr>
      <w:r>
        <w:t>5.1.1.7</w:t>
      </w:r>
      <w:r>
        <w:tab/>
        <w:t>Destructors</w:t>
      </w:r>
      <w:r>
        <w:tab/>
      </w:r>
      <w:r>
        <w:fldChar w:fldCharType="begin"/>
      </w:r>
      <w:r>
        <w:instrText xml:space="preserve"> PAGEREF _Toc72306658 \h </w:instrText>
      </w:r>
      <w:r>
        <w:fldChar w:fldCharType="separate"/>
      </w:r>
      <w:r>
        <w:t>14</w:t>
      </w:r>
      <w:r>
        <w:fldChar w:fldCharType="end"/>
      </w:r>
    </w:p>
    <w:p w14:paraId="0AF443E6" w14:textId="2FCA9BD5" w:rsidR="00CA60D3" w:rsidRDefault="00CA60D3" w:rsidP="00CA60D3">
      <w:pPr>
        <w:pStyle w:val="Verzeichnis4"/>
        <w:rPr>
          <w:rFonts w:asciiTheme="minorHAnsi" w:eastAsiaTheme="minorEastAsia" w:hAnsiTheme="minorHAnsi" w:cstheme="minorBidi"/>
          <w:sz w:val="22"/>
          <w:szCs w:val="22"/>
          <w:lang w:eastAsia="en-GB"/>
        </w:rPr>
      </w:pPr>
      <w:r>
        <w:t>5.1.1.8</w:t>
      </w:r>
      <w:r>
        <w:tab/>
        <w:t>Methods</w:t>
      </w:r>
      <w:r>
        <w:tab/>
      </w:r>
      <w:r>
        <w:fldChar w:fldCharType="begin"/>
      </w:r>
      <w:r>
        <w:instrText xml:space="preserve"> PAGEREF _Toc72306659 \h </w:instrText>
      </w:r>
      <w:r>
        <w:fldChar w:fldCharType="separate"/>
      </w:r>
      <w:r>
        <w:t>15</w:t>
      </w:r>
      <w:r>
        <w:fldChar w:fldCharType="end"/>
      </w:r>
    </w:p>
    <w:p w14:paraId="57DD8EFE" w14:textId="3505CAC0" w:rsidR="00CA60D3" w:rsidRDefault="00CA60D3" w:rsidP="00CA60D3">
      <w:pPr>
        <w:pStyle w:val="Verzeichnis4"/>
        <w:rPr>
          <w:rFonts w:asciiTheme="minorHAnsi" w:eastAsiaTheme="minorEastAsia" w:hAnsiTheme="minorHAnsi" w:cstheme="minorBidi"/>
          <w:sz w:val="22"/>
          <w:szCs w:val="22"/>
          <w:lang w:eastAsia="en-GB"/>
        </w:rPr>
      </w:pPr>
      <w:r>
        <w:t>5.1.1.9</w:t>
      </w:r>
      <w:r>
        <w:tab/>
        <w:t>Method invocation</w:t>
      </w:r>
      <w:r>
        <w:tab/>
      </w:r>
      <w:r>
        <w:fldChar w:fldCharType="begin"/>
      </w:r>
      <w:r>
        <w:instrText xml:space="preserve"> PAGEREF _Toc72306660 \h </w:instrText>
      </w:r>
      <w:r>
        <w:fldChar w:fldCharType="separate"/>
      </w:r>
      <w:r>
        <w:t>15</w:t>
      </w:r>
      <w:r>
        <w:fldChar w:fldCharType="end"/>
      </w:r>
    </w:p>
    <w:p w14:paraId="69C38834" w14:textId="409F67FF" w:rsidR="00CA60D3" w:rsidRDefault="00CA60D3" w:rsidP="00CA60D3">
      <w:pPr>
        <w:pStyle w:val="Verzeichnis4"/>
        <w:rPr>
          <w:rFonts w:asciiTheme="minorHAnsi" w:eastAsiaTheme="minorEastAsia" w:hAnsiTheme="minorHAnsi" w:cstheme="minorBidi"/>
          <w:sz w:val="22"/>
          <w:szCs w:val="22"/>
          <w:lang w:eastAsia="en-GB"/>
        </w:rPr>
      </w:pPr>
      <w:r>
        <w:t>5.1.1.10</w:t>
      </w:r>
      <w:r>
        <w:tab/>
        <w:t>Visibility</w:t>
      </w:r>
      <w:r>
        <w:tab/>
      </w:r>
      <w:r>
        <w:fldChar w:fldCharType="begin"/>
      </w:r>
      <w:r>
        <w:instrText xml:space="preserve"> PAGEREF _Toc72306661 \h </w:instrText>
      </w:r>
      <w:r>
        <w:fldChar w:fldCharType="separate"/>
      </w:r>
      <w:r>
        <w:t>15</w:t>
      </w:r>
      <w:r>
        <w:fldChar w:fldCharType="end"/>
      </w:r>
    </w:p>
    <w:p w14:paraId="0D4D1C3E" w14:textId="7294176F" w:rsidR="00CA60D3" w:rsidRDefault="00CA60D3" w:rsidP="00CA60D3">
      <w:pPr>
        <w:pStyle w:val="Verzeichnis4"/>
        <w:rPr>
          <w:rFonts w:asciiTheme="minorHAnsi" w:eastAsiaTheme="minorEastAsia" w:hAnsiTheme="minorHAnsi" w:cstheme="minorBidi"/>
          <w:sz w:val="22"/>
          <w:szCs w:val="22"/>
          <w:lang w:eastAsia="en-GB"/>
        </w:rPr>
      </w:pPr>
      <w:r>
        <w:t>5.1.1.11</w:t>
      </w:r>
      <w:r>
        <w:tab/>
        <w:t>Built-in classes</w:t>
      </w:r>
      <w:r>
        <w:tab/>
      </w:r>
      <w:r>
        <w:fldChar w:fldCharType="begin"/>
      </w:r>
      <w:r>
        <w:instrText xml:space="preserve"> PAGEREF _Toc72306662 \h </w:instrText>
      </w:r>
      <w:r>
        <w:fldChar w:fldCharType="separate"/>
      </w:r>
      <w:r>
        <w:t>16</w:t>
      </w:r>
      <w:r>
        <w:fldChar w:fldCharType="end"/>
      </w:r>
    </w:p>
    <w:p w14:paraId="624138D5" w14:textId="60D21683" w:rsidR="00CA60D3" w:rsidRDefault="00CA60D3" w:rsidP="00CA60D3">
      <w:pPr>
        <w:pStyle w:val="Verzeichnis4"/>
        <w:rPr>
          <w:rFonts w:asciiTheme="minorHAnsi" w:eastAsiaTheme="minorEastAsia" w:hAnsiTheme="minorHAnsi" w:cstheme="minorBidi"/>
          <w:sz w:val="22"/>
          <w:szCs w:val="22"/>
          <w:lang w:eastAsia="en-GB"/>
        </w:rPr>
      </w:pPr>
      <w:r>
        <w:t>5.1.1.12</w:t>
      </w:r>
      <w:r>
        <w:tab/>
        <w:t>Properties</w:t>
      </w:r>
      <w:r>
        <w:tab/>
      </w:r>
      <w:r>
        <w:fldChar w:fldCharType="begin"/>
      </w:r>
      <w:r>
        <w:instrText xml:space="preserve"> PAGEREF _Toc72306663 \h </w:instrText>
      </w:r>
      <w:r>
        <w:fldChar w:fldCharType="separate"/>
      </w:r>
      <w:r>
        <w:t>16</w:t>
      </w:r>
      <w:r>
        <w:fldChar w:fldCharType="end"/>
      </w:r>
    </w:p>
    <w:p w14:paraId="7B2E3A10" w14:textId="21394445" w:rsidR="00CA60D3" w:rsidRDefault="00CA60D3" w:rsidP="00CA60D3">
      <w:pPr>
        <w:pStyle w:val="Verzeichnis3"/>
        <w:rPr>
          <w:rFonts w:asciiTheme="minorHAnsi" w:eastAsiaTheme="minorEastAsia" w:hAnsiTheme="minorHAnsi" w:cstheme="minorBidi"/>
          <w:sz w:val="22"/>
          <w:szCs w:val="22"/>
          <w:lang w:eastAsia="en-GB"/>
        </w:rPr>
      </w:pPr>
      <w:r>
        <w:t>5.1.2</w:t>
      </w:r>
      <w:r>
        <w:tab/>
        <w:t>Objects</w:t>
      </w:r>
      <w:r>
        <w:tab/>
      </w:r>
      <w:r>
        <w:fldChar w:fldCharType="begin"/>
      </w:r>
      <w:r>
        <w:instrText xml:space="preserve"> PAGEREF _Toc72306664 \h </w:instrText>
      </w:r>
      <w:r>
        <w:fldChar w:fldCharType="separate"/>
      </w:r>
      <w:r>
        <w:t>18</w:t>
      </w:r>
      <w:r>
        <w:fldChar w:fldCharType="end"/>
      </w:r>
    </w:p>
    <w:p w14:paraId="37766D3A" w14:textId="19326B02" w:rsidR="00CA60D3" w:rsidRDefault="00CA60D3" w:rsidP="00CA60D3">
      <w:pPr>
        <w:pStyle w:val="Verzeichnis4"/>
        <w:rPr>
          <w:rFonts w:asciiTheme="minorHAnsi" w:eastAsiaTheme="minorEastAsia" w:hAnsiTheme="minorHAnsi" w:cstheme="minorBidi"/>
          <w:sz w:val="22"/>
          <w:szCs w:val="22"/>
          <w:lang w:eastAsia="en-GB"/>
        </w:rPr>
      </w:pPr>
      <w:r>
        <w:t>5.1.2.0</w:t>
      </w:r>
      <w:r>
        <w:tab/>
        <w:t>General</w:t>
      </w:r>
      <w:r>
        <w:tab/>
      </w:r>
      <w:r>
        <w:fldChar w:fldCharType="begin"/>
      </w:r>
      <w:r>
        <w:instrText xml:space="preserve"> PAGEREF _Toc72306665 \h </w:instrText>
      </w:r>
      <w:r>
        <w:fldChar w:fldCharType="separate"/>
      </w:r>
      <w:r>
        <w:t>18</w:t>
      </w:r>
      <w:r>
        <w:fldChar w:fldCharType="end"/>
      </w:r>
    </w:p>
    <w:p w14:paraId="554915D2" w14:textId="60FBB797" w:rsidR="00CA60D3" w:rsidRDefault="00CA60D3" w:rsidP="00CA60D3">
      <w:pPr>
        <w:pStyle w:val="Verzeichnis4"/>
        <w:rPr>
          <w:rFonts w:asciiTheme="minorHAnsi" w:eastAsiaTheme="minorEastAsia" w:hAnsiTheme="minorHAnsi" w:cstheme="minorBidi"/>
          <w:sz w:val="22"/>
          <w:szCs w:val="22"/>
          <w:lang w:eastAsia="en-GB"/>
        </w:rPr>
      </w:pPr>
      <w:r>
        <w:t>5.1.2.1</w:t>
      </w:r>
      <w:r>
        <w:tab/>
        <w:t>Ownership</w:t>
      </w:r>
      <w:r>
        <w:tab/>
      </w:r>
      <w:r>
        <w:fldChar w:fldCharType="begin"/>
      </w:r>
      <w:r>
        <w:instrText xml:space="preserve"> PAGEREF _Toc72306666 \h </w:instrText>
      </w:r>
      <w:r>
        <w:fldChar w:fldCharType="separate"/>
      </w:r>
      <w:r>
        <w:t>19</w:t>
      </w:r>
      <w:r>
        <w:fldChar w:fldCharType="end"/>
      </w:r>
    </w:p>
    <w:p w14:paraId="6FD70BA1" w14:textId="25F20CF8" w:rsidR="00CA60D3" w:rsidRDefault="00CA60D3" w:rsidP="00CA60D3">
      <w:pPr>
        <w:pStyle w:val="Verzeichnis4"/>
        <w:rPr>
          <w:rFonts w:asciiTheme="minorHAnsi" w:eastAsiaTheme="minorEastAsia" w:hAnsiTheme="minorHAnsi" w:cstheme="minorBidi"/>
          <w:sz w:val="22"/>
          <w:szCs w:val="22"/>
          <w:lang w:eastAsia="en-GB"/>
        </w:rPr>
      </w:pPr>
      <w:r>
        <w:t>5.1.2.2</w:t>
      </w:r>
      <w:r>
        <w:tab/>
        <w:t>Object References</w:t>
      </w:r>
      <w:r>
        <w:tab/>
      </w:r>
      <w:r>
        <w:fldChar w:fldCharType="begin"/>
      </w:r>
      <w:r>
        <w:instrText xml:space="preserve"> PAGEREF _Toc72306667 \h </w:instrText>
      </w:r>
      <w:r>
        <w:fldChar w:fldCharType="separate"/>
      </w:r>
      <w:r>
        <w:t>19</w:t>
      </w:r>
      <w:r>
        <w:fldChar w:fldCharType="end"/>
      </w:r>
    </w:p>
    <w:p w14:paraId="27E6005F" w14:textId="260F881D" w:rsidR="00CA60D3" w:rsidRDefault="00CA60D3" w:rsidP="00CA60D3">
      <w:pPr>
        <w:pStyle w:val="Verzeichnis4"/>
        <w:rPr>
          <w:rFonts w:asciiTheme="minorHAnsi" w:eastAsiaTheme="minorEastAsia" w:hAnsiTheme="minorHAnsi" w:cstheme="minorBidi"/>
          <w:sz w:val="22"/>
          <w:szCs w:val="22"/>
          <w:lang w:eastAsia="en-GB"/>
        </w:rPr>
      </w:pPr>
      <w:r>
        <w:t>5.1.2.3</w:t>
      </w:r>
      <w:r>
        <w:tab/>
        <w:t>Null reference</w:t>
      </w:r>
      <w:r>
        <w:tab/>
      </w:r>
      <w:r>
        <w:fldChar w:fldCharType="begin"/>
      </w:r>
      <w:r>
        <w:instrText xml:space="preserve"> PAGEREF _Toc72306668 \h </w:instrText>
      </w:r>
      <w:r>
        <w:fldChar w:fldCharType="separate"/>
      </w:r>
      <w:r>
        <w:t>19</w:t>
      </w:r>
      <w:r>
        <w:fldChar w:fldCharType="end"/>
      </w:r>
    </w:p>
    <w:p w14:paraId="3DA9111B" w14:textId="0DE9212A" w:rsidR="00CA60D3" w:rsidRDefault="00CA60D3" w:rsidP="00CA60D3">
      <w:pPr>
        <w:pStyle w:val="Verzeichnis4"/>
        <w:rPr>
          <w:rFonts w:asciiTheme="minorHAnsi" w:eastAsiaTheme="minorEastAsia" w:hAnsiTheme="minorHAnsi" w:cstheme="minorBidi"/>
          <w:sz w:val="22"/>
          <w:szCs w:val="22"/>
          <w:lang w:eastAsia="en-GB"/>
        </w:rPr>
      </w:pPr>
      <w:r>
        <w:t>5.1.2.4</w:t>
      </w:r>
      <w:r>
        <w:tab/>
        <w:t>Select class-statement</w:t>
      </w:r>
      <w:r>
        <w:tab/>
      </w:r>
      <w:r>
        <w:fldChar w:fldCharType="begin"/>
      </w:r>
      <w:r>
        <w:instrText xml:space="preserve"> PAGEREF _Toc72306669 \h </w:instrText>
      </w:r>
      <w:r>
        <w:fldChar w:fldCharType="separate"/>
      </w:r>
      <w:r>
        <w:t>19</w:t>
      </w:r>
      <w:r>
        <w:fldChar w:fldCharType="end"/>
      </w:r>
    </w:p>
    <w:p w14:paraId="1A02156C" w14:textId="084DB50B" w:rsidR="00CA60D3" w:rsidRDefault="00CA60D3" w:rsidP="00CA60D3">
      <w:pPr>
        <w:pStyle w:val="Verzeichnis4"/>
        <w:rPr>
          <w:rFonts w:asciiTheme="minorHAnsi" w:eastAsiaTheme="minorEastAsia" w:hAnsiTheme="minorHAnsi" w:cstheme="minorBidi"/>
          <w:sz w:val="22"/>
          <w:szCs w:val="22"/>
          <w:lang w:eastAsia="en-GB"/>
        </w:rPr>
      </w:pPr>
      <w:r>
        <w:t>5.1.2.5</w:t>
      </w:r>
      <w:r>
        <w:tab/>
        <w:t>Of-operator (Dynamic Class Discrimination)</w:t>
      </w:r>
      <w:r>
        <w:tab/>
      </w:r>
      <w:r>
        <w:fldChar w:fldCharType="begin"/>
      </w:r>
      <w:r>
        <w:instrText xml:space="preserve"> PAGEREF _Toc72306670 \h </w:instrText>
      </w:r>
      <w:r>
        <w:fldChar w:fldCharType="separate"/>
      </w:r>
      <w:r>
        <w:t>20</w:t>
      </w:r>
      <w:r>
        <w:fldChar w:fldCharType="end"/>
      </w:r>
    </w:p>
    <w:p w14:paraId="5CFC9731" w14:textId="1AD7A9A8" w:rsidR="00CA60D3" w:rsidRDefault="00CA60D3" w:rsidP="00CA60D3">
      <w:pPr>
        <w:pStyle w:val="Verzeichnis4"/>
        <w:rPr>
          <w:rFonts w:asciiTheme="minorHAnsi" w:eastAsiaTheme="minorEastAsia" w:hAnsiTheme="minorHAnsi" w:cstheme="minorBidi"/>
          <w:sz w:val="22"/>
          <w:szCs w:val="22"/>
          <w:lang w:eastAsia="en-GB"/>
        </w:rPr>
      </w:pPr>
      <w:r>
        <w:t>5.1.2.6</w:t>
      </w:r>
      <w:r>
        <w:tab/>
        <w:t>Casting</w:t>
      </w:r>
      <w:r>
        <w:tab/>
      </w:r>
      <w:r>
        <w:fldChar w:fldCharType="begin"/>
      </w:r>
      <w:r>
        <w:instrText xml:space="preserve"> PAGEREF _Toc72306671 \h </w:instrText>
      </w:r>
      <w:r>
        <w:fldChar w:fldCharType="separate"/>
      </w:r>
      <w:r>
        <w:t>20</w:t>
      </w:r>
      <w:r>
        <w:fldChar w:fldCharType="end"/>
      </w:r>
    </w:p>
    <w:p w14:paraId="61410D2A" w14:textId="6727DF06" w:rsidR="00CA60D3" w:rsidRDefault="00CA60D3" w:rsidP="00CA60D3">
      <w:pPr>
        <w:pStyle w:val="Verzeichnis4"/>
        <w:rPr>
          <w:rFonts w:asciiTheme="minorHAnsi" w:eastAsiaTheme="minorEastAsia" w:hAnsiTheme="minorHAnsi" w:cstheme="minorBidi"/>
          <w:sz w:val="22"/>
          <w:szCs w:val="22"/>
          <w:lang w:eastAsia="en-GB"/>
        </w:rPr>
      </w:pPr>
      <w:r>
        <w:t>5.1.2.7</w:t>
      </w:r>
      <w:r>
        <w:tab/>
        <w:t>Comparison</w:t>
      </w:r>
      <w:r>
        <w:tab/>
      </w:r>
      <w:r>
        <w:fldChar w:fldCharType="begin"/>
      </w:r>
      <w:r>
        <w:instrText xml:space="preserve"> PAGEREF _Toc72306672 \h </w:instrText>
      </w:r>
      <w:r>
        <w:fldChar w:fldCharType="separate"/>
      </w:r>
      <w:r>
        <w:t>20</w:t>
      </w:r>
      <w:r>
        <w:fldChar w:fldCharType="end"/>
      </w:r>
    </w:p>
    <w:p w14:paraId="17A2E059" w14:textId="09D42066" w:rsidR="00CA60D3" w:rsidRDefault="00CA60D3" w:rsidP="00CA60D3">
      <w:pPr>
        <w:pStyle w:val="Verzeichnis4"/>
        <w:rPr>
          <w:rFonts w:asciiTheme="minorHAnsi" w:eastAsiaTheme="minorEastAsia" w:hAnsiTheme="minorHAnsi" w:cstheme="minorBidi"/>
          <w:sz w:val="22"/>
          <w:szCs w:val="22"/>
          <w:lang w:eastAsia="en-GB"/>
        </w:rPr>
      </w:pPr>
      <w:r>
        <w:t>5.1.2.8</w:t>
      </w:r>
      <w:r>
        <w:tab/>
        <w:t>Object Templates</w:t>
      </w:r>
      <w:r>
        <w:tab/>
      </w:r>
      <w:r>
        <w:fldChar w:fldCharType="begin"/>
      </w:r>
      <w:r>
        <w:instrText xml:space="preserve"> PAGEREF _Toc72306673 \h </w:instrText>
      </w:r>
      <w:r>
        <w:fldChar w:fldCharType="separate"/>
      </w:r>
      <w:r>
        <w:t>21</w:t>
      </w:r>
      <w:r>
        <w:fldChar w:fldCharType="end"/>
      </w:r>
    </w:p>
    <w:p w14:paraId="5E8572DF" w14:textId="4F46EF73" w:rsidR="00CA60D3" w:rsidRDefault="00CA60D3" w:rsidP="00CA60D3">
      <w:pPr>
        <w:pStyle w:val="Verzeichnis3"/>
        <w:rPr>
          <w:rFonts w:asciiTheme="minorHAnsi" w:eastAsiaTheme="minorEastAsia" w:hAnsiTheme="minorHAnsi" w:cstheme="minorBidi"/>
          <w:sz w:val="22"/>
          <w:szCs w:val="22"/>
          <w:lang w:eastAsia="en-GB"/>
        </w:rPr>
      </w:pPr>
      <w:r>
        <w:t>5.1.3</w:t>
      </w:r>
      <w:r>
        <w:tab/>
        <w:t>Extension to ETSI ES 201 873-1, clause 7.1.8 (Presence checking operators)</w:t>
      </w:r>
      <w:r>
        <w:tab/>
      </w:r>
      <w:r>
        <w:fldChar w:fldCharType="begin"/>
      </w:r>
      <w:r>
        <w:instrText xml:space="preserve"> PAGEREF _Toc72306674 \h </w:instrText>
      </w:r>
      <w:r>
        <w:fldChar w:fldCharType="separate"/>
      </w:r>
      <w:r>
        <w:t>22</w:t>
      </w:r>
      <w:r>
        <w:fldChar w:fldCharType="end"/>
      </w:r>
    </w:p>
    <w:p w14:paraId="4094CC39" w14:textId="22B3E506" w:rsidR="00CA60D3" w:rsidRDefault="00CA60D3" w:rsidP="00CA60D3">
      <w:pPr>
        <w:pStyle w:val="Verzeichnis2"/>
        <w:rPr>
          <w:rFonts w:asciiTheme="minorHAnsi" w:eastAsiaTheme="minorEastAsia" w:hAnsiTheme="minorHAnsi" w:cstheme="minorBidi"/>
          <w:sz w:val="22"/>
          <w:szCs w:val="22"/>
          <w:lang w:eastAsia="en-GB"/>
        </w:rPr>
      </w:pPr>
      <w:r>
        <w:t>5.2</w:t>
      </w:r>
      <w:r>
        <w:tab/>
        <w:t>Exception handling</w:t>
      </w:r>
      <w:r>
        <w:tab/>
      </w:r>
      <w:r>
        <w:fldChar w:fldCharType="begin"/>
      </w:r>
      <w:r>
        <w:instrText xml:space="preserve"> PAGEREF _Toc72306675 \h </w:instrText>
      </w:r>
      <w:r>
        <w:fldChar w:fldCharType="separate"/>
      </w:r>
      <w:r>
        <w:t>23</w:t>
      </w:r>
      <w:r>
        <w:fldChar w:fldCharType="end"/>
      </w:r>
    </w:p>
    <w:p w14:paraId="276B802C" w14:textId="75F00313" w:rsidR="00CA60D3" w:rsidRDefault="00CA60D3" w:rsidP="00CA60D3">
      <w:pPr>
        <w:pStyle w:val="Verzeichnis3"/>
        <w:rPr>
          <w:rFonts w:asciiTheme="minorHAnsi" w:eastAsiaTheme="minorEastAsia" w:hAnsiTheme="minorHAnsi" w:cstheme="minorBidi"/>
          <w:sz w:val="22"/>
          <w:szCs w:val="22"/>
          <w:lang w:eastAsia="en-GB"/>
        </w:rPr>
      </w:pPr>
      <w:r>
        <w:t>5.2.0</w:t>
      </w:r>
      <w:r>
        <w:tab/>
        <w:t>General</w:t>
      </w:r>
      <w:r>
        <w:tab/>
      </w:r>
      <w:r>
        <w:fldChar w:fldCharType="begin"/>
      </w:r>
      <w:r>
        <w:instrText xml:space="preserve"> PAGEREF _Toc72306676 \h </w:instrText>
      </w:r>
      <w:r>
        <w:fldChar w:fldCharType="separate"/>
      </w:r>
      <w:r>
        <w:t>23</w:t>
      </w:r>
      <w:r>
        <w:fldChar w:fldCharType="end"/>
      </w:r>
    </w:p>
    <w:p w14:paraId="6220ED2D" w14:textId="143B5560" w:rsidR="00CA60D3" w:rsidRDefault="00CA60D3" w:rsidP="00CA60D3">
      <w:pPr>
        <w:pStyle w:val="Verzeichnis3"/>
        <w:rPr>
          <w:rFonts w:asciiTheme="minorHAnsi" w:eastAsiaTheme="minorEastAsia" w:hAnsiTheme="minorHAnsi" w:cstheme="minorBidi"/>
          <w:sz w:val="22"/>
          <w:szCs w:val="22"/>
          <w:lang w:eastAsia="en-GB"/>
        </w:rPr>
      </w:pPr>
      <w:r>
        <w:t>5.2.1</w:t>
      </w:r>
      <w:r>
        <w:tab/>
        <w:t>Extension to ETSI ES 201 873-1, clause 16.1.0 (Functions)</w:t>
      </w:r>
      <w:r>
        <w:tab/>
      </w:r>
      <w:r>
        <w:fldChar w:fldCharType="begin"/>
      </w:r>
      <w:r>
        <w:instrText xml:space="preserve"> PAGEREF _Toc72306677 \h </w:instrText>
      </w:r>
      <w:r>
        <w:fldChar w:fldCharType="separate"/>
      </w:r>
      <w:r>
        <w:t>23</w:t>
      </w:r>
      <w:r>
        <w:fldChar w:fldCharType="end"/>
      </w:r>
    </w:p>
    <w:p w14:paraId="2437C558" w14:textId="0E76F5B3" w:rsidR="00CA60D3" w:rsidRDefault="00CA60D3" w:rsidP="00CA60D3">
      <w:pPr>
        <w:pStyle w:val="Verzeichnis3"/>
        <w:rPr>
          <w:rFonts w:asciiTheme="minorHAnsi" w:eastAsiaTheme="minorEastAsia" w:hAnsiTheme="minorHAnsi" w:cstheme="minorBidi"/>
          <w:sz w:val="22"/>
          <w:szCs w:val="22"/>
          <w:lang w:eastAsia="en-GB"/>
        </w:rPr>
      </w:pPr>
      <w:r>
        <w:t>5.2.2</w:t>
      </w:r>
      <w:r>
        <w:tab/>
        <w:t>Extension to ETSI ES 201 873-1, clause 16.1.3 (External Functions)</w:t>
      </w:r>
      <w:r>
        <w:tab/>
      </w:r>
      <w:r>
        <w:fldChar w:fldCharType="begin"/>
      </w:r>
      <w:r>
        <w:instrText xml:space="preserve"> PAGEREF _Toc72306678 \h </w:instrText>
      </w:r>
      <w:r>
        <w:fldChar w:fldCharType="separate"/>
      </w:r>
      <w:r>
        <w:t>24</w:t>
      </w:r>
      <w:r>
        <w:fldChar w:fldCharType="end"/>
      </w:r>
    </w:p>
    <w:p w14:paraId="0A9A8D53" w14:textId="1743D6E5" w:rsidR="00CA60D3" w:rsidRDefault="00CA60D3" w:rsidP="00CA60D3">
      <w:pPr>
        <w:pStyle w:val="Verzeichnis3"/>
        <w:rPr>
          <w:rFonts w:asciiTheme="minorHAnsi" w:eastAsiaTheme="minorEastAsia" w:hAnsiTheme="minorHAnsi" w:cstheme="minorBidi"/>
          <w:sz w:val="22"/>
          <w:szCs w:val="22"/>
          <w:lang w:eastAsia="en-GB"/>
        </w:rPr>
      </w:pPr>
      <w:r>
        <w:t>5.2.3</w:t>
      </w:r>
      <w:r>
        <w:tab/>
        <w:t>Extension to ETSI ES 201 873-1, clause 16.1.4 (Invoking functions from specific places)</w:t>
      </w:r>
      <w:r>
        <w:tab/>
      </w:r>
      <w:r>
        <w:fldChar w:fldCharType="begin"/>
      </w:r>
      <w:r>
        <w:instrText xml:space="preserve"> PAGEREF _Toc72306679 \h </w:instrText>
      </w:r>
      <w:r>
        <w:fldChar w:fldCharType="separate"/>
      </w:r>
      <w:r>
        <w:t>24</w:t>
      </w:r>
      <w:r>
        <w:fldChar w:fldCharType="end"/>
      </w:r>
    </w:p>
    <w:p w14:paraId="662C6026" w14:textId="7C199AC4" w:rsidR="00CA60D3" w:rsidRDefault="00CA60D3" w:rsidP="00CA60D3">
      <w:pPr>
        <w:pStyle w:val="Verzeichnis3"/>
        <w:rPr>
          <w:rFonts w:asciiTheme="minorHAnsi" w:eastAsiaTheme="minorEastAsia" w:hAnsiTheme="minorHAnsi" w:cstheme="minorBidi"/>
          <w:sz w:val="22"/>
          <w:szCs w:val="22"/>
          <w:lang w:eastAsia="en-GB"/>
        </w:rPr>
      </w:pPr>
      <w:r>
        <w:t>5.2.4</w:t>
      </w:r>
      <w:r>
        <w:tab/>
        <w:t>Extension to ETSI ES 201 873-1, clause 16.2 (Altsteps)</w:t>
      </w:r>
      <w:r>
        <w:tab/>
      </w:r>
      <w:r>
        <w:fldChar w:fldCharType="begin"/>
      </w:r>
      <w:r>
        <w:instrText xml:space="preserve"> PAGEREF _Toc72306680 \h </w:instrText>
      </w:r>
      <w:r>
        <w:fldChar w:fldCharType="separate"/>
      </w:r>
      <w:r>
        <w:t>24</w:t>
      </w:r>
      <w:r>
        <w:fldChar w:fldCharType="end"/>
      </w:r>
    </w:p>
    <w:p w14:paraId="4F717815" w14:textId="4300AD72" w:rsidR="00CA60D3" w:rsidRDefault="00CA60D3" w:rsidP="00CA60D3">
      <w:pPr>
        <w:pStyle w:val="Verzeichnis3"/>
        <w:rPr>
          <w:rFonts w:asciiTheme="minorHAnsi" w:eastAsiaTheme="minorEastAsia" w:hAnsiTheme="minorHAnsi" w:cstheme="minorBidi"/>
          <w:sz w:val="22"/>
          <w:szCs w:val="22"/>
          <w:lang w:eastAsia="en-GB"/>
        </w:rPr>
      </w:pPr>
      <w:r>
        <w:t>5.2.5</w:t>
      </w:r>
      <w:r>
        <w:tab/>
        <w:t>Extension to ETSI ES 201 873-1, clause 16.3 (Test cases)</w:t>
      </w:r>
      <w:r>
        <w:tab/>
      </w:r>
      <w:r>
        <w:fldChar w:fldCharType="begin"/>
      </w:r>
      <w:r>
        <w:instrText xml:space="preserve"> PAGEREF _Toc72306681 \h </w:instrText>
      </w:r>
      <w:r>
        <w:fldChar w:fldCharType="separate"/>
      </w:r>
      <w:r>
        <w:t>25</w:t>
      </w:r>
      <w:r>
        <w:fldChar w:fldCharType="end"/>
      </w:r>
    </w:p>
    <w:p w14:paraId="4F189525" w14:textId="44DB0CB6" w:rsidR="00CA60D3" w:rsidRDefault="00CA60D3" w:rsidP="00CA60D3">
      <w:pPr>
        <w:pStyle w:val="Verzeichnis3"/>
        <w:rPr>
          <w:rFonts w:asciiTheme="minorHAnsi" w:eastAsiaTheme="minorEastAsia" w:hAnsiTheme="minorHAnsi" w:cstheme="minorBidi"/>
          <w:sz w:val="22"/>
          <w:szCs w:val="22"/>
          <w:lang w:eastAsia="en-GB"/>
        </w:rPr>
      </w:pPr>
      <w:r>
        <w:t>5.2.6</w:t>
      </w:r>
      <w:r>
        <w:tab/>
        <w:t>Extension to ETSI ES 201 873-1, clause 18 (Overview of program statements and operations)</w:t>
      </w:r>
      <w:r>
        <w:tab/>
      </w:r>
      <w:r>
        <w:fldChar w:fldCharType="begin"/>
      </w:r>
      <w:r>
        <w:instrText xml:space="preserve"> PAGEREF _Toc72306682 \h </w:instrText>
      </w:r>
      <w:r>
        <w:fldChar w:fldCharType="separate"/>
      </w:r>
      <w:r>
        <w:t>25</w:t>
      </w:r>
      <w:r>
        <w:fldChar w:fldCharType="end"/>
      </w:r>
    </w:p>
    <w:p w14:paraId="7D1E8C45" w14:textId="79868264" w:rsidR="00CA60D3" w:rsidRDefault="00CA60D3" w:rsidP="00CA60D3">
      <w:pPr>
        <w:pStyle w:val="Verzeichnis3"/>
        <w:rPr>
          <w:rFonts w:asciiTheme="minorHAnsi" w:eastAsiaTheme="minorEastAsia" w:hAnsiTheme="minorHAnsi" w:cstheme="minorBidi"/>
          <w:sz w:val="22"/>
          <w:szCs w:val="22"/>
          <w:lang w:eastAsia="en-GB"/>
        </w:rPr>
      </w:pPr>
      <w:r>
        <w:t>5.2.7</w:t>
      </w:r>
      <w:r>
        <w:tab/>
        <w:t>Extension to ETSI ES 201 873-1, clause 19 (Basic program statements)</w:t>
      </w:r>
      <w:r>
        <w:tab/>
      </w:r>
      <w:r>
        <w:fldChar w:fldCharType="begin"/>
      </w:r>
      <w:r>
        <w:instrText xml:space="preserve"> PAGEREF _Toc72306683 \h </w:instrText>
      </w:r>
      <w:r>
        <w:fldChar w:fldCharType="separate"/>
      </w:r>
      <w:r>
        <w:t>27</w:t>
      </w:r>
      <w:r>
        <w:fldChar w:fldCharType="end"/>
      </w:r>
    </w:p>
    <w:p w14:paraId="17F83F7C" w14:textId="300C2E22" w:rsidR="00CA60D3" w:rsidRDefault="00CA60D3" w:rsidP="00CA60D3">
      <w:pPr>
        <w:pStyle w:val="Verzeichnis1"/>
        <w:rPr>
          <w:rFonts w:asciiTheme="minorHAnsi" w:eastAsiaTheme="minorEastAsia" w:hAnsiTheme="minorHAnsi" w:cstheme="minorBidi"/>
          <w:szCs w:val="22"/>
          <w:lang w:eastAsia="en-GB"/>
        </w:rPr>
      </w:pPr>
      <w:r>
        <w:t>6</w:t>
      </w:r>
      <w:r>
        <w:tab/>
        <w:t>TRI Extensions for the Package</w:t>
      </w:r>
      <w:r>
        <w:tab/>
      </w:r>
      <w:r>
        <w:fldChar w:fldCharType="begin"/>
      </w:r>
      <w:r>
        <w:instrText xml:space="preserve"> PAGEREF _Toc72306684 \h </w:instrText>
      </w:r>
      <w:r>
        <w:fldChar w:fldCharType="separate"/>
      </w:r>
      <w:r>
        <w:t>30</w:t>
      </w:r>
      <w:r>
        <w:fldChar w:fldCharType="end"/>
      </w:r>
    </w:p>
    <w:p w14:paraId="29A83ACF" w14:textId="5D3076FD" w:rsidR="00CA60D3" w:rsidRDefault="00CA60D3" w:rsidP="00CA60D3">
      <w:pPr>
        <w:pStyle w:val="Verzeichnis2"/>
        <w:rPr>
          <w:rFonts w:asciiTheme="minorHAnsi" w:eastAsiaTheme="minorEastAsia" w:hAnsiTheme="minorHAnsi" w:cstheme="minorBidi"/>
          <w:sz w:val="22"/>
          <w:szCs w:val="22"/>
          <w:lang w:eastAsia="en-GB"/>
        </w:rPr>
      </w:pPr>
      <w:r>
        <w:t>6.1</w:t>
      </w:r>
      <w:r>
        <w:tab/>
        <w:t>Extensions to clause 5.3 of ETSI ES 201 873-5 Data interface</w:t>
      </w:r>
      <w:r>
        <w:tab/>
      </w:r>
      <w:r>
        <w:fldChar w:fldCharType="begin"/>
      </w:r>
      <w:r>
        <w:instrText xml:space="preserve"> PAGEREF _Toc72306685 \h </w:instrText>
      </w:r>
      <w:r>
        <w:fldChar w:fldCharType="separate"/>
      </w:r>
      <w:r>
        <w:t>30</w:t>
      </w:r>
      <w:r>
        <w:fldChar w:fldCharType="end"/>
      </w:r>
    </w:p>
    <w:p w14:paraId="35E4EAF8" w14:textId="59E9B8DB" w:rsidR="00CA60D3" w:rsidRDefault="00CA60D3" w:rsidP="00CA60D3">
      <w:pPr>
        <w:pStyle w:val="Verzeichnis2"/>
        <w:rPr>
          <w:rFonts w:asciiTheme="minorHAnsi" w:eastAsiaTheme="minorEastAsia" w:hAnsiTheme="minorHAnsi" w:cstheme="minorBidi"/>
          <w:sz w:val="22"/>
          <w:szCs w:val="22"/>
          <w:lang w:eastAsia="en-GB"/>
        </w:rPr>
      </w:pPr>
      <w:r>
        <w:t>6.2</w:t>
      </w:r>
      <w:r>
        <w:tab/>
        <w:t>Extensions to clause 5.6.3 of ETSI ES 201 873-5 Miscellaneous operations</w:t>
      </w:r>
      <w:r>
        <w:tab/>
      </w:r>
      <w:r>
        <w:fldChar w:fldCharType="begin"/>
      </w:r>
      <w:r>
        <w:instrText xml:space="preserve"> PAGEREF _Toc72306686 \h </w:instrText>
      </w:r>
      <w:r>
        <w:fldChar w:fldCharType="separate"/>
      </w:r>
      <w:r>
        <w:t>31</w:t>
      </w:r>
      <w:r>
        <w:fldChar w:fldCharType="end"/>
      </w:r>
    </w:p>
    <w:p w14:paraId="2A1708C8" w14:textId="4A2A9A60" w:rsidR="00CA60D3" w:rsidRDefault="00CA60D3" w:rsidP="00CA60D3">
      <w:pPr>
        <w:pStyle w:val="Verzeichnis2"/>
        <w:rPr>
          <w:rFonts w:asciiTheme="minorHAnsi" w:eastAsiaTheme="minorEastAsia" w:hAnsiTheme="minorHAnsi" w:cstheme="minorBidi"/>
          <w:sz w:val="22"/>
          <w:szCs w:val="22"/>
          <w:lang w:eastAsia="en-GB"/>
        </w:rPr>
      </w:pPr>
      <w:r>
        <w:lastRenderedPageBreak/>
        <w:t>6.3</w:t>
      </w:r>
      <w:r>
        <w:tab/>
        <w:t>Extensions to clause 6 of ETSI ES 201 873-5 Java</w:t>
      </w:r>
      <w:r w:rsidRPr="00107208">
        <w:rPr>
          <w:vertAlign w:val="superscript"/>
        </w:rPr>
        <w:t>TM</w:t>
      </w:r>
      <w:r>
        <w:t xml:space="preserve"> language mapping</w:t>
      </w:r>
      <w:r>
        <w:tab/>
      </w:r>
      <w:r>
        <w:fldChar w:fldCharType="begin"/>
      </w:r>
      <w:r>
        <w:instrText xml:space="preserve"> PAGEREF _Toc72306687 \h </w:instrText>
      </w:r>
      <w:r>
        <w:fldChar w:fldCharType="separate"/>
      </w:r>
      <w:r>
        <w:t>33</w:t>
      </w:r>
      <w:r>
        <w:fldChar w:fldCharType="end"/>
      </w:r>
    </w:p>
    <w:p w14:paraId="50B8AE95" w14:textId="11595B5C" w:rsidR="00CA60D3" w:rsidRDefault="00CA60D3" w:rsidP="00CA60D3">
      <w:pPr>
        <w:pStyle w:val="Verzeichnis2"/>
        <w:rPr>
          <w:rFonts w:asciiTheme="minorHAnsi" w:eastAsiaTheme="minorEastAsia" w:hAnsiTheme="minorHAnsi" w:cstheme="minorBidi"/>
          <w:sz w:val="22"/>
          <w:szCs w:val="22"/>
          <w:lang w:eastAsia="en-GB"/>
        </w:rPr>
      </w:pPr>
      <w:r>
        <w:t>6.4</w:t>
      </w:r>
      <w:r>
        <w:tab/>
        <w:t>Extensions to clause 7 of ETSI ES 201 873-5 ANSI C language mapping</w:t>
      </w:r>
      <w:r>
        <w:tab/>
      </w:r>
      <w:r>
        <w:fldChar w:fldCharType="begin"/>
      </w:r>
      <w:r>
        <w:instrText xml:space="preserve"> PAGEREF _Toc72306688 \h </w:instrText>
      </w:r>
      <w:r>
        <w:fldChar w:fldCharType="separate"/>
      </w:r>
      <w:r>
        <w:t>34</w:t>
      </w:r>
      <w:r>
        <w:fldChar w:fldCharType="end"/>
      </w:r>
    </w:p>
    <w:p w14:paraId="580E605F" w14:textId="44CA3268" w:rsidR="00CA60D3" w:rsidRDefault="00CA60D3" w:rsidP="00CA60D3">
      <w:pPr>
        <w:pStyle w:val="Verzeichnis2"/>
        <w:rPr>
          <w:rFonts w:asciiTheme="minorHAnsi" w:eastAsiaTheme="minorEastAsia" w:hAnsiTheme="minorHAnsi" w:cstheme="minorBidi"/>
          <w:sz w:val="22"/>
          <w:szCs w:val="22"/>
          <w:lang w:eastAsia="en-GB"/>
        </w:rPr>
      </w:pPr>
      <w:r>
        <w:t>6.5</w:t>
      </w:r>
      <w:r>
        <w:tab/>
        <w:t>Extensions to clause 8 of ETSI ES 201 873-5 C++ language mapping</w:t>
      </w:r>
      <w:r>
        <w:tab/>
      </w:r>
      <w:r>
        <w:fldChar w:fldCharType="begin"/>
      </w:r>
      <w:r>
        <w:instrText xml:space="preserve"> PAGEREF _Toc72306689 \h </w:instrText>
      </w:r>
      <w:r>
        <w:fldChar w:fldCharType="separate"/>
      </w:r>
      <w:r>
        <w:t>35</w:t>
      </w:r>
      <w:r>
        <w:fldChar w:fldCharType="end"/>
      </w:r>
    </w:p>
    <w:p w14:paraId="3A93F8F9" w14:textId="7D79E059" w:rsidR="00CA60D3" w:rsidRDefault="00CA60D3" w:rsidP="00CA60D3">
      <w:pPr>
        <w:pStyle w:val="Verzeichnis2"/>
        <w:rPr>
          <w:rFonts w:asciiTheme="minorHAnsi" w:eastAsiaTheme="minorEastAsia" w:hAnsiTheme="minorHAnsi" w:cstheme="minorBidi"/>
          <w:sz w:val="22"/>
          <w:szCs w:val="22"/>
          <w:lang w:eastAsia="en-GB"/>
        </w:rPr>
      </w:pPr>
      <w:r>
        <w:t>6.6</w:t>
      </w:r>
      <w:r>
        <w:tab/>
        <w:t>Extensions to clause 9 of ETSI ES 201 873-5 C# language mapping</w:t>
      </w:r>
      <w:r>
        <w:tab/>
      </w:r>
      <w:r>
        <w:fldChar w:fldCharType="begin"/>
      </w:r>
      <w:r>
        <w:instrText xml:space="preserve"> PAGEREF _Toc72306690 \h </w:instrText>
      </w:r>
      <w:r>
        <w:fldChar w:fldCharType="separate"/>
      </w:r>
      <w:r>
        <w:t>36</w:t>
      </w:r>
      <w:r>
        <w:fldChar w:fldCharType="end"/>
      </w:r>
    </w:p>
    <w:p w14:paraId="59C347D7" w14:textId="388D2B77" w:rsidR="00CA60D3" w:rsidRDefault="00CA60D3" w:rsidP="00CA60D3">
      <w:pPr>
        <w:pStyle w:val="Verzeichnis1"/>
        <w:rPr>
          <w:rFonts w:asciiTheme="minorHAnsi" w:eastAsiaTheme="minorEastAsia" w:hAnsiTheme="minorHAnsi" w:cstheme="minorBidi"/>
          <w:szCs w:val="22"/>
          <w:lang w:eastAsia="en-GB"/>
        </w:rPr>
      </w:pPr>
      <w:r>
        <w:t>7</w:t>
      </w:r>
      <w:r>
        <w:tab/>
        <w:t>TCI Extensions for the Package</w:t>
      </w:r>
      <w:r>
        <w:tab/>
      </w:r>
      <w:r>
        <w:fldChar w:fldCharType="begin"/>
      </w:r>
      <w:r>
        <w:instrText xml:space="preserve"> PAGEREF _Toc72306691 \h </w:instrText>
      </w:r>
      <w:r>
        <w:fldChar w:fldCharType="separate"/>
      </w:r>
      <w:r>
        <w:t>37</w:t>
      </w:r>
      <w:r>
        <w:fldChar w:fldCharType="end"/>
      </w:r>
    </w:p>
    <w:p w14:paraId="33A7E5B6" w14:textId="54C276C3" w:rsidR="00CA60D3" w:rsidRDefault="00CA60D3" w:rsidP="00CA60D3">
      <w:pPr>
        <w:pStyle w:val="Verzeichnis2"/>
        <w:rPr>
          <w:rFonts w:asciiTheme="minorHAnsi" w:eastAsiaTheme="minorEastAsia" w:hAnsiTheme="minorHAnsi" w:cstheme="minorBidi"/>
          <w:sz w:val="22"/>
          <w:szCs w:val="22"/>
          <w:lang w:eastAsia="en-GB"/>
        </w:rPr>
      </w:pPr>
      <w:r>
        <w:t>7.1</w:t>
      </w:r>
      <w:r>
        <w:tab/>
        <w:t>Extensions to clause 7.2.2.1 of ETSI ES 201 873-6 Abstract TTCN-3 data types and values</w:t>
      </w:r>
      <w:r>
        <w:tab/>
      </w:r>
      <w:r>
        <w:fldChar w:fldCharType="begin"/>
      </w:r>
      <w:r>
        <w:instrText xml:space="preserve"> PAGEREF _Toc72306692 \h </w:instrText>
      </w:r>
      <w:r>
        <w:fldChar w:fldCharType="separate"/>
      </w:r>
      <w:r>
        <w:t>37</w:t>
      </w:r>
      <w:r>
        <w:fldChar w:fldCharType="end"/>
      </w:r>
    </w:p>
    <w:p w14:paraId="4B245274" w14:textId="4E07B931" w:rsidR="00CA60D3" w:rsidRDefault="00CA60D3" w:rsidP="00CA60D3">
      <w:pPr>
        <w:pStyle w:val="Verzeichnis2"/>
        <w:rPr>
          <w:rFonts w:asciiTheme="minorHAnsi" w:eastAsiaTheme="minorEastAsia" w:hAnsiTheme="minorHAnsi" w:cstheme="minorBidi"/>
          <w:sz w:val="22"/>
          <w:szCs w:val="22"/>
          <w:lang w:eastAsia="en-GB"/>
        </w:rPr>
      </w:pPr>
      <w:r>
        <w:t>7.2</w:t>
      </w:r>
      <w:r>
        <w:tab/>
        <w:t>Extensions to clause 7.2.2 of ETSI ES 201 873-6 Abstract TTCN-3 data types and values</w:t>
      </w:r>
      <w:r>
        <w:tab/>
      </w:r>
      <w:r>
        <w:fldChar w:fldCharType="begin"/>
      </w:r>
      <w:r>
        <w:instrText xml:space="preserve"> PAGEREF _Toc72306693 \h </w:instrText>
      </w:r>
      <w:r>
        <w:fldChar w:fldCharType="separate"/>
      </w:r>
      <w:r>
        <w:t>37</w:t>
      </w:r>
      <w:r>
        <w:fldChar w:fldCharType="end"/>
      </w:r>
    </w:p>
    <w:p w14:paraId="4B7C1617" w14:textId="1B6A971B" w:rsidR="00CA60D3" w:rsidRDefault="00CA60D3" w:rsidP="00CA60D3">
      <w:pPr>
        <w:pStyle w:val="Verzeichnis2"/>
        <w:rPr>
          <w:rFonts w:asciiTheme="minorHAnsi" w:eastAsiaTheme="minorEastAsia" w:hAnsiTheme="minorHAnsi" w:cstheme="minorBidi"/>
          <w:sz w:val="22"/>
          <w:szCs w:val="22"/>
          <w:lang w:eastAsia="en-GB"/>
        </w:rPr>
      </w:pPr>
      <w:r>
        <w:t>7.3</w:t>
      </w:r>
      <w:r>
        <w:tab/>
        <w:t>Extensions to clause 7.2.2.2.0 of ETSI ES 201 873-6 Basic rules</w:t>
      </w:r>
      <w:r>
        <w:tab/>
      </w:r>
      <w:r>
        <w:fldChar w:fldCharType="begin"/>
      </w:r>
      <w:r>
        <w:instrText xml:space="preserve"> PAGEREF _Toc72306694 \h </w:instrText>
      </w:r>
      <w:r>
        <w:fldChar w:fldCharType="separate"/>
      </w:r>
      <w:r>
        <w:t>38</w:t>
      </w:r>
      <w:r>
        <w:fldChar w:fldCharType="end"/>
      </w:r>
    </w:p>
    <w:p w14:paraId="7268440C" w14:textId="3E374F61" w:rsidR="00CA60D3" w:rsidRDefault="00CA60D3" w:rsidP="00CA60D3">
      <w:pPr>
        <w:pStyle w:val="Verzeichnis2"/>
        <w:rPr>
          <w:rFonts w:asciiTheme="minorHAnsi" w:eastAsiaTheme="minorEastAsia" w:hAnsiTheme="minorHAnsi" w:cstheme="minorBidi"/>
          <w:sz w:val="22"/>
          <w:szCs w:val="22"/>
          <w:lang w:eastAsia="en-GB"/>
        </w:rPr>
      </w:pPr>
      <w:r>
        <w:t>7.4</w:t>
      </w:r>
      <w:r>
        <w:tab/>
        <w:t>Extensions to clause 7.2.2.2 of ETSI ES 201 873-6 Abstract TTCN-3 values</w:t>
      </w:r>
      <w:r>
        <w:tab/>
      </w:r>
      <w:r>
        <w:fldChar w:fldCharType="begin"/>
      </w:r>
      <w:r>
        <w:instrText xml:space="preserve"> PAGEREF _Toc72306695 \h </w:instrText>
      </w:r>
      <w:r>
        <w:fldChar w:fldCharType="separate"/>
      </w:r>
      <w:r>
        <w:t>39</w:t>
      </w:r>
      <w:r>
        <w:fldChar w:fldCharType="end"/>
      </w:r>
    </w:p>
    <w:p w14:paraId="25077C71" w14:textId="58102C88" w:rsidR="00CA60D3" w:rsidRDefault="00CA60D3" w:rsidP="00CA60D3">
      <w:pPr>
        <w:pStyle w:val="Verzeichnis2"/>
        <w:rPr>
          <w:rFonts w:asciiTheme="minorHAnsi" w:eastAsiaTheme="minorEastAsia" w:hAnsiTheme="minorHAnsi" w:cstheme="minorBidi"/>
          <w:sz w:val="22"/>
          <w:szCs w:val="22"/>
          <w:lang w:eastAsia="en-GB"/>
        </w:rPr>
      </w:pPr>
      <w:r>
        <w:t>7.5</w:t>
      </w:r>
      <w:r>
        <w:tab/>
        <w:t>Extensions to clause 7.3.4.1 of ETSI ES 201 873-6 Abstract TCI-TL provided</w:t>
      </w:r>
      <w:r>
        <w:tab/>
      </w:r>
      <w:r>
        <w:fldChar w:fldCharType="begin"/>
      </w:r>
      <w:r>
        <w:instrText xml:space="preserve"> PAGEREF _Toc72306696 \h </w:instrText>
      </w:r>
      <w:r>
        <w:fldChar w:fldCharType="separate"/>
      </w:r>
      <w:r>
        <w:t>40</w:t>
      </w:r>
      <w:r>
        <w:fldChar w:fldCharType="end"/>
      </w:r>
    </w:p>
    <w:p w14:paraId="2B3DCD19" w14:textId="7217C0A7" w:rsidR="00CA60D3" w:rsidRDefault="00CA60D3" w:rsidP="00CA60D3">
      <w:pPr>
        <w:pStyle w:val="Verzeichnis2"/>
        <w:rPr>
          <w:rFonts w:asciiTheme="minorHAnsi" w:eastAsiaTheme="minorEastAsia" w:hAnsiTheme="minorHAnsi" w:cstheme="minorBidi"/>
          <w:sz w:val="22"/>
          <w:szCs w:val="22"/>
          <w:lang w:eastAsia="en-GB"/>
        </w:rPr>
      </w:pPr>
      <w:r>
        <w:t>7.6</w:t>
      </w:r>
      <w:r>
        <w:tab/>
        <w:t>Extensions to clause 8 of ETSI ES 201 873-6 Java</w:t>
      </w:r>
      <w:r w:rsidRPr="00107208">
        <w:rPr>
          <w:vertAlign w:val="superscript"/>
        </w:rPr>
        <w:t>TM</w:t>
      </w:r>
      <w:r>
        <w:t xml:space="preserve"> language mapping</w:t>
      </w:r>
      <w:r>
        <w:tab/>
      </w:r>
      <w:r>
        <w:fldChar w:fldCharType="begin"/>
      </w:r>
      <w:r>
        <w:instrText xml:space="preserve"> PAGEREF _Toc72306697 \h </w:instrText>
      </w:r>
      <w:r>
        <w:fldChar w:fldCharType="separate"/>
      </w:r>
      <w:r>
        <w:t>44</w:t>
      </w:r>
      <w:r>
        <w:fldChar w:fldCharType="end"/>
      </w:r>
    </w:p>
    <w:p w14:paraId="7CF20DF2" w14:textId="0A92B0EB" w:rsidR="00CA60D3" w:rsidRDefault="00CA60D3" w:rsidP="00CA60D3">
      <w:pPr>
        <w:pStyle w:val="Verzeichnis2"/>
        <w:rPr>
          <w:rFonts w:asciiTheme="minorHAnsi" w:eastAsiaTheme="minorEastAsia" w:hAnsiTheme="minorHAnsi" w:cstheme="minorBidi"/>
          <w:sz w:val="22"/>
          <w:szCs w:val="22"/>
          <w:lang w:eastAsia="en-GB"/>
        </w:rPr>
      </w:pPr>
      <w:r>
        <w:t>7.7</w:t>
      </w:r>
      <w:r>
        <w:tab/>
        <w:t>Extensions to clause 9 of ETSI ES 201 873-6 ANSI C language mapping</w:t>
      </w:r>
      <w:r>
        <w:tab/>
      </w:r>
      <w:r>
        <w:fldChar w:fldCharType="begin"/>
      </w:r>
      <w:r>
        <w:instrText xml:space="preserve"> PAGEREF _Toc72306698 \h </w:instrText>
      </w:r>
      <w:r>
        <w:fldChar w:fldCharType="separate"/>
      </w:r>
      <w:r>
        <w:t>46</w:t>
      </w:r>
      <w:r>
        <w:fldChar w:fldCharType="end"/>
      </w:r>
    </w:p>
    <w:p w14:paraId="6D0E0342" w14:textId="07B2E0C1" w:rsidR="00CA60D3" w:rsidRDefault="00CA60D3" w:rsidP="00CA60D3">
      <w:pPr>
        <w:pStyle w:val="Verzeichnis2"/>
        <w:rPr>
          <w:rFonts w:asciiTheme="minorHAnsi" w:eastAsiaTheme="minorEastAsia" w:hAnsiTheme="minorHAnsi" w:cstheme="minorBidi"/>
          <w:sz w:val="22"/>
          <w:szCs w:val="22"/>
          <w:lang w:eastAsia="en-GB"/>
        </w:rPr>
      </w:pPr>
      <w:r>
        <w:t>7.8</w:t>
      </w:r>
      <w:r>
        <w:tab/>
        <w:t>Extensions to clause 10 of ETSI ES 201 873-6 C++ language mapping</w:t>
      </w:r>
      <w:r>
        <w:tab/>
      </w:r>
      <w:r>
        <w:fldChar w:fldCharType="begin"/>
      </w:r>
      <w:r>
        <w:instrText xml:space="preserve"> PAGEREF _Toc72306699 \h </w:instrText>
      </w:r>
      <w:r>
        <w:fldChar w:fldCharType="separate"/>
      </w:r>
      <w:r>
        <w:t>48</w:t>
      </w:r>
      <w:r>
        <w:fldChar w:fldCharType="end"/>
      </w:r>
    </w:p>
    <w:p w14:paraId="4D9FEF0A" w14:textId="74CF601C" w:rsidR="00CA60D3" w:rsidRDefault="00CA60D3" w:rsidP="00CA60D3">
      <w:pPr>
        <w:pStyle w:val="Verzeichnis2"/>
        <w:rPr>
          <w:rFonts w:asciiTheme="minorHAnsi" w:eastAsiaTheme="minorEastAsia" w:hAnsiTheme="minorHAnsi" w:cstheme="minorBidi"/>
          <w:sz w:val="22"/>
          <w:szCs w:val="22"/>
          <w:lang w:eastAsia="en-GB"/>
        </w:rPr>
      </w:pPr>
      <w:r>
        <w:t>7.9</w:t>
      </w:r>
      <w:r>
        <w:tab/>
        <w:t>Extensions to clause 11 of ETSI ES 201 873-6 W3C XML mapping</w:t>
      </w:r>
      <w:r>
        <w:tab/>
      </w:r>
      <w:r>
        <w:fldChar w:fldCharType="begin"/>
      </w:r>
      <w:r>
        <w:instrText xml:space="preserve"> PAGEREF _Toc72306700 \h </w:instrText>
      </w:r>
      <w:r>
        <w:fldChar w:fldCharType="separate"/>
      </w:r>
      <w:r>
        <w:t>50</w:t>
      </w:r>
      <w:r>
        <w:fldChar w:fldCharType="end"/>
      </w:r>
    </w:p>
    <w:p w14:paraId="0BA23A69" w14:textId="3AF2301A" w:rsidR="00CA60D3" w:rsidRDefault="00CA60D3" w:rsidP="00CA60D3">
      <w:pPr>
        <w:pStyle w:val="Verzeichnis2"/>
        <w:rPr>
          <w:rFonts w:asciiTheme="minorHAnsi" w:eastAsiaTheme="minorEastAsia" w:hAnsiTheme="minorHAnsi" w:cstheme="minorBidi"/>
          <w:sz w:val="22"/>
          <w:szCs w:val="22"/>
          <w:lang w:eastAsia="en-GB"/>
        </w:rPr>
      </w:pPr>
      <w:r>
        <w:t>7.10</w:t>
      </w:r>
      <w:r>
        <w:tab/>
        <w:t>Extensions to clause 12 of ETSI ES 201 873-6 C# language mapping</w:t>
      </w:r>
      <w:r>
        <w:tab/>
      </w:r>
      <w:r>
        <w:fldChar w:fldCharType="begin"/>
      </w:r>
      <w:r>
        <w:instrText xml:space="preserve"> PAGEREF _Toc72306701 \h </w:instrText>
      </w:r>
      <w:r>
        <w:fldChar w:fldCharType="separate"/>
      </w:r>
      <w:r>
        <w:t>52</w:t>
      </w:r>
      <w:r>
        <w:fldChar w:fldCharType="end"/>
      </w:r>
    </w:p>
    <w:p w14:paraId="69A79792" w14:textId="122EB7A5" w:rsidR="00CA60D3" w:rsidRDefault="00CA60D3" w:rsidP="00CA60D3">
      <w:pPr>
        <w:pStyle w:val="Verzeichnis1"/>
        <w:rPr>
          <w:rFonts w:asciiTheme="minorHAnsi" w:eastAsiaTheme="minorEastAsia" w:hAnsiTheme="minorHAnsi" w:cstheme="minorBidi"/>
          <w:szCs w:val="22"/>
          <w:lang w:eastAsia="en-GB"/>
        </w:rPr>
      </w:pPr>
      <w:r>
        <w:t>8</w:t>
      </w:r>
      <w:r>
        <w:tab/>
        <w:t>XTRI Extensions for the Package (optional)</w:t>
      </w:r>
      <w:r>
        <w:tab/>
      </w:r>
      <w:r>
        <w:fldChar w:fldCharType="begin"/>
      </w:r>
      <w:r>
        <w:instrText xml:space="preserve"> PAGEREF _Toc72306702 \h </w:instrText>
      </w:r>
      <w:r>
        <w:fldChar w:fldCharType="separate"/>
      </w:r>
      <w:r>
        <w:t>54</w:t>
      </w:r>
      <w:r>
        <w:fldChar w:fldCharType="end"/>
      </w:r>
    </w:p>
    <w:p w14:paraId="5D6EBC8A" w14:textId="7925ED10" w:rsidR="00CA60D3" w:rsidRDefault="00CA60D3" w:rsidP="00CA60D3">
      <w:pPr>
        <w:pStyle w:val="Verzeichnis2"/>
        <w:rPr>
          <w:rFonts w:asciiTheme="minorHAnsi" w:eastAsiaTheme="minorEastAsia" w:hAnsiTheme="minorHAnsi" w:cstheme="minorBidi"/>
          <w:sz w:val="22"/>
          <w:szCs w:val="22"/>
          <w:lang w:eastAsia="en-GB"/>
        </w:rPr>
      </w:pPr>
      <w:r>
        <w:t>8.1</w:t>
      </w:r>
      <w:r>
        <w:tab/>
        <w:t>Changes to clause 5.6.3 of ETSI ES 201 873-5 Miscellaneous operations</w:t>
      </w:r>
      <w:r>
        <w:tab/>
      </w:r>
      <w:r>
        <w:fldChar w:fldCharType="begin"/>
      </w:r>
      <w:r>
        <w:instrText xml:space="preserve"> PAGEREF _Toc72306703 \h </w:instrText>
      </w:r>
      <w:r>
        <w:fldChar w:fldCharType="separate"/>
      </w:r>
      <w:r>
        <w:t>54</w:t>
      </w:r>
      <w:r>
        <w:fldChar w:fldCharType="end"/>
      </w:r>
    </w:p>
    <w:p w14:paraId="7C43E7AD" w14:textId="0606E7B3" w:rsidR="00CA60D3" w:rsidRDefault="00CA60D3" w:rsidP="00CA60D3">
      <w:pPr>
        <w:pStyle w:val="Verzeichnis2"/>
        <w:rPr>
          <w:rFonts w:asciiTheme="minorHAnsi" w:eastAsiaTheme="minorEastAsia" w:hAnsiTheme="minorHAnsi" w:cstheme="minorBidi"/>
          <w:sz w:val="22"/>
          <w:szCs w:val="22"/>
          <w:lang w:eastAsia="en-GB"/>
        </w:rPr>
      </w:pPr>
      <w:r>
        <w:t>8.2</w:t>
      </w:r>
      <w:r>
        <w:tab/>
        <w:t>Extensions to clause 6 of ETSI ES 201 873-5 Java</w:t>
      </w:r>
      <w:r w:rsidRPr="00107208">
        <w:rPr>
          <w:vertAlign w:val="superscript"/>
        </w:rPr>
        <w:t>TM</w:t>
      </w:r>
      <w:r>
        <w:t xml:space="preserve"> language mapping</w:t>
      </w:r>
      <w:r>
        <w:tab/>
      </w:r>
      <w:r>
        <w:fldChar w:fldCharType="begin"/>
      </w:r>
      <w:r>
        <w:instrText xml:space="preserve"> PAGEREF _Toc72306704 \h </w:instrText>
      </w:r>
      <w:r>
        <w:fldChar w:fldCharType="separate"/>
      </w:r>
      <w:r>
        <w:t>56</w:t>
      </w:r>
      <w:r>
        <w:fldChar w:fldCharType="end"/>
      </w:r>
    </w:p>
    <w:p w14:paraId="541BC71E" w14:textId="6F91D331" w:rsidR="00CA60D3" w:rsidRDefault="00CA60D3" w:rsidP="00CA60D3">
      <w:pPr>
        <w:pStyle w:val="Verzeichnis2"/>
        <w:rPr>
          <w:rFonts w:asciiTheme="minorHAnsi" w:eastAsiaTheme="minorEastAsia" w:hAnsiTheme="minorHAnsi" w:cstheme="minorBidi"/>
          <w:sz w:val="22"/>
          <w:szCs w:val="22"/>
          <w:lang w:eastAsia="en-GB"/>
        </w:rPr>
      </w:pPr>
      <w:r>
        <w:t>8.3</w:t>
      </w:r>
      <w:r>
        <w:tab/>
        <w:t>Extensions to clause 7 of ETSI ES 201 873-5 ANSI C language mapping</w:t>
      </w:r>
      <w:r>
        <w:tab/>
      </w:r>
      <w:r>
        <w:fldChar w:fldCharType="begin"/>
      </w:r>
      <w:r>
        <w:instrText xml:space="preserve"> PAGEREF _Toc72306705 \h </w:instrText>
      </w:r>
      <w:r>
        <w:fldChar w:fldCharType="separate"/>
      </w:r>
      <w:r>
        <w:t>56</w:t>
      </w:r>
      <w:r>
        <w:fldChar w:fldCharType="end"/>
      </w:r>
    </w:p>
    <w:p w14:paraId="48B299B2" w14:textId="1A8BF381" w:rsidR="00CA60D3" w:rsidRDefault="00CA60D3" w:rsidP="00CA60D3">
      <w:pPr>
        <w:pStyle w:val="Verzeichnis2"/>
        <w:rPr>
          <w:rFonts w:asciiTheme="minorHAnsi" w:eastAsiaTheme="minorEastAsia" w:hAnsiTheme="minorHAnsi" w:cstheme="minorBidi"/>
          <w:sz w:val="22"/>
          <w:szCs w:val="22"/>
          <w:lang w:eastAsia="en-GB"/>
        </w:rPr>
      </w:pPr>
      <w:r>
        <w:t>8.4</w:t>
      </w:r>
      <w:r>
        <w:tab/>
        <w:t>Extensions to clause 8 of ETSI ES 201 873-5 C++ language mapping</w:t>
      </w:r>
      <w:r>
        <w:tab/>
      </w:r>
      <w:r>
        <w:fldChar w:fldCharType="begin"/>
      </w:r>
      <w:r>
        <w:instrText xml:space="preserve"> PAGEREF _Toc72306706 \h </w:instrText>
      </w:r>
      <w:r>
        <w:fldChar w:fldCharType="separate"/>
      </w:r>
      <w:r>
        <w:t>57</w:t>
      </w:r>
      <w:r>
        <w:fldChar w:fldCharType="end"/>
      </w:r>
    </w:p>
    <w:p w14:paraId="06BF2CAA" w14:textId="4FC648B6" w:rsidR="00CA60D3" w:rsidRDefault="00CA60D3" w:rsidP="00CA60D3">
      <w:pPr>
        <w:pStyle w:val="Verzeichnis2"/>
        <w:rPr>
          <w:rFonts w:asciiTheme="minorHAnsi" w:eastAsiaTheme="minorEastAsia" w:hAnsiTheme="minorHAnsi" w:cstheme="minorBidi"/>
          <w:sz w:val="22"/>
          <w:szCs w:val="22"/>
          <w:lang w:eastAsia="en-GB"/>
        </w:rPr>
      </w:pPr>
      <w:r>
        <w:t>8.5</w:t>
      </w:r>
      <w:r>
        <w:tab/>
        <w:t>Extensions to clause 9 of ETSI ES 201 873-5 C# language mapping</w:t>
      </w:r>
      <w:r>
        <w:tab/>
      </w:r>
      <w:r>
        <w:fldChar w:fldCharType="begin"/>
      </w:r>
      <w:r>
        <w:instrText xml:space="preserve"> PAGEREF _Toc72306707 \h </w:instrText>
      </w:r>
      <w:r>
        <w:fldChar w:fldCharType="separate"/>
      </w:r>
      <w:r>
        <w:t>57</w:t>
      </w:r>
      <w:r>
        <w:fldChar w:fldCharType="end"/>
      </w:r>
    </w:p>
    <w:p w14:paraId="6F2137EB" w14:textId="096261A5" w:rsidR="00CA60D3" w:rsidRDefault="00CA60D3" w:rsidP="00CA60D3">
      <w:pPr>
        <w:pStyle w:val="Verzeichnis8"/>
        <w:rPr>
          <w:rFonts w:asciiTheme="minorHAnsi" w:eastAsiaTheme="minorEastAsia" w:hAnsiTheme="minorHAnsi" w:cstheme="minorBidi"/>
          <w:szCs w:val="22"/>
          <w:lang w:eastAsia="en-GB"/>
        </w:rPr>
      </w:pPr>
      <w:r>
        <w:t>Annex A</w:t>
      </w:r>
      <w:r w:rsidRPr="00107208">
        <w:rPr>
          <w:rFonts w:cs="Arial"/>
          <w:color w:val="76923C"/>
        </w:rPr>
        <w:t xml:space="preserve"> </w:t>
      </w:r>
      <w:r w:rsidRPr="00107208">
        <w:rPr>
          <w:rFonts w:cs="Arial"/>
          <w:color w:val="000000"/>
        </w:rPr>
        <w:t>(normative):</w:t>
      </w:r>
      <w:r>
        <w:rPr>
          <w:rFonts w:cs="Arial"/>
          <w:color w:val="000000"/>
        </w:rPr>
        <w:tab/>
      </w:r>
      <w:r>
        <w:t>BNF and static semantics</w:t>
      </w:r>
      <w:r>
        <w:tab/>
      </w:r>
      <w:r>
        <w:fldChar w:fldCharType="begin"/>
      </w:r>
      <w:r>
        <w:instrText xml:space="preserve"> PAGEREF _Toc72306708 \h </w:instrText>
      </w:r>
      <w:r>
        <w:fldChar w:fldCharType="separate"/>
      </w:r>
      <w:r>
        <w:t>58</w:t>
      </w:r>
      <w:r>
        <w:fldChar w:fldCharType="end"/>
      </w:r>
    </w:p>
    <w:p w14:paraId="686B1B1E" w14:textId="5E0180F8" w:rsidR="00CA60D3" w:rsidRDefault="00CA60D3" w:rsidP="00CA60D3">
      <w:pPr>
        <w:pStyle w:val="Verzeichnis1"/>
        <w:rPr>
          <w:rFonts w:asciiTheme="minorHAnsi" w:eastAsiaTheme="minorEastAsia" w:hAnsiTheme="minorHAnsi" w:cstheme="minorBidi"/>
          <w:szCs w:val="22"/>
          <w:lang w:eastAsia="en-GB"/>
        </w:rPr>
      </w:pPr>
      <w:r>
        <w:t>A.1</w:t>
      </w:r>
      <w:r>
        <w:tab/>
        <w:t>Extensions to TTCN-3 terminals</w:t>
      </w:r>
      <w:r>
        <w:tab/>
      </w:r>
      <w:r>
        <w:fldChar w:fldCharType="begin"/>
      </w:r>
      <w:r>
        <w:instrText xml:space="preserve"> PAGEREF _Toc72306709 \h </w:instrText>
      </w:r>
      <w:r>
        <w:fldChar w:fldCharType="separate"/>
      </w:r>
      <w:r>
        <w:t>58</w:t>
      </w:r>
      <w:r>
        <w:fldChar w:fldCharType="end"/>
      </w:r>
    </w:p>
    <w:p w14:paraId="6FFC4BB3" w14:textId="3B215D8F" w:rsidR="00CA60D3" w:rsidRDefault="00CA60D3" w:rsidP="00CA60D3">
      <w:pPr>
        <w:pStyle w:val="Verzeichnis1"/>
        <w:rPr>
          <w:rFonts w:asciiTheme="minorHAnsi" w:eastAsiaTheme="minorEastAsia" w:hAnsiTheme="minorHAnsi" w:cstheme="minorBidi"/>
          <w:szCs w:val="22"/>
          <w:lang w:eastAsia="en-GB"/>
        </w:rPr>
      </w:pPr>
      <w:r>
        <w:t>A.2</w:t>
      </w:r>
      <w:r>
        <w:tab/>
        <w:t>Modified TTCN-3 syntax BNF productions</w:t>
      </w:r>
      <w:r>
        <w:tab/>
      </w:r>
      <w:r>
        <w:fldChar w:fldCharType="begin"/>
      </w:r>
      <w:r>
        <w:instrText xml:space="preserve"> PAGEREF _Toc72306710 \h </w:instrText>
      </w:r>
      <w:r>
        <w:fldChar w:fldCharType="separate"/>
      </w:r>
      <w:r>
        <w:t>59</w:t>
      </w:r>
      <w:r>
        <w:fldChar w:fldCharType="end"/>
      </w:r>
    </w:p>
    <w:p w14:paraId="3CF11142" w14:textId="1AC95306" w:rsidR="00CA60D3" w:rsidRDefault="00CA60D3" w:rsidP="00CA60D3">
      <w:pPr>
        <w:pStyle w:val="Verzeichnis1"/>
        <w:rPr>
          <w:rFonts w:asciiTheme="minorHAnsi" w:eastAsiaTheme="minorEastAsia" w:hAnsiTheme="minorHAnsi" w:cstheme="minorBidi"/>
          <w:szCs w:val="22"/>
          <w:lang w:eastAsia="en-GB"/>
        </w:rPr>
      </w:pPr>
      <w:r>
        <w:t>A.3</w:t>
      </w:r>
      <w:r>
        <w:tab/>
        <w:t>Additional TTCN-3 syntax BNF productions</w:t>
      </w:r>
      <w:r>
        <w:tab/>
      </w:r>
      <w:r>
        <w:fldChar w:fldCharType="begin"/>
      </w:r>
      <w:r>
        <w:instrText xml:space="preserve"> PAGEREF _Toc72306711 \h </w:instrText>
      </w:r>
      <w:r>
        <w:fldChar w:fldCharType="separate"/>
      </w:r>
      <w:r>
        <w:t>60</w:t>
      </w:r>
      <w:r>
        <w:fldChar w:fldCharType="end"/>
      </w:r>
    </w:p>
    <w:p w14:paraId="072FD4F1" w14:textId="183957ED" w:rsidR="00CA60D3" w:rsidRDefault="00CA60D3" w:rsidP="00CA60D3">
      <w:pPr>
        <w:pStyle w:val="Verzeichnis8"/>
        <w:rPr>
          <w:rFonts w:asciiTheme="minorHAnsi" w:eastAsiaTheme="minorEastAsia" w:hAnsiTheme="minorHAnsi" w:cstheme="minorBidi"/>
          <w:szCs w:val="22"/>
          <w:lang w:eastAsia="en-GB"/>
        </w:rPr>
      </w:pPr>
      <w:r>
        <w:t>Annex B (normative):</w:t>
      </w:r>
      <w:r>
        <w:tab/>
        <w:t>Standard Collections</w:t>
      </w:r>
      <w:r>
        <w:tab/>
      </w:r>
      <w:r>
        <w:fldChar w:fldCharType="begin"/>
      </w:r>
      <w:r>
        <w:instrText xml:space="preserve"> PAGEREF _Toc72306712 \h </w:instrText>
      </w:r>
      <w:r>
        <w:fldChar w:fldCharType="separate"/>
      </w:r>
      <w:r>
        <w:t>62</w:t>
      </w:r>
      <w:r>
        <w:fldChar w:fldCharType="end"/>
      </w:r>
    </w:p>
    <w:p w14:paraId="5108CB5C" w14:textId="32DED36A" w:rsidR="00CA60D3" w:rsidRDefault="00CA60D3" w:rsidP="00CA60D3">
      <w:pPr>
        <w:pStyle w:val="Verzeichnis1"/>
        <w:rPr>
          <w:rFonts w:asciiTheme="minorHAnsi" w:eastAsiaTheme="minorEastAsia" w:hAnsiTheme="minorHAnsi" w:cstheme="minorBidi"/>
          <w:szCs w:val="22"/>
          <w:lang w:eastAsia="en-GB"/>
        </w:rPr>
      </w:pPr>
      <w:r>
        <w:t>B.1</w:t>
      </w:r>
      <w:r>
        <w:tab/>
        <w:t>The TTCN3_standard_collections module</w:t>
      </w:r>
      <w:r>
        <w:tab/>
      </w:r>
      <w:r>
        <w:fldChar w:fldCharType="begin"/>
      </w:r>
      <w:r>
        <w:instrText xml:space="preserve"> PAGEREF _Toc72306713 \h </w:instrText>
      </w:r>
      <w:r>
        <w:fldChar w:fldCharType="separate"/>
      </w:r>
      <w:r>
        <w:t>62</w:t>
      </w:r>
      <w:r>
        <w:fldChar w:fldCharType="end"/>
      </w:r>
    </w:p>
    <w:p w14:paraId="596E6FE6" w14:textId="419673A8" w:rsidR="00CA60D3" w:rsidRDefault="00CA60D3" w:rsidP="00CA60D3">
      <w:pPr>
        <w:pStyle w:val="Verzeichnis2"/>
        <w:rPr>
          <w:rFonts w:asciiTheme="minorHAnsi" w:eastAsiaTheme="minorEastAsia" w:hAnsiTheme="minorHAnsi" w:cstheme="minorBidi"/>
          <w:sz w:val="22"/>
          <w:szCs w:val="22"/>
          <w:lang w:eastAsia="en-GB"/>
        </w:rPr>
      </w:pPr>
      <w:r>
        <w:t>B.1.0</w:t>
      </w:r>
      <w:r>
        <w:tab/>
        <w:t>General</w:t>
      </w:r>
      <w:r>
        <w:tab/>
      </w:r>
      <w:r>
        <w:fldChar w:fldCharType="begin"/>
      </w:r>
      <w:r>
        <w:instrText xml:space="preserve"> PAGEREF _Toc72306714 \h </w:instrText>
      </w:r>
      <w:r>
        <w:fldChar w:fldCharType="separate"/>
      </w:r>
      <w:r>
        <w:t>62</w:t>
      </w:r>
      <w:r>
        <w:fldChar w:fldCharType="end"/>
      </w:r>
    </w:p>
    <w:p w14:paraId="7CC79E79" w14:textId="71D57370" w:rsidR="00CA60D3" w:rsidRDefault="00CA60D3" w:rsidP="00CA60D3">
      <w:pPr>
        <w:pStyle w:val="Verzeichnis2"/>
        <w:rPr>
          <w:rFonts w:asciiTheme="minorHAnsi" w:eastAsiaTheme="minorEastAsia" w:hAnsiTheme="minorHAnsi" w:cstheme="minorBidi"/>
          <w:sz w:val="22"/>
          <w:szCs w:val="22"/>
          <w:lang w:eastAsia="en-GB"/>
        </w:rPr>
      </w:pPr>
      <w:r>
        <w:t>B.1.1</w:t>
      </w:r>
      <w:r>
        <w:tab/>
        <w:t>The Collection class</w:t>
      </w:r>
      <w:r>
        <w:tab/>
      </w:r>
      <w:r>
        <w:fldChar w:fldCharType="begin"/>
      </w:r>
      <w:r>
        <w:instrText xml:space="preserve"> PAGEREF _Toc72306715 \h </w:instrText>
      </w:r>
      <w:r>
        <w:fldChar w:fldCharType="separate"/>
      </w:r>
      <w:r>
        <w:t>63</w:t>
      </w:r>
      <w:r>
        <w:fldChar w:fldCharType="end"/>
      </w:r>
    </w:p>
    <w:p w14:paraId="11177295" w14:textId="363F4B20" w:rsidR="00CA60D3" w:rsidRDefault="00CA60D3" w:rsidP="00CA60D3">
      <w:pPr>
        <w:pStyle w:val="Verzeichnis2"/>
        <w:rPr>
          <w:rFonts w:asciiTheme="minorHAnsi" w:eastAsiaTheme="minorEastAsia" w:hAnsiTheme="minorHAnsi" w:cstheme="minorBidi"/>
          <w:sz w:val="22"/>
          <w:szCs w:val="22"/>
          <w:lang w:eastAsia="en-GB"/>
        </w:rPr>
      </w:pPr>
      <w:r>
        <w:t>B.1.2</w:t>
      </w:r>
      <w:r>
        <w:tab/>
        <w:t>The List class</w:t>
      </w:r>
      <w:r>
        <w:tab/>
      </w:r>
      <w:r>
        <w:fldChar w:fldCharType="begin"/>
      </w:r>
      <w:r>
        <w:instrText xml:space="preserve"> PAGEREF _Toc72306716 \h </w:instrText>
      </w:r>
      <w:r>
        <w:fldChar w:fldCharType="separate"/>
      </w:r>
      <w:r>
        <w:t>63</w:t>
      </w:r>
      <w:r>
        <w:fldChar w:fldCharType="end"/>
      </w:r>
    </w:p>
    <w:p w14:paraId="4B9383E3" w14:textId="611A1625" w:rsidR="00CA60D3" w:rsidRDefault="00CA60D3" w:rsidP="00CA60D3">
      <w:pPr>
        <w:pStyle w:val="Verzeichnis2"/>
        <w:rPr>
          <w:rFonts w:asciiTheme="minorHAnsi" w:eastAsiaTheme="minorEastAsia" w:hAnsiTheme="minorHAnsi" w:cstheme="minorBidi"/>
          <w:sz w:val="22"/>
          <w:szCs w:val="22"/>
          <w:lang w:eastAsia="en-GB"/>
        </w:rPr>
      </w:pPr>
      <w:r>
        <w:t>B.1.3</w:t>
      </w:r>
      <w:r>
        <w:tab/>
        <w:t>The LinkedList class</w:t>
      </w:r>
      <w:r>
        <w:tab/>
      </w:r>
      <w:r>
        <w:fldChar w:fldCharType="begin"/>
      </w:r>
      <w:r>
        <w:instrText xml:space="preserve"> PAGEREF _Toc72306717 \h </w:instrText>
      </w:r>
      <w:r>
        <w:fldChar w:fldCharType="separate"/>
      </w:r>
      <w:r>
        <w:t>63</w:t>
      </w:r>
      <w:r>
        <w:fldChar w:fldCharType="end"/>
      </w:r>
    </w:p>
    <w:p w14:paraId="7537796C" w14:textId="32B19B95" w:rsidR="00CA60D3" w:rsidRDefault="00CA60D3" w:rsidP="00CA60D3">
      <w:pPr>
        <w:pStyle w:val="Verzeichnis2"/>
        <w:rPr>
          <w:rFonts w:asciiTheme="minorHAnsi" w:eastAsiaTheme="minorEastAsia" w:hAnsiTheme="minorHAnsi" w:cstheme="minorBidi"/>
          <w:sz w:val="22"/>
          <w:szCs w:val="22"/>
          <w:lang w:eastAsia="en-GB"/>
        </w:rPr>
      </w:pPr>
      <w:r>
        <w:t>B.1.4</w:t>
      </w:r>
      <w:r>
        <w:tab/>
        <w:t>The Queue class</w:t>
      </w:r>
      <w:r>
        <w:tab/>
      </w:r>
      <w:r>
        <w:fldChar w:fldCharType="begin"/>
      </w:r>
      <w:r>
        <w:instrText xml:space="preserve"> PAGEREF _Toc72306718 \h </w:instrText>
      </w:r>
      <w:r>
        <w:fldChar w:fldCharType="separate"/>
      </w:r>
      <w:r>
        <w:t>64</w:t>
      </w:r>
      <w:r>
        <w:fldChar w:fldCharType="end"/>
      </w:r>
    </w:p>
    <w:p w14:paraId="6C3A1BE4" w14:textId="29AC9E66" w:rsidR="00CA60D3" w:rsidRDefault="00CA60D3" w:rsidP="00CA60D3">
      <w:pPr>
        <w:pStyle w:val="Verzeichnis2"/>
        <w:rPr>
          <w:rFonts w:asciiTheme="minorHAnsi" w:eastAsiaTheme="minorEastAsia" w:hAnsiTheme="minorHAnsi" w:cstheme="minorBidi"/>
          <w:sz w:val="22"/>
          <w:szCs w:val="22"/>
          <w:lang w:eastAsia="en-GB"/>
        </w:rPr>
      </w:pPr>
      <w:r>
        <w:t>B.1.5</w:t>
      </w:r>
      <w:r>
        <w:tab/>
        <w:t>The PriorityQueue class</w:t>
      </w:r>
      <w:r>
        <w:tab/>
      </w:r>
      <w:r>
        <w:fldChar w:fldCharType="begin"/>
      </w:r>
      <w:r>
        <w:instrText xml:space="preserve"> PAGEREF _Toc72306719 \h </w:instrText>
      </w:r>
      <w:r>
        <w:fldChar w:fldCharType="separate"/>
      </w:r>
      <w:r>
        <w:t>64</w:t>
      </w:r>
      <w:r>
        <w:fldChar w:fldCharType="end"/>
      </w:r>
    </w:p>
    <w:p w14:paraId="0C4CFD2E" w14:textId="2CD2D2B1" w:rsidR="00CA60D3" w:rsidRDefault="00CA60D3" w:rsidP="00CA60D3">
      <w:pPr>
        <w:pStyle w:val="Verzeichnis2"/>
        <w:rPr>
          <w:rFonts w:asciiTheme="minorHAnsi" w:eastAsiaTheme="minorEastAsia" w:hAnsiTheme="minorHAnsi" w:cstheme="minorBidi"/>
          <w:sz w:val="22"/>
          <w:szCs w:val="22"/>
          <w:lang w:eastAsia="en-GB"/>
        </w:rPr>
      </w:pPr>
      <w:r>
        <w:t>B.1.6</w:t>
      </w:r>
      <w:r>
        <w:tab/>
        <w:t>The Stack class</w:t>
      </w:r>
      <w:r>
        <w:tab/>
      </w:r>
      <w:r>
        <w:fldChar w:fldCharType="begin"/>
      </w:r>
      <w:r>
        <w:instrText xml:space="preserve"> PAGEREF _Toc72306720 \h </w:instrText>
      </w:r>
      <w:r>
        <w:fldChar w:fldCharType="separate"/>
      </w:r>
      <w:r>
        <w:t>65</w:t>
      </w:r>
      <w:r>
        <w:fldChar w:fldCharType="end"/>
      </w:r>
    </w:p>
    <w:p w14:paraId="0099913A" w14:textId="7082372A" w:rsidR="00CA60D3" w:rsidRDefault="00CA60D3" w:rsidP="00CA60D3">
      <w:pPr>
        <w:pStyle w:val="Verzeichnis2"/>
        <w:rPr>
          <w:rFonts w:asciiTheme="minorHAnsi" w:eastAsiaTheme="minorEastAsia" w:hAnsiTheme="minorHAnsi" w:cstheme="minorBidi"/>
          <w:sz w:val="22"/>
          <w:szCs w:val="22"/>
          <w:lang w:eastAsia="en-GB"/>
        </w:rPr>
      </w:pPr>
      <w:r>
        <w:t>B.1.7</w:t>
      </w:r>
      <w:r>
        <w:tab/>
        <w:t>The RingBuffer class</w:t>
      </w:r>
      <w:r>
        <w:tab/>
      </w:r>
      <w:r>
        <w:fldChar w:fldCharType="begin"/>
      </w:r>
      <w:r>
        <w:instrText xml:space="preserve"> PAGEREF _Toc72306721 \h </w:instrText>
      </w:r>
      <w:r>
        <w:fldChar w:fldCharType="separate"/>
      </w:r>
      <w:r>
        <w:t>65</w:t>
      </w:r>
      <w:r>
        <w:fldChar w:fldCharType="end"/>
      </w:r>
    </w:p>
    <w:p w14:paraId="1E650470" w14:textId="112DE85E" w:rsidR="00CA60D3" w:rsidRDefault="00CA60D3" w:rsidP="00CA60D3">
      <w:pPr>
        <w:pStyle w:val="Verzeichnis2"/>
        <w:rPr>
          <w:rFonts w:asciiTheme="minorHAnsi" w:eastAsiaTheme="minorEastAsia" w:hAnsiTheme="minorHAnsi" w:cstheme="minorBidi"/>
          <w:sz w:val="22"/>
          <w:szCs w:val="22"/>
          <w:lang w:eastAsia="en-GB"/>
        </w:rPr>
      </w:pPr>
      <w:r>
        <w:t>B.1.8</w:t>
      </w:r>
      <w:r>
        <w:tab/>
        <w:t>The HashMap class</w:t>
      </w:r>
      <w:r>
        <w:tab/>
      </w:r>
      <w:r>
        <w:fldChar w:fldCharType="begin"/>
      </w:r>
      <w:r>
        <w:instrText xml:space="preserve"> PAGEREF _Toc72306722 \h </w:instrText>
      </w:r>
      <w:r>
        <w:fldChar w:fldCharType="separate"/>
      </w:r>
      <w:r>
        <w:t>66</w:t>
      </w:r>
      <w:r>
        <w:fldChar w:fldCharType="end"/>
      </w:r>
    </w:p>
    <w:p w14:paraId="2467F02B" w14:textId="2E68160B" w:rsidR="00CA60D3" w:rsidRDefault="00CA60D3" w:rsidP="00CA60D3">
      <w:pPr>
        <w:pStyle w:val="Verzeichnis2"/>
        <w:rPr>
          <w:rFonts w:asciiTheme="minorHAnsi" w:eastAsiaTheme="minorEastAsia" w:hAnsiTheme="minorHAnsi" w:cstheme="minorBidi"/>
          <w:sz w:val="22"/>
          <w:szCs w:val="22"/>
          <w:lang w:eastAsia="en-GB"/>
        </w:rPr>
      </w:pPr>
      <w:r>
        <w:t>B.1.9</w:t>
      </w:r>
      <w:r>
        <w:tab/>
        <w:t>The Set class</w:t>
      </w:r>
      <w:r>
        <w:tab/>
      </w:r>
      <w:r>
        <w:fldChar w:fldCharType="begin"/>
      </w:r>
      <w:r>
        <w:instrText xml:space="preserve"> PAGEREF _Toc72306723 \h </w:instrText>
      </w:r>
      <w:r>
        <w:fldChar w:fldCharType="separate"/>
      </w:r>
      <w:r>
        <w:t>67</w:t>
      </w:r>
      <w:r>
        <w:fldChar w:fldCharType="end"/>
      </w:r>
    </w:p>
    <w:p w14:paraId="4275586E" w14:textId="5831BF80" w:rsidR="00CA60D3" w:rsidRDefault="00CA60D3" w:rsidP="00CA60D3">
      <w:pPr>
        <w:pStyle w:val="Verzeichnis2"/>
        <w:rPr>
          <w:rFonts w:asciiTheme="minorHAnsi" w:eastAsiaTheme="minorEastAsia" w:hAnsiTheme="minorHAnsi" w:cstheme="minorBidi"/>
          <w:sz w:val="22"/>
          <w:szCs w:val="22"/>
          <w:lang w:eastAsia="en-GB"/>
        </w:rPr>
      </w:pPr>
      <w:r>
        <w:t>B.1.10</w:t>
      </w:r>
      <w:r>
        <w:tab/>
        <w:t>The Exception class</w:t>
      </w:r>
      <w:r>
        <w:tab/>
      </w:r>
      <w:r>
        <w:fldChar w:fldCharType="begin"/>
      </w:r>
      <w:r>
        <w:instrText xml:space="preserve"> PAGEREF _Toc72306724 \h </w:instrText>
      </w:r>
      <w:r>
        <w:fldChar w:fldCharType="separate"/>
      </w:r>
      <w:r>
        <w:t>67</w:t>
      </w:r>
      <w:r>
        <w:fldChar w:fldCharType="end"/>
      </w:r>
    </w:p>
    <w:p w14:paraId="2ACE5C00" w14:textId="48D7882F" w:rsidR="00CA60D3" w:rsidRDefault="00CA60D3" w:rsidP="00CA60D3">
      <w:pPr>
        <w:pStyle w:val="Verzeichnis2"/>
        <w:rPr>
          <w:rFonts w:asciiTheme="minorHAnsi" w:eastAsiaTheme="minorEastAsia" w:hAnsiTheme="minorHAnsi" w:cstheme="minorBidi"/>
          <w:sz w:val="22"/>
          <w:szCs w:val="22"/>
          <w:lang w:eastAsia="en-GB"/>
        </w:rPr>
      </w:pPr>
      <w:r>
        <w:t>B.1.11</w:t>
      </w:r>
      <w:r>
        <w:tab/>
        <w:t>The Iterator class</w:t>
      </w:r>
      <w:r>
        <w:tab/>
      </w:r>
      <w:r>
        <w:fldChar w:fldCharType="begin"/>
      </w:r>
      <w:r>
        <w:instrText xml:space="preserve"> PAGEREF _Toc72306725 \h </w:instrText>
      </w:r>
      <w:r>
        <w:fldChar w:fldCharType="separate"/>
      </w:r>
      <w:r>
        <w:t>67</w:t>
      </w:r>
      <w:r>
        <w:fldChar w:fldCharType="end"/>
      </w:r>
    </w:p>
    <w:p w14:paraId="49AC3AAD" w14:textId="1EE1F290" w:rsidR="00CA60D3" w:rsidRDefault="00CA60D3" w:rsidP="00CA60D3">
      <w:pPr>
        <w:pStyle w:val="Verzeichnis1"/>
        <w:rPr>
          <w:rFonts w:asciiTheme="minorHAnsi" w:eastAsiaTheme="minorEastAsia" w:hAnsiTheme="minorHAnsi" w:cstheme="minorBidi"/>
          <w:szCs w:val="22"/>
          <w:lang w:eastAsia="en-GB"/>
        </w:rPr>
      </w:pPr>
      <w:r>
        <w:t>History</w:t>
      </w:r>
      <w:r>
        <w:tab/>
      </w:r>
      <w:r>
        <w:fldChar w:fldCharType="begin"/>
      </w:r>
      <w:r>
        <w:instrText xml:space="preserve"> PAGEREF _Toc72306726 \h </w:instrText>
      </w:r>
      <w:r>
        <w:fldChar w:fldCharType="separate"/>
      </w:r>
      <w:r>
        <w:t>68</w:t>
      </w:r>
      <w:r>
        <w:fldChar w:fldCharType="end"/>
      </w:r>
    </w:p>
    <w:p w14:paraId="31BAB848" w14:textId="6F53CE0B" w:rsidR="00CE0CB0" w:rsidRPr="001C72B2" w:rsidRDefault="00CA60D3" w:rsidP="00CE0CB0">
      <w:r>
        <w:fldChar w:fldCharType="end"/>
      </w:r>
    </w:p>
    <w:p w14:paraId="633C80CA" w14:textId="6E73FDC5" w:rsidR="00B4129B" w:rsidRPr="001C72B2" w:rsidRDefault="00CB3396" w:rsidP="00F10D57">
      <w:pPr>
        <w:spacing w:after="0"/>
        <w:ind w:left="-567"/>
      </w:pPr>
      <w:r w:rsidRPr="001C72B2">
        <w:br w:type="page"/>
      </w:r>
    </w:p>
    <w:p w14:paraId="2325AF09" w14:textId="77777777" w:rsidR="00CB3396" w:rsidRPr="001C72B2" w:rsidRDefault="00CB3396">
      <w:pPr>
        <w:pStyle w:val="berschrift1"/>
      </w:pPr>
      <w:bookmarkStart w:id="23" w:name="_Toc66104910"/>
      <w:bookmarkStart w:id="24" w:name="_Toc66112396"/>
      <w:bookmarkStart w:id="25" w:name="_Toc66354571"/>
      <w:bookmarkStart w:id="26" w:name="_Toc72305802"/>
      <w:bookmarkStart w:id="27" w:name="_Toc72306634"/>
      <w:r w:rsidRPr="001C72B2">
        <w:lastRenderedPageBreak/>
        <w:t>Intellectual Property Rights</w:t>
      </w:r>
      <w:bookmarkEnd w:id="23"/>
      <w:bookmarkEnd w:id="24"/>
      <w:bookmarkEnd w:id="25"/>
      <w:bookmarkEnd w:id="26"/>
      <w:bookmarkEnd w:id="27"/>
    </w:p>
    <w:p w14:paraId="70078A67" w14:textId="77777777" w:rsidR="00D32A05" w:rsidRDefault="00D32A05" w:rsidP="00D32A05">
      <w:pPr>
        <w:pStyle w:val="H6"/>
      </w:pPr>
      <w:bookmarkStart w:id="28" w:name="_Toc66104911"/>
      <w:bookmarkStart w:id="29" w:name="_Toc66112397"/>
      <w:bookmarkStart w:id="30" w:name="_Toc66354572"/>
      <w:r>
        <w:t xml:space="preserve">Essential patents </w:t>
      </w:r>
    </w:p>
    <w:p w14:paraId="6C558A80" w14:textId="77777777" w:rsidR="00D32A05" w:rsidRDefault="00D32A05" w:rsidP="00D32A05">
      <w:bookmarkStart w:id="31" w:name="IPR_3GPP"/>
      <w:r>
        <w:t xml:space="preserve">IPRs essential or potentially essential to normative deliverables may have been declared to ETSI. The </w:t>
      </w:r>
      <w:bookmarkStart w:id="32" w:name="_Hlk67652472"/>
      <w:bookmarkStart w:id="33" w:name="_Hlk67652820"/>
      <w:r>
        <w:t>declarations</w:t>
      </w:r>
      <w:bookmarkEnd w:id="32"/>
      <w:r>
        <w:t xml:space="preserve"> </w:t>
      </w:r>
      <w:bookmarkEnd w:id="33"/>
      <w:r>
        <w:t xml:space="preserve">pertaining to these essential IPRs, if any, are publicly available for </w:t>
      </w:r>
      <w:r>
        <w:rPr>
          <w:b/>
          <w:bCs/>
        </w:rPr>
        <w:t>ETSI members and non-members</w:t>
      </w:r>
      <w:r>
        <w:t xml:space="preserve">, and can be found in ETSI SR 000 314: </w:t>
      </w:r>
      <w:r>
        <w:rPr>
          <w:i/>
          <w:iCs/>
        </w:rPr>
        <w:t>"Intellectual Property Rights (IPRs); Essential, or potentially Essential, IPRs notified to ETSI in respect of ETSI standards"</w:t>
      </w:r>
      <w:r>
        <w:t>, which is available from the ETSI Secretariat. Latest updates are available on the ETSI Web server (</w:t>
      </w:r>
      <w:hyperlink r:id="rId17" w:history="1">
        <w:r w:rsidRPr="00D32A05">
          <w:rPr>
            <w:rStyle w:val="Hyperlink"/>
          </w:rPr>
          <w:t>https://ipr.etsi.org/</w:t>
        </w:r>
      </w:hyperlink>
      <w:r>
        <w:t>).</w:t>
      </w:r>
    </w:p>
    <w:p w14:paraId="28AF3EB9" w14:textId="77777777" w:rsidR="00D32A05" w:rsidRDefault="00D32A05" w:rsidP="00D32A05">
      <w:r>
        <w:t xml:space="preserve">Pursuant to the ETSI </w:t>
      </w:r>
      <w:bookmarkStart w:id="34" w:name="_Hlk67652492"/>
      <w:r>
        <w:t xml:space="preserve">Directives including the ETSI </w:t>
      </w:r>
      <w:bookmarkEnd w:id="34"/>
      <w:r>
        <w:t xml:space="preserve">IPR Policy, no investigation </w:t>
      </w:r>
      <w:bookmarkStart w:id="35" w:name="_Hlk67652856"/>
      <w:r>
        <w:t>regarding the essentiality of IPRs</w:t>
      </w:r>
      <w:bookmarkEnd w:id="35"/>
      <w:r>
        <w:t>, including IPR searches, has been carried out by ETSI. No guarantee can be given as to the existence of other IPRs not referenced in ETSI SR 000 314 (or the updates on the ETSI Web server) which are, or may be, or may become, essential to the present document.</w:t>
      </w:r>
    </w:p>
    <w:bookmarkEnd w:id="31"/>
    <w:p w14:paraId="6605FA2C" w14:textId="77777777" w:rsidR="00D32A05" w:rsidRDefault="00D32A05" w:rsidP="00D32A05">
      <w:pPr>
        <w:pStyle w:val="H6"/>
      </w:pPr>
      <w:r>
        <w:t>Trademarks</w:t>
      </w:r>
    </w:p>
    <w:p w14:paraId="0E5B6851" w14:textId="77777777" w:rsidR="00D32A05" w:rsidRDefault="00D32A05" w:rsidP="00D32A05">
      <w:r>
        <w:t>The present document may include trademarks and/or tradenames which are asserted and/or registered by their owners. ETSI claims no ownership of these except for any which are indicated as being the property of ETSI, and conveys no right to use or reproduce any trademark and/or tradename. Mention of those trademarks in the present document does not constitute an endorsement by ETSI of products, services or organizations associated with those trademarks.</w:t>
      </w:r>
    </w:p>
    <w:p w14:paraId="63BDA857" w14:textId="77777777" w:rsidR="00D32A05" w:rsidRDefault="00D32A05" w:rsidP="00D32A05">
      <w:r>
        <w:rPr>
          <w:b/>
          <w:bCs/>
        </w:rPr>
        <w:t>DECT™</w:t>
      </w:r>
      <w:r>
        <w:t xml:space="preserve">, </w:t>
      </w:r>
      <w:r>
        <w:rPr>
          <w:b/>
          <w:bCs/>
        </w:rPr>
        <w:t>PLUGTESTS™</w:t>
      </w:r>
      <w:r>
        <w:t xml:space="preserve">, </w:t>
      </w:r>
      <w:r>
        <w:rPr>
          <w:b/>
          <w:bCs/>
        </w:rPr>
        <w:t>UMTS™</w:t>
      </w:r>
      <w:r>
        <w:t xml:space="preserve"> and the ETSI logo are trademarks of ETSI registered for the benefit of its Members. </w:t>
      </w:r>
      <w:r>
        <w:rPr>
          <w:b/>
          <w:bCs/>
        </w:rPr>
        <w:t>3GPP™</w:t>
      </w:r>
      <w:r>
        <w:rPr>
          <w:vertAlign w:val="superscript"/>
        </w:rPr>
        <w:t xml:space="preserve"> </w:t>
      </w:r>
      <w:r>
        <w:t xml:space="preserve">and </w:t>
      </w:r>
      <w:r>
        <w:rPr>
          <w:b/>
          <w:bCs/>
        </w:rPr>
        <w:t>LTE™</w:t>
      </w:r>
      <w:r>
        <w:t xml:space="preserve"> are trademarks of ETSI registered for the benefit of its Members and of the 3GPP Organizational Partners. </w:t>
      </w:r>
      <w:r>
        <w:rPr>
          <w:b/>
          <w:bCs/>
        </w:rPr>
        <w:t>oneM2M™</w:t>
      </w:r>
      <w:r>
        <w:t xml:space="preserve"> logo is a trademark of ETSI registered for the benefit of its Members and of the oneM2M Partners. </w:t>
      </w:r>
      <w:r>
        <w:rPr>
          <w:b/>
          <w:bCs/>
        </w:rPr>
        <w:t>GSM</w:t>
      </w:r>
      <w:r>
        <w:rPr>
          <w:vertAlign w:val="superscript"/>
        </w:rPr>
        <w:t>®</w:t>
      </w:r>
      <w:r>
        <w:t xml:space="preserve"> and the GSM logo are trademarks registered and owned by the GSM Association.</w:t>
      </w:r>
    </w:p>
    <w:p w14:paraId="444E8197" w14:textId="77777777" w:rsidR="00711494" w:rsidRPr="001C72B2" w:rsidRDefault="00CB3396" w:rsidP="00711494">
      <w:pPr>
        <w:pStyle w:val="berschrift1"/>
      </w:pPr>
      <w:bookmarkStart w:id="36" w:name="_Toc72305803"/>
      <w:bookmarkStart w:id="37" w:name="_Toc72306635"/>
      <w:r w:rsidRPr="001C72B2">
        <w:t>Foreword</w:t>
      </w:r>
      <w:bookmarkEnd w:id="28"/>
      <w:bookmarkEnd w:id="29"/>
      <w:bookmarkEnd w:id="30"/>
      <w:bookmarkEnd w:id="36"/>
      <w:bookmarkEnd w:id="37"/>
    </w:p>
    <w:p w14:paraId="4C591396" w14:textId="77777777" w:rsidR="00D32A05" w:rsidRDefault="00D32A05" w:rsidP="00D32A05">
      <w:r>
        <w:t>This ETSI Standard (ES) has been produced by ETSI Technical Committee Methods for Testing and Specification (MTS).</w:t>
      </w:r>
    </w:p>
    <w:p w14:paraId="2386EBCE" w14:textId="03C79A24" w:rsidR="008E73D5" w:rsidRPr="001C72B2" w:rsidRDefault="008E73D5" w:rsidP="008E73D5">
      <w:pPr>
        <w:keepNext/>
        <w:rPr>
          <w:b/>
          <w:bCs/>
        </w:rPr>
      </w:pPr>
      <w:r w:rsidRPr="001C72B2">
        <w:rPr>
          <w:b/>
          <w:bCs/>
        </w:rPr>
        <w:t>The use of underline (additional text) and strike through (deleted text) highlights the differences between base document and extended documents.</w:t>
      </w:r>
    </w:p>
    <w:p w14:paraId="0ED3B2B0" w14:textId="1D2366D1" w:rsidR="0080622F" w:rsidRPr="001C72B2" w:rsidRDefault="0080622F" w:rsidP="0080622F">
      <w:pPr>
        <w:rPr>
          <w:lang w:eastAsia="en-GB"/>
        </w:rPr>
      </w:pPr>
      <w:r w:rsidRPr="001C72B2">
        <w:rPr>
          <w:lang w:eastAsia="en-GB"/>
        </w:rPr>
        <w:t>The present document relates to the multi-part standard ETSI ES 201 873 covering the Testing and Test Control Notation version 3, as identified</w:t>
      </w:r>
      <w:r w:rsidR="0073126D" w:rsidRPr="001C72B2">
        <w:rPr>
          <w:lang w:eastAsia="en-GB"/>
        </w:rPr>
        <w:t xml:space="preserve"> in ETSI ES 201 873-1 </w:t>
      </w:r>
      <w:r w:rsidR="00074825" w:rsidRPr="001C72B2">
        <w:t>[</w:t>
      </w:r>
      <w:r w:rsidR="00074825" w:rsidRPr="001C72B2">
        <w:fldChar w:fldCharType="begin"/>
      </w:r>
      <w:r w:rsidR="00074825" w:rsidRPr="001C72B2">
        <w:instrText xml:space="preserve">REF REF_ES201873_1 \h  \* MERGEFORMAT </w:instrText>
      </w:r>
      <w:r w:rsidR="00074825" w:rsidRPr="001C72B2">
        <w:fldChar w:fldCharType="separate"/>
      </w:r>
      <w:r w:rsidR="00901235" w:rsidRPr="001C72B2">
        <w:t>1</w:t>
      </w:r>
      <w:r w:rsidR="00074825" w:rsidRPr="001C72B2">
        <w:fldChar w:fldCharType="end"/>
      </w:r>
      <w:r w:rsidR="00074825" w:rsidRPr="001C72B2">
        <w:t>]</w:t>
      </w:r>
      <w:r w:rsidR="0073126D" w:rsidRPr="001C72B2">
        <w:rPr>
          <w:lang w:eastAsia="en-GB"/>
        </w:rPr>
        <w:t>.</w:t>
      </w:r>
    </w:p>
    <w:p w14:paraId="6D8D98CC" w14:textId="77777777" w:rsidR="00D32A05" w:rsidRDefault="00D32A05" w:rsidP="00D32A05">
      <w:pPr>
        <w:pStyle w:val="berschrift1"/>
      </w:pPr>
      <w:bookmarkStart w:id="38" w:name="_Toc481503921"/>
      <w:bookmarkStart w:id="39" w:name="_Toc487612123"/>
      <w:bookmarkStart w:id="40" w:name="_Toc525223404"/>
      <w:bookmarkStart w:id="41" w:name="_Toc525223854"/>
      <w:bookmarkStart w:id="42" w:name="_Toc527974963"/>
      <w:bookmarkStart w:id="43" w:name="_Toc527980450"/>
      <w:bookmarkStart w:id="44" w:name="_Toc534708585"/>
      <w:bookmarkStart w:id="45" w:name="_Toc534708660"/>
      <w:bookmarkStart w:id="46" w:name="_Toc72305804"/>
      <w:bookmarkStart w:id="47" w:name="_Toc72306636"/>
      <w:bookmarkStart w:id="48" w:name="_Toc66104913"/>
      <w:bookmarkStart w:id="49" w:name="_Toc66112399"/>
      <w:bookmarkStart w:id="50" w:name="_Toc66354574"/>
      <w:r>
        <w:t>Modal verbs terminology</w:t>
      </w:r>
      <w:bookmarkEnd w:id="38"/>
      <w:bookmarkEnd w:id="39"/>
      <w:bookmarkEnd w:id="40"/>
      <w:bookmarkEnd w:id="41"/>
      <w:bookmarkEnd w:id="42"/>
      <w:bookmarkEnd w:id="43"/>
      <w:bookmarkEnd w:id="44"/>
      <w:bookmarkEnd w:id="45"/>
      <w:bookmarkEnd w:id="46"/>
      <w:bookmarkEnd w:id="47"/>
    </w:p>
    <w:p w14:paraId="6C2BCE81" w14:textId="77777777" w:rsidR="00D32A05" w:rsidRDefault="00D32A05" w:rsidP="00D32A05">
      <w:r>
        <w:t>In the present document "</w:t>
      </w:r>
      <w:r>
        <w:rPr>
          <w:b/>
          <w:bCs/>
        </w:rPr>
        <w:t>shall</w:t>
      </w:r>
      <w:r>
        <w:t>", "</w:t>
      </w:r>
      <w:r>
        <w:rPr>
          <w:b/>
          <w:bCs/>
        </w:rPr>
        <w:t>shall not</w:t>
      </w:r>
      <w:r>
        <w:t>", "</w:t>
      </w:r>
      <w:r>
        <w:rPr>
          <w:b/>
          <w:bCs/>
        </w:rPr>
        <w:t>should</w:t>
      </w:r>
      <w:r>
        <w:t>", "</w:t>
      </w:r>
      <w:r>
        <w:rPr>
          <w:b/>
          <w:bCs/>
        </w:rPr>
        <w:t>should not</w:t>
      </w:r>
      <w:r>
        <w:t>", "</w:t>
      </w:r>
      <w:r>
        <w:rPr>
          <w:b/>
          <w:bCs/>
        </w:rPr>
        <w:t>may</w:t>
      </w:r>
      <w:r>
        <w:t>", "</w:t>
      </w:r>
      <w:r>
        <w:rPr>
          <w:b/>
          <w:bCs/>
        </w:rPr>
        <w:t>need not</w:t>
      </w:r>
      <w:r>
        <w:t>", "</w:t>
      </w:r>
      <w:r>
        <w:rPr>
          <w:b/>
          <w:bCs/>
        </w:rPr>
        <w:t>will</w:t>
      </w:r>
      <w:r>
        <w:rPr>
          <w:bCs/>
        </w:rPr>
        <w:t>"</w:t>
      </w:r>
      <w:r>
        <w:t xml:space="preserve">, </w:t>
      </w:r>
      <w:r>
        <w:rPr>
          <w:bCs/>
        </w:rPr>
        <w:t>"</w:t>
      </w:r>
      <w:r>
        <w:rPr>
          <w:b/>
          <w:bCs/>
        </w:rPr>
        <w:t>will not</w:t>
      </w:r>
      <w:r>
        <w:rPr>
          <w:bCs/>
        </w:rPr>
        <w:t>"</w:t>
      </w:r>
      <w:r>
        <w:t>, "</w:t>
      </w:r>
      <w:r>
        <w:rPr>
          <w:b/>
          <w:bCs/>
        </w:rPr>
        <w:t>can</w:t>
      </w:r>
      <w:r>
        <w:t>" and "</w:t>
      </w:r>
      <w:r>
        <w:rPr>
          <w:b/>
          <w:bCs/>
        </w:rPr>
        <w:t>cannot</w:t>
      </w:r>
      <w:r>
        <w:t xml:space="preserve">" are to be interpreted as described in clause 3.2 of the </w:t>
      </w:r>
      <w:hyperlink r:id="rId18" w:history="1">
        <w:r w:rsidRPr="00D32A05">
          <w:rPr>
            <w:rStyle w:val="Hyperlink"/>
          </w:rPr>
          <w:t>ETSI Drafting Rules</w:t>
        </w:r>
      </w:hyperlink>
      <w:r>
        <w:t xml:space="preserve"> (Verbal forms for the expression of provisions).</w:t>
      </w:r>
    </w:p>
    <w:p w14:paraId="679E2991" w14:textId="77777777" w:rsidR="00D32A05" w:rsidRDefault="00D32A05" w:rsidP="00D32A05">
      <w:r>
        <w:t>"</w:t>
      </w:r>
      <w:r>
        <w:rPr>
          <w:b/>
          <w:bCs/>
        </w:rPr>
        <w:t>must</w:t>
      </w:r>
      <w:r>
        <w:t>" and "</w:t>
      </w:r>
      <w:r>
        <w:rPr>
          <w:b/>
          <w:bCs/>
        </w:rPr>
        <w:t>must not</w:t>
      </w:r>
      <w:r>
        <w:t xml:space="preserve">" are </w:t>
      </w:r>
      <w:r>
        <w:rPr>
          <w:b/>
          <w:bCs/>
        </w:rPr>
        <w:t>NOT</w:t>
      </w:r>
      <w:r>
        <w:t xml:space="preserve"> allowed in ETSI deliverables except when used in direct citation.</w:t>
      </w:r>
    </w:p>
    <w:p w14:paraId="5D5334EE" w14:textId="77777777" w:rsidR="00CA60D3" w:rsidRDefault="00CA60D3">
      <w:pPr>
        <w:overflowPunct/>
        <w:autoSpaceDE/>
        <w:autoSpaceDN/>
        <w:adjustRightInd/>
        <w:spacing w:after="0"/>
        <w:textAlignment w:val="auto"/>
        <w:rPr>
          <w:rFonts w:ascii="Arial" w:hAnsi="Arial"/>
          <w:sz w:val="36"/>
        </w:rPr>
      </w:pPr>
      <w:bookmarkStart w:id="51" w:name="_Toc72305805"/>
      <w:r>
        <w:br w:type="page"/>
      </w:r>
    </w:p>
    <w:p w14:paraId="2BB41FBC" w14:textId="5F5BBC49" w:rsidR="00711494" w:rsidRPr="001C72B2" w:rsidRDefault="00CE77F3" w:rsidP="00711494">
      <w:pPr>
        <w:pStyle w:val="berschrift1"/>
      </w:pPr>
      <w:bookmarkStart w:id="52" w:name="_Toc72306637"/>
      <w:r w:rsidRPr="001C72B2">
        <w:lastRenderedPageBreak/>
        <w:t>1</w:t>
      </w:r>
      <w:r w:rsidRPr="001C72B2">
        <w:tab/>
        <w:t>Scope</w:t>
      </w:r>
      <w:bookmarkEnd w:id="48"/>
      <w:bookmarkEnd w:id="49"/>
      <w:bookmarkEnd w:id="50"/>
      <w:bookmarkEnd w:id="51"/>
      <w:bookmarkEnd w:id="52"/>
    </w:p>
    <w:p w14:paraId="31E7792A" w14:textId="4F0DC18B" w:rsidR="00E01168" w:rsidRPr="001C72B2" w:rsidRDefault="00E01168" w:rsidP="00E01168">
      <w:pPr>
        <w:rPr>
          <w:lang w:eastAsia="en-GB"/>
        </w:rPr>
      </w:pPr>
      <w:r w:rsidRPr="001C72B2">
        <w:rPr>
          <w:lang w:eastAsia="en-GB"/>
        </w:rPr>
        <w:t xml:space="preserve">The present document defines the support </w:t>
      </w:r>
      <w:r w:rsidR="00FD620E" w:rsidRPr="001C72B2">
        <w:rPr>
          <w:lang w:eastAsia="en-GB"/>
        </w:rPr>
        <w:t xml:space="preserve">for </w:t>
      </w:r>
      <w:r w:rsidR="001507F9" w:rsidRPr="001C72B2">
        <w:rPr>
          <w:lang w:eastAsia="en-GB"/>
        </w:rPr>
        <w:t>o</w:t>
      </w:r>
      <w:r w:rsidR="00FD620E" w:rsidRPr="001C72B2">
        <w:rPr>
          <w:lang w:eastAsia="en-GB"/>
        </w:rPr>
        <w:t>bject-</w:t>
      </w:r>
      <w:r w:rsidR="001507F9" w:rsidRPr="001C72B2">
        <w:rPr>
          <w:lang w:eastAsia="en-GB"/>
        </w:rPr>
        <w:t>o</w:t>
      </w:r>
      <w:r w:rsidR="00FD620E" w:rsidRPr="001C72B2">
        <w:rPr>
          <w:lang w:eastAsia="en-GB"/>
        </w:rPr>
        <w:t>riented features in</w:t>
      </w:r>
      <w:r w:rsidRPr="001C72B2">
        <w:rPr>
          <w:lang w:eastAsia="en-GB"/>
        </w:rPr>
        <w:t xml:space="preserve"> TTCN-3. TTCN-3 can be used for the specification of all types of reactive system tests over a variety of communication ports. Typical areas of application are protocol testing (including mobile and Internet protocols), service testing (including supplementary services), module testing, testing of OMG CORBA based platforms, APIs, etc. TTCN-3 is not restricted to conformance testing and can be used for many other kinds of testing including interoperability, robustness, regression, system and integration testing. The specification of test suites for physical layer protocols is outside the scope of the present document.</w:t>
      </w:r>
    </w:p>
    <w:p w14:paraId="1820008D" w14:textId="77777777" w:rsidR="00E01168" w:rsidRPr="001C72B2" w:rsidRDefault="00E01168" w:rsidP="00E01168">
      <w:pPr>
        <w:rPr>
          <w:lang w:eastAsia="en-GB"/>
        </w:rPr>
      </w:pPr>
      <w:r w:rsidRPr="001C72B2">
        <w:rPr>
          <w:lang w:eastAsia="en-GB"/>
        </w:rPr>
        <w:t>TTCN-3 packages are intended to define additional TTCN-3 concepts, which are not mandatory as concepts in the TTCN-3 core language, but which are optional as part of a package which is suited for dedicated applications and/or usages of TTCN-3.</w:t>
      </w:r>
    </w:p>
    <w:p w14:paraId="1EC1CEDB" w14:textId="77777777" w:rsidR="00E01168" w:rsidRPr="001C72B2" w:rsidRDefault="00E01168" w:rsidP="00E01168">
      <w:r w:rsidRPr="001C72B2">
        <w:rPr>
          <w:lang w:eastAsia="en-GB"/>
        </w:rPr>
        <w:t>While the design of TTCN-3 package has taken into account the consistency of a combined usage of the core language with a number of packages, the concrete usages of and guidelines for this package in combination with other packages is outside the scope of the present document.</w:t>
      </w:r>
    </w:p>
    <w:p w14:paraId="497B91F6" w14:textId="77777777" w:rsidR="00E01168" w:rsidRPr="001C72B2" w:rsidRDefault="00E01168" w:rsidP="00E01168">
      <w:pPr>
        <w:pStyle w:val="berschrift1"/>
      </w:pPr>
      <w:bookmarkStart w:id="53" w:name="_Toc66104914"/>
      <w:bookmarkStart w:id="54" w:name="_Toc66112400"/>
      <w:bookmarkStart w:id="55" w:name="_Toc66354575"/>
      <w:bookmarkStart w:id="56" w:name="_Toc72305806"/>
      <w:bookmarkStart w:id="57" w:name="_Toc72306638"/>
      <w:r w:rsidRPr="001C72B2">
        <w:t>2</w:t>
      </w:r>
      <w:r w:rsidRPr="001C72B2">
        <w:tab/>
        <w:t>References</w:t>
      </w:r>
      <w:bookmarkEnd w:id="53"/>
      <w:bookmarkEnd w:id="54"/>
      <w:bookmarkEnd w:id="55"/>
      <w:bookmarkEnd w:id="56"/>
      <w:bookmarkEnd w:id="57"/>
    </w:p>
    <w:p w14:paraId="249B56A6" w14:textId="77777777" w:rsidR="00E01168" w:rsidRPr="001C72B2" w:rsidRDefault="00E01168" w:rsidP="00E01168">
      <w:pPr>
        <w:pStyle w:val="berschrift2"/>
      </w:pPr>
      <w:bookmarkStart w:id="58" w:name="_Toc66104915"/>
      <w:bookmarkStart w:id="59" w:name="_Toc66112401"/>
      <w:bookmarkStart w:id="60" w:name="_Toc66354576"/>
      <w:bookmarkStart w:id="61" w:name="_Toc72305807"/>
      <w:bookmarkStart w:id="62" w:name="_Toc72306639"/>
      <w:r w:rsidRPr="001C72B2">
        <w:t>2.1</w:t>
      </w:r>
      <w:r w:rsidRPr="001C72B2">
        <w:tab/>
        <w:t>Normative references</w:t>
      </w:r>
      <w:bookmarkEnd w:id="58"/>
      <w:bookmarkEnd w:id="59"/>
      <w:bookmarkEnd w:id="60"/>
      <w:bookmarkEnd w:id="61"/>
      <w:bookmarkEnd w:id="62"/>
    </w:p>
    <w:p w14:paraId="45FEDCA2" w14:textId="77777777" w:rsidR="00526360" w:rsidRPr="001C72B2" w:rsidRDefault="00526360" w:rsidP="00526360">
      <w:r w:rsidRPr="001C72B2">
        <w:t>References are either specific (identified by date of publication and/or edition number or version number) or non</w:t>
      </w:r>
      <w:r w:rsidRPr="001C72B2">
        <w:noBreakHyphen/>
        <w:t>specific. For specific references, only the cited version applies. For non-specific references, the latest version of the referenced document (including any amendments) applies.</w:t>
      </w:r>
    </w:p>
    <w:p w14:paraId="5D62FD67" w14:textId="77777777" w:rsidR="00526360" w:rsidRPr="001C72B2" w:rsidRDefault="00526360" w:rsidP="00526360">
      <w:r w:rsidRPr="001C72B2">
        <w:t xml:space="preserve">Referenced documents which are not found to be publicly available in the expected location might be found at </w:t>
      </w:r>
      <w:hyperlink r:id="rId19" w:history="1">
        <w:r w:rsidRPr="00D32A05">
          <w:rPr>
            <w:rStyle w:val="Hyperlink"/>
          </w:rPr>
          <w:t>https://docbox.etsi.org/Reference/</w:t>
        </w:r>
      </w:hyperlink>
      <w:r w:rsidRPr="001C72B2">
        <w:t>.</w:t>
      </w:r>
    </w:p>
    <w:p w14:paraId="39A04E5B" w14:textId="77777777" w:rsidR="00526360" w:rsidRPr="001C72B2" w:rsidRDefault="00526360" w:rsidP="00526360">
      <w:pPr>
        <w:pStyle w:val="NO"/>
      </w:pPr>
      <w:r w:rsidRPr="001C72B2">
        <w:t>NOTE:</w:t>
      </w:r>
      <w:r w:rsidRPr="001C72B2">
        <w:tab/>
        <w:t>While any hyperlinks included in this clause were valid at the time of publication, ETSI cannot guarantee their long term validity.</w:t>
      </w:r>
    </w:p>
    <w:p w14:paraId="55EACF26" w14:textId="77777777" w:rsidR="00526360" w:rsidRPr="001C72B2" w:rsidRDefault="00526360" w:rsidP="00526360">
      <w:pPr>
        <w:rPr>
          <w:lang w:eastAsia="en-GB"/>
        </w:rPr>
      </w:pPr>
      <w:r w:rsidRPr="001C72B2">
        <w:rPr>
          <w:lang w:eastAsia="en-GB"/>
        </w:rPr>
        <w:t>The following referenced documents are necessary for the application of the present document.</w:t>
      </w:r>
    </w:p>
    <w:p w14:paraId="23EE795B" w14:textId="1A79364A" w:rsidR="00E01168" w:rsidRPr="001C72B2" w:rsidRDefault="0071406F" w:rsidP="0071406F">
      <w:pPr>
        <w:pStyle w:val="EX"/>
      </w:pPr>
      <w:r w:rsidRPr="001C72B2">
        <w:t>[</w:t>
      </w:r>
      <w:bookmarkStart w:id="63" w:name="REF_ES201873_1"/>
      <w:r w:rsidRPr="001C72B2">
        <w:fldChar w:fldCharType="begin"/>
      </w:r>
      <w:r w:rsidRPr="001C72B2">
        <w:instrText>SEQ REF</w:instrText>
      </w:r>
      <w:r w:rsidRPr="001C72B2">
        <w:fldChar w:fldCharType="separate"/>
      </w:r>
      <w:r w:rsidRPr="001C72B2">
        <w:t>1</w:t>
      </w:r>
      <w:r w:rsidRPr="001C72B2">
        <w:fldChar w:fldCharType="end"/>
      </w:r>
      <w:bookmarkEnd w:id="63"/>
      <w:r w:rsidRPr="001C72B2">
        <w:t>]</w:t>
      </w:r>
      <w:r w:rsidRPr="001C72B2">
        <w:tab/>
        <w:t>ETSI ES 201 873-1: "Methods for Testing and Specification (MTS); The Testing and Test Control Notation version 3; Part 1: TTCN-3 Core Language".</w:t>
      </w:r>
    </w:p>
    <w:p w14:paraId="0EB2525B" w14:textId="0BB5D83C" w:rsidR="00E01168" w:rsidRPr="001C72B2" w:rsidRDefault="0071406F" w:rsidP="0071406F">
      <w:pPr>
        <w:pStyle w:val="EX"/>
      </w:pPr>
      <w:r w:rsidRPr="001C72B2">
        <w:t>[</w:t>
      </w:r>
      <w:bookmarkStart w:id="64" w:name="REF_ES201873_4"/>
      <w:r w:rsidRPr="001C72B2">
        <w:fldChar w:fldCharType="begin"/>
      </w:r>
      <w:r w:rsidRPr="001C72B2">
        <w:instrText>SEQ REF</w:instrText>
      </w:r>
      <w:r w:rsidRPr="001C72B2">
        <w:fldChar w:fldCharType="separate"/>
      </w:r>
      <w:r w:rsidRPr="001C72B2">
        <w:t>2</w:t>
      </w:r>
      <w:r w:rsidRPr="001C72B2">
        <w:fldChar w:fldCharType="end"/>
      </w:r>
      <w:bookmarkEnd w:id="64"/>
      <w:r w:rsidRPr="001C72B2">
        <w:t>]</w:t>
      </w:r>
      <w:r w:rsidRPr="001C72B2">
        <w:tab/>
        <w:t>ETSI ES 201 873-4: "Methods for Testing and Specification (MTS); The Testing and Test Control Notation version 3; Part 4: TTCN-3 Operational Semantics".</w:t>
      </w:r>
    </w:p>
    <w:p w14:paraId="6A0E2CAC" w14:textId="4449766E" w:rsidR="00E01168" w:rsidRPr="001C72B2" w:rsidRDefault="0071406F" w:rsidP="0071406F">
      <w:pPr>
        <w:pStyle w:val="EX"/>
      </w:pPr>
      <w:r w:rsidRPr="001C72B2">
        <w:t>[</w:t>
      </w:r>
      <w:bookmarkStart w:id="65" w:name="REF_ES201873_5"/>
      <w:r w:rsidRPr="001C72B2">
        <w:fldChar w:fldCharType="begin"/>
      </w:r>
      <w:r w:rsidRPr="001C72B2">
        <w:instrText>SEQ REF</w:instrText>
      </w:r>
      <w:r w:rsidRPr="001C72B2">
        <w:fldChar w:fldCharType="separate"/>
      </w:r>
      <w:r w:rsidRPr="001C72B2">
        <w:t>3</w:t>
      </w:r>
      <w:r w:rsidRPr="001C72B2">
        <w:fldChar w:fldCharType="end"/>
      </w:r>
      <w:bookmarkEnd w:id="65"/>
      <w:r w:rsidRPr="001C72B2">
        <w:t>]</w:t>
      </w:r>
      <w:r w:rsidRPr="001C72B2">
        <w:tab/>
        <w:t>ETSI ES 201 873-5: "Methods for Testing and Specification (MTS); The Testing and Test Control Notation version 3; Part 5: TTCN-3 Runtime Interface (TRI)".</w:t>
      </w:r>
    </w:p>
    <w:p w14:paraId="3CD4A47E" w14:textId="32CA1652" w:rsidR="00E01168" w:rsidRPr="001C72B2" w:rsidRDefault="0071406F" w:rsidP="0071406F">
      <w:pPr>
        <w:pStyle w:val="EX"/>
      </w:pPr>
      <w:r w:rsidRPr="001C72B2">
        <w:t>[</w:t>
      </w:r>
      <w:bookmarkStart w:id="66" w:name="REF_ES201873_6"/>
      <w:r w:rsidRPr="001C72B2">
        <w:fldChar w:fldCharType="begin"/>
      </w:r>
      <w:r w:rsidRPr="001C72B2">
        <w:instrText>SEQ REF</w:instrText>
      </w:r>
      <w:r w:rsidRPr="001C72B2">
        <w:fldChar w:fldCharType="separate"/>
      </w:r>
      <w:r w:rsidRPr="001C72B2">
        <w:t>4</w:t>
      </w:r>
      <w:r w:rsidRPr="001C72B2">
        <w:fldChar w:fldCharType="end"/>
      </w:r>
      <w:bookmarkEnd w:id="66"/>
      <w:r w:rsidRPr="001C72B2">
        <w:t>]</w:t>
      </w:r>
      <w:r w:rsidRPr="001C72B2">
        <w:tab/>
        <w:t>ETSI ES 201 873-6: "Methods for Testing and Specification (MTS); The Testing and Test Control Notation version 3; Part 6: TTCN-3 Control Interface (TCI)".</w:t>
      </w:r>
    </w:p>
    <w:p w14:paraId="44B73FBA" w14:textId="77777777" w:rsidR="00E01168" w:rsidRPr="001C72B2" w:rsidRDefault="00E01168" w:rsidP="00E01168">
      <w:pPr>
        <w:pStyle w:val="berschrift2"/>
      </w:pPr>
      <w:bookmarkStart w:id="67" w:name="_Toc66104916"/>
      <w:bookmarkStart w:id="68" w:name="_Toc66112402"/>
      <w:bookmarkStart w:id="69" w:name="_Toc66354577"/>
      <w:bookmarkStart w:id="70" w:name="_Toc72305808"/>
      <w:bookmarkStart w:id="71" w:name="_Toc72306640"/>
      <w:r w:rsidRPr="001C72B2">
        <w:t>2.2</w:t>
      </w:r>
      <w:r w:rsidRPr="001C72B2">
        <w:tab/>
        <w:t>Informative references</w:t>
      </w:r>
      <w:bookmarkEnd w:id="67"/>
      <w:bookmarkEnd w:id="68"/>
      <w:bookmarkEnd w:id="69"/>
      <w:bookmarkEnd w:id="70"/>
      <w:bookmarkEnd w:id="71"/>
    </w:p>
    <w:p w14:paraId="33ADB527" w14:textId="77777777" w:rsidR="00526360" w:rsidRPr="001C72B2" w:rsidRDefault="00526360" w:rsidP="00526360">
      <w:r w:rsidRPr="001C72B2">
        <w:t>References are either specific (identified by date of publication and/or edition number or version number) or non</w:t>
      </w:r>
      <w:r w:rsidRPr="001C72B2">
        <w:noBreakHyphen/>
        <w:t>specific. For specific references, only the cited version applies. For non-specific references, the latest version of the referenced document (including any amendments) applies.</w:t>
      </w:r>
    </w:p>
    <w:p w14:paraId="2A0B66B8" w14:textId="77777777" w:rsidR="00526360" w:rsidRPr="001C72B2" w:rsidRDefault="00526360" w:rsidP="00526360">
      <w:pPr>
        <w:pStyle w:val="NO"/>
      </w:pPr>
      <w:r w:rsidRPr="001C72B2">
        <w:t>NOTE:</w:t>
      </w:r>
      <w:r w:rsidRPr="001C72B2">
        <w:tab/>
        <w:t>While any hyperlinks included in this clause were valid at the time of publication, ETSI cannot guarantee their long term validity.</w:t>
      </w:r>
    </w:p>
    <w:p w14:paraId="12707A9C" w14:textId="77777777" w:rsidR="00526360" w:rsidRPr="001C72B2" w:rsidRDefault="00526360" w:rsidP="00526360">
      <w:pPr>
        <w:rPr>
          <w:lang w:eastAsia="en-GB"/>
        </w:rPr>
      </w:pPr>
      <w:r w:rsidRPr="001C72B2">
        <w:rPr>
          <w:lang w:eastAsia="en-GB"/>
        </w:rPr>
        <w:t xml:space="preserve">The following referenced documents are </w:t>
      </w:r>
      <w:r w:rsidRPr="001C72B2">
        <w:t>not necessary for the application of the present document but they assist the user with regard to a particular subject area</w:t>
      </w:r>
      <w:r w:rsidRPr="001C72B2">
        <w:rPr>
          <w:lang w:eastAsia="en-GB"/>
        </w:rPr>
        <w:t>.</w:t>
      </w:r>
    </w:p>
    <w:p w14:paraId="77F21EA5" w14:textId="0CB35625" w:rsidR="00E01168" w:rsidRPr="001C72B2" w:rsidRDefault="0071406F" w:rsidP="0071406F">
      <w:pPr>
        <w:pStyle w:val="EX"/>
      </w:pPr>
      <w:r w:rsidRPr="001C72B2">
        <w:t>[</w:t>
      </w:r>
      <w:bookmarkStart w:id="72" w:name="REF_ES201873_7"/>
      <w:r w:rsidRPr="001C72B2">
        <w:t>i.</w:t>
      </w:r>
      <w:r w:rsidRPr="001C72B2">
        <w:fldChar w:fldCharType="begin"/>
      </w:r>
      <w:r w:rsidRPr="001C72B2">
        <w:instrText>SEQ REFI</w:instrText>
      </w:r>
      <w:r w:rsidRPr="001C72B2">
        <w:fldChar w:fldCharType="separate"/>
      </w:r>
      <w:r w:rsidRPr="001C72B2">
        <w:t>1</w:t>
      </w:r>
      <w:r w:rsidRPr="001C72B2">
        <w:fldChar w:fldCharType="end"/>
      </w:r>
      <w:bookmarkEnd w:id="72"/>
      <w:r w:rsidRPr="001C72B2">
        <w:t>]</w:t>
      </w:r>
      <w:r w:rsidRPr="001C72B2">
        <w:tab/>
        <w:t>ETSI ES 201 873-7: "Methods for Testing and Specification (MTS); The Testing and Test Control Notation version 3; Part 7: Using ASN.1 with TTCN-3".</w:t>
      </w:r>
    </w:p>
    <w:p w14:paraId="1E8E8D30" w14:textId="4E84A142" w:rsidR="00E01168" w:rsidRPr="001C72B2" w:rsidRDefault="0071406F" w:rsidP="0071406F">
      <w:pPr>
        <w:pStyle w:val="EX"/>
      </w:pPr>
      <w:r w:rsidRPr="001C72B2">
        <w:lastRenderedPageBreak/>
        <w:t>[</w:t>
      </w:r>
      <w:bookmarkStart w:id="73" w:name="REF_ES201873_8"/>
      <w:r w:rsidRPr="001C72B2">
        <w:t>i.</w:t>
      </w:r>
      <w:r w:rsidRPr="001C72B2">
        <w:fldChar w:fldCharType="begin"/>
      </w:r>
      <w:r w:rsidRPr="001C72B2">
        <w:instrText>SEQ REFI</w:instrText>
      </w:r>
      <w:r w:rsidRPr="001C72B2">
        <w:fldChar w:fldCharType="separate"/>
      </w:r>
      <w:r w:rsidRPr="001C72B2">
        <w:t>2</w:t>
      </w:r>
      <w:r w:rsidRPr="001C72B2">
        <w:fldChar w:fldCharType="end"/>
      </w:r>
      <w:bookmarkEnd w:id="73"/>
      <w:r w:rsidRPr="001C72B2">
        <w:t>]</w:t>
      </w:r>
      <w:r w:rsidRPr="001C72B2">
        <w:tab/>
        <w:t>ETSI ES 201 873-8: "Methods for Testing and Specification (MTS); The Testing and Test Control Notation version 3; Part 8: The IDL to TTCN-3 Mapping".</w:t>
      </w:r>
    </w:p>
    <w:p w14:paraId="5DCB3DFB" w14:textId="3840C1B8" w:rsidR="00E01168" w:rsidRPr="001C72B2" w:rsidRDefault="0071406F" w:rsidP="0071406F">
      <w:pPr>
        <w:pStyle w:val="EX"/>
      </w:pPr>
      <w:r w:rsidRPr="001C72B2">
        <w:t>[</w:t>
      </w:r>
      <w:bookmarkStart w:id="74" w:name="REF_ES201873_9"/>
      <w:r w:rsidRPr="001C72B2">
        <w:t>i.</w:t>
      </w:r>
      <w:r w:rsidRPr="001C72B2">
        <w:fldChar w:fldCharType="begin"/>
      </w:r>
      <w:r w:rsidRPr="001C72B2">
        <w:instrText>SEQ REFI</w:instrText>
      </w:r>
      <w:r w:rsidRPr="001C72B2">
        <w:fldChar w:fldCharType="separate"/>
      </w:r>
      <w:r w:rsidRPr="001C72B2">
        <w:t>3</w:t>
      </w:r>
      <w:r w:rsidRPr="001C72B2">
        <w:fldChar w:fldCharType="end"/>
      </w:r>
      <w:bookmarkEnd w:id="74"/>
      <w:r w:rsidRPr="001C72B2">
        <w:t>]</w:t>
      </w:r>
      <w:r w:rsidRPr="001C72B2">
        <w:tab/>
        <w:t>ETSI ES 201 873-9: "Methods for Testing and Specification (MTS); The Testing and Test Control Notation version 3; Part 9: Using XML schema with TTCN-3".</w:t>
      </w:r>
    </w:p>
    <w:p w14:paraId="5915B454" w14:textId="0520048E" w:rsidR="00E01168" w:rsidRPr="001C72B2" w:rsidRDefault="0071406F" w:rsidP="0071406F">
      <w:pPr>
        <w:pStyle w:val="EX"/>
      </w:pPr>
      <w:r w:rsidRPr="001C72B2">
        <w:t>[</w:t>
      </w:r>
      <w:bookmarkStart w:id="75" w:name="REF_ES201873_10"/>
      <w:r w:rsidRPr="001C72B2">
        <w:t>i.</w:t>
      </w:r>
      <w:r w:rsidRPr="001C72B2">
        <w:fldChar w:fldCharType="begin"/>
      </w:r>
      <w:r w:rsidRPr="001C72B2">
        <w:instrText>SEQ REFI</w:instrText>
      </w:r>
      <w:r w:rsidRPr="001C72B2">
        <w:fldChar w:fldCharType="separate"/>
      </w:r>
      <w:r w:rsidRPr="001C72B2">
        <w:t>4</w:t>
      </w:r>
      <w:r w:rsidRPr="001C72B2">
        <w:fldChar w:fldCharType="end"/>
      </w:r>
      <w:bookmarkEnd w:id="75"/>
      <w:r w:rsidRPr="001C72B2">
        <w:t>]</w:t>
      </w:r>
      <w:r w:rsidRPr="001C72B2">
        <w:tab/>
        <w:t>ETSI ES 201 873-10: "Methods for Testing and Specification (MTS); The Testing and Test Control Notation version 3; Part 10: TTCN-3 Documentation Comment Specification".</w:t>
      </w:r>
    </w:p>
    <w:p w14:paraId="21156661" w14:textId="57E079B5" w:rsidR="009B3AE3" w:rsidRPr="001C72B2" w:rsidRDefault="00CB3396" w:rsidP="009B3AE3">
      <w:pPr>
        <w:pStyle w:val="berschrift1"/>
      </w:pPr>
      <w:bookmarkStart w:id="76" w:name="_Toc66104917"/>
      <w:bookmarkStart w:id="77" w:name="_Toc66112403"/>
      <w:bookmarkStart w:id="78" w:name="_Toc66354578"/>
      <w:bookmarkStart w:id="79" w:name="_Toc72305809"/>
      <w:bookmarkStart w:id="80" w:name="_Toc72306641"/>
      <w:r w:rsidRPr="001C72B2">
        <w:t>3</w:t>
      </w:r>
      <w:r w:rsidRPr="001C72B2">
        <w:tab/>
        <w:t>Definition</w:t>
      </w:r>
      <w:r w:rsidR="00466415" w:rsidRPr="001C72B2">
        <w:t xml:space="preserve"> of terms</w:t>
      </w:r>
      <w:r w:rsidR="00A74B5B" w:rsidRPr="001C72B2">
        <w:t xml:space="preserve">, symbols </w:t>
      </w:r>
      <w:r w:rsidRPr="001C72B2">
        <w:t>and abbreviations</w:t>
      </w:r>
      <w:bookmarkEnd w:id="76"/>
      <w:bookmarkEnd w:id="77"/>
      <w:bookmarkEnd w:id="78"/>
      <w:bookmarkEnd w:id="79"/>
      <w:bookmarkEnd w:id="80"/>
    </w:p>
    <w:p w14:paraId="1436C70D" w14:textId="4E1855D6" w:rsidR="009B3AE3" w:rsidRPr="001C72B2" w:rsidRDefault="009B3AE3" w:rsidP="00466415">
      <w:pPr>
        <w:pStyle w:val="berschrift2"/>
      </w:pPr>
      <w:bookmarkStart w:id="81" w:name="_Toc66104918"/>
      <w:bookmarkStart w:id="82" w:name="_Toc66112404"/>
      <w:bookmarkStart w:id="83" w:name="_Toc66354579"/>
      <w:bookmarkStart w:id="84" w:name="_Toc72305810"/>
      <w:bookmarkStart w:id="85" w:name="_Toc72306642"/>
      <w:r w:rsidRPr="001C72B2">
        <w:t>3.1</w:t>
      </w:r>
      <w:r w:rsidRPr="001C72B2">
        <w:tab/>
      </w:r>
      <w:r w:rsidR="00870565" w:rsidRPr="001C72B2">
        <w:t>Terms</w:t>
      </w:r>
      <w:bookmarkEnd w:id="81"/>
      <w:bookmarkEnd w:id="82"/>
      <w:bookmarkEnd w:id="83"/>
      <w:bookmarkEnd w:id="84"/>
      <w:bookmarkEnd w:id="85"/>
    </w:p>
    <w:p w14:paraId="040BF33B" w14:textId="243398D8" w:rsidR="00403AD6" w:rsidRPr="001C72B2" w:rsidRDefault="00403AD6" w:rsidP="00E5114B">
      <w:pPr>
        <w:keepNext/>
      </w:pPr>
      <w:r w:rsidRPr="001C72B2">
        <w:t>For the purposes of the present document, the</w:t>
      </w:r>
      <w:r w:rsidR="00466415" w:rsidRPr="001C72B2">
        <w:t xml:space="preserve"> </w:t>
      </w:r>
      <w:r w:rsidRPr="001C72B2">
        <w:t>terms given in ETSI ES 201 873-1 [</w:t>
      </w:r>
      <w:r w:rsidRPr="001C72B2">
        <w:fldChar w:fldCharType="begin"/>
      </w:r>
      <w:r w:rsidRPr="001C72B2">
        <w:instrText xml:space="preserve">REF REF_ES201873_1 \h  \* MERGEFORMAT </w:instrText>
      </w:r>
      <w:r w:rsidRPr="001C72B2">
        <w:fldChar w:fldCharType="separate"/>
      </w:r>
      <w:r w:rsidR="00901235" w:rsidRPr="001C72B2">
        <w:t>1</w:t>
      </w:r>
      <w:r w:rsidRPr="001C72B2">
        <w:fldChar w:fldCharType="end"/>
      </w:r>
      <w:r w:rsidRPr="001C72B2">
        <w:t>], ETSI ES 201 873</w:t>
      </w:r>
      <w:r w:rsidRPr="001C72B2">
        <w:noBreakHyphen/>
        <w:t>4 [</w:t>
      </w:r>
      <w:r w:rsidRPr="001C72B2">
        <w:fldChar w:fldCharType="begin"/>
      </w:r>
      <w:r w:rsidRPr="001C72B2">
        <w:instrText xml:space="preserve">REF REF_ES201873_4  \h  \* MERGEFORMAT </w:instrText>
      </w:r>
      <w:r w:rsidRPr="001C72B2">
        <w:fldChar w:fldCharType="separate"/>
      </w:r>
      <w:r w:rsidR="00901235" w:rsidRPr="001C72B2">
        <w:t>2</w:t>
      </w:r>
      <w:r w:rsidRPr="001C72B2">
        <w:fldChar w:fldCharType="end"/>
      </w:r>
      <w:r w:rsidRPr="001C72B2">
        <w:t>], ETSI</w:t>
      </w:r>
      <w:r w:rsidR="00557982" w:rsidRPr="001C72B2">
        <w:t xml:space="preserve"> </w:t>
      </w:r>
      <w:r w:rsidRPr="001C72B2">
        <w:t>ES 201 873-5 [</w:t>
      </w:r>
      <w:r w:rsidRPr="001C72B2">
        <w:fldChar w:fldCharType="begin"/>
      </w:r>
      <w:r w:rsidRPr="001C72B2">
        <w:instrText xml:space="preserve">REF REF_ES201873_5  \h  \* MERGEFORMAT </w:instrText>
      </w:r>
      <w:r w:rsidRPr="001C72B2">
        <w:fldChar w:fldCharType="separate"/>
      </w:r>
      <w:r w:rsidR="00901235" w:rsidRPr="001C72B2">
        <w:t>3</w:t>
      </w:r>
      <w:r w:rsidRPr="001C72B2">
        <w:fldChar w:fldCharType="end"/>
      </w:r>
      <w:r w:rsidRPr="001C72B2">
        <w:t>]</w:t>
      </w:r>
      <w:r w:rsidR="00466415" w:rsidRPr="001C72B2">
        <w:t xml:space="preserve"> and </w:t>
      </w:r>
      <w:r w:rsidRPr="001C72B2">
        <w:t>ETSI ES 201 873-6 [</w:t>
      </w:r>
      <w:r w:rsidRPr="001C72B2">
        <w:fldChar w:fldCharType="begin"/>
      </w:r>
      <w:r w:rsidRPr="001C72B2">
        <w:instrText xml:space="preserve">REF REF_ES201873_6  \h  \* MERGEFORMAT </w:instrText>
      </w:r>
      <w:r w:rsidRPr="001C72B2">
        <w:fldChar w:fldCharType="separate"/>
      </w:r>
      <w:r w:rsidR="00901235" w:rsidRPr="001C72B2">
        <w:t>4</w:t>
      </w:r>
      <w:r w:rsidRPr="001C72B2">
        <w:fldChar w:fldCharType="end"/>
      </w:r>
      <w:r w:rsidRPr="001C72B2">
        <w:t>] apply</w:t>
      </w:r>
      <w:r w:rsidR="000B2FF8" w:rsidRPr="001C72B2">
        <w:t>.</w:t>
      </w:r>
    </w:p>
    <w:p w14:paraId="2B0AE227" w14:textId="7C49C2F7" w:rsidR="00A74B5B" w:rsidRPr="001C72B2" w:rsidRDefault="00A74B5B" w:rsidP="00A74B5B">
      <w:pPr>
        <w:pStyle w:val="berschrift2"/>
      </w:pPr>
      <w:bookmarkStart w:id="86" w:name="_Toc66104919"/>
      <w:bookmarkStart w:id="87" w:name="_Toc66112405"/>
      <w:bookmarkStart w:id="88" w:name="_Toc66354580"/>
      <w:bookmarkStart w:id="89" w:name="_Toc72305811"/>
      <w:bookmarkStart w:id="90" w:name="_Toc72306643"/>
      <w:r w:rsidRPr="001C72B2">
        <w:t>3.2</w:t>
      </w:r>
      <w:r w:rsidRPr="001C72B2">
        <w:tab/>
        <w:t>Symbols</w:t>
      </w:r>
      <w:bookmarkEnd w:id="86"/>
      <w:bookmarkEnd w:id="87"/>
      <w:bookmarkEnd w:id="88"/>
      <w:bookmarkEnd w:id="89"/>
      <w:bookmarkEnd w:id="90"/>
    </w:p>
    <w:p w14:paraId="34C98461" w14:textId="7D5C8CDA" w:rsidR="00A74B5B" w:rsidRPr="001C72B2" w:rsidRDefault="00A74B5B" w:rsidP="00A74B5B">
      <w:r w:rsidRPr="001C72B2">
        <w:t>Void.</w:t>
      </w:r>
    </w:p>
    <w:p w14:paraId="058344EF" w14:textId="71B0B753" w:rsidR="009B3AE3" w:rsidRPr="001C72B2" w:rsidRDefault="00403AD6" w:rsidP="00466415">
      <w:pPr>
        <w:pStyle w:val="berschrift2"/>
      </w:pPr>
      <w:bookmarkStart w:id="91" w:name="_Toc66104920"/>
      <w:bookmarkStart w:id="92" w:name="_Toc66112406"/>
      <w:bookmarkStart w:id="93" w:name="_Toc66354581"/>
      <w:bookmarkStart w:id="94" w:name="_Toc72305812"/>
      <w:bookmarkStart w:id="95" w:name="_Toc72306644"/>
      <w:r w:rsidRPr="001C72B2">
        <w:t>3.</w:t>
      </w:r>
      <w:r w:rsidR="00A74B5B" w:rsidRPr="001C72B2">
        <w:t>3</w:t>
      </w:r>
      <w:r w:rsidR="009B3AE3" w:rsidRPr="001C72B2">
        <w:tab/>
      </w:r>
      <w:r w:rsidRPr="001C72B2">
        <w:t>Abbreviations</w:t>
      </w:r>
      <w:bookmarkEnd w:id="91"/>
      <w:bookmarkEnd w:id="92"/>
      <w:bookmarkEnd w:id="93"/>
      <w:bookmarkEnd w:id="94"/>
      <w:bookmarkEnd w:id="95"/>
    </w:p>
    <w:p w14:paraId="671BC6A5" w14:textId="4CAAA091" w:rsidR="00403AD6" w:rsidRPr="001C72B2" w:rsidRDefault="00403AD6" w:rsidP="00403AD6">
      <w:r w:rsidRPr="001C72B2">
        <w:t xml:space="preserve">For the purposes of the present document, the </w:t>
      </w:r>
      <w:r w:rsidR="00986124" w:rsidRPr="001C72B2">
        <w:t xml:space="preserve">abbreviations </w:t>
      </w:r>
      <w:r w:rsidRPr="001C72B2">
        <w:t>given in ETSI ES 201 873-1 [</w:t>
      </w:r>
      <w:r w:rsidRPr="001C72B2">
        <w:fldChar w:fldCharType="begin"/>
      </w:r>
      <w:r w:rsidRPr="001C72B2">
        <w:instrText xml:space="preserve">REF REF_ES201873_1 \h  \* MERGEFORMAT </w:instrText>
      </w:r>
      <w:r w:rsidRPr="001C72B2">
        <w:fldChar w:fldCharType="separate"/>
      </w:r>
      <w:r w:rsidR="00901235" w:rsidRPr="001C72B2">
        <w:t>1</w:t>
      </w:r>
      <w:r w:rsidRPr="001C72B2">
        <w:fldChar w:fldCharType="end"/>
      </w:r>
      <w:r w:rsidRPr="001C72B2">
        <w:t>], ETSI ES 201 873</w:t>
      </w:r>
      <w:r w:rsidRPr="001C72B2">
        <w:noBreakHyphen/>
        <w:t>4 [</w:t>
      </w:r>
      <w:r w:rsidRPr="001C72B2">
        <w:fldChar w:fldCharType="begin"/>
      </w:r>
      <w:r w:rsidRPr="001C72B2">
        <w:instrText xml:space="preserve">REF REF_ES201873_4  \h  \* MERGEFORMAT </w:instrText>
      </w:r>
      <w:r w:rsidRPr="001C72B2">
        <w:fldChar w:fldCharType="separate"/>
      </w:r>
      <w:r w:rsidR="00901235" w:rsidRPr="001C72B2">
        <w:t>2</w:t>
      </w:r>
      <w:r w:rsidRPr="001C72B2">
        <w:fldChar w:fldCharType="end"/>
      </w:r>
      <w:r w:rsidRPr="001C72B2">
        <w:t>], ETSI</w:t>
      </w:r>
      <w:r w:rsidR="00557982" w:rsidRPr="001C72B2">
        <w:t xml:space="preserve"> </w:t>
      </w:r>
      <w:r w:rsidRPr="001C72B2">
        <w:t>ES 201 873-5 [</w:t>
      </w:r>
      <w:r w:rsidRPr="001C72B2">
        <w:fldChar w:fldCharType="begin"/>
      </w:r>
      <w:r w:rsidRPr="001C72B2">
        <w:instrText xml:space="preserve">REF REF_ES201873_5  \h  \* MERGEFORMAT </w:instrText>
      </w:r>
      <w:r w:rsidRPr="001C72B2">
        <w:fldChar w:fldCharType="separate"/>
      </w:r>
      <w:r w:rsidR="00901235" w:rsidRPr="001C72B2">
        <w:t>3</w:t>
      </w:r>
      <w:r w:rsidRPr="001C72B2">
        <w:fldChar w:fldCharType="end"/>
      </w:r>
      <w:r w:rsidRPr="001C72B2">
        <w:t>]</w:t>
      </w:r>
      <w:r w:rsidR="00466415" w:rsidRPr="001C72B2">
        <w:t xml:space="preserve"> and</w:t>
      </w:r>
      <w:r w:rsidRPr="001C72B2">
        <w:t xml:space="preserve"> ETSI ES 201 873-6 [</w:t>
      </w:r>
      <w:r w:rsidRPr="001C72B2">
        <w:fldChar w:fldCharType="begin"/>
      </w:r>
      <w:r w:rsidRPr="001C72B2">
        <w:instrText xml:space="preserve">REF REF_ES201873_6  \h  \* MERGEFORMAT </w:instrText>
      </w:r>
      <w:r w:rsidRPr="001C72B2">
        <w:fldChar w:fldCharType="separate"/>
      </w:r>
      <w:r w:rsidR="00901235" w:rsidRPr="001C72B2">
        <w:t>4</w:t>
      </w:r>
      <w:r w:rsidRPr="001C72B2">
        <w:fldChar w:fldCharType="end"/>
      </w:r>
      <w:r w:rsidRPr="001C72B2">
        <w:t xml:space="preserve">] </w:t>
      </w:r>
      <w:r w:rsidR="00466415" w:rsidRPr="001C72B2">
        <w:t>apply.</w:t>
      </w:r>
    </w:p>
    <w:p w14:paraId="5C515FD8" w14:textId="77777777" w:rsidR="005A383C" w:rsidRPr="001C72B2" w:rsidRDefault="005A383C" w:rsidP="005A383C">
      <w:pPr>
        <w:pStyle w:val="berschrift1"/>
      </w:pPr>
      <w:bookmarkStart w:id="96" w:name="_Toc66104921"/>
      <w:bookmarkStart w:id="97" w:name="_Toc66112407"/>
      <w:bookmarkStart w:id="98" w:name="_Toc66354582"/>
      <w:bookmarkStart w:id="99" w:name="_Toc72305813"/>
      <w:bookmarkStart w:id="100" w:name="_Toc72306645"/>
      <w:r w:rsidRPr="001C72B2">
        <w:t>4</w:t>
      </w:r>
      <w:r w:rsidRPr="001C72B2">
        <w:tab/>
        <w:t>Package conformance and compatibility</w:t>
      </w:r>
      <w:bookmarkEnd w:id="96"/>
      <w:bookmarkEnd w:id="97"/>
      <w:bookmarkEnd w:id="98"/>
      <w:bookmarkEnd w:id="99"/>
      <w:bookmarkEnd w:id="100"/>
    </w:p>
    <w:p w14:paraId="38D6BA09" w14:textId="77777777" w:rsidR="005A383C" w:rsidRPr="001C72B2" w:rsidRDefault="005A383C" w:rsidP="005A383C">
      <w:r w:rsidRPr="001C72B2">
        <w:t>The package presented in the present document is identified by the package tag:</w:t>
      </w:r>
    </w:p>
    <w:p w14:paraId="20ABB992" w14:textId="2317DF7C" w:rsidR="005A383C" w:rsidRPr="001C72B2" w:rsidRDefault="005A383C" w:rsidP="005A383C">
      <w:r w:rsidRPr="001C72B2">
        <w:tab/>
      </w:r>
      <w:r w:rsidR="00466415" w:rsidRPr="001C72B2">
        <w:rPr>
          <w:rFonts w:ascii="Courier New" w:hAnsi="Courier New" w:cs="Courier New"/>
          <w:sz w:val="18"/>
          <w:szCs w:val="18"/>
        </w:rPr>
        <w:t>"</w:t>
      </w:r>
      <w:r w:rsidRPr="001C72B2">
        <w:rPr>
          <w:rFonts w:ascii="Courier New" w:hAnsi="Courier New" w:cs="Courier New"/>
          <w:sz w:val="18"/>
          <w:szCs w:val="18"/>
        </w:rPr>
        <w:t>TTCN-3:</w:t>
      </w:r>
      <w:r w:rsidR="00C837EA" w:rsidRPr="001C72B2">
        <w:rPr>
          <w:rFonts w:ascii="Courier New" w:hAnsi="Courier New" w:cs="Courier New"/>
          <w:sz w:val="18"/>
          <w:szCs w:val="18"/>
        </w:rPr>
        <w:t>2018 Object</w:t>
      </w:r>
      <w:r w:rsidR="001359C0" w:rsidRPr="001C72B2">
        <w:rPr>
          <w:rFonts w:ascii="Courier New" w:hAnsi="Courier New" w:cs="Courier New"/>
          <w:sz w:val="18"/>
          <w:szCs w:val="18"/>
        </w:rPr>
        <w:t>-</w:t>
      </w:r>
      <w:r w:rsidR="00C837EA" w:rsidRPr="001C72B2">
        <w:rPr>
          <w:rFonts w:ascii="Courier New" w:hAnsi="Courier New" w:cs="Courier New"/>
          <w:sz w:val="18"/>
          <w:szCs w:val="18"/>
        </w:rPr>
        <w:t>Oriented features</w:t>
      </w:r>
      <w:r w:rsidR="00466415" w:rsidRPr="001C72B2">
        <w:rPr>
          <w:rFonts w:ascii="Courier New" w:hAnsi="Courier New" w:cs="Courier New"/>
          <w:sz w:val="18"/>
          <w:szCs w:val="18"/>
        </w:rPr>
        <w:t>"</w:t>
      </w:r>
      <w:r w:rsidRPr="001C72B2">
        <w:t xml:space="preserve"> - to be used with modules complying with the present document</w:t>
      </w:r>
      <w:r w:rsidRPr="001C72B2">
        <w:rPr>
          <w:i/>
          <w:iCs/>
        </w:rPr>
        <w:t>.</w:t>
      </w:r>
    </w:p>
    <w:p w14:paraId="76FAE8C2" w14:textId="7E7DE70E" w:rsidR="005A383C" w:rsidRPr="001C72B2" w:rsidRDefault="005A383C" w:rsidP="005A383C">
      <w:pPr>
        <w:rPr>
          <w:color w:val="000000"/>
        </w:rPr>
      </w:pPr>
      <w:r w:rsidRPr="001C72B2">
        <w:rPr>
          <w:color w:val="000000"/>
        </w:rPr>
        <w:t xml:space="preserve">For an implementation claiming to conform to this package version, all features specified in the present document shall be implemented consistently with the requirements given in the present document and in </w:t>
      </w:r>
      <w:r w:rsidRPr="001C72B2">
        <w:t>ETSI ES 201 873</w:t>
      </w:r>
      <w:r w:rsidRPr="001C72B2">
        <w:noBreakHyphen/>
        <w:t>1 [</w:t>
      </w:r>
      <w:r w:rsidRPr="001C72B2">
        <w:fldChar w:fldCharType="begin"/>
      </w:r>
      <w:r w:rsidRPr="001C72B2">
        <w:instrText xml:space="preserve">REF REF_ES201873_1 \h </w:instrText>
      </w:r>
      <w:r w:rsidRPr="001C72B2">
        <w:fldChar w:fldCharType="separate"/>
      </w:r>
      <w:r w:rsidR="00901235" w:rsidRPr="001C72B2">
        <w:t>1</w:t>
      </w:r>
      <w:r w:rsidRPr="001C72B2">
        <w:fldChar w:fldCharType="end"/>
      </w:r>
      <w:r w:rsidRPr="001C72B2">
        <w:t>] and ETSI ES 201 873</w:t>
      </w:r>
      <w:r w:rsidRPr="001C72B2">
        <w:noBreakHyphen/>
        <w:t>4 [</w:t>
      </w:r>
      <w:r w:rsidRPr="001C72B2">
        <w:fldChar w:fldCharType="begin"/>
      </w:r>
      <w:r w:rsidRPr="001C72B2">
        <w:instrText xml:space="preserve">REF REF_ES201873_4 \h </w:instrText>
      </w:r>
      <w:r w:rsidRPr="001C72B2">
        <w:fldChar w:fldCharType="separate"/>
      </w:r>
      <w:r w:rsidR="00901235" w:rsidRPr="001C72B2">
        <w:t>2</w:t>
      </w:r>
      <w:r w:rsidRPr="001C72B2">
        <w:fldChar w:fldCharType="end"/>
      </w:r>
      <w:r w:rsidRPr="001C72B2">
        <w:t>]</w:t>
      </w:r>
      <w:r w:rsidRPr="001C72B2">
        <w:rPr>
          <w:color w:val="000000"/>
        </w:rPr>
        <w:t>.</w:t>
      </w:r>
    </w:p>
    <w:p w14:paraId="12C048B3" w14:textId="5E4FB36D" w:rsidR="005A383C" w:rsidRPr="001C72B2" w:rsidRDefault="005A383C" w:rsidP="005A383C">
      <w:r w:rsidRPr="001C72B2">
        <w:t>The package presented in the pre</w:t>
      </w:r>
      <w:r w:rsidR="000F680D" w:rsidRPr="001C72B2">
        <w:t>sent document is compatible to:</w:t>
      </w:r>
    </w:p>
    <w:p w14:paraId="75B1B5FE" w14:textId="4F8A5EB1" w:rsidR="005A383C" w:rsidRPr="001C72B2" w:rsidRDefault="005A383C" w:rsidP="005A383C">
      <w:pPr>
        <w:pStyle w:val="B1"/>
      </w:pPr>
      <w:r w:rsidRPr="001C72B2">
        <w:t>ETSI ES 201 873-1 [</w:t>
      </w:r>
      <w:r w:rsidRPr="001C72B2">
        <w:fldChar w:fldCharType="begin"/>
      </w:r>
      <w:r w:rsidRPr="001C72B2">
        <w:instrText xml:space="preserve">REF REF_ES201873_1 \h  \* MERGEFORMAT </w:instrText>
      </w:r>
      <w:r w:rsidRPr="001C72B2">
        <w:fldChar w:fldCharType="separate"/>
      </w:r>
      <w:r w:rsidR="00901235" w:rsidRPr="001C72B2">
        <w:t>1</w:t>
      </w:r>
      <w:r w:rsidRPr="001C72B2">
        <w:fldChar w:fldCharType="end"/>
      </w:r>
      <w:r w:rsidRPr="001C72B2">
        <w:t>], version 4.</w:t>
      </w:r>
      <w:r w:rsidR="00485CF9" w:rsidRPr="001C72B2">
        <w:t>10</w:t>
      </w:r>
      <w:r w:rsidRPr="001C72B2">
        <w:t>.1;</w:t>
      </w:r>
    </w:p>
    <w:p w14:paraId="3D9FCF9A" w14:textId="3677D96C" w:rsidR="005A383C" w:rsidRPr="001C72B2" w:rsidRDefault="005A383C" w:rsidP="005A383C">
      <w:pPr>
        <w:pStyle w:val="B1"/>
      </w:pPr>
      <w:r w:rsidRPr="001C72B2">
        <w:t>ETSI ES 201 873-4 [</w:t>
      </w:r>
      <w:r w:rsidRPr="001C72B2">
        <w:fldChar w:fldCharType="begin"/>
      </w:r>
      <w:r w:rsidRPr="001C72B2">
        <w:instrText xml:space="preserve">REF REF_ES201873_4 \h  \* MERGEFORMAT </w:instrText>
      </w:r>
      <w:r w:rsidRPr="001C72B2">
        <w:fldChar w:fldCharType="separate"/>
      </w:r>
      <w:r w:rsidR="00901235" w:rsidRPr="001C72B2">
        <w:t>2</w:t>
      </w:r>
      <w:r w:rsidRPr="001C72B2">
        <w:fldChar w:fldCharType="end"/>
      </w:r>
      <w:r w:rsidRPr="001C72B2">
        <w:t>], version 4.6.1;</w:t>
      </w:r>
    </w:p>
    <w:p w14:paraId="36EC2A60" w14:textId="32074C25" w:rsidR="005A383C" w:rsidRPr="001C72B2" w:rsidRDefault="005A383C" w:rsidP="005A383C">
      <w:pPr>
        <w:pStyle w:val="B1"/>
      </w:pPr>
      <w:r w:rsidRPr="001C72B2">
        <w:t>ETSI ES 201 873-5 [</w:t>
      </w:r>
      <w:r w:rsidRPr="001C72B2">
        <w:fldChar w:fldCharType="begin"/>
      </w:r>
      <w:r w:rsidRPr="001C72B2">
        <w:instrText xml:space="preserve">REF REF_ES201873_5 \h  \* MERGEFORMAT </w:instrText>
      </w:r>
      <w:r w:rsidRPr="001C72B2">
        <w:fldChar w:fldCharType="separate"/>
      </w:r>
      <w:r w:rsidR="00901235" w:rsidRPr="001C72B2">
        <w:t>3</w:t>
      </w:r>
      <w:r w:rsidRPr="001C72B2">
        <w:fldChar w:fldCharType="end"/>
      </w:r>
      <w:r w:rsidRPr="001C72B2">
        <w:t>], version 4.8.1;</w:t>
      </w:r>
    </w:p>
    <w:p w14:paraId="1D228024" w14:textId="39C98335" w:rsidR="005A383C" w:rsidRPr="001C72B2" w:rsidRDefault="005A383C" w:rsidP="005A383C">
      <w:pPr>
        <w:pStyle w:val="B1"/>
      </w:pPr>
      <w:r w:rsidRPr="001C72B2">
        <w:t>ETSI ES 201 873-6 [</w:t>
      </w:r>
      <w:r w:rsidRPr="001C72B2">
        <w:fldChar w:fldCharType="begin"/>
      </w:r>
      <w:r w:rsidRPr="001C72B2">
        <w:instrText xml:space="preserve">REF REF_ES201873_6 \h  \* MERGEFORMAT </w:instrText>
      </w:r>
      <w:r w:rsidRPr="001C72B2">
        <w:fldChar w:fldCharType="separate"/>
      </w:r>
      <w:r w:rsidR="00901235" w:rsidRPr="001C72B2">
        <w:t>4</w:t>
      </w:r>
      <w:r w:rsidRPr="001C72B2">
        <w:fldChar w:fldCharType="end"/>
      </w:r>
      <w:r w:rsidRPr="001C72B2">
        <w:t>], version 4.9.1;</w:t>
      </w:r>
    </w:p>
    <w:p w14:paraId="4F9AA1B2" w14:textId="39A09EAA" w:rsidR="005A383C" w:rsidRPr="001C72B2" w:rsidRDefault="005A383C" w:rsidP="005A383C">
      <w:pPr>
        <w:pStyle w:val="B1"/>
      </w:pPr>
      <w:r w:rsidRPr="001C72B2">
        <w:t>ETSI ES 201 873-7 [</w:t>
      </w:r>
      <w:r w:rsidRPr="001C72B2">
        <w:fldChar w:fldCharType="begin"/>
      </w:r>
      <w:r w:rsidRPr="001C72B2">
        <w:instrText xml:space="preserve">REF REF_ES201873_7 \h  \* MERGEFORMAT </w:instrText>
      </w:r>
      <w:r w:rsidRPr="001C72B2">
        <w:fldChar w:fldCharType="separate"/>
      </w:r>
      <w:r w:rsidR="00901235" w:rsidRPr="001C72B2">
        <w:t>i.1</w:t>
      </w:r>
      <w:r w:rsidRPr="001C72B2">
        <w:fldChar w:fldCharType="end"/>
      </w:r>
      <w:r w:rsidRPr="001C72B2">
        <w:t>];</w:t>
      </w:r>
    </w:p>
    <w:p w14:paraId="7A3A017A" w14:textId="785DA7D2" w:rsidR="005A383C" w:rsidRPr="001C72B2" w:rsidRDefault="005A383C" w:rsidP="005A383C">
      <w:pPr>
        <w:pStyle w:val="B1"/>
      </w:pPr>
      <w:r w:rsidRPr="001C72B2">
        <w:t>ETSI ES 201 873-8 [</w:t>
      </w:r>
      <w:r w:rsidRPr="001C72B2">
        <w:fldChar w:fldCharType="begin"/>
      </w:r>
      <w:r w:rsidRPr="001C72B2">
        <w:instrText xml:space="preserve">REF REF_ES201873_8 \h  \* MERGEFORMAT </w:instrText>
      </w:r>
      <w:r w:rsidRPr="001C72B2">
        <w:fldChar w:fldCharType="separate"/>
      </w:r>
      <w:r w:rsidR="00901235" w:rsidRPr="001C72B2">
        <w:t>i.2</w:t>
      </w:r>
      <w:r w:rsidRPr="001C72B2">
        <w:fldChar w:fldCharType="end"/>
      </w:r>
      <w:r w:rsidRPr="001C72B2">
        <w:t>];</w:t>
      </w:r>
    </w:p>
    <w:p w14:paraId="1E57A108" w14:textId="66FC8B49" w:rsidR="005A383C" w:rsidRPr="001C72B2" w:rsidRDefault="005A383C" w:rsidP="005A383C">
      <w:pPr>
        <w:pStyle w:val="B1"/>
      </w:pPr>
      <w:r w:rsidRPr="001C72B2">
        <w:t>ETSI ES 201 873-9 [</w:t>
      </w:r>
      <w:r w:rsidRPr="001C72B2">
        <w:fldChar w:fldCharType="begin"/>
      </w:r>
      <w:r w:rsidRPr="001C72B2">
        <w:instrText xml:space="preserve">REF REF_ES201873_9 \h  \* MERGEFORMAT </w:instrText>
      </w:r>
      <w:r w:rsidRPr="001C72B2">
        <w:fldChar w:fldCharType="separate"/>
      </w:r>
      <w:r w:rsidR="00901235" w:rsidRPr="001C72B2">
        <w:t>i.3</w:t>
      </w:r>
      <w:r w:rsidRPr="001C72B2">
        <w:fldChar w:fldCharType="end"/>
      </w:r>
      <w:r w:rsidRPr="001C72B2">
        <w:t>];</w:t>
      </w:r>
    </w:p>
    <w:p w14:paraId="22C95F30" w14:textId="25A6E7B0" w:rsidR="005A383C" w:rsidRPr="001C72B2" w:rsidRDefault="005A383C" w:rsidP="005A383C">
      <w:pPr>
        <w:pStyle w:val="B1"/>
      </w:pPr>
      <w:r w:rsidRPr="001C72B2">
        <w:t>ETSI ES 201 873-10 [</w:t>
      </w:r>
      <w:r w:rsidRPr="001C72B2">
        <w:fldChar w:fldCharType="begin"/>
      </w:r>
      <w:r w:rsidRPr="001C72B2">
        <w:instrText xml:space="preserve">REF REF_ES201873_10 \h  \* MERGEFORMAT </w:instrText>
      </w:r>
      <w:r w:rsidRPr="001C72B2">
        <w:fldChar w:fldCharType="separate"/>
      </w:r>
      <w:r w:rsidR="00901235" w:rsidRPr="001C72B2">
        <w:t>i.4</w:t>
      </w:r>
      <w:r w:rsidRPr="001C72B2">
        <w:fldChar w:fldCharType="end"/>
      </w:r>
      <w:r w:rsidRPr="001C72B2">
        <w:t>].</w:t>
      </w:r>
    </w:p>
    <w:p w14:paraId="22557F85" w14:textId="77777777" w:rsidR="005A383C" w:rsidRPr="001C72B2" w:rsidRDefault="005A383C" w:rsidP="005A383C">
      <w:r w:rsidRPr="001C72B2">
        <w:t>If later versions of those parts are available and should be used instead, the compatibility to the package presented in the present document has to be checked individually.</w:t>
      </w:r>
    </w:p>
    <w:p w14:paraId="10AF22D6" w14:textId="78E57BA4" w:rsidR="006913C7" w:rsidRPr="001C72B2" w:rsidRDefault="006913C7" w:rsidP="006913C7">
      <w:pPr>
        <w:pStyle w:val="berschrift1"/>
      </w:pPr>
      <w:bookmarkStart w:id="101" w:name="_Toc66104922"/>
      <w:bookmarkStart w:id="102" w:name="_Toc66112408"/>
      <w:bookmarkStart w:id="103" w:name="_Toc66354583"/>
      <w:bookmarkStart w:id="104" w:name="_Toc72305814"/>
      <w:bookmarkStart w:id="105" w:name="_Toc72306646"/>
      <w:r w:rsidRPr="001C72B2">
        <w:lastRenderedPageBreak/>
        <w:t>5</w:t>
      </w:r>
      <w:r w:rsidRPr="001C72B2">
        <w:tab/>
        <w:t>Package Concepts for the Core Language</w:t>
      </w:r>
      <w:bookmarkEnd w:id="101"/>
      <w:bookmarkEnd w:id="102"/>
      <w:bookmarkEnd w:id="103"/>
      <w:bookmarkEnd w:id="104"/>
      <w:bookmarkEnd w:id="105"/>
    </w:p>
    <w:p w14:paraId="6F1381E4" w14:textId="77777777" w:rsidR="006913C7" w:rsidRPr="001C72B2" w:rsidRDefault="006913C7" w:rsidP="006913C7">
      <w:pPr>
        <w:pStyle w:val="berschrift2"/>
      </w:pPr>
      <w:bookmarkStart w:id="106" w:name="_Toc66104923"/>
      <w:bookmarkStart w:id="107" w:name="_Toc66112409"/>
      <w:bookmarkStart w:id="108" w:name="_Toc66354584"/>
      <w:bookmarkStart w:id="109" w:name="_Toc72305815"/>
      <w:bookmarkStart w:id="110" w:name="_Toc72306647"/>
      <w:r w:rsidRPr="001C72B2">
        <w:t>5.0</w:t>
      </w:r>
      <w:r w:rsidRPr="001C72B2">
        <w:tab/>
        <w:t>General</w:t>
      </w:r>
      <w:bookmarkEnd w:id="106"/>
      <w:bookmarkEnd w:id="107"/>
      <w:bookmarkEnd w:id="108"/>
      <w:bookmarkEnd w:id="109"/>
      <w:bookmarkEnd w:id="110"/>
    </w:p>
    <w:p w14:paraId="24C5AF23" w14:textId="50BD52F6" w:rsidR="00C71A03" w:rsidRPr="001C72B2" w:rsidRDefault="003E0D98" w:rsidP="00466415">
      <w:pPr>
        <w:keepNext/>
        <w:rPr>
          <w:lang w:eastAsia="en-GB"/>
        </w:rPr>
      </w:pPr>
      <w:r w:rsidRPr="001C72B2">
        <w:rPr>
          <w:lang w:eastAsia="en-GB"/>
        </w:rPr>
        <w:t xml:space="preserve">This package defines </w:t>
      </w:r>
      <w:r w:rsidR="001507F9" w:rsidRPr="001C72B2">
        <w:rPr>
          <w:lang w:eastAsia="en-GB"/>
        </w:rPr>
        <w:t>o</w:t>
      </w:r>
      <w:r w:rsidRPr="001C72B2">
        <w:rPr>
          <w:lang w:eastAsia="en-GB"/>
        </w:rPr>
        <w:t>bjec</w:t>
      </w:r>
      <w:r w:rsidR="00557982" w:rsidRPr="001C72B2">
        <w:rPr>
          <w:lang w:eastAsia="en-GB"/>
        </w:rPr>
        <w:t>t</w:t>
      </w:r>
      <w:r w:rsidR="001507F9" w:rsidRPr="001C72B2">
        <w:rPr>
          <w:lang w:eastAsia="en-GB"/>
        </w:rPr>
        <w:t>-o</w:t>
      </w:r>
      <w:r w:rsidRPr="001C72B2">
        <w:rPr>
          <w:lang w:eastAsia="en-GB"/>
        </w:rPr>
        <w:t xml:space="preserve">riented features for TTCN-3, </w:t>
      </w:r>
      <w:r w:rsidR="00466415" w:rsidRPr="001C72B2">
        <w:rPr>
          <w:lang w:eastAsia="en-GB"/>
        </w:rPr>
        <w:t>i.e.</w:t>
      </w:r>
      <w:r w:rsidRPr="001C72B2">
        <w:rPr>
          <w:lang w:eastAsia="en-GB"/>
        </w:rPr>
        <w:t xml:space="preserve"> </w:t>
      </w:r>
      <w:r w:rsidR="00C71A03" w:rsidRPr="001C72B2">
        <w:rPr>
          <w:lang w:eastAsia="en-GB"/>
        </w:rPr>
        <w:t>it extends the TTCN-3 core language (ETSI ES 201 873</w:t>
      </w:r>
      <w:r w:rsidR="00466415" w:rsidRPr="001C72B2">
        <w:rPr>
          <w:lang w:eastAsia="en-GB"/>
        </w:rPr>
        <w:noBreakHyphen/>
      </w:r>
      <w:r w:rsidR="00C71A03" w:rsidRPr="001C72B2">
        <w:rPr>
          <w:lang w:eastAsia="en-GB"/>
        </w:rPr>
        <w:t>1</w:t>
      </w:r>
      <w:r w:rsidR="00870565" w:rsidRPr="001C72B2">
        <w:rPr>
          <w:lang w:eastAsia="en-GB"/>
        </w:rPr>
        <w:t xml:space="preserve"> [</w:t>
      </w:r>
      <w:r w:rsidR="00870565" w:rsidRPr="001C72B2">
        <w:rPr>
          <w:lang w:eastAsia="en-GB"/>
        </w:rPr>
        <w:fldChar w:fldCharType="begin"/>
      </w:r>
      <w:r w:rsidR="00870565" w:rsidRPr="001C72B2">
        <w:rPr>
          <w:lang w:eastAsia="en-GB"/>
        </w:rPr>
        <w:instrText xml:space="preserve">REF REF_ES201873_1 \h </w:instrText>
      </w:r>
      <w:r w:rsidR="00870565" w:rsidRPr="001C72B2">
        <w:rPr>
          <w:lang w:eastAsia="en-GB"/>
        </w:rPr>
      </w:r>
      <w:r w:rsidR="00870565" w:rsidRPr="001C72B2">
        <w:rPr>
          <w:lang w:eastAsia="en-GB"/>
        </w:rPr>
        <w:fldChar w:fldCharType="separate"/>
      </w:r>
      <w:r w:rsidR="00901235" w:rsidRPr="001C72B2">
        <w:t>1</w:t>
      </w:r>
      <w:r w:rsidR="00870565" w:rsidRPr="001C72B2">
        <w:rPr>
          <w:lang w:eastAsia="en-GB"/>
        </w:rPr>
        <w:fldChar w:fldCharType="end"/>
      </w:r>
      <w:r w:rsidR="00870565" w:rsidRPr="001C72B2">
        <w:rPr>
          <w:lang w:eastAsia="en-GB"/>
        </w:rPr>
        <w:t>]</w:t>
      </w:r>
      <w:r w:rsidR="00C71A03" w:rsidRPr="001C72B2">
        <w:rPr>
          <w:lang w:eastAsia="en-GB"/>
        </w:rPr>
        <w:t xml:space="preserve">) with well-known concepts from </w:t>
      </w:r>
      <w:r w:rsidR="001507F9" w:rsidRPr="001C72B2">
        <w:rPr>
          <w:lang w:eastAsia="en-GB"/>
        </w:rPr>
        <w:t>o</w:t>
      </w:r>
      <w:r w:rsidR="00C71A03" w:rsidRPr="001C72B2">
        <w:rPr>
          <w:lang w:eastAsia="en-GB"/>
        </w:rPr>
        <w:t>bject</w:t>
      </w:r>
      <w:r w:rsidR="001507F9" w:rsidRPr="001C72B2">
        <w:rPr>
          <w:lang w:eastAsia="en-GB"/>
        </w:rPr>
        <w:t>-o</w:t>
      </w:r>
      <w:r w:rsidR="00C71A03" w:rsidRPr="001C72B2">
        <w:rPr>
          <w:lang w:eastAsia="en-GB"/>
        </w:rPr>
        <w:t>riented programming and modelling languages. This package realizes the following concepts:</w:t>
      </w:r>
    </w:p>
    <w:p w14:paraId="7DE88F38" w14:textId="5189C5D0" w:rsidR="00C71A03" w:rsidRPr="001C72B2" w:rsidRDefault="006627EA" w:rsidP="00466415">
      <w:pPr>
        <w:pStyle w:val="B1"/>
        <w:rPr>
          <w:lang w:eastAsia="en-GB"/>
        </w:rPr>
      </w:pPr>
      <w:r w:rsidRPr="001C72B2">
        <w:rPr>
          <w:lang w:eastAsia="en-GB"/>
        </w:rPr>
        <w:t>c</w:t>
      </w:r>
      <w:r w:rsidR="00C71A03" w:rsidRPr="001C72B2">
        <w:rPr>
          <w:lang w:eastAsia="en-GB"/>
        </w:rPr>
        <w:t>lasses (</w:t>
      </w:r>
      <w:r w:rsidR="00466415" w:rsidRPr="001C72B2">
        <w:rPr>
          <w:lang w:eastAsia="en-GB"/>
        </w:rPr>
        <w:t>i.e.</w:t>
      </w:r>
      <w:r w:rsidRPr="001C72B2">
        <w:rPr>
          <w:lang w:eastAsia="en-GB"/>
        </w:rPr>
        <w:t xml:space="preserve"> class definition, scope rules, abstract and external classes, refinement, constructors, destructors, methods, visibility, and built-in classes)</w:t>
      </w:r>
      <w:r w:rsidR="000F680D" w:rsidRPr="001C72B2">
        <w:rPr>
          <w:lang w:eastAsia="en-GB"/>
        </w:rPr>
        <w:t>;</w:t>
      </w:r>
    </w:p>
    <w:p w14:paraId="5ADC5F32" w14:textId="1492B702" w:rsidR="00C71A03" w:rsidRPr="001C72B2" w:rsidRDefault="006627EA" w:rsidP="00466415">
      <w:pPr>
        <w:pStyle w:val="B1"/>
        <w:rPr>
          <w:lang w:eastAsia="en-GB"/>
        </w:rPr>
      </w:pPr>
      <w:r w:rsidRPr="001C72B2">
        <w:rPr>
          <w:lang w:eastAsia="en-GB"/>
        </w:rPr>
        <w:t>o</w:t>
      </w:r>
      <w:r w:rsidR="00C71A03" w:rsidRPr="001C72B2">
        <w:rPr>
          <w:lang w:eastAsia="en-GB"/>
        </w:rPr>
        <w:t>bjects</w:t>
      </w:r>
      <w:r w:rsidRPr="001C72B2">
        <w:rPr>
          <w:lang w:eastAsia="en-GB"/>
        </w:rPr>
        <w:t xml:space="preserve"> (</w:t>
      </w:r>
      <w:r w:rsidR="00466415" w:rsidRPr="001C72B2">
        <w:rPr>
          <w:lang w:eastAsia="en-GB"/>
        </w:rPr>
        <w:t>i.e.</w:t>
      </w:r>
      <w:r w:rsidRPr="001C72B2">
        <w:rPr>
          <w:lang w:eastAsia="en-GB"/>
        </w:rPr>
        <w:t xml:space="preserve"> ownership, object references, select class-statement, dynamic class discrimi</w:t>
      </w:r>
      <w:r w:rsidR="00557982" w:rsidRPr="001C72B2">
        <w:rPr>
          <w:lang w:eastAsia="en-GB"/>
        </w:rPr>
        <w:t>n</w:t>
      </w:r>
      <w:r w:rsidRPr="001C72B2">
        <w:rPr>
          <w:lang w:eastAsia="en-GB"/>
        </w:rPr>
        <w:t>ation and casting)</w:t>
      </w:r>
      <w:r w:rsidR="000F680D" w:rsidRPr="001C72B2">
        <w:rPr>
          <w:lang w:eastAsia="en-GB"/>
        </w:rPr>
        <w:t>;</w:t>
      </w:r>
      <w:r w:rsidRPr="001C72B2">
        <w:rPr>
          <w:lang w:eastAsia="en-GB"/>
        </w:rPr>
        <w:t xml:space="preserve"> and</w:t>
      </w:r>
    </w:p>
    <w:p w14:paraId="6461FC3A" w14:textId="127542CF" w:rsidR="00C71A03" w:rsidRPr="001C72B2" w:rsidRDefault="006627EA" w:rsidP="00466415">
      <w:pPr>
        <w:pStyle w:val="B1"/>
        <w:rPr>
          <w:lang w:eastAsia="en-GB"/>
        </w:rPr>
      </w:pPr>
      <w:r w:rsidRPr="001C72B2">
        <w:rPr>
          <w:lang w:eastAsia="en-GB"/>
        </w:rPr>
        <w:t>e</w:t>
      </w:r>
      <w:r w:rsidR="00C71A03" w:rsidRPr="001C72B2">
        <w:rPr>
          <w:lang w:eastAsia="en-GB"/>
        </w:rPr>
        <w:t>xception handling</w:t>
      </w:r>
      <w:r w:rsidRPr="001C72B2">
        <w:rPr>
          <w:lang w:eastAsia="en-GB"/>
        </w:rPr>
        <w:t xml:space="preserve"> (</w:t>
      </w:r>
      <w:r w:rsidR="00466415" w:rsidRPr="001C72B2">
        <w:rPr>
          <w:lang w:eastAsia="en-GB"/>
        </w:rPr>
        <w:t>i.e.</w:t>
      </w:r>
      <w:r w:rsidRPr="001C72B2">
        <w:rPr>
          <w:lang w:eastAsia="en-GB"/>
        </w:rPr>
        <w:t xml:space="preserve"> ability to define exception handling for functions, external functions, altsteps and test cases)</w:t>
      </w:r>
      <w:r w:rsidR="00C71A03" w:rsidRPr="001C72B2">
        <w:rPr>
          <w:lang w:eastAsia="en-GB"/>
        </w:rPr>
        <w:t>.</w:t>
      </w:r>
    </w:p>
    <w:p w14:paraId="5DE1D802" w14:textId="7B9859FA" w:rsidR="00F20467" w:rsidRPr="001C72B2" w:rsidRDefault="00F20467" w:rsidP="006913C7">
      <w:pPr>
        <w:pStyle w:val="berschrift2"/>
      </w:pPr>
      <w:bookmarkStart w:id="111" w:name="_Toc66104924"/>
      <w:bookmarkStart w:id="112" w:name="_Toc66112410"/>
      <w:bookmarkStart w:id="113" w:name="_Toc66354585"/>
      <w:bookmarkStart w:id="114" w:name="_Toc72305816"/>
      <w:bookmarkStart w:id="115" w:name="_Toc72306648"/>
      <w:r w:rsidRPr="001C72B2">
        <w:t>5</w:t>
      </w:r>
      <w:r w:rsidR="006913C7" w:rsidRPr="001C72B2">
        <w:t>.1</w:t>
      </w:r>
      <w:r w:rsidRPr="001C72B2">
        <w:tab/>
      </w:r>
      <w:r w:rsidR="006913C7" w:rsidRPr="001C72B2">
        <w:t>Classes and Objects</w:t>
      </w:r>
      <w:bookmarkEnd w:id="111"/>
      <w:bookmarkEnd w:id="112"/>
      <w:bookmarkEnd w:id="113"/>
      <w:bookmarkEnd w:id="114"/>
      <w:bookmarkEnd w:id="115"/>
    </w:p>
    <w:p w14:paraId="3C28AEAD" w14:textId="5D8C363A" w:rsidR="00F20467" w:rsidRPr="001C72B2" w:rsidRDefault="00F20467" w:rsidP="006913C7">
      <w:pPr>
        <w:pStyle w:val="berschrift3"/>
      </w:pPr>
      <w:bookmarkStart w:id="116" w:name="_Toc66104925"/>
      <w:bookmarkStart w:id="117" w:name="_Toc66112411"/>
      <w:bookmarkStart w:id="118" w:name="_Toc66354586"/>
      <w:bookmarkStart w:id="119" w:name="_Toc72305817"/>
      <w:bookmarkStart w:id="120" w:name="_Toc72306649"/>
      <w:r w:rsidRPr="001C72B2">
        <w:t>5.</w:t>
      </w:r>
      <w:r w:rsidR="006913C7" w:rsidRPr="001C72B2">
        <w:t>1.</w:t>
      </w:r>
      <w:r w:rsidRPr="001C72B2">
        <w:t>0</w:t>
      </w:r>
      <w:r w:rsidRPr="001C72B2">
        <w:tab/>
        <w:t>General</w:t>
      </w:r>
      <w:bookmarkEnd w:id="116"/>
      <w:bookmarkEnd w:id="117"/>
      <w:bookmarkEnd w:id="118"/>
      <w:bookmarkEnd w:id="119"/>
      <w:bookmarkEnd w:id="120"/>
    </w:p>
    <w:p w14:paraId="7FC1F68A" w14:textId="2EB78262" w:rsidR="00F20467" w:rsidRPr="001C72B2" w:rsidRDefault="00D03D26" w:rsidP="00F20467">
      <w:r w:rsidRPr="001C72B2">
        <w:t xml:space="preserve">This </w:t>
      </w:r>
      <w:r w:rsidR="00466415" w:rsidRPr="001C72B2">
        <w:t>clause</w:t>
      </w:r>
      <w:r w:rsidRPr="001C72B2">
        <w:t xml:space="preserve"> introduces the concepts of class types and their values, called objects</w:t>
      </w:r>
      <w:r w:rsidR="00694557" w:rsidRPr="001C72B2">
        <w:t xml:space="preserve"> as well as the operations allowed to be applied to these objects.</w:t>
      </w:r>
    </w:p>
    <w:p w14:paraId="48D96E21" w14:textId="7FC1D6F4" w:rsidR="00F20467" w:rsidRPr="001C72B2" w:rsidRDefault="00F20467" w:rsidP="006913C7">
      <w:pPr>
        <w:pStyle w:val="berschrift3"/>
      </w:pPr>
      <w:bookmarkStart w:id="121" w:name="_Toc66104926"/>
      <w:bookmarkStart w:id="122" w:name="_Toc66112412"/>
      <w:bookmarkStart w:id="123" w:name="_Toc66354587"/>
      <w:bookmarkStart w:id="124" w:name="_Toc72305818"/>
      <w:bookmarkStart w:id="125" w:name="_Toc72306650"/>
      <w:r w:rsidRPr="001C72B2">
        <w:t>5.1</w:t>
      </w:r>
      <w:r w:rsidR="006913C7" w:rsidRPr="001C72B2">
        <w:t>.1</w:t>
      </w:r>
      <w:r w:rsidRPr="001C72B2">
        <w:tab/>
        <w:t>Classes</w:t>
      </w:r>
      <w:bookmarkEnd w:id="121"/>
      <w:bookmarkEnd w:id="122"/>
      <w:bookmarkEnd w:id="123"/>
      <w:bookmarkEnd w:id="124"/>
      <w:bookmarkEnd w:id="125"/>
    </w:p>
    <w:p w14:paraId="073535C0" w14:textId="6FF2008E" w:rsidR="006627EA" w:rsidRPr="001C72B2" w:rsidRDefault="006627EA" w:rsidP="006627EA">
      <w:pPr>
        <w:pStyle w:val="berschrift4"/>
      </w:pPr>
      <w:bookmarkStart w:id="126" w:name="_Toc66104927"/>
      <w:bookmarkStart w:id="127" w:name="_Toc66112413"/>
      <w:bookmarkStart w:id="128" w:name="_Toc66354588"/>
      <w:bookmarkStart w:id="129" w:name="_Toc72305819"/>
      <w:bookmarkStart w:id="130" w:name="_Toc72306651"/>
      <w:r w:rsidRPr="001C72B2">
        <w:t>5.1.1.0</w:t>
      </w:r>
      <w:r w:rsidRPr="001C72B2">
        <w:tab/>
        <w:t>General</w:t>
      </w:r>
      <w:bookmarkEnd w:id="126"/>
      <w:bookmarkEnd w:id="127"/>
      <w:bookmarkEnd w:id="128"/>
      <w:bookmarkEnd w:id="129"/>
      <w:bookmarkEnd w:id="130"/>
    </w:p>
    <w:p w14:paraId="66161C0B" w14:textId="77777777" w:rsidR="00F15815" w:rsidRPr="001C72B2" w:rsidRDefault="00F15815" w:rsidP="00F15815">
      <w:pPr>
        <w:rPr>
          <w:b/>
          <w:i/>
        </w:rPr>
      </w:pPr>
      <w:r w:rsidRPr="001C72B2">
        <w:rPr>
          <w:b/>
          <w:i/>
        </w:rPr>
        <w:t>Syntactical Structure</w:t>
      </w:r>
    </w:p>
    <w:p w14:paraId="793EAE3B" w14:textId="54D71B36" w:rsidR="00F15815" w:rsidRPr="001C72B2" w:rsidRDefault="00F15815" w:rsidP="00292CBE">
      <w:pPr>
        <w:pStyle w:val="PL"/>
        <w:rPr>
          <w:noProof w:val="0"/>
        </w:rPr>
      </w:pPr>
      <w:r w:rsidRPr="001C72B2">
        <w:rPr>
          <w:noProof w:val="0"/>
        </w:rPr>
        <w:t>[</w:t>
      </w:r>
      <w:r w:rsidRPr="001C72B2">
        <w:rPr>
          <w:b/>
          <w:noProof w:val="0"/>
        </w:rPr>
        <w:t>public</w:t>
      </w:r>
      <w:r w:rsidRPr="001C72B2">
        <w:rPr>
          <w:noProof w:val="0"/>
        </w:rPr>
        <w:t xml:space="preserve"> | </w:t>
      </w:r>
      <w:r w:rsidRPr="001C72B2">
        <w:rPr>
          <w:b/>
          <w:noProof w:val="0"/>
        </w:rPr>
        <w:t>private</w:t>
      </w:r>
      <w:r w:rsidRPr="001C72B2">
        <w:rPr>
          <w:noProof w:val="0"/>
        </w:rPr>
        <w:t xml:space="preserve">] </w:t>
      </w:r>
      <w:r w:rsidRPr="001C72B2">
        <w:rPr>
          <w:noProof w:val="0"/>
        </w:rPr>
        <w:br/>
      </w:r>
      <w:r w:rsidRPr="001C72B2">
        <w:rPr>
          <w:b/>
          <w:noProof w:val="0"/>
        </w:rPr>
        <w:t>type</w:t>
      </w:r>
      <w:r w:rsidRPr="001C72B2">
        <w:rPr>
          <w:noProof w:val="0"/>
        </w:rPr>
        <w:t xml:space="preserve"> </w:t>
      </w:r>
      <w:r w:rsidR="00694557" w:rsidRPr="001C72B2">
        <w:rPr>
          <w:noProof w:val="0"/>
        </w:rPr>
        <w:t>[</w:t>
      </w:r>
      <w:r w:rsidR="00694557" w:rsidRPr="001C72B2">
        <w:rPr>
          <w:b/>
          <w:noProof w:val="0"/>
        </w:rPr>
        <w:t>external</w:t>
      </w:r>
      <w:r w:rsidR="00694557" w:rsidRPr="001C72B2">
        <w:rPr>
          <w:noProof w:val="0"/>
        </w:rPr>
        <w:t xml:space="preserve">] </w:t>
      </w:r>
      <w:r w:rsidRPr="001C72B2">
        <w:rPr>
          <w:b/>
          <w:noProof w:val="0"/>
        </w:rPr>
        <w:t>class</w:t>
      </w:r>
      <w:r w:rsidRPr="001C72B2">
        <w:rPr>
          <w:noProof w:val="0"/>
        </w:rPr>
        <w:t xml:space="preserve"> </w:t>
      </w:r>
      <w:r w:rsidR="00694557" w:rsidRPr="001C72B2">
        <w:rPr>
          <w:noProof w:val="0"/>
        </w:rPr>
        <w:t>[</w:t>
      </w:r>
      <w:r w:rsidR="00694557" w:rsidRPr="001C72B2">
        <w:rPr>
          <w:b/>
          <w:noProof w:val="0"/>
        </w:rPr>
        <w:t>@final</w:t>
      </w:r>
      <w:r w:rsidR="00694557" w:rsidRPr="001C72B2">
        <w:rPr>
          <w:noProof w:val="0"/>
        </w:rPr>
        <w:t xml:space="preserve"> |</w:t>
      </w:r>
      <w:r w:rsidR="00694557" w:rsidRPr="001C72B2">
        <w:rPr>
          <w:b/>
          <w:noProof w:val="0"/>
        </w:rPr>
        <w:t>@abstract</w:t>
      </w:r>
      <w:r w:rsidR="00260E9D" w:rsidRPr="001C72B2">
        <w:rPr>
          <w:b/>
          <w:noProof w:val="0"/>
        </w:rPr>
        <w:t xml:space="preserve"> </w:t>
      </w:r>
      <w:r w:rsidR="00260E9D" w:rsidRPr="001C72B2">
        <w:rPr>
          <w:noProof w:val="0"/>
        </w:rPr>
        <w:t>| @trait</w:t>
      </w:r>
      <w:r w:rsidR="00694557" w:rsidRPr="001C72B2">
        <w:rPr>
          <w:noProof w:val="0"/>
        </w:rPr>
        <w:t xml:space="preserve">] </w:t>
      </w:r>
      <w:r w:rsidR="00694557" w:rsidRPr="001C72B2">
        <w:rPr>
          <w:noProof w:val="0"/>
        </w:rPr>
        <w:br/>
      </w:r>
      <w:r w:rsidRPr="001C72B2">
        <w:rPr>
          <w:i/>
          <w:noProof w:val="0"/>
        </w:rPr>
        <w:t>Identifier</w:t>
      </w:r>
      <w:r w:rsidRPr="001C72B2">
        <w:rPr>
          <w:noProof w:val="0"/>
        </w:rPr>
        <w:t xml:space="preserve"> [</w:t>
      </w:r>
      <w:r w:rsidRPr="001C72B2">
        <w:rPr>
          <w:b/>
          <w:noProof w:val="0"/>
        </w:rPr>
        <w:t>extends</w:t>
      </w:r>
      <w:r w:rsidRPr="001C72B2">
        <w:rPr>
          <w:noProof w:val="0"/>
        </w:rPr>
        <w:t xml:space="preserve"> </w:t>
      </w:r>
      <w:r w:rsidR="00574B51" w:rsidRPr="001C72B2">
        <w:rPr>
          <w:i/>
          <w:noProof w:val="0"/>
        </w:rPr>
        <w:t>ClassType</w:t>
      </w:r>
      <w:r w:rsidR="00260E9D" w:rsidRPr="001C72B2">
        <w:rPr>
          <w:i/>
          <w:noProof w:val="0"/>
        </w:rPr>
        <w:t xml:space="preserve"> </w:t>
      </w:r>
      <w:r w:rsidR="00260E9D" w:rsidRPr="001C72B2">
        <w:rPr>
          <w:iCs/>
          <w:noProof w:val="0"/>
        </w:rPr>
        <w:t>{</w:t>
      </w:r>
      <w:r w:rsidR="00260E9D" w:rsidRPr="001C72B2">
        <w:rPr>
          <w:noProof w:val="0"/>
        </w:rPr>
        <w:t xml:space="preserve">"," </w:t>
      </w:r>
      <w:r w:rsidR="00260E9D" w:rsidRPr="001C72B2">
        <w:rPr>
          <w:i/>
          <w:iCs/>
          <w:noProof w:val="0"/>
        </w:rPr>
        <w:t>Identifier</w:t>
      </w:r>
      <w:r w:rsidR="00260E9D" w:rsidRPr="001C72B2">
        <w:rPr>
          <w:noProof w:val="0"/>
        </w:rPr>
        <w:t>}</w:t>
      </w:r>
      <w:r w:rsidRPr="001C72B2">
        <w:rPr>
          <w:noProof w:val="0"/>
        </w:rPr>
        <w:t xml:space="preserve">] </w:t>
      </w:r>
      <w:r w:rsidR="00694557" w:rsidRPr="001C72B2">
        <w:rPr>
          <w:noProof w:val="0"/>
        </w:rPr>
        <w:br/>
        <w:t>[</w:t>
      </w:r>
      <w:r w:rsidR="00694557" w:rsidRPr="001C72B2">
        <w:rPr>
          <w:i/>
          <w:noProof w:val="0"/>
        </w:rPr>
        <w:t>runsOnSpec</w:t>
      </w:r>
      <w:r w:rsidR="00694557" w:rsidRPr="001C72B2">
        <w:rPr>
          <w:noProof w:val="0"/>
        </w:rPr>
        <w:t>] [</w:t>
      </w:r>
      <w:r w:rsidR="00694557" w:rsidRPr="001C72B2">
        <w:rPr>
          <w:i/>
          <w:noProof w:val="0"/>
        </w:rPr>
        <w:t>systemSpec</w:t>
      </w:r>
      <w:r w:rsidR="00694557" w:rsidRPr="001C72B2">
        <w:rPr>
          <w:noProof w:val="0"/>
        </w:rPr>
        <w:t>] [</w:t>
      </w:r>
      <w:r w:rsidR="00694557" w:rsidRPr="001C72B2">
        <w:rPr>
          <w:i/>
          <w:noProof w:val="0"/>
        </w:rPr>
        <w:t>mtcSpec</w:t>
      </w:r>
      <w:r w:rsidR="00694557" w:rsidRPr="001C72B2">
        <w:rPr>
          <w:noProof w:val="0"/>
        </w:rPr>
        <w:t>]</w:t>
      </w:r>
      <w:r w:rsidR="00694557" w:rsidRPr="001C72B2">
        <w:rPr>
          <w:noProof w:val="0"/>
        </w:rPr>
        <w:br/>
      </w:r>
      <w:r w:rsidR="00466415" w:rsidRPr="001C72B2">
        <w:rPr>
          <w:noProof w:val="0"/>
        </w:rPr>
        <w:t>"</w:t>
      </w:r>
      <w:r w:rsidRPr="001C72B2">
        <w:rPr>
          <w:noProof w:val="0"/>
        </w:rPr>
        <w:t>{</w:t>
      </w:r>
      <w:r w:rsidR="00466415" w:rsidRPr="001C72B2">
        <w:rPr>
          <w:noProof w:val="0"/>
        </w:rPr>
        <w:t>"</w:t>
      </w:r>
      <w:r w:rsidRPr="001C72B2">
        <w:rPr>
          <w:noProof w:val="0"/>
        </w:rPr>
        <w:t xml:space="preserve"> {</w:t>
      </w:r>
      <w:r w:rsidRPr="001C72B2">
        <w:rPr>
          <w:i/>
          <w:noProof w:val="0"/>
        </w:rPr>
        <w:t>ClassMember</w:t>
      </w:r>
      <w:r w:rsidRPr="001C72B2">
        <w:rPr>
          <w:noProof w:val="0"/>
        </w:rPr>
        <w:t xml:space="preserve">} </w:t>
      </w:r>
      <w:r w:rsidR="00466415" w:rsidRPr="001C72B2">
        <w:rPr>
          <w:noProof w:val="0"/>
        </w:rPr>
        <w:t>"</w:t>
      </w:r>
      <w:r w:rsidRPr="001C72B2">
        <w:rPr>
          <w:noProof w:val="0"/>
        </w:rPr>
        <w:t>}</w:t>
      </w:r>
      <w:r w:rsidR="00466415" w:rsidRPr="001C72B2">
        <w:rPr>
          <w:noProof w:val="0"/>
        </w:rPr>
        <w:t>"</w:t>
      </w:r>
      <w:r w:rsidRPr="001C72B2">
        <w:rPr>
          <w:noProof w:val="0"/>
        </w:rPr>
        <w:t xml:space="preserve"> </w:t>
      </w:r>
      <w:r w:rsidRPr="001C72B2">
        <w:rPr>
          <w:noProof w:val="0"/>
        </w:rPr>
        <w:br/>
        <w:t>[</w:t>
      </w:r>
      <w:r w:rsidRPr="001C72B2">
        <w:rPr>
          <w:b/>
          <w:noProof w:val="0"/>
        </w:rPr>
        <w:t>finally</w:t>
      </w:r>
      <w:r w:rsidRPr="001C72B2">
        <w:rPr>
          <w:noProof w:val="0"/>
        </w:rPr>
        <w:t xml:space="preserve"> </w:t>
      </w:r>
      <w:r w:rsidRPr="001C72B2">
        <w:rPr>
          <w:i/>
          <w:noProof w:val="0"/>
        </w:rPr>
        <w:t>StatementBlock</w:t>
      </w:r>
      <w:r w:rsidRPr="001C72B2">
        <w:rPr>
          <w:noProof w:val="0"/>
        </w:rPr>
        <w:t>]</w:t>
      </w:r>
    </w:p>
    <w:p w14:paraId="0C58C8CA" w14:textId="77777777" w:rsidR="000F680D" w:rsidRPr="001C72B2" w:rsidRDefault="000F680D" w:rsidP="00292CBE">
      <w:pPr>
        <w:pStyle w:val="PL"/>
        <w:rPr>
          <w:noProof w:val="0"/>
        </w:rPr>
      </w:pPr>
    </w:p>
    <w:p w14:paraId="74AEFE46" w14:textId="5CFF8D24" w:rsidR="00F15815" w:rsidRPr="001C72B2" w:rsidRDefault="00F15815" w:rsidP="00F15815">
      <w:pPr>
        <w:rPr>
          <w:b/>
          <w:i/>
        </w:rPr>
      </w:pPr>
      <w:r w:rsidRPr="001C72B2">
        <w:rPr>
          <w:b/>
          <w:i/>
        </w:rPr>
        <w:t>Semantic Description</w:t>
      </w:r>
    </w:p>
    <w:p w14:paraId="325ED135" w14:textId="4D8B99EB" w:rsidR="00574B51" w:rsidRPr="001C72B2" w:rsidRDefault="00F15815" w:rsidP="00574B51">
      <w:r w:rsidRPr="001C72B2">
        <w:t xml:space="preserve">A class is a type where the values are called objects. A class can declare fields </w:t>
      </w:r>
      <w:r w:rsidR="0012577C" w:rsidRPr="001C72B2">
        <w:t>(variables, constants, templates, timers, classes)</w:t>
      </w:r>
      <w:r w:rsidR="000A2073" w:rsidRPr="001C72B2">
        <w:t>,</w:t>
      </w:r>
      <w:r w:rsidRPr="001C72B2">
        <w:t xml:space="preserve"> methods </w:t>
      </w:r>
      <w:r w:rsidR="000A2073" w:rsidRPr="001C72B2">
        <w:t xml:space="preserve">and properties </w:t>
      </w:r>
      <w:r w:rsidRPr="001C72B2">
        <w:t>as its members. Each member name inside the class shall be unique, there is no overloading. The private and protected fields and methods are only accessible by the methods of the class, while the public members of the class can be accessed also from behaviour not defined in the class. The private members of the class can be accessed directly only by members of the class itself.</w:t>
      </w:r>
      <w:r w:rsidR="00161B04" w:rsidRPr="001C72B2">
        <w:t xml:space="preserve"> All members which are neither private nor public are protected and can also be accessed by members of subclasses.</w:t>
      </w:r>
    </w:p>
    <w:p w14:paraId="785DB28C" w14:textId="7A8CB41E" w:rsidR="00F15815" w:rsidRPr="001C72B2" w:rsidRDefault="00574B51" w:rsidP="00574B51">
      <w:r w:rsidRPr="001C72B2">
        <w:t>All fields may be declared without initializer, even const and template fields.</w:t>
      </w:r>
    </w:p>
    <w:p w14:paraId="6FF5191E" w14:textId="77777777" w:rsidR="00260E9D" w:rsidRPr="001C72B2" w:rsidRDefault="00260E9D" w:rsidP="00260E9D">
      <w:r w:rsidRPr="001C72B2">
        <w:t>A class can be declared with the @trait modifier. Such a class is called a trait class. Other classes are called normal classes. A trait class is an abstract class and can not be instantiated. It also shall only declare methods without function bodies as members and no constructor.</w:t>
      </w:r>
    </w:p>
    <w:p w14:paraId="3D978D16" w14:textId="7F9CA2AF" w:rsidR="00F15815" w:rsidRPr="001C72B2" w:rsidRDefault="00F15815" w:rsidP="00F15815">
      <w:r w:rsidRPr="001C72B2">
        <w:t>A</w:t>
      </w:r>
      <w:r w:rsidR="00260E9D" w:rsidRPr="001C72B2">
        <w:t xml:space="preserve"> normal</w:t>
      </w:r>
      <w:r w:rsidRPr="001C72B2">
        <w:t xml:space="preserve"> class can extend</w:t>
      </w:r>
      <w:r w:rsidR="00260E9D" w:rsidRPr="001C72B2">
        <w:t xml:space="preserve"> at most one</w:t>
      </w:r>
      <w:r w:rsidRPr="001C72B2">
        <w:t xml:space="preserve"> other </w:t>
      </w:r>
      <w:r w:rsidR="00260E9D" w:rsidRPr="001C72B2">
        <w:t xml:space="preserve">normal </w:t>
      </w:r>
      <w:r w:rsidRPr="001C72B2">
        <w:t>class</w:t>
      </w:r>
      <w:r w:rsidR="00260E9D" w:rsidRPr="001C72B2">
        <w:t xml:space="preserve"> and also any number of trait classes</w:t>
      </w:r>
      <w:r w:rsidRPr="001C72B2">
        <w:t xml:space="preserve">. The extended </w:t>
      </w:r>
      <w:r w:rsidR="00260E9D" w:rsidRPr="001C72B2">
        <w:t xml:space="preserve">normal </w:t>
      </w:r>
      <w:r w:rsidRPr="001C72B2">
        <w:t>class is called the superclass</w:t>
      </w:r>
      <w:r w:rsidR="00260E9D" w:rsidRPr="001C72B2">
        <w:t>, the extended trait classes are called the supertraits</w:t>
      </w:r>
      <w:r w:rsidRPr="001C72B2">
        <w:t>, while the extending class is called the subclass</w:t>
      </w:r>
      <w:r w:rsidR="00260E9D" w:rsidRPr="001C72B2">
        <w:t xml:space="preserve"> of all the classes it extends</w:t>
      </w:r>
      <w:r w:rsidRPr="001C72B2">
        <w:t xml:space="preserve">. </w:t>
      </w:r>
      <w:r w:rsidR="00260E9D" w:rsidRPr="001C72B2">
        <w:t xml:space="preserve">Trait classes can only extend trait classes but not normal classes. </w:t>
      </w:r>
      <w:r w:rsidRPr="001C72B2">
        <w:t xml:space="preserve">The resulting type of a class definition is the set of object instances of the class itself and all instances of its direct or indirect subclasses. A subclass is a subtype of its direct and indirect superclasses </w:t>
      </w:r>
      <w:r w:rsidR="00260E9D" w:rsidRPr="001C72B2">
        <w:t xml:space="preserve">and supertraits </w:t>
      </w:r>
      <w:r w:rsidRPr="001C72B2">
        <w:t xml:space="preserve">and its object instances are type compatible with them. </w:t>
      </w:r>
      <w:r w:rsidR="00D10FD0" w:rsidRPr="001C72B2">
        <w:t xml:space="preserve">If a class does not explicitly extend another class type, it implicitly extends the root class type </w:t>
      </w:r>
      <w:r w:rsidR="0012577C" w:rsidRPr="001C72B2">
        <w:rPr>
          <w:rFonts w:ascii="Courier New" w:hAnsi="Courier New" w:cs="Courier New"/>
          <w:b/>
          <w:bCs/>
        </w:rPr>
        <w:t>object</w:t>
      </w:r>
      <w:r w:rsidR="00D10FD0" w:rsidRPr="001C72B2">
        <w:t xml:space="preserve">. Thus, all classes are directly or indirectly extensions of the </w:t>
      </w:r>
      <w:r w:rsidR="0012577C" w:rsidRPr="001C72B2">
        <w:rPr>
          <w:rFonts w:ascii="Courier New" w:hAnsi="Courier New" w:cs="Courier New"/>
          <w:b/>
          <w:bCs/>
        </w:rPr>
        <w:t>object</w:t>
      </w:r>
      <w:r w:rsidR="0012577C" w:rsidRPr="001C72B2" w:rsidDel="0012577C">
        <w:t xml:space="preserve"> </w:t>
      </w:r>
      <w:r w:rsidR="00D10FD0" w:rsidRPr="001C72B2">
        <w:t>class.</w:t>
      </w:r>
    </w:p>
    <w:p w14:paraId="4AD3FCEA" w14:textId="77777777" w:rsidR="00260E9D" w:rsidRPr="001C72B2" w:rsidRDefault="00260E9D" w:rsidP="00260E9D">
      <w:r w:rsidRPr="001C72B2">
        <w:lastRenderedPageBreak/>
        <w:t xml:space="preserve">A class inherits all members of its superclass and its supertraits that it does not override in its own class body. A non-private non-abstract member from the superclass can always be accessed inside the class body by using the dotted notation on the keyword </w:t>
      </w:r>
      <w:r w:rsidRPr="001C72B2">
        <w:rPr>
          <w:rFonts w:ascii="Courier New" w:hAnsi="Courier New" w:cs="Courier New"/>
          <w:b/>
          <w:bCs/>
        </w:rPr>
        <w:t>super</w:t>
      </w:r>
      <w:r w:rsidRPr="001C72B2">
        <w:t>. Non overridden non-private members can be accessed without any dotted notation before the member name.</w:t>
      </w:r>
    </w:p>
    <w:p w14:paraId="6CDEF763" w14:textId="193A1D29" w:rsidR="002114BE" w:rsidRPr="001C72B2" w:rsidRDefault="00F15815" w:rsidP="00F15815">
      <w:r w:rsidRPr="001C72B2">
        <w:t xml:space="preserve">A class can have optional runs on, mtc and system clauses. This restricts the type of component context that can create objects of that class and all methods of this class. If </w:t>
      </w:r>
      <w:r w:rsidR="00694557" w:rsidRPr="001C72B2">
        <w:t xml:space="preserve">a class </w:t>
      </w:r>
      <w:r w:rsidRPr="001C72B2">
        <w:t>does not have one of these clauses, it inherits it from its superclass, if the superclass has one. If the superclass has or inherits a runs on, mtc or system clause, the subclass may declare each of these clauses with a more specific component type than the one inherited.</w:t>
      </w:r>
      <w:r w:rsidR="00694557" w:rsidRPr="001C72B2">
        <w:t xml:space="preserve"> The function members of classes shall not have runs on, system or mtc classes but inherit them from their surrounding class or its superclasses.</w:t>
      </w:r>
    </w:p>
    <w:p w14:paraId="3ADDD991" w14:textId="1AD28BB2" w:rsidR="00837815" w:rsidRPr="001C72B2" w:rsidRDefault="00837815" w:rsidP="00837815">
      <w:r w:rsidRPr="001C72B2">
        <w:t>Classes can be used as field or element types of structured types.</w:t>
      </w:r>
    </w:p>
    <w:p w14:paraId="243E6E12" w14:textId="17213EC5" w:rsidR="00F15815" w:rsidRPr="001C72B2" w:rsidRDefault="00F15815" w:rsidP="00C42DEE">
      <w:pPr>
        <w:keepNext/>
        <w:rPr>
          <w:b/>
          <w:i/>
        </w:rPr>
      </w:pPr>
      <w:r w:rsidRPr="001C72B2">
        <w:rPr>
          <w:b/>
          <w:i/>
        </w:rPr>
        <w:t>Restrictions</w:t>
      </w:r>
    </w:p>
    <w:p w14:paraId="0A117006" w14:textId="760F1600" w:rsidR="00F15815" w:rsidRPr="001C72B2" w:rsidRDefault="00D14954" w:rsidP="00466415">
      <w:pPr>
        <w:pStyle w:val="BL"/>
      </w:pPr>
      <w:r w:rsidRPr="001C72B2">
        <w:t>Void</w:t>
      </w:r>
      <w:r w:rsidR="0071406F" w:rsidRPr="001C72B2">
        <w:t>.</w:t>
      </w:r>
    </w:p>
    <w:p w14:paraId="5A035498" w14:textId="4C040057" w:rsidR="00F15815" w:rsidRPr="001C72B2" w:rsidRDefault="00D10FD0" w:rsidP="00466415">
      <w:pPr>
        <w:pStyle w:val="BL"/>
      </w:pPr>
      <w:r w:rsidRPr="001C72B2">
        <w:t>P</w:t>
      </w:r>
      <w:r w:rsidR="00F15815" w:rsidRPr="001C72B2">
        <w:t xml:space="preserve">assing of object references </w:t>
      </w:r>
      <w:r w:rsidR="00837815" w:rsidRPr="001C72B2">
        <w:t xml:space="preserve">and structured types containing fields or elements of class type </w:t>
      </w:r>
      <w:r w:rsidR="00F15815" w:rsidRPr="001C72B2">
        <w:t xml:space="preserve">to the create </w:t>
      </w:r>
      <w:r w:rsidR="0037103F" w:rsidRPr="001C72B2">
        <w:t>operation</w:t>
      </w:r>
      <w:r w:rsidR="00F15815" w:rsidRPr="001C72B2">
        <w:t xml:space="preserve"> of a component type or a function started on another component is </w:t>
      </w:r>
      <w:r w:rsidRPr="001C72B2">
        <w:t xml:space="preserve">not </w:t>
      </w:r>
      <w:r w:rsidR="00F15815" w:rsidRPr="001C72B2">
        <w:t>allowed.</w:t>
      </w:r>
    </w:p>
    <w:p w14:paraId="4CD130D2" w14:textId="77777777" w:rsidR="00F15815" w:rsidRPr="001C72B2" w:rsidRDefault="00F15815" w:rsidP="00466415">
      <w:pPr>
        <w:pStyle w:val="BL"/>
      </w:pPr>
      <w:r w:rsidRPr="001C72B2">
        <w:t>No subtyping definition is allowed for class types via the normal subtype definition.</w:t>
      </w:r>
    </w:p>
    <w:p w14:paraId="20C6A97D" w14:textId="7FE57A7C" w:rsidR="00F15815" w:rsidRPr="001C72B2" w:rsidRDefault="00F15815" w:rsidP="00466415">
      <w:pPr>
        <w:pStyle w:val="BL"/>
      </w:pPr>
      <w:r w:rsidRPr="001C72B2">
        <w:t xml:space="preserve">No local/global constants or module parameters of class type or </w:t>
      </w:r>
      <w:r w:rsidR="00837815" w:rsidRPr="001C72B2">
        <w:t>structured types containing fields or elements of class type</w:t>
      </w:r>
      <w:r w:rsidR="00837815" w:rsidRPr="001C72B2" w:rsidDel="00837815">
        <w:t xml:space="preserve"> </w:t>
      </w:r>
      <w:r w:rsidRPr="001C72B2">
        <w:t>are allowed.</w:t>
      </w:r>
    </w:p>
    <w:p w14:paraId="0060DCBB" w14:textId="7D7E5CA9" w:rsidR="00F15815" w:rsidRPr="001C72B2" w:rsidRDefault="0037103F" w:rsidP="00466415">
      <w:pPr>
        <w:pStyle w:val="BL"/>
      </w:pPr>
      <w:r w:rsidRPr="001C72B2">
        <w:t xml:space="preserve">Class type cannot be the </w:t>
      </w:r>
      <w:r w:rsidR="00D625E5" w:rsidRPr="001C72B2">
        <w:t>contained</w:t>
      </w:r>
      <w:r w:rsidRPr="001C72B2">
        <w:t xml:space="preserve"> value of an any</w:t>
      </w:r>
      <w:r w:rsidR="00526360" w:rsidRPr="001C72B2">
        <w:t xml:space="preserve"> </w:t>
      </w:r>
      <w:r w:rsidRPr="001C72B2">
        <w:t>type value.</w:t>
      </w:r>
    </w:p>
    <w:p w14:paraId="6A93D941" w14:textId="756BF439" w:rsidR="00D10FD0" w:rsidRPr="001C72B2" w:rsidRDefault="00D10FD0" w:rsidP="00466415">
      <w:pPr>
        <w:pStyle w:val="BL"/>
      </w:pPr>
      <w:r w:rsidRPr="001C72B2">
        <w:t xml:space="preserve">The functions </w:t>
      </w:r>
      <w:r w:rsidR="00E334C7" w:rsidRPr="001C72B2">
        <w:t xml:space="preserve">of a class </w:t>
      </w:r>
      <w:r w:rsidRPr="001C72B2">
        <w:t>shall not have a runs on, mtc or system clause</w:t>
      </w:r>
      <w:r w:rsidR="00E334C7" w:rsidRPr="001C72B2">
        <w:t>.</w:t>
      </w:r>
    </w:p>
    <w:p w14:paraId="2ACCCCE2" w14:textId="117FBC09" w:rsidR="00F15815" w:rsidRPr="001C72B2" w:rsidRDefault="00F15815" w:rsidP="00466415">
      <w:pPr>
        <w:pStyle w:val="BL"/>
      </w:pPr>
      <w:r w:rsidRPr="001C72B2">
        <w:t xml:space="preserve">The runs on type of a class </w:t>
      </w:r>
      <w:r w:rsidR="001851B9" w:rsidRPr="001C72B2">
        <w:t xml:space="preserve">shall </w:t>
      </w:r>
      <w:r w:rsidRPr="001C72B2">
        <w:t xml:space="preserve">be runs on compatible with the runs on type of </w:t>
      </w:r>
      <w:r w:rsidR="000F680D" w:rsidRPr="001C72B2">
        <w:t>the behaviour creating a class.</w:t>
      </w:r>
    </w:p>
    <w:p w14:paraId="0DDCD3DE" w14:textId="7BE3AEDD" w:rsidR="00F15815" w:rsidRPr="001C72B2" w:rsidRDefault="00F15815" w:rsidP="00466415">
      <w:pPr>
        <w:pStyle w:val="BL"/>
      </w:pPr>
      <w:r w:rsidRPr="001C72B2">
        <w:t>The runs on type of a class shall be runs on compatible with the runs on type of the superclass</w:t>
      </w:r>
      <w:r w:rsidR="00260E9D" w:rsidRPr="001C72B2">
        <w:t xml:space="preserve"> and the supertraits</w:t>
      </w:r>
      <w:r w:rsidRPr="001C72B2">
        <w:t>.</w:t>
      </w:r>
    </w:p>
    <w:p w14:paraId="6BB8B659" w14:textId="2A6BCA2E" w:rsidR="00F15815" w:rsidRPr="001C72B2" w:rsidRDefault="00F15815" w:rsidP="00466415">
      <w:pPr>
        <w:pStyle w:val="BL"/>
      </w:pPr>
      <w:r w:rsidRPr="001C72B2">
        <w:t xml:space="preserve">The mtc and system type of a class shall be </w:t>
      </w:r>
      <w:r w:rsidR="00E334C7" w:rsidRPr="001C72B2">
        <w:t>mtc and system compatible with the mtc and system types of the superclass</w:t>
      </w:r>
      <w:r w:rsidR="00260E9D" w:rsidRPr="001C72B2">
        <w:t xml:space="preserve"> and the supertraits</w:t>
      </w:r>
      <w:r w:rsidR="00E334C7" w:rsidRPr="001C72B2">
        <w:t>, respectively.</w:t>
      </w:r>
    </w:p>
    <w:p w14:paraId="5FB7A743" w14:textId="77777777" w:rsidR="00260E9D" w:rsidRPr="001C72B2" w:rsidRDefault="00260E9D" w:rsidP="00260E9D">
      <w:pPr>
        <w:pStyle w:val="BL"/>
      </w:pPr>
      <w:r w:rsidRPr="001C72B2">
        <w:t xml:space="preserve">Class extension shall not contain cycles such that a class directly or indirectly extends itself. </w:t>
      </w:r>
    </w:p>
    <w:p w14:paraId="239894CD" w14:textId="0408B32F" w:rsidR="00260E9D" w:rsidRPr="001C72B2" w:rsidRDefault="00260E9D" w:rsidP="00260E9D">
      <w:pPr>
        <w:pStyle w:val="BL"/>
      </w:pPr>
      <w:r w:rsidRPr="001C72B2">
        <w:t>Reference to a class shall not occur more than once in the list of classes being extended.</w:t>
      </w:r>
    </w:p>
    <w:p w14:paraId="2F914B26" w14:textId="77777777" w:rsidR="00260E9D" w:rsidRPr="001C72B2" w:rsidRDefault="00260E9D" w:rsidP="00260E9D">
      <w:pPr>
        <w:pStyle w:val="BL"/>
      </w:pPr>
      <w:r w:rsidRPr="001C72B2">
        <w:t>Neither fields not non-abstract methods shall be declared in trait classes.</w:t>
      </w:r>
    </w:p>
    <w:p w14:paraId="73FCC000" w14:textId="77777777" w:rsidR="00260E9D" w:rsidRPr="001C72B2" w:rsidRDefault="00260E9D" w:rsidP="00260E9D">
      <w:pPr>
        <w:pStyle w:val="BL"/>
      </w:pPr>
      <w:r w:rsidRPr="001C72B2">
        <w:t>Trait classes shall not define a constructor and shall not define a finally block.</w:t>
      </w:r>
    </w:p>
    <w:p w14:paraId="425EBFFA" w14:textId="77777777" w:rsidR="00260E9D" w:rsidRPr="001C72B2" w:rsidRDefault="00260E9D" w:rsidP="00260E9D">
      <w:pPr>
        <w:pStyle w:val="BL"/>
      </w:pPr>
      <w:r w:rsidRPr="001C72B2">
        <w:t>A class shall extend at most one normal class.</w:t>
      </w:r>
    </w:p>
    <w:p w14:paraId="5B1B05C2" w14:textId="50BAA394" w:rsidR="00837815" w:rsidRPr="001C72B2" w:rsidRDefault="00837815" w:rsidP="00466415">
      <w:pPr>
        <w:pStyle w:val="BL"/>
      </w:pPr>
      <w:r w:rsidRPr="001C72B2">
        <w:t xml:space="preserve">If a structured type contains a field of a class type, this type is not seen as a data type and its values cannot be used for encoding or decoding, sending or receiving </w:t>
      </w:r>
      <w:bookmarkStart w:id="131" w:name="bugnotes"/>
      <w:r w:rsidRPr="001C72B2">
        <w:t>and neither used as an actual parameter (or part ther</w:t>
      </w:r>
      <w:r w:rsidR="00557982" w:rsidRPr="001C72B2">
        <w:t>e</w:t>
      </w:r>
      <w:r w:rsidRPr="001C72B2">
        <w:t>of) to a function started on another component</w:t>
      </w:r>
      <w:bookmarkEnd w:id="131"/>
      <w:r w:rsidRPr="001C72B2">
        <w:t>.</w:t>
      </w:r>
    </w:p>
    <w:p w14:paraId="55939C73" w14:textId="0ED27831" w:rsidR="003A35EB" w:rsidRPr="001C72B2" w:rsidRDefault="003A35EB" w:rsidP="003A35EB">
      <w:pPr>
        <w:rPr>
          <w:b/>
          <w:i/>
        </w:rPr>
      </w:pPr>
      <w:r w:rsidRPr="001C72B2">
        <w:rPr>
          <w:b/>
          <w:i/>
        </w:rPr>
        <w:t>Examples</w:t>
      </w:r>
    </w:p>
    <w:p w14:paraId="66204EFD" w14:textId="4FA5785E" w:rsidR="003A35EB" w:rsidRPr="001C72B2" w:rsidRDefault="003A35EB" w:rsidP="003A35EB">
      <w:pPr>
        <w:pStyle w:val="EX"/>
      </w:pPr>
      <w:r w:rsidRPr="001C72B2">
        <w:t xml:space="preserve">EXAMPLE </w:t>
      </w:r>
      <w:r w:rsidR="008273A2" w:rsidRPr="001C72B2">
        <w:t>1</w:t>
      </w:r>
      <w:r w:rsidRPr="001C72B2">
        <w:t>:</w:t>
      </w:r>
    </w:p>
    <w:p w14:paraId="3B987608" w14:textId="0E7EB588" w:rsidR="003A35EB" w:rsidRPr="001C72B2" w:rsidRDefault="003A35EB" w:rsidP="003A35EB">
      <w:pPr>
        <w:pStyle w:val="PL"/>
        <w:rPr>
          <w:noProof w:val="0"/>
        </w:rPr>
      </w:pPr>
      <w:r w:rsidRPr="001C72B2">
        <w:rPr>
          <w:b/>
          <w:noProof w:val="0"/>
        </w:rPr>
        <w:t>external function</w:t>
      </w:r>
      <w:r w:rsidRPr="001C72B2">
        <w:rPr>
          <w:noProof w:val="0"/>
        </w:rPr>
        <w:t xml:space="preserve"> newGlobalId() </w:t>
      </w:r>
      <w:r w:rsidRPr="001C72B2">
        <w:rPr>
          <w:b/>
          <w:noProof w:val="0"/>
        </w:rPr>
        <w:t>return charstring</w:t>
      </w:r>
      <w:r w:rsidRPr="001C72B2">
        <w:rPr>
          <w:noProof w:val="0"/>
        </w:rPr>
        <w:t xml:space="preserve">; </w:t>
      </w:r>
    </w:p>
    <w:p w14:paraId="2B7D6ED9" w14:textId="77777777" w:rsidR="003A35EB" w:rsidRPr="001C72B2" w:rsidRDefault="003A35EB" w:rsidP="003A35EB">
      <w:pPr>
        <w:pStyle w:val="PL"/>
        <w:rPr>
          <w:noProof w:val="0"/>
        </w:rPr>
      </w:pPr>
    </w:p>
    <w:p w14:paraId="70037A26" w14:textId="77777777" w:rsidR="003A35EB" w:rsidRPr="001C72B2" w:rsidRDefault="003A35EB" w:rsidP="003A35EB">
      <w:pPr>
        <w:pStyle w:val="PL"/>
        <w:rPr>
          <w:noProof w:val="0"/>
        </w:rPr>
      </w:pPr>
      <w:r w:rsidRPr="001C72B2">
        <w:rPr>
          <w:b/>
          <w:noProof w:val="0"/>
        </w:rPr>
        <w:t>type class @trait</w:t>
      </w:r>
      <w:r w:rsidRPr="001C72B2">
        <w:rPr>
          <w:noProof w:val="0"/>
        </w:rPr>
        <w:t xml:space="preserve"> Identifiable {</w:t>
      </w:r>
    </w:p>
    <w:p w14:paraId="5B342CE6" w14:textId="7BAB4825" w:rsidR="003A35EB" w:rsidRPr="001C72B2" w:rsidRDefault="003A35EB" w:rsidP="003A35EB">
      <w:pPr>
        <w:pStyle w:val="PL"/>
        <w:rPr>
          <w:noProof w:val="0"/>
        </w:rPr>
      </w:pPr>
      <w:r w:rsidRPr="001C72B2">
        <w:rPr>
          <w:noProof w:val="0"/>
        </w:rPr>
        <w:t xml:space="preserve"> </w:t>
      </w:r>
      <w:r w:rsidRPr="001C72B2">
        <w:rPr>
          <w:noProof w:val="0"/>
        </w:rPr>
        <w:tab/>
      </w:r>
      <w:r w:rsidRPr="001C72B2">
        <w:rPr>
          <w:b/>
          <w:noProof w:val="0"/>
        </w:rPr>
        <w:t>public function @abstract</w:t>
      </w:r>
      <w:r w:rsidRPr="001C72B2">
        <w:rPr>
          <w:noProof w:val="0"/>
        </w:rPr>
        <w:t xml:space="preserve"> setId(</w:t>
      </w:r>
      <w:r w:rsidRPr="001C72B2">
        <w:rPr>
          <w:b/>
          <w:noProof w:val="0"/>
        </w:rPr>
        <w:t>charstring</w:t>
      </w:r>
      <w:r w:rsidRPr="001C72B2">
        <w:rPr>
          <w:noProof w:val="0"/>
        </w:rPr>
        <w:t xml:space="preserve"> id); </w:t>
      </w:r>
    </w:p>
    <w:p w14:paraId="27F1A928" w14:textId="5C04A4BC" w:rsidR="003A35EB" w:rsidRPr="001C72B2" w:rsidRDefault="003A35EB" w:rsidP="003A35EB">
      <w:pPr>
        <w:pStyle w:val="PL"/>
        <w:rPr>
          <w:noProof w:val="0"/>
        </w:rPr>
      </w:pPr>
      <w:r w:rsidRPr="001C72B2">
        <w:rPr>
          <w:noProof w:val="0"/>
        </w:rPr>
        <w:tab/>
      </w:r>
      <w:r w:rsidRPr="001C72B2">
        <w:rPr>
          <w:b/>
          <w:noProof w:val="0"/>
        </w:rPr>
        <w:t>public function @abstract</w:t>
      </w:r>
      <w:r w:rsidRPr="001C72B2">
        <w:rPr>
          <w:noProof w:val="0"/>
        </w:rPr>
        <w:t xml:space="preserve"> getId() </w:t>
      </w:r>
      <w:r w:rsidRPr="001C72B2">
        <w:rPr>
          <w:b/>
          <w:noProof w:val="0"/>
        </w:rPr>
        <w:t>return charstring</w:t>
      </w:r>
      <w:r w:rsidRPr="001C72B2">
        <w:rPr>
          <w:noProof w:val="0"/>
        </w:rPr>
        <w:t>;</w:t>
      </w:r>
    </w:p>
    <w:p w14:paraId="552F564E" w14:textId="77777777" w:rsidR="003A35EB" w:rsidRPr="001C72B2" w:rsidRDefault="003A35EB" w:rsidP="003A35EB">
      <w:pPr>
        <w:pStyle w:val="PL"/>
        <w:rPr>
          <w:noProof w:val="0"/>
        </w:rPr>
      </w:pPr>
      <w:r w:rsidRPr="001C72B2">
        <w:rPr>
          <w:noProof w:val="0"/>
        </w:rPr>
        <w:t>}</w:t>
      </w:r>
    </w:p>
    <w:p w14:paraId="2E712CD3" w14:textId="77777777" w:rsidR="003A35EB" w:rsidRPr="001C72B2" w:rsidRDefault="003A35EB" w:rsidP="003A35EB">
      <w:pPr>
        <w:pStyle w:val="PL"/>
        <w:rPr>
          <w:noProof w:val="0"/>
        </w:rPr>
      </w:pPr>
    </w:p>
    <w:p w14:paraId="681B8122" w14:textId="77777777" w:rsidR="003A35EB" w:rsidRPr="001C72B2" w:rsidRDefault="003A35EB" w:rsidP="003A35EB">
      <w:pPr>
        <w:pStyle w:val="PL"/>
        <w:rPr>
          <w:noProof w:val="0"/>
        </w:rPr>
      </w:pPr>
      <w:r w:rsidRPr="001C72B2">
        <w:rPr>
          <w:b/>
          <w:noProof w:val="0"/>
        </w:rPr>
        <w:t>type class</w:t>
      </w:r>
      <w:r w:rsidRPr="001C72B2">
        <w:rPr>
          <w:noProof w:val="0"/>
        </w:rPr>
        <w:t xml:space="preserve"> MyIdentifiableClass </w:t>
      </w:r>
      <w:r w:rsidRPr="001C72B2">
        <w:rPr>
          <w:b/>
          <w:noProof w:val="0"/>
        </w:rPr>
        <w:t>extends</w:t>
      </w:r>
      <w:r w:rsidRPr="001C72B2">
        <w:rPr>
          <w:noProof w:val="0"/>
        </w:rPr>
        <w:t xml:space="preserve"> Identifiable {</w:t>
      </w:r>
    </w:p>
    <w:p w14:paraId="5A778D91" w14:textId="1B8C9AEA" w:rsidR="003A35EB" w:rsidRPr="001C72B2" w:rsidRDefault="003A35EB" w:rsidP="003A35EB">
      <w:pPr>
        <w:pStyle w:val="PL"/>
        <w:rPr>
          <w:noProof w:val="0"/>
        </w:rPr>
      </w:pPr>
      <w:r w:rsidRPr="001C72B2">
        <w:rPr>
          <w:noProof w:val="0"/>
        </w:rPr>
        <w:t xml:space="preserve"> </w:t>
      </w:r>
      <w:r w:rsidRPr="001C72B2">
        <w:rPr>
          <w:noProof w:val="0"/>
        </w:rPr>
        <w:tab/>
      </w:r>
      <w:r w:rsidRPr="001C72B2">
        <w:rPr>
          <w:b/>
          <w:noProof w:val="0"/>
        </w:rPr>
        <w:t>create</w:t>
      </w:r>
      <w:r w:rsidRPr="001C72B2">
        <w:rPr>
          <w:noProof w:val="0"/>
        </w:rPr>
        <w:t>() {</w:t>
      </w:r>
    </w:p>
    <w:p w14:paraId="3785BBBE" w14:textId="0040DE29" w:rsidR="003A35EB" w:rsidRPr="001C72B2" w:rsidRDefault="003A35EB" w:rsidP="003A35EB">
      <w:pPr>
        <w:pStyle w:val="PL"/>
        <w:rPr>
          <w:noProof w:val="0"/>
        </w:rPr>
      </w:pPr>
      <w:r w:rsidRPr="001C72B2">
        <w:rPr>
          <w:noProof w:val="0"/>
        </w:rPr>
        <w:t xml:space="preserve"> </w:t>
      </w:r>
      <w:r w:rsidRPr="001C72B2">
        <w:rPr>
          <w:noProof w:val="0"/>
        </w:rPr>
        <w:tab/>
      </w:r>
      <w:r w:rsidRPr="001C72B2">
        <w:rPr>
          <w:noProof w:val="0"/>
        </w:rPr>
        <w:tab/>
        <w:t>setId(newGlobalId());</w:t>
      </w:r>
    </w:p>
    <w:p w14:paraId="3565973A" w14:textId="40B74555" w:rsidR="003A35EB" w:rsidRPr="001C72B2" w:rsidRDefault="003A35EB" w:rsidP="003A35EB">
      <w:pPr>
        <w:pStyle w:val="PL"/>
        <w:rPr>
          <w:noProof w:val="0"/>
        </w:rPr>
      </w:pPr>
      <w:r w:rsidRPr="001C72B2">
        <w:rPr>
          <w:noProof w:val="0"/>
        </w:rPr>
        <w:t xml:space="preserve"> </w:t>
      </w:r>
      <w:r w:rsidRPr="001C72B2">
        <w:rPr>
          <w:noProof w:val="0"/>
        </w:rPr>
        <w:tab/>
        <w:t>}</w:t>
      </w:r>
    </w:p>
    <w:p w14:paraId="3D67337D" w14:textId="77777777" w:rsidR="008273A2" w:rsidRPr="001C72B2" w:rsidRDefault="008273A2" w:rsidP="008273A2">
      <w:pPr>
        <w:pStyle w:val="PL"/>
        <w:rPr>
          <w:noProof w:val="0"/>
        </w:rPr>
      </w:pPr>
    </w:p>
    <w:p w14:paraId="7D857690" w14:textId="621B870C" w:rsidR="003A35EB" w:rsidRPr="001C72B2" w:rsidRDefault="008273A2" w:rsidP="003A35EB">
      <w:pPr>
        <w:pStyle w:val="PL"/>
        <w:rPr>
          <w:noProof w:val="0"/>
        </w:rPr>
      </w:pPr>
      <w:r w:rsidRPr="001C72B2">
        <w:rPr>
          <w:b/>
          <w:noProof w:val="0"/>
        </w:rPr>
        <w:t xml:space="preserve"> </w:t>
      </w:r>
      <w:r w:rsidRPr="001C72B2">
        <w:rPr>
          <w:b/>
          <w:noProof w:val="0"/>
        </w:rPr>
        <w:tab/>
      </w:r>
      <w:r w:rsidR="003A35EB" w:rsidRPr="001C72B2">
        <w:rPr>
          <w:b/>
          <w:noProof w:val="0"/>
        </w:rPr>
        <w:t>var charstring</w:t>
      </w:r>
      <w:r w:rsidR="003A35EB" w:rsidRPr="001C72B2">
        <w:rPr>
          <w:noProof w:val="0"/>
        </w:rPr>
        <w:t xml:space="preserve"> id; </w:t>
      </w:r>
    </w:p>
    <w:p w14:paraId="44E99052" w14:textId="77777777" w:rsidR="008273A2" w:rsidRPr="001C72B2" w:rsidRDefault="008273A2" w:rsidP="008273A2">
      <w:pPr>
        <w:pStyle w:val="PL"/>
        <w:rPr>
          <w:noProof w:val="0"/>
        </w:rPr>
      </w:pPr>
    </w:p>
    <w:p w14:paraId="58E195B7" w14:textId="77777777" w:rsidR="008273A2" w:rsidRPr="001C72B2" w:rsidRDefault="008273A2" w:rsidP="008273A2">
      <w:pPr>
        <w:pStyle w:val="PL"/>
        <w:rPr>
          <w:noProof w:val="0"/>
        </w:rPr>
      </w:pPr>
      <w:r w:rsidRPr="001C72B2">
        <w:rPr>
          <w:noProof w:val="0"/>
        </w:rPr>
        <w:lastRenderedPageBreak/>
        <w:t xml:space="preserve"> </w:t>
      </w:r>
      <w:r w:rsidRPr="001C72B2">
        <w:rPr>
          <w:noProof w:val="0"/>
        </w:rPr>
        <w:tab/>
      </w:r>
      <w:r w:rsidR="003A35EB" w:rsidRPr="001C72B2">
        <w:rPr>
          <w:b/>
          <w:noProof w:val="0"/>
        </w:rPr>
        <w:t>public function</w:t>
      </w:r>
      <w:r w:rsidR="003A35EB" w:rsidRPr="001C72B2">
        <w:rPr>
          <w:noProof w:val="0"/>
        </w:rPr>
        <w:t xml:space="preserve"> setId(</w:t>
      </w:r>
      <w:r w:rsidR="003A35EB" w:rsidRPr="001C72B2">
        <w:rPr>
          <w:b/>
          <w:noProof w:val="0"/>
        </w:rPr>
        <w:t>charstring</w:t>
      </w:r>
      <w:r w:rsidR="003A35EB" w:rsidRPr="001C72B2">
        <w:rPr>
          <w:noProof w:val="0"/>
        </w:rPr>
        <w:t xml:space="preserve"> id) { </w:t>
      </w:r>
      <w:r w:rsidR="003A35EB" w:rsidRPr="001C72B2">
        <w:rPr>
          <w:b/>
          <w:noProof w:val="0"/>
        </w:rPr>
        <w:t>this</w:t>
      </w:r>
      <w:r w:rsidR="003A35EB" w:rsidRPr="001C72B2">
        <w:rPr>
          <w:noProof w:val="0"/>
        </w:rPr>
        <w:t>.id := id }</w:t>
      </w:r>
    </w:p>
    <w:p w14:paraId="1F8ED555" w14:textId="77777777" w:rsidR="008273A2" w:rsidRPr="001C72B2" w:rsidRDefault="008273A2" w:rsidP="008273A2">
      <w:pPr>
        <w:pStyle w:val="PL"/>
        <w:rPr>
          <w:noProof w:val="0"/>
        </w:rPr>
      </w:pPr>
      <w:r w:rsidRPr="001C72B2">
        <w:rPr>
          <w:noProof w:val="0"/>
        </w:rPr>
        <w:t xml:space="preserve"> </w:t>
      </w:r>
      <w:r w:rsidRPr="001C72B2">
        <w:rPr>
          <w:noProof w:val="0"/>
        </w:rPr>
        <w:tab/>
      </w:r>
      <w:r w:rsidR="003A35EB" w:rsidRPr="001C72B2">
        <w:rPr>
          <w:b/>
          <w:noProof w:val="0"/>
        </w:rPr>
        <w:t>public function</w:t>
      </w:r>
      <w:r w:rsidR="003A35EB" w:rsidRPr="001C72B2">
        <w:rPr>
          <w:noProof w:val="0"/>
        </w:rPr>
        <w:t xml:space="preserve"> getId() </w:t>
      </w:r>
      <w:r w:rsidR="003A35EB" w:rsidRPr="001C72B2">
        <w:rPr>
          <w:b/>
          <w:noProof w:val="0"/>
        </w:rPr>
        <w:t>return charstring</w:t>
      </w:r>
      <w:r w:rsidR="003A35EB" w:rsidRPr="001C72B2">
        <w:rPr>
          <w:noProof w:val="0"/>
        </w:rPr>
        <w:t xml:space="preserve"> { </w:t>
      </w:r>
      <w:r w:rsidR="003A35EB" w:rsidRPr="001C72B2">
        <w:rPr>
          <w:b/>
          <w:noProof w:val="0"/>
        </w:rPr>
        <w:t>return</w:t>
      </w:r>
      <w:r w:rsidR="003A35EB" w:rsidRPr="001C72B2">
        <w:rPr>
          <w:noProof w:val="0"/>
        </w:rPr>
        <w:t xml:space="preserve"> id }</w:t>
      </w:r>
    </w:p>
    <w:p w14:paraId="74B4E30F" w14:textId="77777777" w:rsidR="008273A2" w:rsidRPr="001C72B2" w:rsidRDefault="003A35EB" w:rsidP="008273A2">
      <w:pPr>
        <w:pStyle w:val="PL"/>
        <w:rPr>
          <w:noProof w:val="0"/>
        </w:rPr>
      </w:pPr>
      <w:r w:rsidRPr="001C72B2">
        <w:rPr>
          <w:noProof w:val="0"/>
        </w:rPr>
        <w:t>}</w:t>
      </w:r>
    </w:p>
    <w:p w14:paraId="6D48341A" w14:textId="77777777" w:rsidR="008273A2" w:rsidRPr="001C72B2" w:rsidRDefault="008273A2" w:rsidP="008273A2">
      <w:pPr>
        <w:pStyle w:val="PL"/>
        <w:rPr>
          <w:noProof w:val="0"/>
        </w:rPr>
      </w:pPr>
    </w:p>
    <w:p w14:paraId="1674E1AE" w14:textId="6A345ABE" w:rsidR="008273A2" w:rsidRPr="001C72B2" w:rsidRDefault="003A35EB" w:rsidP="008273A2">
      <w:pPr>
        <w:pStyle w:val="PL"/>
        <w:rPr>
          <w:noProof w:val="0"/>
        </w:rPr>
      </w:pPr>
      <w:r w:rsidRPr="001C72B2">
        <w:rPr>
          <w:b/>
          <w:noProof w:val="0"/>
        </w:rPr>
        <w:t>var</w:t>
      </w:r>
      <w:r w:rsidRPr="001C72B2">
        <w:rPr>
          <w:noProof w:val="0"/>
        </w:rPr>
        <w:t xml:space="preserve"> Identifiable v_idObj := MyIdentifiableClass.</w:t>
      </w:r>
      <w:r w:rsidRPr="001C72B2">
        <w:rPr>
          <w:b/>
          <w:noProof w:val="0"/>
        </w:rPr>
        <w:t>create</w:t>
      </w:r>
      <w:r w:rsidRPr="001C72B2">
        <w:rPr>
          <w:noProof w:val="0"/>
        </w:rPr>
        <w:t>();</w:t>
      </w:r>
    </w:p>
    <w:p w14:paraId="52033C90" w14:textId="407D3EA8" w:rsidR="008273A2" w:rsidRPr="001C72B2" w:rsidRDefault="003A35EB" w:rsidP="008273A2">
      <w:pPr>
        <w:pStyle w:val="PL"/>
        <w:rPr>
          <w:noProof w:val="0"/>
        </w:rPr>
      </w:pPr>
      <w:r w:rsidRPr="001C72B2">
        <w:rPr>
          <w:b/>
          <w:noProof w:val="0"/>
        </w:rPr>
        <w:t>var charstring</w:t>
      </w:r>
      <w:r w:rsidRPr="001C72B2">
        <w:rPr>
          <w:noProof w:val="0"/>
        </w:rPr>
        <w:t xml:space="preserve"> v_id := v_idObj.getId();</w:t>
      </w:r>
    </w:p>
    <w:p w14:paraId="1FD996C3" w14:textId="09F55FAA" w:rsidR="008273A2" w:rsidRPr="001C72B2" w:rsidRDefault="008273A2" w:rsidP="008273A2">
      <w:pPr>
        <w:pStyle w:val="PL"/>
        <w:rPr>
          <w:noProof w:val="0"/>
        </w:rPr>
      </w:pPr>
    </w:p>
    <w:p w14:paraId="2563B914" w14:textId="77777777" w:rsidR="008273A2" w:rsidRPr="001C72B2" w:rsidRDefault="008273A2" w:rsidP="008273A2">
      <w:pPr>
        <w:pStyle w:val="PL"/>
        <w:rPr>
          <w:noProof w:val="0"/>
        </w:rPr>
      </w:pPr>
    </w:p>
    <w:p w14:paraId="407A852F" w14:textId="38F6BC7A" w:rsidR="008273A2" w:rsidRPr="001C72B2" w:rsidRDefault="008273A2" w:rsidP="008273A2">
      <w:pPr>
        <w:pStyle w:val="EX"/>
      </w:pPr>
      <w:r w:rsidRPr="001C72B2">
        <w:t>EXAMPLE 2:</w:t>
      </w:r>
      <w:r w:rsidR="002508E7" w:rsidRPr="001C72B2">
        <w:tab/>
      </w:r>
      <w:r w:rsidRPr="001C72B2">
        <w:t>parallel inheritance</w:t>
      </w:r>
    </w:p>
    <w:p w14:paraId="47516942" w14:textId="77777777" w:rsidR="008273A2" w:rsidRPr="001C72B2" w:rsidRDefault="003A35EB" w:rsidP="008273A2">
      <w:pPr>
        <w:pStyle w:val="PL"/>
        <w:rPr>
          <w:noProof w:val="0"/>
        </w:rPr>
      </w:pPr>
      <w:r w:rsidRPr="001C72B2">
        <w:rPr>
          <w:b/>
          <w:noProof w:val="0"/>
        </w:rPr>
        <w:t>type class @trait</w:t>
      </w:r>
      <w:r w:rsidRPr="001C72B2">
        <w:rPr>
          <w:noProof w:val="0"/>
        </w:rPr>
        <w:t xml:space="preserve"> A {</w:t>
      </w:r>
    </w:p>
    <w:p w14:paraId="6775CDAC" w14:textId="5DE86184" w:rsidR="008273A2" w:rsidRPr="001C72B2" w:rsidRDefault="008273A2" w:rsidP="008273A2">
      <w:pPr>
        <w:pStyle w:val="PL"/>
        <w:rPr>
          <w:noProof w:val="0"/>
        </w:rPr>
      </w:pPr>
      <w:r w:rsidRPr="001C72B2">
        <w:rPr>
          <w:noProof w:val="0"/>
        </w:rPr>
        <w:t xml:space="preserve"> </w:t>
      </w:r>
      <w:r w:rsidRPr="001C72B2">
        <w:rPr>
          <w:noProof w:val="0"/>
        </w:rPr>
        <w:tab/>
      </w:r>
      <w:r w:rsidR="003A35EB" w:rsidRPr="001C72B2">
        <w:rPr>
          <w:b/>
          <w:noProof w:val="0"/>
        </w:rPr>
        <w:t>function @abstract</w:t>
      </w:r>
      <w:r w:rsidR="003A35EB" w:rsidRPr="001C72B2">
        <w:rPr>
          <w:noProof w:val="0"/>
        </w:rPr>
        <w:t xml:space="preserve"> f();</w:t>
      </w:r>
    </w:p>
    <w:p w14:paraId="6DDF9697" w14:textId="77777777" w:rsidR="008273A2" w:rsidRPr="001C72B2" w:rsidRDefault="003A35EB" w:rsidP="008273A2">
      <w:pPr>
        <w:pStyle w:val="PL"/>
        <w:rPr>
          <w:noProof w:val="0"/>
        </w:rPr>
      </w:pPr>
      <w:r w:rsidRPr="001C72B2">
        <w:rPr>
          <w:noProof w:val="0"/>
        </w:rPr>
        <w:t>}</w:t>
      </w:r>
    </w:p>
    <w:p w14:paraId="0A486883" w14:textId="77777777" w:rsidR="008273A2" w:rsidRPr="001C72B2" w:rsidRDefault="008273A2" w:rsidP="008273A2">
      <w:pPr>
        <w:pStyle w:val="PL"/>
        <w:rPr>
          <w:noProof w:val="0"/>
        </w:rPr>
      </w:pPr>
    </w:p>
    <w:p w14:paraId="2D134681" w14:textId="77777777" w:rsidR="008273A2" w:rsidRPr="001C72B2" w:rsidRDefault="003A35EB" w:rsidP="008273A2">
      <w:pPr>
        <w:pStyle w:val="PL"/>
        <w:rPr>
          <w:noProof w:val="0"/>
        </w:rPr>
      </w:pPr>
      <w:r w:rsidRPr="001C72B2">
        <w:rPr>
          <w:b/>
          <w:noProof w:val="0"/>
        </w:rPr>
        <w:t>type class @trait</w:t>
      </w:r>
      <w:r w:rsidRPr="001C72B2">
        <w:rPr>
          <w:noProof w:val="0"/>
        </w:rPr>
        <w:t xml:space="preserve"> B {</w:t>
      </w:r>
    </w:p>
    <w:p w14:paraId="01405D19" w14:textId="6E17F424" w:rsidR="008273A2" w:rsidRPr="001C72B2" w:rsidRDefault="008273A2" w:rsidP="008273A2">
      <w:pPr>
        <w:pStyle w:val="PL"/>
        <w:rPr>
          <w:noProof w:val="0"/>
        </w:rPr>
      </w:pPr>
      <w:r w:rsidRPr="001C72B2">
        <w:rPr>
          <w:noProof w:val="0"/>
        </w:rPr>
        <w:t xml:space="preserve"> </w:t>
      </w:r>
      <w:r w:rsidRPr="001C72B2">
        <w:rPr>
          <w:noProof w:val="0"/>
        </w:rPr>
        <w:tab/>
      </w:r>
      <w:r w:rsidRPr="001C72B2">
        <w:rPr>
          <w:b/>
          <w:noProof w:val="0"/>
        </w:rPr>
        <w:t>function @abstract</w:t>
      </w:r>
      <w:r w:rsidRPr="001C72B2">
        <w:rPr>
          <w:noProof w:val="0"/>
        </w:rPr>
        <w:t xml:space="preserve"> f();</w:t>
      </w:r>
    </w:p>
    <w:p w14:paraId="40AF5C20" w14:textId="77777777" w:rsidR="008273A2" w:rsidRPr="001C72B2" w:rsidRDefault="003A35EB" w:rsidP="008273A2">
      <w:pPr>
        <w:pStyle w:val="PL"/>
        <w:rPr>
          <w:noProof w:val="0"/>
        </w:rPr>
      </w:pPr>
      <w:r w:rsidRPr="001C72B2">
        <w:rPr>
          <w:noProof w:val="0"/>
        </w:rPr>
        <w:t>}</w:t>
      </w:r>
    </w:p>
    <w:p w14:paraId="2D823CF6" w14:textId="77777777" w:rsidR="008273A2" w:rsidRPr="001C72B2" w:rsidRDefault="008273A2" w:rsidP="008273A2">
      <w:pPr>
        <w:pStyle w:val="PL"/>
        <w:rPr>
          <w:noProof w:val="0"/>
        </w:rPr>
      </w:pPr>
    </w:p>
    <w:p w14:paraId="69C6DA69" w14:textId="77777777" w:rsidR="008273A2" w:rsidRPr="001C72B2" w:rsidRDefault="003A35EB" w:rsidP="008273A2">
      <w:pPr>
        <w:pStyle w:val="PL"/>
        <w:rPr>
          <w:noProof w:val="0"/>
        </w:rPr>
      </w:pPr>
      <w:r w:rsidRPr="001C72B2">
        <w:rPr>
          <w:b/>
          <w:noProof w:val="0"/>
        </w:rPr>
        <w:t>type class</w:t>
      </w:r>
      <w:r w:rsidRPr="001C72B2">
        <w:rPr>
          <w:noProof w:val="0"/>
        </w:rPr>
        <w:t xml:space="preserve"> C </w:t>
      </w:r>
      <w:r w:rsidRPr="001C72B2">
        <w:rPr>
          <w:b/>
          <w:noProof w:val="0"/>
        </w:rPr>
        <w:t>extends</w:t>
      </w:r>
      <w:r w:rsidRPr="001C72B2">
        <w:rPr>
          <w:noProof w:val="0"/>
        </w:rPr>
        <w:t xml:space="preserve"> A, B {</w:t>
      </w:r>
    </w:p>
    <w:p w14:paraId="288A480D" w14:textId="23F1508B" w:rsidR="008273A2" w:rsidRPr="001C72B2" w:rsidRDefault="008273A2" w:rsidP="008273A2">
      <w:pPr>
        <w:pStyle w:val="PL"/>
        <w:rPr>
          <w:noProof w:val="0"/>
        </w:rPr>
      </w:pPr>
      <w:r w:rsidRPr="001C72B2">
        <w:rPr>
          <w:noProof w:val="0"/>
        </w:rPr>
        <w:t xml:space="preserve"> </w:t>
      </w:r>
      <w:r w:rsidRPr="001C72B2">
        <w:rPr>
          <w:noProof w:val="0"/>
        </w:rPr>
        <w:tab/>
      </w:r>
      <w:r w:rsidR="003A35EB" w:rsidRPr="001C72B2">
        <w:rPr>
          <w:noProof w:val="0"/>
        </w:rPr>
        <w:t>// legal, as it inherits A.f() and B.f() and they have the same parameters and return clause</w:t>
      </w:r>
    </w:p>
    <w:p w14:paraId="5532F987" w14:textId="77777777" w:rsidR="008273A2" w:rsidRPr="001C72B2" w:rsidRDefault="003A35EB" w:rsidP="008273A2">
      <w:pPr>
        <w:pStyle w:val="PL"/>
        <w:rPr>
          <w:noProof w:val="0"/>
        </w:rPr>
      </w:pPr>
      <w:r w:rsidRPr="001C72B2">
        <w:rPr>
          <w:noProof w:val="0"/>
        </w:rPr>
        <w:t>}</w:t>
      </w:r>
    </w:p>
    <w:p w14:paraId="5E4A789F" w14:textId="77777777" w:rsidR="008273A2" w:rsidRPr="001C72B2" w:rsidRDefault="008273A2" w:rsidP="008273A2">
      <w:pPr>
        <w:pStyle w:val="PL"/>
        <w:rPr>
          <w:noProof w:val="0"/>
        </w:rPr>
      </w:pPr>
    </w:p>
    <w:p w14:paraId="0BE835A5" w14:textId="77777777" w:rsidR="008273A2" w:rsidRPr="001C72B2" w:rsidRDefault="003A35EB" w:rsidP="008273A2">
      <w:pPr>
        <w:pStyle w:val="PL"/>
        <w:rPr>
          <w:noProof w:val="0"/>
        </w:rPr>
      </w:pPr>
      <w:r w:rsidRPr="001C72B2">
        <w:rPr>
          <w:b/>
          <w:noProof w:val="0"/>
        </w:rPr>
        <w:t>type class @trait</w:t>
      </w:r>
      <w:r w:rsidRPr="001C72B2">
        <w:rPr>
          <w:noProof w:val="0"/>
        </w:rPr>
        <w:t xml:space="preserve"> B2 </w:t>
      </w:r>
      <w:r w:rsidRPr="001C72B2">
        <w:rPr>
          <w:b/>
          <w:noProof w:val="0"/>
        </w:rPr>
        <w:t>extends</w:t>
      </w:r>
      <w:r w:rsidRPr="001C72B2">
        <w:rPr>
          <w:noProof w:val="0"/>
        </w:rPr>
        <w:t xml:space="preserve"> A {</w:t>
      </w:r>
    </w:p>
    <w:p w14:paraId="456A98DE" w14:textId="4005CFFF" w:rsidR="008273A2" w:rsidRPr="001C72B2" w:rsidRDefault="008273A2" w:rsidP="008273A2">
      <w:pPr>
        <w:pStyle w:val="PL"/>
        <w:rPr>
          <w:noProof w:val="0"/>
        </w:rPr>
      </w:pPr>
      <w:r w:rsidRPr="001C72B2">
        <w:rPr>
          <w:noProof w:val="0"/>
        </w:rPr>
        <w:t xml:space="preserve"> </w:t>
      </w:r>
      <w:r w:rsidRPr="001C72B2">
        <w:rPr>
          <w:noProof w:val="0"/>
        </w:rPr>
        <w:tab/>
      </w:r>
      <w:r w:rsidR="003A35EB" w:rsidRPr="001C72B2">
        <w:rPr>
          <w:b/>
          <w:noProof w:val="0"/>
        </w:rPr>
        <w:t>function @abstract</w:t>
      </w:r>
      <w:r w:rsidR="003A35EB" w:rsidRPr="001C72B2">
        <w:rPr>
          <w:noProof w:val="0"/>
        </w:rPr>
        <w:t xml:space="preserve"> f(); // overrides A.f()</w:t>
      </w:r>
    </w:p>
    <w:p w14:paraId="00D86374" w14:textId="77777777" w:rsidR="008273A2" w:rsidRPr="001C72B2" w:rsidRDefault="003A35EB" w:rsidP="008273A2">
      <w:pPr>
        <w:pStyle w:val="PL"/>
        <w:rPr>
          <w:noProof w:val="0"/>
        </w:rPr>
      </w:pPr>
      <w:r w:rsidRPr="001C72B2">
        <w:rPr>
          <w:noProof w:val="0"/>
        </w:rPr>
        <w:t>}</w:t>
      </w:r>
    </w:p>
    <w:p w14:paraId="3939FD89" w14:textId="77777777" w:rsidR="008273A2" w:rsidRPr="001C72B2" w:rsidRDefault="008273A2" w:rsidP="008273A2">
      <w:pPr>
        <w:pStyle w:val="PL"/>
        <w:rPr>
          <w:noProof w:val="0"/>
        </w:rPr>
      </w:pPr>
    </w:p>
    <w:p w14:paraId="048A2A1F" w14:textId="77777777" w:rsidR="008273A2" w:rsidRPr="001C72B2" w:rsidRDefault="003A35EB" w:rsidP="008273A2">
      <w:pPr>
        <w:pStyle w:val="PL"/>
        <w:rPr>
          <w:noProof w:val="0"/>
        </w:rPr>
      </w:pPr>
      <w:r w:rsidRPr="001C72B2">
        <w:rPr>
          <w:b/>
          <w:noProof w:val="0"/>
        </w:rPr>
        <w:t>type class</w:t>
      </w:r>
      <w:r w:rsidRPr="001C72B2">
        <w:rPr>
          <w:noProof w:val="0"/>
        </w:rPr>
        <w:t xml:space="preserve"> C2 </w:t>
      </w:r>
      <w:r w:rsidRPr="001C72B2">
        <w:rPr>
          <w:b/>
          <w:noProof w:val="0"/>
        </w:rPr>
        <w:t>extends</w:t>
      </w:r>
      <w:r w:rsidRPr="001C72B2">
        <w:rPr>
          <w:noProof w:val="0"/>
        </w:rPr>
        <w:t xml:space="preserve"> A, B2 { // legal, as B2 does not clash with A</w:t>
      </w:r>
    </w:p>
    <w:p w14:paraId="29DDFBE4" w14:textId="3F6CF88A" w:rsidR="008273A2" w:rsidRPr="001C72B2" w:rsidRDefault="008273A2" w:rsidP="008273A2">
      <w:pPr>
        <w:pStyle w:val="PL"/>
        <w:rPr>
          <w:noProof w:val="0"/>
        </w:rPr>
      </w:pPr>
      <w:r w:rsidRPr="001C72B2">
        <w:rPr>
          <w:noProof w:val="0"/>
        </w:rPr>
        <w:t xml:space="preserve"> </w:t>
      </w:r>
      <w:r w:rsidRPr="001C72B2">
        <w:rPr>
          <w:noProof w:val="0"/>
        </w:rPr>
        <w:tab/>
      </w:r>
      <w:r w:rsidR="003A35EB" w:rsidRPr="001C72B2">
        <w:rPr>
          <w:noProof w:val="0"/>
        </w:rPr>
        <w:t>function f() { ... } // implements A.f() and B2.f()</w:t>
      </w:r>
    </w:p>
    <w:p w14:paraId="3ACA381D" w14:textId="77777777" w:rsidR="008273A2" w:rsidRPr="001C72B2" w:rsidRDefault="003A35EB" w:rsidP="008273A2">
      <w:pPr>
        <w:pStyle w:val="PL"/>
        <w:rPr>
          <w:noProof w:val="0"/>
        </w:rPr>
      </w:pPr>
      <w:r w:rsidRPr="001C72B2">
        <w:rPr>
          <w:noProof w:val="0"/>
        </w:rPr>
        <w:t>}</w:t>
      </w:r>
    </w:p>
    <w:p w14:paraId="41D060F4" w14:textId="77777777" w:rsidR="008273A2" w:rsidRPr="001C72B2" w:rsidRDefault="008273A2" w:rsidP="008273A2">
      <w:pPr>
        <w:pStyle w:val="PL"/>
        <w:rPr>
          <w:noProof w:val="0"/>
        </w:rPr>
      </w:pPr>
    </w:p>
    <w:p w14:paraId="1324A3FD" w14:textId="77777777" w:rsidR="008273A2" w:rsidRPr="001C72B2" w:rsidRDefault="003A35EB" w:rsidP="008273A2">
      <w:pPr>
        <w:pStyle w:val="PL"/>
        <w:rPr>
          <w:noProof w:val="0"/>
        </w:rPr>
      </w:pPr>
      <w:r w:rsidRPr="001C72B2">
        <w:rPr>
          <w:b/>
          <w:noProof w:val="0"/>
        </w:rPr>
        <w:t>type class</w:t>
      </w:r>
      <w:r w:rsidRPr="001C72B2">
        <w:rPr>
          <w:noProof w:val="0"/>
        </w:rPr>
        <w:t xml:space="preserve"> C3 </w:t>
      </w:r>
      <w:r w:rsidRPr="001C72B2">
        <w:rPr>
          <w:b/>
          <w:noProof w:val="0"/>
        </w:rPr>
        <w:t>extends</w:t>
      </w:r>
      <w:r w:rsidRPr="001C72B2">
        <w:rPr>
          <w:noProof w:val="0"/>
        </w:rPr>
        <w:t xml:space="preserve"> A {</w:t>
      </w:r>
    </w:p>
    <w:p w14:paraId="43BAB163" w14:textId="6BAD7A78" w:rsidR="008273A2" w:rsidRPr="001C72B2" w:rsidRDefault="008273A2" w:rsidP="008273A2">
      <w:pPr>
        <w:pStyle w:val="PL"/>
        <w:rPr>
          <w:noProof w:val="0"/>
        </w:rPr>
      </w:pPr>
      <w:r w:rsidRPr="001C72B2">
        <w:rPr>
          <w:noProof w:val="0"/>
        </w:rPr>
        <w:t xml:space="preserve"> </w:t>
      </w:r>
      <w:r w:rsidRPr="001C72B2">
        <w:rPr>
          <w:noProof w:val="0"/>
        </w:rPr>
        <w:tab/>
      </w:r>
      <w:r w:rsidR="003A35EB" w:rsidRPr="001C72B2">
        <w:rPr>
          <w:noProof w:val="0"/>
        </w:rPr>
        <w:t>function f() { ... } // implements A.f()</w:t>
      </w:r>
    </w:p>
    <w:p w14:paraId="5D50B1EF" w14:textId="77777777" w:rsidR="008273A2" w:rsidRPr="001C72B2" w:rsidRDefault="003A35EB" w:rsidP="008273A2">
      <w:pPr>
        <w:pStyle w:val="PL"/>
        <w:rPr>
          <w:noProof w:val="0"/>
        </w:rPr>
      </w:pPr>
      <w:r w:rsidRPr="001C72B2">
        <w:rPr>
          <w:noProof w:val="0"/>
        </w:rPr>
        <w:t>}</w:t>
      </w:r>
    </w:p>
    <w:p w14:paraId="07A3A2D1" w14:textId="77777777" w:rsidR="008273A2" w:rsidRPr="001C72B2" w:rsidRDefault="008273A2" w:rsidP="008273A2">
      <w:pPr>
        <w:pStyle w:val="PL"/>
        <w:rPr>
          <w:noProof w:val="0"/>
        </w:rPr>
      </w:pPr>
    </w:p>
    <w:p w14:paraId="171AEB6F" w14:textId="77777777" w:rsidR="008273A2" w:rsidRPr="001C72B2" w:rsidRDefault="003A35EB" w:rsidP="008273A2">
      <w:pPr>
        <w:pStyle w:val="PL"/>
        <w:rPr>
          <w:noProof w:val="0"/>
        </w:rPr>
      </w:pPr>
      <w:r w:rsidRPr="001C72B2">
        <w:rPr>
          <w:b/>
          <w:noProof w:val="0"/>
        </w:rPr>
        <w:t>type class</w:t>
      </w:r>
      <w:r w:rsidRPr="001C72B2">
        <w:rPr>
          <w:noProof w:val="0"/>
        </w:rPr>
        <w:t xml:space="preserve"> D </w:t>
      </w:r>
      <w:r w:rsidRPr="001C72B2">
        <w:rPr>
          <w:b/>
          <w:noProof w:val="0"/>
        </w:rPr>
        <w:t>extends</w:t>
      </w:r>
      <w:r w:rsidRPr="001C72B2">
        <w:rPr>
          <w:noProof w:val="0"/>
        </w:rPr>
        <w:t xml:space="preserve"> C2, C3 {</w:t>
      </w:r>
    </w:p>
    <w:p w14:paraId="731A3AFB" w14:textId="3DCC88FC" w:rsidR="008273A2" w:rsidRPr="001C72B2" w:rsidRDefault="008273A2" w:rsidP="008273A2">
      <w:pPr>
        <w:pStyle w:val="PL"/>
        <w:rPr>
          <w:noProof w:val="0"/>
        </w:rPr>
      </w:pPr>
      <w:r w:rsidRPr="001C72B2">
        <w:rPr>
          <w:noProof w:val="0"/>
        </w:rPr>
        <w:t xml:space="preserve"> </w:t>
      </w:r>
      <w:r w:rsidRPr="001C72B2">
        <w:rPr>
          <w:noProof w:val="0"/>
        </w:rPr>
        <w:tab/>
      </w:r>
      <w:r w:rsidR="003A35EB" w:rsidRPr="001C72B2">
        <w:rPr>
          <w:noProof w:val="0"/>
        </w:rPr>
        <w:t>// illegal, as it only one non-trait class can be inherited</w:t>
      </w:r>
    </w:p>
    <w:p w14:paraId="51237B17" w14:textId="77777777" w:rsidR="008273A2" w:rsidRPr="001C72B2" w:rsidRDefault="003A35EB" w:rsidP="008273A2">
      <w:pPr>
        <w:pStyle w:val="PL"/>
        <w:rPr>
          <w:noProof w:val="0"/>
        </w:rPr>
      </w:pPr>
      <w:r w:rsidRPr="001C72B2">
        <w:rPr>
          <w:noProof w:val="0"/>
        </w:rPr>
        <w:t>}</w:t>
      </w:r>
    </w:p>
    <w:p w14:paraId="452909DB" w14:textId="77777777" w:rsidR="008273A2" w:rsidRPr="001C72B2" w:rsidRDefault="008273A2" w:rsidP="008273A2">
      <w:pPr>
        <w:pStyle w:val="PL"/>
        <w:rPr>
          <w:noProof w:val="0"/>
        </w:rPr>
      </w:pPr>
    </w:p>
    <w:p w14:paraId="7640584A" w14:textId="77777777" w:rsidR="008273A2" w:rsidRPr="001C72B2" w:rsidRDefault="003A35EB" w:rsidP="008273A2">
      <w:pPr>
        <w:pStyle w:val="PL"/>
        <w:rPr>
          <w:noProof w:val="0"/>
        </w:rPr>
      </w:pPr>
      <w:r w:rsidRPr="001C72B2">
        <w:rPr>
          <w:b/>
          <w:noProof w:val="0"/>
        </w:rPr>
        <w:t>type class</w:t>
      </w:r>
      <w:r w:rsidRPr="001C72B2">
        <w:rPr>
          <w:noProof w:val="0"/>
        </w:rPr>
        <w:t xml:space="preserve"> E </w:t>
      </w:r>
      <w:r w:rsidRPr="001C72B2">
        <w:rPr>
          <w:b/>
          <w:noProof w:val="0"/>
        </w:rPr>
        <w:t>extends</w:t>
      </w:r>
      <w:r w:rsidRPr="001C72B2">
        <w:rPr>
          <w:noProof w:val="0"/>
        </w:rPr>
        <w:t xml:space="preserve"> A, C2 {</w:t>
      </w:r>
    </w:p>
    <w:p w14:paraId="3922F80C" w14:textId="70EB8DF9" w:rsidR="008273A2" w:rsidRPr="001C72B2" w:rsidRDefault="005B44CC" w:rsidP="008273A2">
      <w:pPr>
        <w:pStyle w:val="PL"/>
        <w:rPr>
          <w:noProof w:val="0"/>
        </w:rPr>
      </w:pPr>
      <w:r w:rsidRPr="001C72B2">
        <w:rPr>
          <w:noProof w:val="0"/>
        </w:rPr>
        <w:t xml:space="preserve"> </w:t>
      </w:r>
      <w:r w:rsidRPr="001C72B2">
        <w:rPr>
          <w:noProof w:val="0"/>
        </w:rPr>
        <w:tab/>
      </w:r>
      <w:r w:rsidR="003A35EB" w:rsidRPr="001C72B2">
        <w:rPr>
          <w:noProof w:val="0"/>
        </w:rPr>
        <w:t>// legal, but inheriting A is redundant</w:t>
      </w:r>
    </w:p>
    <w:p w14:paraId="724D5719" w14:textId="7F85CE65" w:rsidR="008273A2" w:rsidRPr="001C72B2" w:rsidRDefault="003A35EB" w:rsidP="008273A2">
      <w:pPr>
        <w:pStyle w:val="PL"/>
        <w:rPr>
          <w:noProof w:val="0"/>
        </w:rPr>
      </w:pPr>
      <w:r w:rsidRPr="001C72B2">
        <w:rPr>
          <w:noProof w:val="0"/>
        </w:rPr>
        <w:t>}</w:t>
      </w:r>
    </w:p>
    <w:p w14:paraId="4B4BF320" w14:textId="77777777" w:rsidR="005B44CC" w:rsidRPr="001C72B2" w:rsidRDefault="005B44CC" w:rsidP="008273A2">
      <w:pPr>
        <w:pStyle w:val="PL"/>
        <w:rPr>
          <w:noProof w:val="0"/>
        </w:rPr>
      </w:pPr>
    </w:p>
    <w:p w14:paraId="21FCFAE7" w14:textId="7F2241B7" w:rsidR="00830CA4" w:rsidRPr="001C72B2" w:rsidRDefault="00830CA4" w:rsidP="00466415">
      <w:pPr>
        <w:pStyle w:val="berschrift4"/>
      </w:pPr>
      <w:bookmarkStart w:id="132" w:name="_Toc66104928"/>
      <w:bookmarkStart w:id="133" w:name="_Toc66112414"/>
      <w:bookmarkStart w:id="134" w:name="_Toc66354589"/>
      <w:bookmarkStart w:id="135" w:name="_Toc72305820"/>
      <w:bookmarkStart w:id="136" w:name="_Toc72306652"/>
      <w:r w:rsidRPr="001C72B2">
        <w:t>5.1.1.1</w:t>
      </w:r>
      <w:r w:rsidRPr="001C72B2">
        <w:tab/>
        <w:t>Scope rules</w:t>
      </w:r>
      <w:bookmarkEnd w:id="132"/>
      <w:bookmarkEnd w:id="133"/>
      <w:bookmarkEnd w:id="134"/>
      <w:bookmarkEnd w:id="135"/>
      <w:bookmarkEnd w:id="136"/>
    </w:p>
    <w:p w14:paraId="4A605270" w14:textId="67279205" w:rsidR="00F15815" w:rsidRPr="001C72B2" w:rsidRDefault="00830CA4" w:rsidP="00466415">
      <w:r w:rsidRPr="001C72B2">
        <w:t>Class constitutes a scope unit. For the uniqueness of identifiers, the rules specified in clause 5.2.2 of ETSI ES</w:t>
      </w:r>
      <w:r w:rsidR="00466415" w:rsidRPr="001C72B2">
        <w:t> </w:t>
      </w:r>
      <w:r w:rsidRPr="001C72B2">
        <w:t>201</w:t>
      </w:r>
      <w:r w:rsidR="00466415" w:rsidRPr="001C72B2">
        <w:t> </w:t>
      </w:r>
      <w:r w:rsidRPr="001C72B2">
        <w:t>873</w:t>
      </w:r>
      <w:r w:rsidR="007A5099" w:rsidRPr="001C72B2">
        <w:noBreakHyphen/>
      </w:r>
      <w:r w:rsidRPr="001C72B2">
        <w:t>1</w:t>
      </w:r>
      <w:r w:rsidR="007A5099" w:rsidRPr="001C72B2">
        <w:t> </w:t>
      </w:r>
      <w:r w:rsidR="00870565" w:rsidRPr="001C72B2">
        <w:t>[</w:t>
      </w:r>
      <w:r w:rsidR="00870565" w:rsidRPr="001C72B2">
        <w:fldChar w:fldCharType="begin"/>
      </w:r>
      <w:r w:rsidR="00870565" w:rsidRPr="001C72B2">
        <w:instrText xml:space="preserve">REF REF_ES201873_1 \h </w:instrText>
      </w:r>
      <w:r w:rsidR="00870565" w:rsidRPr="001C72B2">
        <w:fldChar w:fldCharType="separate"/>
      </w:r>
      <w:r w:rsidR="00901235" w:rsidRPr="001C72B2">
        <w:t>1</w:t>
      </w:r>
      <w:r w:rsidR="00870565" w:rsidRPr="001C72B2">
        <w:fldChar w:fldCharType="end"/>
      </w:r>
      <w:r w:rsidR="00870565" w:rsidRPr="001C72B2">
        <w:t>]</w:t>
      </w:r>
      <w:r w:rsidR="00466415" w:rsidRPr="001C72B2">
        <w:t xml:space="preserve"> </w:t>
      </w:r>
      <w:r w:rsidRPr="001C72B2">
        <w:t>apply with the following exceptions:</w:t>
      </w:r>
    </w:p>
    <w:p w14:paraId="20072D7D" w14:textId="5BF84BB4" w:rsidR="00830CA4" w:rsidRPr="001C72B2" w:rsidRDefault="00830CA4" w:rsidP="008C0E9C">
      <w:pPr>
        <w:pStyle w:val="BL"/>
        <w:numPr>
          <w:ilvl w:val="0"/>
          <w:numId w:val="13"/>
        </w:numPr>
      </w:pPr>
      <w:r w:rsidRPr="001C72B2">
        <w:t>Identifiers</w:t>
      </w:r>
      <w:r w:rsidR="004E19A5" w:rsidRPr="001C72B2">
        <w:t xml:space="preserve"> from the higher scope </w:t>
      </w:r>
      <w:r w:rsidRPr="001C72B2">
        <w:t>can be reused for member declar</w:t>
      </w:r>
      <w:r w:rsidR="004E19A5" w:rsidRPr="001C72B2">
        <w:t>at</w:t>
      </w:r>
      <w:r w:rsidRPr="001C72B2">
        <w:t>ions</w:t>
      </w:r>
      <w:r w:rsidR="00B21EAE" w:rsidRPr="001C72B2">
        <w:t>.</w:t>
      </w:r>
      <w:r w:rsidR="004E19A5" w:rsidRPr="001C72B2">
        <w:t xml:space="preserve"> A reference to a reused identifier without a prefix occurring inside a class scope shall be resolved as a reference to the class member. In order to refer to the declaration on the higher scope, the identifier shall be preceded with a module name</w:t>
      </w:r>
      <w:r w:rsidR="00243518" w:rsidRPr="001C72B2">
        <w:t xml:space="preserve"> and a </w:t>
      </w:r>
      <w:r w:rsidR="00014DF9" w:rsidRPr="001C72B2">
        <w:t>dot (</w:t>
      </w:r>
      <w:r w:rsidR="00466415" w:rsidRPr="001C72B2">
        <w:t>"</w:t>
      </w:r>
      <w:r w:rsidR="00014DF9" w:rsidRPr="001C72B2">
        <w:t>.</w:t>
      </w:r>
      <w:r w:rsidR="00466415" w:rsidRPr="001C72B2">
        <w:t>"</w:t>
      </w:r>
      <w:r w:rsidR="00014DF9" w:rsidRPr="001C72B2">
        <w:t>)</w:t>
      </w:r>
      <w:r w:rsidR="004E19A5" w:rsidRPr="001C72B2">
        <w:t>.</w:t>
      </w:r>
    </w:p>
    <w:p w14:paraId="115D0241" w14:textId="7C2DA432" w:rsidR="004E19A5" w:rsidRPr="001C72B2" w:rsidRDefault="004E19A5" w:rsidP="008C0E9C">
      <w:pPr>
        <w:pStyle w:val="BL"/>
        <w:numPr>
          <w:ilvl w:val="0"/>
          <w:numId w:val="13"/>
        </w:numPr>
      </w:pPr>
      <w:r w:rsidRPr="001C72B2">
        <w:t xml:space="preserve">Identifiers </w:t>
      </w:r>
      <w:r w:rsidR="008E5649" w:rsidRPr="001C72B2">
        <w:t>of</w:t>
      </w:r>
      <w:r w:rsidRPr="001C72B2">
        <w:t xml:space="preserve"> member declarations can be reused inside methods for formal parameter and local declarations. A reference to a reused identifier without a prefix occurring inside a class method shall be resolved as a reference to the </w:t>
      </w:r>
      <w:r w:rsidR="008E5649" w:rsidRPr="001C72B2">
        <w:t>formal parameter or local declaration</w:t>
      </w:r>
      <w:r w:rsidRPr="001C72B2">
        <w:t xml:space="preserve">. In order to refer to the </w:t>
      </w:r>
      <w:r w:rsidR="008E5649" w:rsidRPr="001C72B2">
        <w:t xml:space="preserve">member </w:t>
      </w:r>
      <w:r w:rsidRPr="001C72B2">
        <w:t xml:space="preserve">declaration, the identifier shall be preceded with </w:t>
      </w:r>
      <w:r w:rsidR="008E5649" w:rsidRPr="001C72B2">
        <w:t xml:space="preserve">the </w:t>
      </w:r>
      <w:r w:rsidR="008E5649" w:rsidRPr="001C72B2">
        <w:rPr>
          <w:rFonts w:ascii="Courier New" w:hAnsi="Courier New" w:cs="Courier New"/>
        </w:rPr>
        <w:t>this</w:t>
      </w:r>
      <w:r w:rsidR="008E5649" w:rsidRPr="001C72B2">
        <w:t xml:space="preserve"> keyword</w:t>
      </w:r>
      <w:r w:rsidR="00014DF9" w:rsidRPr="001C72B2">
        <w:t xml:space="preserve"> and a dot</w:t>
      </w:r>
      <w:r w:rsidRPr="001C72B2">
        <w:t>.</w:t>
      </w:r>
    </w:p>
    <w:p w14:paraId="61D559F6" w14:textId="1C9CE9F0" w:rsidR="008E5649" w:rsidRPr="001C72B2" w:rsidRDefault="008E5649" w:rsidP="008C0E9C">
      <w:pPr>
        <w:pStyle w:val="BL"/>
        <w:numPr>
          <w:ilvl w:val="0"/>
          <w:numId w:val="13"/>
        </w:numPr>
      </w:pPr>
      <w:r w:rsidRPr="001C72B2">
        <w:t>Reusing identifiers of members of the component type specified in the runs on clause of the class for members and inside methods for formal parameters and loc</w:t>
      </w:r>
      <w:r w:rsidR="000F680D" w:rsidRPr="001C72B2">
        <w:t>al declarations is not allowed.</w:t>
      </w:r>
    </w:p>
    <w:p w14:paraId="4854E4F1" w14:textId="77777777" w:rsidR="008E5649" w:rsidRPr="001C72B2" w:rsidRDefault="008E5649" w:rsidP="00466415">
      <w:pPr>
        <w:pStyle w:val="EX"/>
      </w:pPr>
      <w:r w:rsidRPr="001C72B2">
        <w:t>EXAMPLE:</w:t>
      </w:r>
    </w:p>
    <w:p w14:paraId="7BDFC970" w14:textId="46E69FB5" w:rsidR="008E5649" w:rsidRPr="001C72B2" w:rsidRDefault="008E5649" w:rsidP="00466415">
      <w:pPr>
        <w:pStyle w:val="PL"/>
        <w:rPr>
          <w:noProof w:val="0"/>
        </w:rPr>
      </w:pPr>
      <w:r w:rsidRPr="001C72B2">
        <w:rPr>
          <w:b/>
          <w:noProof w:val="0"/>
        </w:rPr>
        <w:t>module</w:t>
      </w:r>
      <w:r w:rsidRPr="001C72B2">
        <w:rPr>
          <w:noProof w:val="0"/>
        </w:rPr>
        <w:t xml:space="preserve"> ClassModule {</w:t>
      </w:r>
    </w:p>
    <w:p w14:paraId="533FD05D" w14:textId="4C06C488" w:rsidR="008E5649" w:rsidRPr="001C72B2" w:rsidRDefault="008E5649" w:rsidP="00466415">
      <w:pPr>
        <w:pStyle w:val="PL"/>
        <w:rPr>
          <w:noProof w:val="0"/>
        </w:rPr>
      </w:pPr>
      <w:r w:rsidRPr="001C72B2">
        <w:rPr>
          <w:noProof w:val="0"/>
        </w:rPr>
        <w:tab/>
      </w:r>
      <w:r w:rsidRPr="001C72B2">
        <w:rPr>
          <w:b/>
          <w:noProof w:val="0"/>
        </w:rPr>
        <w:t>const</w:t>
      </w:r>
      <w:r w:rsidRPr="001C72B2">
        <w:rPr>
          <w:noProof w:val="0"/>
        </w:rPr>
        <w:t xml:space="preserve"> </w:t>
      </w:r>
      <w:r w:rsidRPr="001C72B2">
        <w:rPr>
          <w:b/>
          <w:noProof w:val="0"/>
        </w:rPr>
        <w:t>integer</w:t>
      </w:r>
      <w:r w:rsidRPr="001C72B2">
        <w:rPr>
          <w:noProof w:val="0"/>
        </w:rPr>
        <w:t xml:space="preserve"> a</w:t>
      </w:r>
      <w:r w:rsidR="00C92CFB" w:rsidRPr="001C72B2">
        <w:rPr>
          <w:noProof w:val="0"/>
        </w:rPr>
        <w:t xml:space="preserve"> := 1</w:t>
      </w:r>
      <w:r w:rsidRPr="001C72B2">
        <w:rPr>
          <w:noProof w:val="0"/>
        </w:rPr>
        <w:t>;</w:t>
      </w:r>
    </w:p>
    <w:p w14:paraId="161E2F49" w14:textId="402C2183" w:rsidR="008E5649" w:rsidRPr="001C72B2" w:rsidRDefault="008E5649" w:rsidP="00466415">
      <w:pPr>
        <w:pStyle w:val="PL"/>
        <w:rPr>
          <w:noProof w:val="0"/>
        </w:rPr>
      </w:pPr>
      <w:r w:rsidRPr="001C72B2">
        <w:rPr>
          <w:noProof w:val="0"/>
        </w:rPr>
        <w:tab/>
      </w:r>
    </w:p>
    <w:p w14:paraId="1F08B7BF" w14:textId="327B9D71" w:rsidR="008E5649" w:rsidRPr="001C72B2" w:rsidRDefault="008E5649" w:rsidP="00466415">
      <w:pPr>
        <w:pStyle w:val="PL"/>
        <w:rPr>
          <w:noProof w:val="0"/>
        </w:rPr>
      </w:pPr>
      <w:r w:rsidRPr="001C72B2">
        <w:rPr>
          <w:noProof w:val="0"/>
        </w:rPr>
        <w:tab/>
      </w:r>
      <w:r w:rsidRPr="001C72B2">
        <w:rPr>
          <w:b/>
          <w:noProof w:val="0"/>
        </w:rPr>
        <w:t xml:space="preserve">type class </w:t>
      </w:r>
      <w:r w:rsidRPr="001C72B2">
        <w:rPr>
          <w:noProof w:val="0"/>
        </w:rPr>
        <w:t xml:space="preserve">MyClass() { </w:t>
      </w:r>
    </w:p>
    <w:p w14:paraId="2C7DE504" w14:textId="7F468CB1" w:rsidR="008E5649" w:rsidRPr="001C72B2" w:rsidRDefault="008E5649" w:rsidP="00466415">
      <w:pPr>
        <w:pStyle w:val="PL"/>
        <w:rPr>
          <w:noProof w:val="0"/>
        </w:rPr>
      </w:pPr>
      <w:r w:rsidRPr="001C72B2">
        <w:rPr>
          <w:noProof w:val="0"/>
        </w:rPr>
        <w:tab/>
      </w:r>
      <w:r w:rsidRPr="001C72B2">
        <w:rPr>
          <w:noProof w:val="0"/>
        </w:rPr>
        <w:tab/>
      </w:r>
      <w:r w:rsidR="00C92CFB" w:rsidRPr="001C72B2">
        <w:rPr>
          <w:b/>
          <w:noProof w:val="0"/>
        </w:rPr>
        <w:t>const</w:t>
      </w:r>
      <w:r w:rsidRPr="001C72B2">
        <w:rPr>
          <w:noProof w:val="0"/>
        </w:rPr>
        <w:t xml:space="preserve"> </w:t>
      </w:r>
      <w:r w:rsidRPr="001C72B2">
        <w:rPr>
          <w:b/>
          <w:noProof w:val="0"/>
        </w:rPr>
        <w:t>integer</w:t>
      </w:r>
      <w:r w:rsidRPr="001C72B2">
        <w:rPr>
          <w:noProof w:val="0"/>
        </w:rPr>
        <w:t xml:space="preserve"> a</w:t>
      </w:r>
      <w:r w:rsidR="00C92CFB" w:rsidRPr="001C72B2">
        <w:rPr>
          <w:noProof w:val="0"/>
        </w:rPr>
        <w:t xml:space="preserve"> := 2;</w:t>
      </w:r>
    </w:p>
    <w:p w14:paraId="1D728240" w14:textId="2CE18B4B" w:rsidR="00C92CFB" w:rsidRPr="001C72B2" w:rsidRDefault="00C92CFB" w:rsidP="00466415">
      <w:pPr>
        <w:pStyle w:val="PL"/>
        <w:rPr>
          <w:noProof w:val="0"/>
        </w:rPr>
      </w:pPr>
      <w:r w:rsidRPr="001C72B2">
        <w:rPr>
          <w:noProof w:val="0"/>
        </w:rPr>
        <w:tab/>
      </w:r>
      <w:r w:rsidRPr="001C72B2">
        <w:rPr>
          <w:noProof w:val="0"/>
        </w:rPr>
        <w:tab/>
      </w:r>
      <w:r w:rsidRPr="001C72B2">
        <w:rPr>
          <w:b/>
          <w:noProof w:val="0"/>
        </w:rPr>
        <w:t>function</w:t>
      </w:r>
      <w:r w:rsidRPr="001C72B2">
        <w:rPr>
          <w:noProof w:val="0"/>
        </w:rPr>
        <w:t xml:space="preserve"> doSomething</w:t>
      </w:r>
      <w:r w:rsidRPr="001C72B2">
        <w:rPr>
          <w:b/>
          <w:noProof w:val="0"/>
        </w:rPr>
        <w:t xml:space="preserve"> </w:t>
      </w:r>
      <w:r w:rsidRPr="001C72B2">
        <w:rPr>
          <w:noProof w:val="0"/>
        </w:rPr>
        <w:t>(</w:t>
      </w:r>
      <w:r w:rsidRPr="001C72B2">
        <w:rPr>
          <w:b/>
          <w:noProof w:val="0"/>
        </w:rPr>
        <w:t>integer</w:t>
      </w:r>
      <w:r w:rsidRPr="001C72B2">
        <w:rPr>
          <w:noProof w:val="0"/>
        </w:rPr>
        <w:t xml:space="preserve"> a := 3) {</w:t>
      </w:r>
    </w:p>
    <w:p w14:paraId="71C58FAE" w14:textId="18E284BD" w:rsidR="00C92CFB" w:rsidRPr="001C72B2" w:rsidRDefault="00C92CFB" w:rsidP="00466415">
      <w:pPr>
        <w:pStyle w:val="PL"/>
        <w:rPr>
          <w:noProof w:val="0"/>
        </w:rPr>
      </w:pPr>
      <w:r w:rsidRPr="001C72B2">
        <w:rPr>
          <w:noProof w:val="0"/>
        </w:rPr>
        <w:tab/>
      </w:r>
      <w:r w:rsidRPr="001C72B2">
        <w:rPr>
          <w:noProof w:val="0"/>
        </w:rPr>
        <w:tab/>
      </w:r>
      <w:r w:rsidRPr="001C72B2">
        <w:rPr>
          <w:noProof w:val="0"/>
        </w:rPr>
        <w:tab/>
        <w:t>log(a); // logs 3 (for the default value)</w:t>
      </w:r>
    </w:p>
    <w:p w14:paraId="3A8E6601" w14:textId="7DD6E0AA" w:rsidR="00C92CFB" w:rsidRPr="001C72B2" w:rsidRDefault="00C92CFB" w:rsidP="00466415">
      <w:pPr>
        <w:pStyle w:val="PL"/>
        <w:rPr>
          <w:noProof w:val="0"/>
        </w:rPr>
      </w:pPr>
      <w:r w:rsidRPr="001C72B2">
        <w:rPr>
          <w:noProof w:val="0"/>
        </w:rPr>
        <w:tab/>
      </w:r>
      <w:r w:rsidRPr="001C72B2">
        <w:rPr>
          <w:noProof w:val="0"/>
        </w:rPr>
        <w:tab/>
      </w:r>
      <w:r w:rsidRPr="001C72B2">
        <w:rPr>
          <w:noProof w:val="0"/>
        </w:rPr>
        <w:tab/>
        <w:t>log(</w:t>
      </w:r>
      <w:r w:rsidRPr="001C72B2">
        <w:rPr>
          <w:b/>
          <w:noProof w:val="0"/>
        </w:rPr>
        <w:t>this</w:t>
      </w:r>
      <w:r w:rsidRPr="001C72B2">
        <w:rPr>
          <w:noProof w:val="0"/>
        </w:rPr>
        <w:t>.a); // logs 2</w:t>
      </w:r>
    </w:p>
    <w:p w14:paraId="03EC0909" w14:textId="44E8C6B1" w:rsidR="00C92CFB" w:rsidRPr="001C72B2" w:rsidRDefault="00C92CFB" w:rsidP="00466415">
      <w:pPr>
        <w:pStyle w:val="PL"/>
        <w:rPr>
          <w:noProof w:val="0"/>
        </w:rPr>
      </w:pPr>
      <w:r w:rsidRPr="001C72B2">
        <w:rPr>
          <w:noProof w:val="0"/>
        </w:rPr>
        <w:tab/>
      </w:r>
      <w:r w:rsidRPr="001C72B2">
        <w:rPr>
          <w:noProof w:val="0"/>
        </w:rPr>
        <w:tab/>
      </w:r>
      <w:r w:rsidRPr="001C72B2">
        <w:rPr>
          <w:noProof w:val="0"/>
        </w:rPr>
        <w:tab/>
        <w:t>log(ClassModule.a); // logs 1</w:t>
      </w:r>
    </w:p>
    <w:p w14:paraId="74C7A0FE" w14:textId="07AC833C" w:rsidR="008E5649" w:rsidRPr="001C72B2" w:rsidRDefault="00C92CFB" w:rsidP="00466415">
      <w:pPr>
        <w:pStyle w:val="PL"/>
        <w:rPr>
          <w:noProof w:val="0"/>
        </w:rPr>
      </w:pPr>
      <w:r w:rsidRPr="001C72B2">
        <w:rPr>
          <w:noProof w:val="0"/>
        </w:rPr>
        <w:tab/>
      </w:r>
      <w:r w:rsidRPr="001C72B2">
        <w:rPr>
          <w:noProof w:val="0"/>
        </w:rPr>
        <w:tab/>
        <w:t>}</w:t>
      </w:r>
    </w:p>
    <w:p w14:paraId="6F73CFFF" w14:textId="63A97E08" w:rsidR="00C92CFB" w:rsidRPr="001C72B2" w:rsidRDefault="00C92CFB" w:rsidP="00466415">
      <w:pPr>
        <w:pStyle w:val="PL"/>
        <w:rPr>
          <w:noProof w:val="0"/>
        </w:rPr>
      </w:pPr>
      <w:r w:rsidRPr="001C72B2">
        <w:rPr>
          <w:noProof w:val="0"/>
        </w:rPr>
        <w:tab/>
      </w:r>
      <w:r w:rsidRPr="001C72B2">
        <w:rPr>
          <w:noProof w:val="0"/>
        </w:rPr>
        <w:tab/>
      </w:r>
      <w:r w:rsidRPr="001C72B2">
        <w:rPr>
          <w:b/>
          <w:noProof w:val="0"/>
        </w:rPr>
        <w:t>function</w:t>
      </w:r>
      <w:r w:rsidRPr="001C72B2">
        <w:rPr>
          <w:noProof w:val="0"/>
        </w:rPr>
        <w:t xml:space="preserve"> doSomethingElse () {</w:t>
      </w:r>
    </w:p>
    <w:p w14:paraId="08A07976" w14:textId="164F27EF" w:rsidR="00C92CFB" w:rsidRPr="001C72B2" w:rsidRDefault="00C92CFB" w:rsidP="00466415">
      <w:pPr>
        <w:pStyle w:val="PL"/>
        <w:rPr>
          <w:noProof w:val="0"/>
        </w:rPr>
      </w:pPr>
      <w:r w:rsidRPr="001C72B2">
        <w:rPr>
          <w:noProof w:val="0"/>
        </w:rPr>
        <w:tab/>
      </w:r>
      <w:r w:rsidRPr="001C72B2">
        <w:rPr>
          <w:noProof w:val="0"/>
        </w:rPr>
        <w:tab/>
      </w:r>
      <w:r w:rsidRPr="001C72B2">
        <w:rPr>
          <w:noProof w:val="0"/>
        </w:rPr>
        <w:tab/>
        <w:t>log(a); // logs 2</w:t>
      </w:r>
    </w:p>
    <w:p w14:paraId="0F605686" w14:textId="75BBC972" w:rsidR="00C92CFB" w:rsidRPr="001C72B2" w:rsidRDefault="00C92CFB" w:rsidP="00466415">
      <w:pPr>
        <w:pStyle w:val="PL"/>
        <w:rPr>
          <w:noProof w:val="0"/>
        </w:rPr>
      </w:pPr>
      <w:r w:rsidRPr="001C72B2">
        <w:rPr>
          <w:noProof w:val="0"/>
        </w:rPr>
        <w:tab/>
      </w:r>
      <w:r w:rsidRPr="001C72B2">
        <w:rPr>
          <w:noProof w:val="0"/>
        </w:rPr>
        <w:tab/>
      </w:r>
      <w:r w:rsidRPr="001C72B2">
        <w:rPr>
          <w:noProof w:val="0"/>
        </w:rPr>
        <w:tab/>
        <w:t>log(</w:t>
      </w:r>
      <w:r w:rsidRPr="001C72B2">
        <w:rPr>
          <w:b/>
          <w:noProof w:val="0"/>
        </w:rPr>
        <w:t>this</w:t>
      </w:r>
      <w:r w:rsidRPr="001C72B2">
        <w:rPr>
          <w:noProof w:val="0"/>
        </w:rPr>
        <w:t>.a); // also logs 2</w:t>
      </w:r>
    </w:p>
    <w:p w14:paraId="7DE3FE0F" w14:textId="77777777" w:rsidR="00C92CFB" w:rsidRPr="001C72B2" w:rsidRDefault="00C92CFB" w:rsidP="00466415">
      <w:pPr>
        <w:pStyle w:val="PL"/>
        <w:rPr>
          <w:noProof w:val="0"/>
        </w:rPr>
      </w:pPr>
      <w:r w:rsidRPr="001C72B2">
        <w:rPr>
          <w:noProof w:val="0"/>
        </w:rPr>
        <w:lastRenderedPageBreak/>
        <w:tab/>
      </w:r>
      <w:r w:rsidRPr="001C72B2">
        <w:rPr>
          <w:noProof w:val="0"/>
        </w:rPr>
        <w:tab/>
      </w:r>
      <w:r w:rsidRPr="001C72B2">
        <w:rPr>
          <w:noProof w:val="0"/>
        </w:rPr>
        <w:tab/>
        <w:t>log(ClassModule.a); // logs 1</w:t>
      </w:r>
    </w:p>
    <w:p w14:paraId="2E968C2C" w14:textId="77777777" w:rsidR="00C92CFB" w:rsidRPr="001C72B2" w:rsidRDefault="00C92CFB" w:rsidP="00466415">
      <w:pPr>
        <w:pStyle w:val="PL"/>
        <w:rPr>
          <w:noProof w:val="0"/>
        </w:rPr>
      </w:pPr>
      <w:r w:rsidRPr="001C72B2">
        <w:rPr>
          <w:noProof w:val="0"/>
        </w:rPr>
        <w:tab/>
      </w:r>
      <w:r w:rsidRPr="001C72B2">
        <w:rPr>
          <w:noProof w:val="0"/>
        </w:rPr>
        <w:tab/>
        <w:t>}</w:t>
      </w:r>
    </w:p>
    <w:p w14:paraId="780E653E" w14:textId="77777777" w:rsidR="00C92CFB" w:rsidRPr="001C72B2" w:rsidRDefault="008E5649" w:rsidP="00466415">
      <w:pPr>
        <w:pStyle w:val="PL"/>
        <w:rPr>
          <w:noProof w:val="0"/>
        </w:rPr>
      </w:pPr>
      <w:r w:rsidRPr="001C72B2">
        <w:rPr>
          <w:noProof w:val="0"/>
        </w:rPr>
        <w:tab/>
        <w:t>}</w:t>
      </w:r>
    </w:p>
    <w:p w14:paraId="2978289C" w14:textId="5B4F06BD" w:rsidR="008E5649" w:rsidRPr="001C72B2" w:rsidRDefault="008E5649" w:rsidP="00466415">
      <w:pPr>
        <w:pStyle w:val="PL"/>
        <w:rPr>
          <w:noProof w:val="0"/>
        </w:rPr>
      </w:pPr>
      <w:r w:rsidRPr="001C72B2">
        <w:rPr>
          <w:noProof w:val="0"/>
        </w:rPr>
        <w:t xml:space="preserve"> </w:t>
      </w:r>
    </w:p>
    <w:p w14:paraId="01BAB7BA" w14:textId="6E21CC19" w:rsidR="008E5649" w:rsidRPr="001C72B2" w:rsidRDefault="008E5649" w:rsidP="00466415">
      <w:pPr>
        <w:pStyle w:val="PL"/>
        <w:rPr>
          <w:noProof w:val="0"/>
        </w:rPr>
      </w:pPr>
      <w:r w:rsidRPr="001C72B2">
        <w:rPr>
          <w:noProof w:val="0"/>
        </w:rPr>
        <w:t>}</w:t>
      </w:r>
    </w:p>
    <w:p w14:paraId="219FD96A" w14:textId="77777777" w:rsidR="005E36EC" w:rsidRPr="001C72B2" w:rsidRDefault="005E36EC" w:rsidP="00466415">
      <w:pPr>
        <w:pStyle w:val="PL"/>
        <w:rPr>
          <w:noProof w:val="0"/>
        </w:rPr>
      </w:pPr>
    </w:p>
    <w:p w14:paraId="4F1C0837" w14:textId="6A27CB47" w:rsidR="00F20467" w:rsidRPr="001C72B2" w:rsidRDefault="00F20467" w:rsidP="005D596B">
      <w:pPr>
        <w:pStyle w:val="berschrift4"/>
        <w:keepNext w:val="0"/>
      </w:pPr>
      <w:bookmarkStart w:id="137" w:name="_Toc66104929"/>
      <w:bookmarkStart w:id="138" w:name="_Toc66112415"/>
      <w:bookmarkStart w:id="139" w:name="_Toc66354590"/>
      <w:bookmarkStart w:id="140" w:name="_Toc72305821"/>
      <w:bookmarkStart w:id="141" w:name="_Toc72306653"/>
      <w:r w:rsidRPr="001C72B2">
        <w:t>5.1.1</w:t>
      </w:r>
      <w:r w:rsidR="006913C7" w:rsidRPr="001C72B2">
        <w:t>.</w:t>
      </w:r>
      <w:r w:rsidR="000A4CD9" w:rsidRPr="001C72B2">
        <w:t>2</w:t>
      </w:r>
      <w:r w:rsidRPr="001C72B2">
        <w:tab/>
        <w:t>Abstract classes</w:t>
      </w:r>
      <w:bookmarkEnd w:id="137"/>
      <w:bookmarkEnd w:id="138"/>
      <w:bookmarkEnd w:id="139"/>
      <w:bookmarkEnd w:id="140"/>
      <w:bookmarkEnd w:id="141"/>
    </w:p>
    <w:p w14:paraId="68C7FDD1" w14:textId="72F951F3" w:rsidR="00D625E5" w:rsidRPr="001C72B2" w:rsidRDefault="00F15815" w:rsidP="005D596B">
      <w:pPr>
        <w:keepLines/>
      </w:pPr>
      <w:r w:rsidRPr="001C72B2">
        <w:t>A class can be declared as @abstract. In that case, it is allowed that it also declares abstract member</w:t>
      </w:r>
      <w:r w:rsidR="002F54B5" w:rsidRPr="001C72B2">
        <w:t xml:space="preserve"> functions</w:t>
      </w:r>
      <w:r w:rsidR="000A2073" w:rsidRPr="001C72B2">
        <w:t>, abstract properties or properties with abstract getters or setters</w:t>
      </w:r>
      <w:r w:rsidRPr="001C72B2">
        <w:t xml:space="preserve"> who shall be defined by all non-abstract subclasses.</w:t>
      </w:r>
      <w:r w:rsidR="00161B04" w:rsidRPr="001C72B2">
        <w:t xml:space="preserve"> An abstract method function has no function body</w:t>
      </w:r>
      <w:r w:rsidR="002F54B5" w:rsidRPr="001C72B2">
        <w:t xml:space="preserve"> but can be called in all concrete instances of subclasses of the abstract class declaring it.</w:t>
      </w:r>
      <w:r w:rsidR="00D625E5" w:rsidRPr="001C72B2">
        <w:t xml:space="preserve"> </w:t>
      </w:r>
      <w:r w:rsidR="002F54B5" w:rsidRPr="001C72B2">
        <w:t xml:space="preserve">Other members of the abstract class or its subclasses may use the abstract functions as if it was concrete where at runtime the concrete overriding </w:t>
      </w:r>
      <w:r w:rsidR="00D625E5" w:rsidRPr="001C72B2">
        <w:t>definition</w:t>
      </w:r>
      <w:r w:rsidR="000F680D" w:rsidRPr="001C72B2">
        <w:t xml:space="preserve"> will be used.</w:t>
      </w:r>
    </w:p>
    <w:p w14:paraId="61C9D65B" w14:textId="30907469" w:rsidR="000A2073" w:rsidRPr="001C72B2" w:rsidRDefault="000A2073" w:rsidP="005D596B">
      <w:pPr>
        <w:keepLines/>
      </w:pPr>
      <w:r w:rsidRPr="001C72B2">
        <w:t>Abstract getters and setters have no body but the properties containing them can be referenced in all concrete instance of subclasses of the abstract class declaring them. Other members of the abstract class or its subclasses may reference abstract properties as if they were concrete. At runtime the concrete overriding definition will always be used.</w:t>
      </w:r>
    </w:p>
    <w:p w14:paraId="24AC9F50" w14:textId="65608D0C" w:rsidR="00791912" w:rsidRPr="001C72B2" w:rsidRDefault="000F680D" w:rsidP="00656009">
      <w:pPr>
        <w:pStyle w:val="NO"/>
      </w:pPr>
      <w:r w:rsidRPr="001C72B2">
        <w:t>NOTE 1:</w:t>
      </w:r>
      <w:r w:rsidR="00466415" w:rsidRPr="001C72B2">
        <w:tab/>
      </w:r>
      <w:r w:rsidR="00D625E5" w:rsidRPr="001C72B2">
        <w:t>Abstract classes are only useful as superclasses of concrete classes.</w:t>
      </w:r>
    </w:p>
    <w:p w14:paraId="0DA4D7B8" w14:textId="4FE43B2E" w:rsidR="00791912" w:rsidRPr="001C72B2" w:rsidRDefault="000F680D" w:rsidP="00466415">
      <w:pPr>
        <w:keepNext/>
        <w:rPr>
          <w:b/>
          <w:i/>
        </w:rPr>
      </w:pPr>
      <w:r w:rsidRPr="001C72B2">
        <w:rPr>
          <w:b/>
          <w:i/>
        </w:rPr>
        <w:t>Restrictions</w:t>
      </w:r>
    </w:p>
    <w:p w14:paraId="798FC2B4" w14:textId="77777777" w:rsidR="00791912" w:rsidRPr="001C72B2" w:rsidRDefault="00F15815" w:rsidP="008C0E9C">
      <w:pPr>
        <w:pStyle w:val="BL"/>
        <w:numPr>
          <w:ilvl w:val="0"/>
          <w:numId w:val="14"/>
        </w:numPr>
      </w:pPr>
      <w:r w:rsidRPr="001C72B2">
        <w:t>Abstract classes cannot be explicitly instantiated</w:t>
      </w:r>
      <w:r w:rsidR="00791912" w:rsidRPr="001C72B2">
        <w:t>.</w:t>
      </w:r>
    </w:p>
    <w:p w14:paraId="4E5681C3" w14:textId="57216FAA" w:rsidR="00791912" w:rsidRPr="001C72B2" w:rsidRDefault="00791912" w:rsidP="008C0E9C">
      <w:pPr>
        <w:pStyle w:val="BL"/>
        <w:numPr>
          <w:ilvl w:val="0"/>
          <w:numId w:val="14"/>
        </w:numPr>
      </w:pPr>
      <w:r w:rsidRPr="001C72B2">
        <w:t>If a class that is not declared abstract extends an abstract class, all methods</w:t>
      </w:r>
      <w:r w:rsidR="000A2073" w:rsidRPr="001C72B2">
        <w:t>, property getters and setters</w:t>
      </w:r>
      <w:r w:rsidRPr="001C72B2">
        <w:t xml:space="preserve"> that have no implementation in the superclass </w:t>
      </w:r>
      <w:r w:rsidR="00C471C3" w:rsidRPr="001C72B2">
        <w:t>shall</w:t>
      </w:r>
      <w:r w:rsidRPr="001C72B2">
        <w:t xml:space="preserve"> be implemented in this class.</w:t>
      </w:r>
    </w:p>
    <w:p w14:paraId="6B08833B" w14:textId="26F0D1FF" w:rsidR="00F15815" w:rsidRPr="001C72B2" w:rsidRDefault="00C471C3" w:rsidP="00466415">
      <w:pPr>
        <w:pStyle w:val="NO"/>
      </w:pPr>
      <w:r w:rsidRPr="001C72B2">
        <w:t>NOTE</w:t>
      </w:r>
      <w:r w:rsidR="00D625E5" w:rsidRPr="001C72B2">
        <w:t xml:space="preserve"> 2</w:t>
      </w:r>
      <w:r w:rsidR="000F680D" w:rsidRPr="001C72B2">
        <w:t>:</w:t>
      </w:r>
      <w:r w:rsidR="00466415" w:rsidRPr="001C72B2">
        <w:tab/>
      </w:r>
      <w:r w:rsidRPr="001C72B2">
        <w:t>Variables of an abstract class type can only contain references to instances of non-abstract subclasses.</w:t>
      </w:r>
    </w:p>
    <w:p w14:paraId="4616CD9F" w14:textId="6C42DB35" w:rsidR="00F20467" w:rsidRPr="001C72B2" w:rsidRDefault="00F20467" w:rsidP="006913C7">
      <w:pPr>
        <w:pStyle w:val="berschrift4"/>
      </w:pPr>
      <w:bookmarkStart w:id="142" w:name="_Toc66104930"/>
      <w:bookmarkStart w:id="143" w:name="_Toc66112416"/>
      <w:bookmarkStart w:id="144" w:name="_Toc66354591"/>
      <w:bookmarkStart w:id="145" w:name="_Toc72305822"/>
      <w:bookmarkStart w:id="146" w:name="_Toc72306654"/>
      <w:r w:rsidRPr="001C72B2">
        <w:t>5.</w:t>
      </w:r>
      <w:r w:rsidR="006913C7" w:rsidRPr="001C72B2">
        <w:t>1.</w:t>
      </w:r>
      <w:r w:rsidRPr="001C72B2">
        <w:t>1.</w:t>
      </w:r>
      <w:r w:rsidR="000A4CD9" w:rsidRPr="001C72B2">
        <w:t>3</w:t>
      </w:r>
      <w:r w:rsidRPr="001C72B2">
        <w:tab/>
        <w:t>External classes</w:t>
      </w:r>
      <w:bookmarkEnd w:id="142"/>
      <w:bookmarkEnd w:id="143"/>
      <w:bookmarkEnd w:id="144"/>
      <w:bookmarkEnd w:id="145"/>
      <w:bookmarkEnd w:id="146"/>
    </w:p>
    <w:p w14:paraId="3A412C45" w14:textId="294119D3" w:rsidR="00574B51" w:rsidRPr="001C72B2" w:rsidRDefault="00574B51" w:rsidP="00574B51">
      <w:r w:rsidRPr="001C72B2">
        <w:t>A class may also be declared as external. In that case, it may declare external member functions without a function body. It is allowed to omit the external keyword from these function declarations. External classes can extend non</w:t>
      </w:r>
      <w:r w:rsidR="00656009" w:rsidRPr="001C72B2">
        <w:noBreakHyphen/>
      </w:r>
      <w:r w:rsidRPr="001C72B2">
        <w:t>external classes but classes not declared as external shall not extend from external classes. External classes may also define other members like normal classes. When instantiating an external class, the external object being created is provided by the platform adapter and the external method calls to the external object are delegated via the platform adapter to the corresponding method of the external object.</w:t>
      </w:r>
    </w:p>
    <w:p w14:paraId="437590D9" w14:textId="50B48FEE" w:rsidR="00F15815" w:rsidRPr="001C72B2" w:rsidRDefault="00F15815" w:rsidP="00466415">
      <w:pPr>
        <w:pStyle w:val="NO"/>
      </w:pPr>
      <w:r w:rsidRPr="001C72B2">
        <w:t>NOTE</w:t>
      </w:r>
      <w:r w:rsidR="00466415" w:rsidRPr="001C72B2">
        <w:t xml:space="preserve"> 1</w:t>
      </w:r>
      <w:r w:rsidR="000F680D" w:rsidRPr="001C72B2">
        <w:t>:</w:t>
      </w:r>
      <w:r w:rsidR="00466415" w:rsidRPr="001C72B2">
        <w:tab/>
      </w:r>
      <w:r w:rsidRPr="001C72B2">
        <w:t xml:space="preserve">External classes are a way to use object-oriented library functionality </w:t>
      </w:r>
      <w:r w:rsidR="00574B51" w:rsidRPr="001C72B2">
        <w:t xml:space="preserve">in </w:t>
      </w:r>
      <w:r w:rsidRPr="001C72B2">
        <w:t>TTCN-3 while still remaining abstract and independent of actual implementation. Libraries for common constructs like stacks, collections, tables can be defined or automatic import mechanisms could be provided.</w:t>
      </w:r>
    </w:p>
    <w:p w14:paraId="1042A5D5" w14:textId="77777777" w:rsidR="00F15815" w:rsidRPr="001C72B2" w:rsidRDefault="00F15815" w:rsidP="00F15815">
      <w:r w:rsidRPr="001C72B2">
        <w:t>If an object of an external class is instantiated, it implicitly creates an external object and the internal object has a handle to the external one. The reference to the external object is called a handle. When an external method is invoked on the internal object, the call is delegated to the handle.</w:t>
      </w:r>
    </w:p>
    <w:p w14:paraId="67E09D6A" w14:textId="3E837A64" w:rsidR="00F15815" w:rsidRPr="001C72B2" w:rsidRDefault="00F15815" w:rsidP="00466415">
      <w:pPr>
        <w:pStyle w:val="NO"/>
      </w:pPr>
      <w:r w:rsidRPr="001C72B2">
        <w:t>NOTE</w:t>
      </w:r>
      <w:r w:rsidR="00466415" w:rsidRPr="001C72B2">
        <w:t xml:space="preserve"> 2</w:t>
      </w:r>
      <w:r w:rsidR="000F680D" w:rsidRPr="001C72B2">
        <w:t>:</w:t>
      </w:r>
      <w:r w:rsidR="00466415" w:rsidRPr="001C72B2">
        <w:tab/>
      </w:r>
      <w:r w:rsidRPr="001C72B2">
        <w:t xml:space="preserve">External objects are possibly shared between different parts of the test system. Therefore, racing conditions and deadlocks </w:t>
      </w:r>
      <w:r w:rsidR="001851B9" w:rsidRPr="001C72B2">
        <w:t xml:space="preserve">have to </w:t>
      </w:r>
      <w:r w:rsidRPr="001C72B2">
        <w:t xml:space="preserve">be avoided </w:t>
      </w:r>
      <w:r w:rsidR="000F680D" w:rsidRPr="001C72B2">
        <w:t>by the external implementation.</w:t>
      </w:r>
    </w:p>
    <w:p w14:paraId="2F03DED3" w14:textId="49EC1475" w:rsidR="00F15815" w:rsidRPr="001C72B2" w:rsidRDefault="00791912" w:rsidP="00F15815">
      <w:pPr>
        <w:rPr>
          <w:b/>
          <w:i/>
        </w:rPr>
      </w:pPr>
      <w:r w:rsidRPr="001C72B2">
        <w:rPr>
          <w:b/>
          <w:i/>
        </w:rPr>
        <w:t>Restrictions</w:t>
      </w:r>
    </w:p>
    <w:p w14:paraId="212C431E" w14:textId="77777777" w:rsidR="00574B51" w:rsidRPr="001C72B2" w:rsidRDefault="00574B51" w:rsidP="008C0E9C">
      <w:pPr>
        <w:pStyle w:val="BL"/>
        <w:numPr>
          <w:ilvl w:val="0"/>
          <w:numId w:val="15"/>
        </w:numPr>
      </w:pPr>
      <w:r w:rsidRPr="001C72B2">
        <w:t>Void</w:t>
      </w:r>
    </w:p>
    <w:p w14:paraId="3A179F7B" w14:textId="77777777" w:rsidR="00574B51" w:rsidRPr="001C72B2" w:rsidRDefault="00574B51" w:rsidP="008C0E9C">
      <w:pPr>
        <w:pStyle w:val="BL"/>
        <w:numPr>
          <w:ilvl w:val="0"/>
          <w:numId w:val="15"/>
        </w:numPr>
      </w:pPr>
      <w:r w:rsidRPr="001C72B2">
        <w:t>Void</w:t>
      </w:r>
    </w:p>
    <w:p w14:paraId="374DF366" w14:textId="77777777" w:rsidR="00574B51" w:rsidRPr="001C72B2" w:rsidRDefault="00574B51" w:rsidP="008C0E9C">
      <w:pPr>
        <w:pStyle w:val="BL"/>
        <w:numPr>
          <w:ilvl w:val="0"/>
          <w:numId w:val="15"/>
        </w:numPr>
      </w:pPr>
      <w:r w:rsidRPr="001C72B2">
        <w:t>Void</w:t>
      </w:r>
    </w:p>
    <w:p w14:paraId="447F4EFF" w14:textId="56A7B8AE" w:rsidR="00574B51" w:rsidRPr="001C72B2" w:rsidRDefault="00574B51" w:rsidP="008C0E9C">
      <w:pPr>
        <w:pStyle w:val="BL"/>
        <w:numPr>
          <w:ilvl w:val="0"/>
          <w:numId w:val="15"/>
        </w:numPr>
      </w:pPr>
      <w:r w:rsidRPr="001C72B2">
        <w:t>An internal class shall not extend an external class</w:t>
      </w:r>
    </w:p>
    <w:p w14:paraId="42880D09" w14:textId="77777777" w:rsidR="00F15815" w:rsidRPr="001C72B2" w:rsidRDefault="00F15815" w:rsidP="00466415">
      <w:pPr>
        <w:pStyle w:val="EX"/>
      </w:pPr>
      <w:r w:rsidRPr="001C72B2">
        <w:t>EXAMPLE:</w:t>
      </w:r>
    </w:p>
    <w:p w14:paraId="5A585B1A" w14:textId="77777777" w:rsidR="00574B51" w:rsidRPr="001C72B2" w:rsidRDefault="00574B51" w:rsidP="00574B51">
      <w:pPr>
        <w:pStyle w:val="PL"/>
        <w:rPr>
          <w:noProof w:val="0"/>
        </w:rPr>
      </w:pPr>
      <w:r w:rsidRPr="001C72B2">
        <w:rPr>
          <w:noProof w:val="0"/>
        </w:rPr>
        <w:t>type class @abstract Collection {</w:t>
      </w:r>
    </w:p>
    <w:p w14:paraId="0AABE597" w14:textId="77777777" w:rsidR="00574B51" w:rsidRPr="001C72B2" w:rsidRDefault="00574B51" w:rsidP="00574B51">
      <w:pPr>
        <w:pStyle w:val="PL"/>
        <w:rPr>
          <w:noProof w:val="0"/>
        </w:rPr>
      </w:pPr>
      <w:r w:rsidRPr="001C72B2">
        <w:rPr>
          <w:noProof w:val="0"/>
        </w:rPr>
        <w:t xml:space="preserve">  function @abstract size() return integer;</w:t>
      </w:r>
    </w:p>
    <w:p w14:paraId="7F938FF8" w14:textId="77777777" w:rsidR="00574B51" w:rsidRPr="001C72B2" w:rsidRDefault="00574B51" w:rsidP="00574B51">
      <w:pPr>
        <w:pStyle w:val="PL"/>
        <w:rPr>
          <w:noProof w:val="0"/>
        </w:rPr>
      </w:pPr>
      <w:r w:rsidRPr="001C72B2">
        <w:rPr>
          <w:noProof w:val="0"/>
        </w:rPr>
        <w:t xml:space="preserve">  // internal default implementation</w:t>
      </w:r>
    </w:p>
    <w:p w14:paraId="5B070D2F" w14:textId="77777777" w:rsidR="00574B51" w:rsidRPr="001C72B2" w:rsidRDefault="00574B51" w:rsidP="00574B51">
      <w:pPr>
        <w:pStyle w:val="PL"/>
        <w:rPr>
          <w:noProof w:val="0"/>
        </w:rPr>
      </w:pPr>
      <w:r w:rsidRPr="001C72B2">
        <w:rPr>
          <w:noProof w:val="0"/>
        </w:rPr>
        <w:t xml:space="preserve">  function isEmpty() return boolean {</w:t>
      </w:r>
    </w:p>
    <w:p w14:paraId="3891BA16" w14:textId="77777777" w:rsidR="00574B51" w:rsidRPr="001C72B2" w:rsidRDefault="00574B51" w:rsidP="00574B51">
      <w:pPr>
        <w:pStyle w:val="PL"/>
        <w:rPr>
          <w:noProof w:val="0"/>
        </w:rPr>
      </w:pPr>
      <w:r w:rsidRPr="001C72B2">
        <w:rPr>
          <w:noProof w:val="0"/>
        </w:rPr>
        <w:t xml:space="preserve">    return size() == 0</w:t>
      </w:r>
    </w:p>
    <w:p w14:paraId="499CBB0E" w14:textId="77777777" w:rsidR="00574B51" w:rsidRPr="001C72B2" w:rsidRDefault="00574B51" w:rsidP="00574B51">
      <w:pPr>
        <w:pStyle w:val="PL"/>
        <w:rPr>
          <w:noProof w:val="0"/>
        </w:rPr>
      </w:pPr>
      <w:r w:rsidRPr="001C72B2">
        <w:rPr>
          <w:noProof w:val="0"/>
        </w:rPr>
        <w:t xml:space="preserve">  }</w:t>
      </w:r>
    </w:p>
    <w:p w14:paraId="1CC0D27E" w14:textId="77777777" w:rsidR="00574B51" w:rsidRPr="001C72B2" w:rsidRDefault="00574B51" w:rsidP="00574B51">
      <w:pPr>
        <w:pStyle w:val="PL"/>
        <w:rPr>
          <w:noProof w:val="0"/>
        </w:rPr>
      </w:pPr>
      <w:r w:rsidRPr="001C72B2">
        <w:rPr>
          <w:noProof w:val="0"/>
        </w:rPr>
        <w:lastRenderedPageBreak/>
        <w:t>}</w:t>
      </w:r>
    </w:p>
    <w:p w14:paraId="2C57ED6A" w14:textId="77777777" w:rsidR="00574B51" w:rsidRPr="001C72B2" w:rsidRDefault="00574B51" w:rsidP="00574B51">
      <w:pPr>
        <w:pStyle w:val="PL"/>
        <w:rPr>
          <w:noProof w:val="0"/>
        </w:rPr>
      </w:pPr>
      <w:r w:rsidRPr="001C72B2">
        <w:rPr>
          <w:noProof w:val="0"/>
        </w:rPr>
        <w:t xml:space="preserve"> </w:t>
      </w:r>
    </w:p>
    <w:p w14:paraId="443BB37B" w14:textId="77777777" w:rsidR="00574B51" w:rsidRPr="001C72B2" w:rsidRDefault="00574B51" w:rsidP="00574B51">
      <w:pPr>
        <w:pStyle w:val="PL"/>
        <w:rPr>
          <w:noProof w:val="0"/>
        </w:rPr>
      </w:pPr>
      <w:r w:rsidRPr="001C72B2">
        <w:rPr>
          <w:noProof w:val="0"/>
        </w:rPr>
        <w:t>type external class Stack extends Collection {</w:t>
      </w:r>
    </w:p>
    <w:p w14:paraId="41614376" w14:textId="77777777" w:rsidR="00574B51" w:rsidRPr="001C72B2" w:rsidRDefault="00574B51" w:rsidP="00574B51">
      <w:pPr>
        <w:pStyle w:val="PL"/>
        <w:rPr>
          <w:noProof w:val="0"/>
        </w:rPr>
      </w:pPr>
      <w:r w:rsidRPr="001C72B2">
        <w:rPr>
          <w:noProof w:val="0"/>
        </w:rPr>
        <w:t xml:space="preserve">  function push(integer v);</w:t>
      </w:r>
    </w:p>
    <w:p w14:paraId="4B65CE2C" w14:textId="77777777" w:rsidR="00574B51" w:rsidRPr="001C72B2" w:rsidRDefault="00574B51" w:rsidP="00574B51">
      <w:pPr>
        <w:pStyle w:val="PL"/>
        <w:rPr>
          <w:noProof w:val="0"/>
        </w:rPr>
      </w:pPr>
      <w:r w:rsidRPr="001C72B2">
        <w:rPr>
          <w:noProof w:val="0"/>
        </w:rPr>
        <w:t xml:space="preserve">  function pop() return integer;</w:t>
      </w:r>
    </w:p>
    <w:p w14:paraId="1BA352B1" w14:textId="77777777" w:rsidR="00574B51" w:rsidRPr="001C72B2" w:rsidRDefault="00574B51" w:rsidP="00574B51">
      <w:pPr>
        <w:pStyle w:val="PL"/>
        <w:rPr>
          <w:noProof w:val="0"/>
        </w:rPr>
      </w:pPr>
      <w:r w:rsidRPr="001C72B2">
        <w:rPr>
          <w:noProof w:val="0"/>
        </w:rPr>
        <w:t xml:space="preserve">  function isEmpty() return boolean; // external implementation overrides internal</w:t>
      </w:r>
    </w:p>
    <w:p w14:paraId="63A80892" w14:textId="77777777" w:rsidR="00574B51" w:rsidRPr="001C72B2" w:rsidRDefault="00574B51" w:rsidP="00574B51">
      <w:pPr>
        <w:pStyle w:val="PL"/>
        <w:rPr>
          <w:noProof w:val="0"/>
        </w:rPr>
      </w:pPr>
      <w:r w:rsidRPr="001C72B2">
        <w:rPr>
          <w:noProof w:val="0"/>
        </w:rPr>
        <w:t xml:space="preserve">  function size() return integer; // external implementation of abstract function}</w:t>
      </w:r>
    </w:p>
    <w:p w14:paraId="2EAB6AB7" w14:textId="77777777" w:rsidR="000F680D" w:rsidRPr="001C72B2" w:rsidRDefault="000F680D" w:rsidP="00466415">
      <w:pPr>
        <w:pStyle w:val="PL"/>
        <w:rPr>
          <w:noProof w:val="0"/>
        </w:rPr>
      </w:pPr>
    </w:p>
    <w:p w14:paraId="4F8B3A00" w14:textId="4997FBA3" w:rsidR="00F20467" w:rsidRPr="001C72B2" w:rsidRDefault="00F20467" w:rsidP="006913C7">
      <w:pPr>
        <w:pStyle w:val="berschrift4"/>
      </w:pPr>
      <w:bookmarkStart w:id="147" w:name="_Toc66104931"/>
      <w:bookmarkStart w:id="148" w:name="_Toc66112417"/>
      <w:bookmarkStart w:id="149" w:name="_Toc66354592"/>
      <w:bookmarkStart w:id="150" w:name="_Toc72305823"/>
      <w:bookmarkStart w:id="151" w:name="_Toc72306655"/>
      <w:r w:rsidRPr="001C72B2">
        <w:t>5.1.</w:t>
      </w:r>
      <w:r w:rsidR="006913C7" w:rsidRPr="001C72B2">
        <w:t>1.</w:t>
      </w:r>
      <w:r w:rsidR="000A4CD9" w:rsidRPr="001C72B2">
        <w:t>4</w:t>
      </w:r>
      <w:r w:rsidRPr="001C72B2">
        <w:tab/>
      </w:r>
      <w:r w:rsidR="007D3F52" w:rsidRPr="001C72B2">
        <w:t>Final Classes</w:t>
      </w:r>
      <w:bookmarkEnd w:id="147"/>
      <w:bookmarkEnd w:id="148"/>
      <w:bookmarkEnd w:id="149"/>
      <w:bookmarkEnd w:id="150"/>
      <w:bookmarkEnd w:id="151"/>
    </w:p>
    <w:p w14:paraId="23895F53" w14:textId="77777777" w:rsidR="00F15815" w:rsidRPr="001C72B2" w:rsidRDefault="00F15815" w:rsidP="00F15815">
      <w:r w:rsidRPr="001C72B2">
        <w:t xml:space="preserve">If a class shall not be subclassed, it may be declared as </w:t>
      </w:r>
      <w:r w:rsidRPr="001C72B2">
        <w:rPr>
          <w:rFonts w:ascii="Courier New" w:hAnsi="Courier New" w:cs="Courier New"/>
        </w:rPr>
        <w:t>@final</w:t>
      </w:r>
      <w:r w:rsidRPr="001C72B2">
        <w:t>. Final classes cannot be abstract.</w:t>
      </w:r>
    </w:p>
    <w:p w14:paraId="0B11C564" w14:textId="06C54362" w:rsidR="00F20467" w:rsidRPr="001C72B2" w:rsidRDefault="00F20467" w:rsidP="005E36EC">
      <w:pPr>
        <w:pStyle w:val="berschrift4"/>
      </w:pPr>
      <w:bookmarkStart w:id="152" w:name="_Toc66104932"/>
      <w:bookmarkStart w:id="153" w:name="_Toc66112418"/>
      <w:bookmarkStart w:id="154" w:name="_Toc66354593"/>
      <w:bookmarkStart w:id="155" w:name="_Toc72305824"/>
      <w:bookmarkStart w:id="156" w:name="_Toc72306656"/>
      <w:r w:rsidRPr="001C72B2">
        <w:t>5.1.</w:t>
      </w:r>
      <w:r w:rsidR="006913C7" w:rsidRPr="001C72B2">
        <w:t>1.</w:t>
      </w:r>
      <w:r w:rsidR="000A4CD9" w:rsidRPr="001C72B2">
        <w:t>5</w:t>
      </w:r>
      <w:r w:rsidRPr="001C72B2">
        <w:tab/>
        <w:t>Constructors</w:t>
      </w:r>
      <w:bookmarkEnd w:id="152"/>
      <w:bookmarkEnd w:id="153"/>
      <w:bookmarkEnd w:id="154"/>
      <w:bookmarkEnd w:id="155"/>
      <w:bookmarkEnd w:id="156"/>
    </w:p>
    <w:p w14:paraId="58306038" w14:textId="77777777" w:rsidR="00411FB9" w:rsidRPr="001C72B2" w:rsidRDefault="00411FB9" w:rsidP="005E36EC">
      <w:pPr>
        <w:keepNext/>
        <w:rPr>
          <w:b/>
          <w:i/>
        </w:rPr>
      </w:pPr>
      <w:r w:rsidRPr="001C72B2">
        <w:rPr>
          <w:b/>
          <w:i/>
        </w:rPr>
        <w:t>Syntactic Structure</w:t>
      </w:r>
    </w:p>
    <w:p w14:paraId="7E37C826" w14:textId="77777777" w:rsidR="00895724" w:rsidRPr="001C72B2" w:rsidRDefault="00895724" w:rsidP="005E36EC">
      <w:pPr>
        <w:pStyle w:val="PL"/>
        <w:keepNext/>
        <w:rPr>
          <w:noProof w:val="0"/>
        </w:rPr>
      </w:pPr>
      <w:r w:rsidRPr="001C72B2">
        <w:rPr>
          <w:b/>
          <w:noProof w:val="0"/>
        </w:rPr>
        <w:t>create</w:t>
      </w:r>
      <w:r w:rsidRPr="001C72B2">
        <w:rPr>
          <w:noProof w:val="0"/>
        </w:rPr>
        <w:t xml:space="preserve"> "(" { </w:t>
      </w:r>
      <w:r w:rsidRPr="001C72B2">
        <w:rPr>
          <w:i/>
          <w:noProof w:val="0"/>
        </w:rPr>
        <w:t>FormalParameter</w:t>
      </w:r>
      <w:r w:rsidRPr="001C72B2">
        <w:rPr>
          <w:noProof w:val="0"/>
        </w:rPr>
        <w:t xml:space="preserve"> , }* ")" </w:t>
      </w:r>
    </w:p>
    <w:p w14:paraId="3D0649E6" w14:textId="77777777" w:rsidR="00895724" w:rsidRPr="001C72B2" w:rsidRDefault="00895724" w:rsidP="00A54399">
      <w:pPr>
        <w:pStyle w:val="PL"/>
        <w:rPr>
          <w:i/>
          <w:noProof w:val="0"/>
        </w:rPr>
      </w:pPr>
      <w:r w:rsidRPr="001C72B2">
        <w:rPr>
          <w:b/>
          <w:noProof w:val="0"/>
        </w:rPr>
        <w:t xml:space="preserve">[ external </w:t>
      </w:r>
      <w:r w:rsidRPr="001C72B2">
        <w:rPr>
          <w:noProof w:val="0"/>
        </w:rPr>
        <w:t xml:space="preserve">"(" { </w:t>
      </w:r>
      <w:r w:rsidRPr="001C72B2">
        <w:rPr>
          <w:i/>
          <w:noProof w:val="0"/>
        </w:rPr>
        <w:t>FormalParameter</w:t>
      </w:r>
      <w:r w:rsidRPr="001C72B2">
        <w:rPr>
          <w:noProof w:val="0"/>
        </w:rPr>
        <w:t xml:space="preserve"> , }* ")" ]</w:t>
      </w:r>
      <w:r w:rsidRPr="001C72B2">
        <w:rPr>
          <w:noProof w:val="0"/>
        </w:rPr>
        <w:br/>
        <w:t xml:space="preserve">[":" </w:t>
      </w:r>
      <w:r w:rsidRPr="001C72B2">
        <w:rPr>
          <w:i/>
          <w:noProof w:val="0"/>
        </w:rPr>
        <w:t>ClassType</w:t>
      </w:r>
      <w:r w:rsidRPr="001C72B2">
        <w:rPr>
          <w:noProof w:val="0"/>
        </w:rPr>
        <w:t xml:space="preserve"> "(" { </w:t>
      </w:r>
      <w:r w:rsidRPr="001C72B2">
        <w:rPr>
          <w:i/>
          <w:noProof w:val="0"/>
        </w:rPr>
        <w:t>ActualParameter</w:t>
      </w:r>
      <w:r w:rsidRPr="001C72B2">
        <w:rPr>
          <w:noProof w:val="0"/>
        </w:rPr>
        <w:t xml:space="preserve"> , }+ ")" ] </w:t>
      </w:r>
      <w:r w:rsidRPr="001C72B2">
        <w:rPr>
          <w:noProof w:val="0"/>
        </w:rPr>
        <w:br/>
      </w:r>
      <w:r w:rsidRPr="001C72B2">
        <w:rPr>
          <w:iCs/>
          <w:noProof w:val="0"/>
        </w:rPr>
        <w:t>[</w:t>
      </w:r>
      <w:r w:rsidRPr="001C72B2">
        <w:rPr>
          <w:i/>
          <w:noProof w:val="0"/>
        </w:rPr>
        <w:t xml:space="preserve"> StatementBlock </w:t>
      </w:r>
      <w:r w:rsidRPr="001C72B2">
        <w:rPr>
          <w:iCs/>
          <w:noProof w:val="0"/>
        </w:rPr>
        <w:t>]</w:t>
      </w:r>
    </w:p>
    <w:p w14:paraId="354DCC34" w14:textId="77777777" w:rsidR="00895724" w:rsidRPr="001C72B2" w:rsidRDefault="00895724" w:rsidP="005E36EC">
      <w:pPr>
        <w:spacing w:after="0"/>
        <w:rPr>
          <w:rFonts w:ascii="Courier New" w:hAnsi="Courier New" w:cs="Courier New"/>
          <w:sz w:val="16"/>
          <w:szCs w:val="16"/>
        </w:rPr>
      </w:pPr>
    </w:p>
    <w:p w14:paraId="2EC95803" w14:textId="77777777" w:rsidR="00411FB9" w:rsidRPr="001C72B2" w:rsidRDefault="00411FB9" w:rsidP="00466415">
      <w:pPr>
        <w:keepNext/>
        <w:rPr>
          <w:b/>
          <w:i/>
        </w:rPr>
      </w:pPr>
      <w:r w:rsidRPr="001C72B2">
        <w:rPr>
          <w:b/>
          <w:i/>
        </w:rPr>
        <w:t>Semantic Description</w:t>
      </w:r>
    </w:p>
    <w:p w14:paraId="7F162950" w14:textId="77777777" w:rsidR="00462E0C" w:rsidRPr="001C72B2" w:rsidRDefault="00462E0C" w:rsidP="00462E0C">
      <w:pPr>
        <w:keepNext/>
        <w:keepLines/>
      </w:pPr>
      <w:r w:rsidRPr="001C72B2">
        <w:t xml:space="preserve">A class may define a constructor called </w:t>
      </w:r>
      <w:r w:rsidRPr="001C72B2">
        <w:rPr>
          <w:rFonts w:ascii="Courier New" w:hAnsi="Courier New" w:cs="Courier New"/>
        </w:rPr>
        <w:t>create</w:t>
      </w:r>
      <w:r w:rsidRPr="001C72B2">
        <w:t xml:space="preserve">. </w:t>
      </w:r>
    </w:p>
    <w:p w14:paraId="103BD5C1" w14:textId="7DF424FB" w:rsidR="00462E0C" w:rsidRPr="001C72B2" w:rsidRDefault="00462E0C" w:rsidP="00462E0C">
      <w:pPr>
        <w:keepNext/>
        <w:keepLines/>
      </w:pPr>
      <w:r w:rsidRPr="001C72B2">
        <w:t xml:space="preserve">If no constructor is defined inside a class body, an implicit default constructor is provided where the formal parameters of the constructor are the parameters of the (implicit or explicit) constructor of the direct superclass and one additional formal </w:t>
      </w:r>
      <w:r w:rsidRPr="001C72B2">
        <w:rPr>
          <w:rFonts w:ascii="Courier New" w:hAnsi="Courier New" w:cs="Courier New"/>
          <w:b/>
        </w:rPr>
        <w:t>in</w:t>
      </w:r>
      <w:r w:rsidRPr="001C72B2">
        <w:t xml:space="preserve"> parameter for each declared </w:t>
      </w:r>
      <w:r w:rsidRPr="001C72B2">
        <w:rPr>
          <w:rFonts w:ascii="Courier New" w:hAnsi="Courier New" w:cs="Courier New"/>
          <w:b/>
        </w:rPr>
        <w:t>var</w:t>
      </w:r>
      <w:r w:rsidRPr="001C72B2">
        <w:t xml:space="preserve"> </w:t>
      </w:r>
      <w:r w:rsidR="00136DDD" w:rsidRPr="001C72B2">
        <w:t xml:space="preserve">and </w:t>
      </w:r>
      <w:r w:rsidR="00136DDD" w:rsidRPr="001C72B2">
        <w:rPr>
          <w:b/>
          <w:bCs/>
        </w:rPr>
        <w:t>var template</w:t>
      </w:r>
      <w:r w:rsidR="00136DDD" w:rsidRPr="001C72B2">
        <w:t xml:space="preserve"> </w:t>
      </w:r>
      <w:r w:rsidRPr="001C72B2">
        <w:t xml:space="preserve">field </w:t>
      </w:r>
      <w:r w:rsidR="000A2073" w:rsidRPr="001C72B2">
        <w:t xml:space="preserve">or automatic property </w:t>
      </w:r>
      <w:r w:rsidRPr="001C72B2">
        <w:t xml:space="preserve">of the class itself </w:t>
      </w:r>
      <w:r w:rsidR="000A2073" w:rsidRPr="001C72B2">
        <w:t xml:space="preserve">unless they are declared with the </w:t>
      </w:r>
      <w:r w:rsidR="000A2073" w:rsidRPr="001C72B2">
        <w:rPr>
          <w:rFonts w:ascii="Courier New" w:hAnsi="Courier New" w:cs="Courier New"/>
          <w:b/>
        </w:rPr>
        <w:t>@internal</w:t>
      </w:r>
      <w:r w:rsidR="000A2073" w:rsidRPr="001C72B2">
        <w:t xml:space="preserve"> modifier </w:t>
      </w:r>
      <w:r w:rsidRPr="001C72B2">
        <w:t xml:space="preserve">and also all </w:t>
      </w:r>
      <w:r w:rsidRPr="001C72B2">
        <w:rPr>
          <w:rFonts w:ascii="Courier New" w:hAnsi="Courier New" w:cs="Courier New"/>
          <w:b/>
          <w:bCs/>
        </w:rPr>
        <w:t>const</w:t>
      </w:r>
      <w:r w:rsidRPr="001C72B2">
        <w:t xml:space="preserve"> or </w:t>
      </w:r>
      <w:r w:rsidRPr="001C72B2">
        <w:rPr>
          <w:rFonts w:ascii="Courier New" w:hAnsi="Courier New" w:cs="Courier New"/>
          <w:b/>
          <w:bCs/>
        </w:rPr>
        <w:t>template</w:t>
      </w:r>
      <w:r w:rsidRPr="001C72B2">
        <w:t xml:space="preserve"> fields with no initializer in their order of declaration with the same type as in the declaration.</w:t>
      </w:r>
      <w:r w:rsidR="00136DDD" w:rsidRPr="001C72B2">
        <w:t xml:space="preserve"> If a </w:t>
      </w:r>
      <w:r w:rsidR="00136DDD" w:rsidRPr="001C72B2">
        <w:rPr>
          <w:b/>
          <w:bCs/>
        </w:rPr>
        <w:t>var</w:t>
      </w:r>
      <w:r w:rsidR="00136DDD" w:rsidRPr="001C72B2">
        <w:t xml:space="preserve"> or </w:t>
      </w:r>
      <w:r w:rsidR="00136DDD" w:rsidRPr="001C72B2">
        <w:rPr>
          <w:b/>
          <w:bCs/>
        </w:rPr>
        <w:t>var template</w:t>
      </w:r>
      <w:r w:rsidR="00136DDD" w:rsidRPr="001C72B2">
        <w:t xml:space="preserve"> field has an initializer, the additional formal </w:t>
      </w:r>
      <w:r w:rsidR="00136DDD" w:rsidRPr="001C72B2">
        <w:rPr>
          <w:b/>
          <w:bCs/>
        </w:rPr>
        <w:t>in</w:t>
      </w:r>
      <w:r w:rsidR="00136DDD" w:rsidRPr="001C72B2">
        <w:t xml:space="preserve"> parameter created for it, for the implicit constructor, shall have the initializer value as the default value of the formal parameter.</w:t>
      </w:r>
    </w:p>
    <w:p w14:paraId="4B75B348" w14:textId="0F94CF8F" w:rsidR="00136DDD" w:rsidRPr="001C72B2" w:rsidRDefault="00136DDD" w:rsidP="00136DDD">
      <w:pPr>
        <w:pStyle w:val="NO"/>
      </w:pPr>
      <w:r w:rsidRPr="001C72B2">
        <w:t>NOTE 1:</w:t>
      </w:r>
      <w:r w:rsidRPr="001C72B2">
        <w:tab/>
        <w:t xml:space="preserve">Having a default value in the implicit constructor for the </w:t>
      </w:r>
      <w:r w:rsidRPr="001C72B2">
        <w:rPr>
          <w:b/>
          <w:bCs/>
        </w:rPr>
        <w:t>var</w:t>
      </w:r>
      <w:r w:rsidRPr="001C72B2">
        <w:t xml:space="preserve"> and </w:t>
      </w:r>
      <w:r w:rsidRPr="001C72B2">
        <w:rPr>
          <w:b/>
          <w:bCs/>
        </w:rPr>
        <w:t>var</w:t>
      </w:r>
      <w:r w:rsidRPr="001C72B2">
        <w:t xml:space="preserve"> </w:t>
      </w:r>
      <w:r w:rsidRPr="001C72B2">
        <w:rPr>
          <w:b/>
          <w:bCs/>
        </w:rPr>
        <w:t>template</w:t>
      </w:r>
      <w:r w:rsidRPr="001C72B2">
        <w:t xml:space="preserve"> fields with initializer, makes it possible to skip that parameter when invoking the implicit constructor, or to override it with </w:t>
      </w:r>
      <w:r w:rsidR="00526360" w:rsidRPr="001C72B2">
        <w:t>another</w:t>
      </w:r>
      <w:r w:rsidRPr="001C72B2">
        <w:t xml:space="preserve"> value if explicitly provided.</w:t>
      </w:r>
    </w:p>
    <w:p w14:paraId="628411F8" w14:textId="77777777" w:rsidR="00462E0C" w:rsidRPr="001C72B2" w:rsidRDefault="00462E0C" w:rsidP="00462E0C">
      <w:pPr>
        <w:keepNext/>
        <w:keepLines/>
      </w:pPr>
      <w:r w:rsidRPr="001C72B2">
        <w:t>The constructor is invoked on a type reference to the class and the result of this invocation is a new instance object of the constructor's specific class. If a class is extending another class with a constructor with at least one parameter without default, that constructor shall be invoked by adding a super-constructor clause to the constructor declaration. The super-constructor clause consist of a reference to the class being extended and an actual parameter list. An implicit constructor will automatically pass the required actual parameters to the constructor of its superclass.</w:t>
      </w:r>
    </w:p>
    <w:p w14:paraId="7FB25485" w14:textId="77777777" w:rsidR="00462E0C" w:rsidRPr="001C72B2" w:rsidRDefault="00462E0C" w:rsidP="00462E0C">
      <w:r w:rsidRPr="001C72B2">
        <w:t xml:space="preserve">In the constructor, it is allowed to refer to the object being constructed as </w:t>
      </w:r>
      <w:r w:rsidRPr="001C72B2">
        <w:rPr>
          <w:rFonts w:ascii="Courier New" w:hAnsi="Courier New" w:cs="Courier New"/>
          <w:b/>
        </w:rPr>
        <w:t>this</w:t>
      </w:r>
      <w:r w:rsidRPr="001C72B2">
        <w:t xml:space="preserve"> to reference the fields of the object to be created in case that the names of the formal parameters clash with the names of those fields. They are explicitly allowed to have the same names as class members.</w:t>
      </w:r>
    </w:p>
    <w:p w14:paraId="77617510" w14:textId="14E0F9EC" w:rsidR="00462E0C" w:rsidRPr="001C72B2" w:rsidRDefault="00462E0C" w:rsidP="00462E0C">
      <w:r w:rsidRPr="001C72B2">
        <w:t>When an object is created via the invocation of a constructor, the fields of each class body in the class hierarchy that have initializers are initialized before the execution of that class body</w:t>
      </w:r>
      <w:r w:rsidR="00526360" w:rsidRPr="001C72B2">
        <w:t>'</w:t>
      </w:r>
      <w:r w:rsidRPr="001C72B2">
        <w:t>s constructor body. The fields of a superclass that have initializers are initialized before the fields of the subclass. Also, the constructor of the superclass is executed before the constructor body of the subclass. Thus, it is ensured that all initialization of the superclass hierarchy as well as local fields with initializers is finished before the execution of a constructor body.</w:t>
      </w:r>
    </w:p>
    <w:p w14:paraId="70D4E5AA" w14:textId="77777777" w:rsidR="00462E0C" w:rsidRPr="001C72B2" w:rsidRDefault="00462E0C" w:rsidP="00462E0C">
      <w:r w:rsidRPr="001C72B2">
        <w:t>Since the members of a class body can appear in any order and forward references are allowed between them, a field with an initializer which is referenced by the initializer of another field, is initialized first.</w:t>
      </w:r>
    </w:p>
    <w:p w14:paraId="327B9887" w14:textId="77777777" w:rsidR="00462E0C" w:rsidRPr="001C72B2" w:rsidRDefault="00462E0C" w:rsidP="00462E0C">
      <w:r w:rsidRPr="001C72B2">
        <w:t>As the underlying external constructor of external classes might need additional parameters, these can be provided via the additional external formal parameter list. If no internal constructor needs to be defined, the constructor may be defined without external formal parameter list and no body. In that case, the formal parameter list defines the formal parameters passed to the external constructor.</w:t>
      </w:r>
    </w:p>
    <w:p w14:paraId="4A9750EE" w14:textId="77777777" w:rsidR="00462E0C" w:rsidRPr="001C72B2" w:rsidRDefault="00462E0C" w:rsidP="00462E0C">
      <w:pPr>
        <w:rPr>
          <w:b/>
          <w:bCs/>
          <w:i/>
          <w:iCs/>
        </w:rPr>
      </w:pPr>
      <w:r w:rsidRPr="001C72B2">
        <w:rPr>
          <w:b/>
          <w:bCs/>
          <w:i/>
          <w:iCs/>
        </w:rPr>
        <w:t>Restrictions</w:t>
      </w:r>
    </w:p>
    <w:p w14:paraId="2A0884CB" w14:textId="77777777" w:rsidR="00462E0C" w:rsidRPr="001C72B2" w:rsidRDefault="00462E0C" w:rsidP="006D0EAE">
      <w:pPr>
        <w:pStyle w:val="BL"/>
        <w:numPr>
          <w:ilvl w:val="0"/>
          <w:numId w:val="46"/>
        </w:numPr>
      </w:pPr>
      <w:r w:rsidRPr="001C72B2">
        <w:t xml:space="preserve">All formal parameters of the constructor shall be </w:t>
      </w:r>
      <w:r w:rsidRPr="001C72B2">
        <w:rPr>
          <w:rFonts w:ascii="Courier New" w:hAnsi="Courier New" w:cs="Courier New"/>
          <w:b/>
          <w:bCs/>
        </w:rPr>
        <w:t>in</w:t>
      </w:r>
      <w:r w:rsidRPr="001C72B2">
        <w:t xml:space="preserve"> parameters.</w:t>
      </w:r>
    </w:p>
    <w:p w14:paraId="23DB1A6B" w14:textId="77777777" w:rsidR="00462E0C" w:rsidRPr="001C72B2" w:rsidRDefault="00462E0C" w:rsidP="006D0EAE">
      <w:pPr>
        <w:pStyle w:val="BL"/>
        <w:numPr>
          <w:ilvl w:val="0"/>
          <w:numId w:val="46"/>
        </w:numPr>
      </w:pPr>
      <w:r w:rsidRPr="001C72B2">
        <w:lastRenderedPageBreak/>
        <w:t>The constructor body shall not assign anything to variables that are not local to the constructor body or accessible fields of the class the constructor belongs to.</w:t>
      </w:r>
    </w:p>
    <w:p w14:paraId="279136F7" w14:textId="77777777" w:rsidR="00462E0C" w:rsidRPr="001C72B2" w:rsidRDefault="00462E0C" w:rsidP="006D0EAE">
      <w:pPr>
        <w:pStyle w:val="BL"/>
        <w:numPr>
          <w:ilvl w:val="0"/>
          <w:numId w:val="46"/>
        </w:numPr>
      </w:pPr>
      <w:r w:rsidRPr="001C72B2">
        <w:t>The constructor body shall not use blocking operations.</w:t>
      </w:r>
    </w:p>
    <w:p w14:paraId="08F66F23" w14:textId="77777777" w:rsidR="00462E0C" w:rsidRPr="001C72B2" w:rsidRDefault="00462E0C" w:rsidP="006D0EAE">
      <w:pPr>
        <w:pStyle w:val="BL"/>
        <w:numPr>
          <w:ilvl w:val="0"/>
          <w:numId w:val="46"/>
        </w:numPr>
        <w:rPr>
          <w:bCs/>
          <w:iCs/>
        </w:rPr>
      </w:pPr>
      <w:r w:rsidRPr="001C72B2">
        <w:rPr>
          <w:bCs/>
          <w:iCs/>
        </w:rPr>
        <w:t>The initialization of a member field shall not invoke any member function in the object being initialized.</w:t>
      </w:r>
    </w:p>
    <w:p w14:paraId="7112372D" w14:textId="77777777" w:rsidR="00462E0C" w:rsidRPr="001C72B2" w:rsidRDefault="00462E0C" w:rsidP="006D0EAE">
      <w:pPr>
        <w:pStyle w:val="BL"/>
        <w:numPr>
          <w:ilvl w:val="0"/>
          <w:numId w:val="46"/>
        </w:numPr>
        <w:rPr>
          <w:bCs/>
          <w:iCs/>
        </w:rPr>
      </w:pPr>
      <w:r w:rsidRPr="001C72B2">
        <w:rPr>
          <w:bCs/>
          <w:iCs/>
        </w:rPr>
        <w:t>The constructor body shall not invoke any member function in the object being initialized.</w:t>
      </w:r>
    </w:p>
    <w:p w14:paraId="62DBB2A8" w14:textId="77777777" w:rsidR="00462E0C" w:rsidRPr="001C72B2" w:rsidRDefault="00462E0C" w:rsidP="006D0EAE">
      <w:pPr>
        <w:pStyle w:val="BL"/>
        <w:numPr>
          <w:ilvl w:val="0"/>
          <w:numId w:val="46"/>
        </w:numPr>
        <w:rPr>
          <w:bCs/>
          <w:iCs/>
        </w:rPr>
      </w:pPr>
      <w:r w:rsidRPr="001C72B2">
        <w:rPr>
          <w:bCs/>
          <w:iCs/>
        </w:rPr>
        <w:t>A member constant or template shall be initialized exactly once, either by its initialization part or by at most one constructor body.</w:t>
      </w:r>
    </w:p>
    <w:p w14:paraId="2161B3DF" w14:textId="77777777" w:rsidR="00462E0C" w:rsidRPr="001C72B2" w:rsidRDefault="00462E0C" w:rsidP="006D0EAE">
      <w:pPr>
        <w:pStyle w:val="BL"/>
        <w:numPr>
          <w:ilvl w:val="0"/>
          <w:numId w:val="46"/>
        </w:numPr>
        <w:rPr>
          <w:bCs/>
          <w:iCs/>
        </w:rPr>
      </w:pPr>
      <w:r w:rsidRPr="001C72B2">
        <w:rPr>
          <w:bCs/>
          <w:iCs/>
        </w:rPr>
        <w:t>Direct or indirect cyclic initialization is not allowed. That is the initializer of a field shall not use the same field directly or indirectly.</w:t>
      </w:r>
    </w:p>
    <w:p w14:paraId="3C3E2783" w14:textId="77777777" w:rsidR="00462E0C" w:rsidRPr="001C72B2" w:rsidRDefault="00462E0C" w:rsidP="006D0EAE">
      <w:pPr>
        <w:pStyle w:val="BL"/>
        <w:numPr>
          <w:ilvl w:val="0"/>
          <w:numId w:val="46"/>
        </w:numPr>
      </w:pPr>
      <w:r w:rsidRPr="001C72B2">
        <w:rPr>
          <w:bCs/>
          <w:iCs/>
        </w:rPr>
        <w:t>The initializer of a field shall not use a field that does not have an initializer.</w:t>
      </w:r>
    </w:p>
    <w:p w14:paraId="7639ED35" w14:textId="77777777" w:rsidR="00E74E1B" w:rsidRPr="001C72B2" w:rsidRDefault="00E74E1B" w:rsidP="005E36EC">
      <w:pPr>
        <w:pStyle w:val="EX"/>
        <w:keepNext/>
      </w:pPr>
      <w:r w:rsidRPr="001C72B2">
        <w:t>EXAMPLE 1:</w:t>
      </w:r>
    </w:p>
    <w:p w14:paraId="274DFF38" w14:textId="77777777" w:rsidR="00E74E1B" w:rsidRPr="001C72B2" w:rsidRDefault="00E74E1B" w:rsidP="005E36EC">
      <w:pPr>
        <w:pStyle w:val="PL"/>
        <w:keepNext/>
        <w:rPr>
          <w:noProof w:val="0"/>
        </w:rPr>
      </w:pPr>
      <w:r w:rsidRPr="001C72B2">
        <w:rPr>
          <w:b/>
          <w:noProof w:val="0"/>
        </w:rPr>
        <w:t>type</w:t>
      </w:r>
      <w:r w:rsidRPr="001C72B2">
        <w:rPr>
          <w:noProof w:val="0"/>
        </w:rPr>
        <w:t xml:space="preserve"> </w:t>
      </w:r>
      <w:r w:rsidRPr="001C72B2">
        <w:rPr>
          <w:b/>
          <w:noProof w:val="0"/>
        </w:rPr>
        <w:t>class</w:t>
      </w:r>
      <w:r w:rsidRPr="001C72B2">
        <w:rPr>
          <w:noProof w:val="0"/>
        </w:rPr>
        <w:t xml:space="preserve"> MyClass {</w:t>
      </w:r>
    </w:p>
    <w:p w14:paraId="7644CFA6" w14:textId="77777777" w:rsidR="00E74E1B" w:rsidRPr="001C72B2" w:rsidRDefault="00E74E1B" w:rsidP="005E36EC">
      <w:pPr>
        <w:pStyle w:val="PL"/>
        <w:keepNext/>
        <w:rPr>
          <w:noProof w:val="0"/>
        </w:rPr>
      </w:pPr>
      <w:r w:rsidRPr="001C72B2">
        <w:rPr>
          <w:noProof w:val="0"/>
        </w:rPr>
        <w:tab/>
      </w:r>
      <w:r w:rsidRPr="001C72B2">
        <w:rPr>
          <w:b/>
          <w:noProof w:val="0"/>
        </w:rPr>
        <w:t>var</w:t>
      </w:r>
      <w:r w:rsidRPr="001C72B2">
        <w:rPr>
          <w:noProof w:val="0"/>
        </w:rPr>
        <w:t xml:space="preserve"> </w:t>
      </w:r>
      <w:r w:rsidRPr="001C72B2">
        <w:rPr>
          <w:b/>
          <w:noProof w:val="0"/>
        </w:rPr>
        <w:t>integer</w:t>
      </w:r>
      <w:r w:rsidRPr="001C72B2">
        <w:rPr>
          <w:noProof w:val="0"/>
        </w:rPr>
        <w:t xml:space="preserve"> a;</w:t>
      </w:r>
    </w:p>
    <w:p w14:paraId="48DEF802" w14:textId="77777777" w:rsidR="00E74E1B" w:rsidRPr="001C72B2" w:rsidRDefault="00E74E1B" w:rsidP="00E74E1B">
      <w:pPr>
        <w:pStyle w:val="PL"/>
        <w:rPr>
          <w:noProof w:val="0"/>
        </w:rPr>
      </w:pPr>
      <w:r w:rsidRPr="001C72B2">
        <w:rPr>
          <w:noProof w:val="0"/>
        </w:rPr>
        <w:tab/>
      </w:r>
      <w:r w:rsidRPr="001C72B2">
        <w:rPr>
          <w:b/>
          <w:noProof w:val="0"/>
        </w:rPr>
        <w:t>const</w:t>
      </w:r>
      <w:r w:rsidRPr="001C72B2">
        <w:rPr>
          <w:noProof w:val="0"/>
        </w:rPr>
        <w:t xml:space="preserve"> </w:t>
      </w:r>
      <w:r w:rsidRPr="001C72B2">
        <w:rPr>
          <w:b/>
          <w:noProof w:val="0"/>
        </w:rPr>
        <w:t>float</w:t>
      </w:r>
      <w:r w:rsidRPr="001C72B2">
        <w:rPr>
          <w:noProof w:val="0"/>
        </w:rPr>
        <w:t xml:space="preserve"> b;</w:t>
      </w:r>
    </w:p>
    <w:p w14:paraId="2CDD435D" w14:textId="2D1BBD38" w:rsidR="00E74E1B" w:rsidRPr="001C72B2" w:rsidRDefault="00136DDD" w:rsidP="00E74E1B">
      <w:pPr>
        <w:pStyle w:val="PL"/>
        <w:rPr>
          <w:noProof w:val="0"/>
        </w:rPr>
      </w:pPr>
      <w:r w:rsidRPr="001C72B2">
        <w:rPr>
          <w:noProof w:val="0"/>
        </w:rPr>
        <w:tab/>
      </w:r>
      <w:r w:rsidR="00E74E1B" w:rsidRPr="001C72B2">
        <w:rPr>
          <w:b/>
          <w:noProof w:val="0"/>
        </w:rPr>
        <w:t>const float</w:t>
      </w:r>
      <w:r w:rsidR="00E74E1B" w:rsidRPr="001C72B2">
        <w:rPr>
          <w:noProof w:val="0"/>
        </w:rPr>
        <w:t xml:space="preserve"> c := 7;</w:t>
      </w:r>
    </w:p>
    <w:p w14:paraId="3F6E0A12" w14:textId="1C36CF6F" w:rsidR="00E74E1B" w:rsidRPr="001C72B2" w:rsidRDefault="00136DDD" w:rsidP="00E74E1B">
      <w:pPr>
        <w:pStyle w:val="PL"/>
        <w:rPr>
          <w:noProof w:val="0"/>
        </w:rPr>
      </w:pPr>
      <w:r w:rsidRPr="001C72B2">
        <w:rPr>
          <w:noProof w:val="0"/>
        </w:rPr>
        <w:tab/>
      </w:r>
      <w:r w:rsidR="00E74E1B" w:rsidRPr="001C72B2">
        <w:rPr>
          <w:b/>
          <w:noProof w:val="0"/>
        </w:rPr>
        <w:t>template float</w:t>
      </w:r>
      <w:r w:rsidR="00E74E1B" w:rsidRPr="001C72B2">
        <w:rPr>
          <w:noProof w:val="0"/>
        </w:rPr>
        <w:t xml:space="preserve"> myTemplate := ?;</w:t>
      </w:r>
    </w:p>
    <w:p w14:paraId="7B8532B8" w14:textId="77777777" w:rsidR="00E74E1B" w:rsidRPr="001C72B2" w:rsidRDefault="00E74E1B" w:rsidP="00E74E1B">
      <w:pPr>
        <w:pStyle w:val="PL"/>
        <w:rPr>
          <w:noProof w:val="0"/>
        </w:rPr>
      </w:pPr>
      <w:r w:rsidRPr="001C72B2">
        <w:rPr>
          <w:noProof w:val="0"/>
        </w:rPr>
        <w:tab/>
        <w:t>// implicit constructor:</w:t>
      </w:r>
    </w:p>
    <w:p w14:paraId="3FF7C969" w14:textId="7DC090BD" w:rsidR="00E74E1B" w:rsidRPr="001C72B2" w:rsidRDefault="00136DDD" w:rsidP="00E74E1B">
      <w:pPr>
        <w:pStyle w:val="PL"/>
        <w:rPr>
          <w:noProof w:val="0"/>
        </w:rPr>
      </w:pPr>
      <w:r w:rsidRPr="001C72B2">
        <w:rPr>
          <w:noProof w:val="0"/>
        </w:rPr>
        <w:tab/>
      </w:r>
      <w:r w:rsidR="00E74E1B" w:rsidRPr="001C72B2">
        <w:rPr>
          <w:noProof w:val="0"/>
        </w:rPr>
        <w:t>// only using variable fields and non-variable fields with no initializer</w:t>
      </w:r>
    </w:p>
    <w:p w14:paraId="1FF691B2" w14:textId="77777777" w:rsidR="00E74E1B" w:rsidRPr="001C72B2" w:rsidRDefault="00E74E1B" w:rsidP="00E74E1B">
      <w:pPr>
        <w:pStyle w:val="PL"/>
        <w:rPr>
          <w:noProof w:val="0"/>
        </w:rPr>
      </w:pPr>
      <w:r w:rsidRPr="001C72B2">
        <w:rPr>
          <w:noProof w:val="0"/>
        </w:rPr>
        <w:tab/>
        <w:t>//</w:t>
      </w:r>
      <w:r w:rsidRPr="001C72B2">
        <w:rPr>
          <w:b/>
          <w:noProof w:val="0"/>
        </w:rPr>
        <w:t>create</w:t>
      </w:r>
      <w:r w:rsidRPr="001C72B2">
        <w:rPr>
          <w:noProof w:val="0"/>
        </w:rPr>
        <w:t>(</w:t>
      </w:r>
      <w:r w:rsidRPr="001C72B2">
        <w:rPr>
          <w:b/>
          <w:noProof w:val="0"/>
        </w:rPr>
        <w:t>integer</w:t>
      </w:r>
      <w:r w:rsidRPr="001C72B2">
        <w:rPr>
          <w:noProof w:val="0"/>
        </w:rPr>
        <w:t xml:space="preserve"> a, </w:t>
      </w:r>
      <w:r w:rsidRPr="001C72B2">
        <w:rPr>
          <w:b/>
          <w:noProof w:val="0"/>
        </w:rPr>
        <w:t>float</w:t>
      </w:r>
      <w:r w:rsidRPr="001C72B2">
        <w:rPr>
          <w:noProof w:val="0"/>
        </w:rPr>
        <w:t xml:space="preserve"> b) { // no parameter for c and myTemplate</w:t>
      </w:r>
    </w:p>
    <w:p w14:paraId="51401741" w14:textId="77777777" w:rsidR="00E74E1B" w:rsidRPr="001C72B2" w:rsidRDefault="00E74E1B" w:rsidP="00E74E1B">
      <w:pPr>
        <w:pStyle w:val="PL"/>
        <w:rPr>
          <w:noProof w:val="0"/>
        </w:rPr>
      </w:pPr>
      <w:r w:rsidRPr="001C72B2">
        <w:rPr>
          <w:noProof w:val="0"/>
        </w:rPr>
        <w:tab/>
        <w:t>//</w:t>
      </w:r>
      <w:r w:rsidRPr="001C72B2">
        <w:rPr>
          <w:noProof w:val="0"/>
        </w:rPr>
        <w:tab/>
      </w:r>
      <w:r w:rsidRPr="001C72B2">
        <w:rPr>
          <w:b/>
          <w:noProof w:val="0"/>
        </w:rPr>
        <w:t>this</w:t>
      </w:r>
      <w:r w:rsidRPr="001C72B2">
        <w:rPr>
          <w:noProof w:val="0"/>
        </w:rPr>
        <w:t xml:space="preserve">.a := a; </w:t>
      </w:r>
    </w:p>
    <w:p w14:paraId="22C8FE4B" w14:textId="77777777" w:rsidR="00E74E1B" w:rsidRPr="001C72B2" w:rsidRDefault="00E74E1B" w:rsidP="00E74E1B">
      <w:pPr>
        <w:pStyle w:val="PL"/>
        <w:rPr>
          <w:noProof w:val="0"/>
        </w:rPr>
      </w:pPr>
      <w:r w:rsidRPr="001C72B2">
        <w:rPr>
          <w:noProof w:val="0"/>
        </w:rPr>
        <w:tab/>
        <w:t>//</w:t>
      </w:r>
      <w:r w:rsidRPr="001C72B2">
        <w:rPr>
          <w:noProof w:val="0"/>
        </w:rPr>
        <w:tab/>
      </w:r>
      <w:r w:rsidRPr="001C72B2">
        <w:rPr>
          <w:b/>
          <w:noProof w:val="0"/>
        </w:rPr>
        <w:t>this</w:t>
      </w:r>
      <w:r w:rsidRPr="001C72B2">
        <w:rPr>
          <w:noProof w:val="0"/>
        </w:rPr>
        <w:t xml:space="preserve">.b := b </w:t>
      </w:r>
    </w:p>
    <w:p w14:paraId="13D04962" w14:textId="77777777" w:rsidR="00E74E1B" w:rsidRPr="001C72B2" w:rsidRDefault="00E74E1B" w:rsidP="00E74E1B">
      <w:pPr>
        <w:pStyle w:val="PL"/>
        <w:rPr>
          <w:noProof w:val="0"/>
        </w:rPr>
      </w:pPr>
      <w:r w:rsidRPr="001C72B2">
        <w:rPr>
          <w:noProof w:val="0"/>
        </w:rPr>
        <w:tab/>
        <w:t xml:space="preserve">//} </w:t>
      </w:r>
    </w:p>
    <w:p w14:paraId="389BE8AD" w14:textId="77777777" w:rsidR="00E74E1B" w:rsidRPr="001C72B2" w:rsidRDefault="00E74E1B" w:rsidP="00E74E1B">
      <w:pPr>
        <w:pStyle w:val="PL"/>
        <w:rPr>
          <w:noProof w:val="0"/>
        </w:rPr>
      </w:pPr>
      <w:r w:rsidRPr="001C72B2">
        <w:rPr>
          <w:noProof w:val="0"/>
        </w:rPr>
        <w:t>}</w:t>
      </w:r>
    </w:p>
    <w:p w14:paraId="503A17E7" w14:textId="77777777" w:rsidR="00E74E1B" w:rsidRPr="001C72B2" w:rsidRDefault="00E74E1B" w:rsidP="00E74E1B">
      <w:pPr>
        <w:pStyle w:val="PL"/>
        <w:rPr>
          <w:noProof w:val="0"/>
        </w:rPr>
      </w:pPr>
    </w:p>
    <w:p w14:paraId="5FB3D7B3" w14:textId="77777777" w:rsidR="00E74E1B" w:rsidRPr="001C72B2" w:rsidRDefault="00E74E1B" w:rsidP="00E74E1B">
      <w:pPr>
        <w:pStyle w:val="PL"/>
        <w:rPr>
          <w:noProof w:val="0"/>
        </w:rPr>
      </w:pPr>
      <w:r w:rsidRPr="001C72B2">
        <w:rPr>
          <w:b/>
          <w:noProof w:val="0"/>
        </w:rPr>
        <w:t>type</w:t>
      </w:r>
      <w:r w:rsidRPr="001C72B2">
        <w:rPr>
          <w:noProof w:val="0"/>
        </w:rPr>
        <w:t xml:space="preserve"> </w:t>
      </w:r>
      <w:r w:rsidRPr="001C72B2">
        <w:rPr>
          <w:b/>
          <w:noProof w:val="0"/>
        </w:rPr>
        <w:t>class</w:t>
      </w:r>
      <w:r w:rsidRPr="001C72B2">
        <w:rPr>
          <w:noProof w:val="0"/>
        </w:rPr>
        <w:t xml:space="preserve"> MyClass2 extends MyClass {</w:t>
      </w:r>
    </w:p>
    <w:p w14:paraId="1166E59E" w14:textId="77777777" w:rsidR="00E74E1B" w:rsidRPr="001C72B2" w:rsidRDefault="00E74E1B" w:rsidP="00E74E1B">
      <w:pPr>
        <w:pStyle w:val="PL"/>
        <w:rPr>
          <w:noProof w:val="0"/>
        </w:rPr>
      </w:pPr>
      <w:r w:rsidRPr="001C72B2">
        <w:rPr>
          <w:noProof w:val="0"/>
        </w:rPr>
        <w:tab/>
      </w:r>
      <w:r w:rsidRPr="001C72B2">
        <w:rPr>
          <w:b/>
          <w:noProof w:val="0"/>
        </w:rPr>
        <w:t>template</w:t>
      </w:r>
      <w:r w:rsidRPr="001C72B2">
        <w:rPr>
          <w:noProof w:val="0"/>
        </w:rPr>
        <w:t xml:space="preserve"> </w:t>
      </w:r>
      <w:r w:rsidRPr="001C72B2">
        <w:rPr>
          <w:b/>
          <w:noProof w:val="0"/>
        </w:rPr>
        <w:t>integer</w:t>
      </w:r>
      <w:r w:rsidRPr="001C72B2">
        <w:rPr>
          <w:noProof w:val="0"/>
        </w:rPr>
        <w:t xml:space="preserve"> t;</w:t>
      </w:r>
    </w:p>
    <w:p w14:paraId="33838DFB" w14:textId="77777777" w:rsidR="00E74E1B" w:rsidRPr="001C72B2" w:rsidRDefault="00E74E1B" w:rsidP="00E74E1B">
      <w:pPr>
        <w:pStyle w:val="PL"/>
        <w:rPr>
          <w:noProof w:val="0"/>
        </w:rPr>
      </w:pPr>
      <w:r w:rsidRPr="001C72B2">
        <w:rPr>
          <w:noProof w:val="0"/>
        </w:rPr>
        <w:tab/>
        <w:t>// explicit constructor</w:t>
      </w:r>
    </w:p>
    <w:p w14:paraId="58EA96C5" w14:textId="77777777" w:rsidR="00E74E1B" w:rsidRPr="001C72B2" w:rsidRDefault="00E74E1B" w:rsidP="00E74E1B">
      <w:pPr>
        <w:pStyle w:val="PL"/>
        <w:rPr>
          <w:noProof w:val="0"/>
        </w:rPr>
      </w:pPr>
      <w:r w:rsidRPr="001C72B2">
        <w:rPr>
          <w:noProof w:val="0"/>
        </w:rPr>
        <w:tab/>
      </w:r>
      <w:r w:rsidRPr="001C72B2">
        <w:rPr>
          <w:b/>
          <w:noProof w:val="0"/>
        </w:rPr>
        <w:t>create</w:t>
      </w:r>
      <w:r w:rsidRPr="001C72B2">
        <w:rPr>
          <w:noProof w:val="0"/>
        </w:rPr>
        <w:t>(</w:t>
      </w:r>
      <w:r w:rsidRPr="001C72B2">
        <w:rPr>
          <w:b/>
          <w:noProof w:val="0"/>
        </w:rPr>
        <w:t>template</w:t>
      </w:r>
      <w:r w:rsidRPr="001C72B2">
        <w:rPr>
          <w:noProof w:val="0"/>
        </w:rPr>
        <w:t xml:space="preserve"> </w:t>
      </w:r>
      <w:r w:rsidRPr="001C72B2">
        <w:rPr>
          <w:b/>
          <w:noProof w:val="0"/>
        </w:rPr>
        <w:t>integer</w:t>
      </w:r>
      <w:r w:rsidRPr="001C72B2">
        <w:rPr>
          <w:noProof w:val="0"/>
        </w:rPr>
        <w:t xml:space="preserve"> t) : MyClass(2, 0.5) {</w:t>
      </w:r>
    </w:p>
    <w:p w14:paraId="3AA6F36F" w14:textId="77777777" w:rsidR="00E74E1B" w:rsidRPr="001C72B2" w:rsidRDefault="00E74E1B" w:rsidP="00E74E1B">
      <w:pPr>
        <w:pStyle w:val="PL"/>
        <w:rPr>
          <w:noProof w:val="0"/>
        </w:rPr>
      </w:pPr>
      <w:r w:rsidRPr="001C72B2">
        <w:rPr>
          <w:noProof w:val="0"/>
        </w:rPr>
        <w:tab/>
      </w:r>
      <w:r w:rsidRPr="001C72B2">
        <w:rPr>
          <w:noProof w:val="0"/>
        </w:rPr>
        <w:tab/>
        <w:t>this.t := t;</w:t>
      </w:r>
    </w:p>
    <w:p w14:paraId="31D5CA6F" w14:textId="77777777" w:rsidR="00E74E1B" w:rsidRPr="001C72B2" w:rsidRDefault="00E74E1B" w:rsidP="00E74E1B">
      <w:pPr>
        <w:pStyle w:val="PL"/>
        <w:rPr>
          <w:noProof w:val="0"/>
        </w:rPr>
      </w:pPr>
      <w:r w:rsidRPr="001C72B2">
        <w:rPr>
          <w:noProof w:val="0"/>
        </w:rPr>
        <w:tab/>
        <w:t>}</w:t>
      </w:r>
    </w:p>
    <w:p w14:paraId="71C3C762" w14:textId="77777777" w:rsidR="00E74E1B" w:rsidRPr="001C72B2" w:rsidRDefault="00E74E1B" w:rsidP="00E74E1B">
      <w:pPr>
        <w:pStyle w:val="PL"/>
        <w:rPr>
          <w:noProof w:val="0"/>
        </w:rPr>
      </w:pPr>
      <w:r w:rsidRPr="001C72B2">
        <w:rPr>
          <w:noProof w:val="0"/>
        </w:rPr>
        <w:t>}</w:t>
      </w:r>
    </w:p>
    <w:p w14:paraId="7EC4EA3E" w14:textId="77777777" w:rsidR="00E74E1B" w:rsidRPr="001C72B2" w:rsidRDefault="00E74E1B" w:rsidP="00E74E1B">
      <w:pPr>
        <w:pStyle w:val="PL"/>
        <w:rPr>
          <w:noProof w:val="0"/>
        </w:rPr>
      </w:pPr>
    </w:p>
    <w:p w14:paraId="635B3F3D" w14:textId="77777777" w:rsidR="00E74E1B" w:rsidRPr="001C72B2" w:rsidRDefault="00E74E1B" w:rsidP="00E74E1B">
      <w:pPr>
        <w:pStyle w:val="PL"/>
        <w:rPr>
          <w:noProof w:val="0"/>
        </w:rPr>
      </w:pPr>
      <w:r w:rsidRPr="001C72B2">
        <w:rPr>
          <w:b/>
          <w:noProof w:val="0"/>
        </w:rPr>
        <w:t>type class</w:t>
      </w:r>
      <w:r w:rsidRPr="001C72B2">
        <w:rPr>
          <w:noProof w:val="0"/>
        </w:rPr>
        <w:t xml:space="preserve"> MyClass3 </w:t>
      </w:r>
      <w:r w:rsidRPr="001C72B2">
        <w:rPr>
          <w:b/>
          <w:noProof w:val="0"/>
        </w:rPr>
        <w:t>extends</w:t>
      </w:r>
      <w:r w:rsidRPr="001C72B2">
        <w:rPr>
          <w:noProof w:val="0"/>
        </w:rPr>
        <w:t xml:space="preserve"> MyClass {</w:t>
      </w:r>
    </w:p>
    <w:p w14:paraId="3E95E499" w14:textId="77777777" w:rsidR="00E74E1B" w:rsidRPr="001C72B2" w:rsidRDefault="00E74E1B" w:rsidP="00E74E1B">
      <w:pPr>
        <w:pStyle w:val="PL"/>
        <w:rPr>
          <w:noProof w:val="0"/>
        </w:rPr>
      </w:pPr>
      <w:r w:rsidRPr="001C72B2">
        <w:rPr>
          <w:noProof w:val="0"/>
        </w:rPr>
        <w:tab/>
      </w:r>
      <w:r w:rsidRPr="001C72B2">
        <w:rPr>
          <w:b/>
          <w:noProof w:val="0"/>
        </w:rPr>
        <w:t>var float</w:t>
      </w:r>
      <w:r w:rsidRPr="001C72B2">
        <w:rPr>
          <w:noProof w:val="0"/>
        </w:rPr>
        <w:t xml:space="preserve"> f;</w:t>
      </w:r>
    </w:p>
    <w:p w14:paraId="176F8878" w14:textId="5F7DA46F" w:rsidR="00E74E1B" w:rsidRPr="001C72B2" w:rsidRDefault="00136DDD" w:rsidP="00E74E1B">
      <w:pPr>
        <w:pStyle w:val="PL"/>
        <w:rPr>
          <w:noProof w:val="0"/>
        </w:rPr>
      </w:pPr>
      <w:r w:rsidRPr="001C72B2">
        <w:rPr>
          <w:noProof w:val="0"/>
        </w:rPr>
        <w:tab/>
      </w:r>
      <w:r w:rsidR="00E74E1B" w:rsidRPr="001C72B2">
        <w:rPr>
          <w:noProof w:val="0"/>
        </w:rPr>
        <w:t>// implicit constructor:</w:t>
      </w:r>
    </w:p>
    <w:p w14:paraId="2CD310A1" w14:textId="721A273D" w:rsidR="00E74E1B" w:rsidRPr="001C72B2" w:rsidRDefault="00136DDD" w:rsidP="00E74E1B">
      <w:pPr>
        <w:pStyle w:val="PL"/>
        <w:rPr>
          <w:noProof w:val="0"/>
        </w:rPr>
      </w:pPr>
      <w:r w:rsidRPr="001C72B2">
        <w:rPr>
          <w:noProof w:val="0"/>
        </w:rPr>
        <w:tab/>
      </w:r>
      <w:r w:rsidR="00E74E1B" w:rsidRPr="001C72B2">
        <w:rPr>
          <w:noProof w:val="0"/>
        </w:rPr>
        <w:t>// create(integer a, float b, float f) : MyClass(a, b) {</w:t>
      </w:r>
    </w:p>
    <w:p w14:paraId="3831AA55" w14:textId="70604518" w:rsidR="00E74E1B" w:rsidRPr="001C72B2" w:rsidRDefault="00136DDD" w:rsidP="00E74E1B">
      <w:pPr>
        <w:pStyle w:val="PL"/>
        <w:rPr>
          <w:noProof w:val="0"/>
        </w:rPr>
      </w:pPr>
      <w:r w:rsidRPr="001C72B2">
        <w:rPr>
          <w:noProof w:val="0"/>
        </w:rPr>
        <w:tab/>
      </w:r>
      <w:r w:rsidR="00E74E1B" w:rsidRPr="001C72B2">
        <w:rPr>
          <w:noProof w:val="0"/>
        </w:rPr>
        <w:t>//   this.f := f;</w:t>
      </w:r>
    </w:p>
    <w:p w14:paraId="64606168" w14:textId="3847A653" w:rsidR="00E74E1B" w:rsidRPr="001C72B2" w:rsidRDefault="00136DDD" w:rsidP="00E74E1B">
      <w:pPr>
        <w:pStyle w:val="PL"/>
        <w:rPr>
          <w:noProof w:val="0"/>
        </w:rPr>
      </w:pPr>
      <w:r w:rsidRPr="001C72B2">
        <w:rPr>
          <w:noProof w:val="0"/>
        </w:rPr>
        <w:tab/>
      </w:r>
      <w:r w:rsidR="00E74E1B" w:rsidRPr="001C72B2">
        <w:rPr>
          <w:noProof w:val="0"/>
        </w:rPr>
        <w:t>// }</w:t>
      </w:r>
    </w:p>
    <w:p w14:paraId="6085CD83" w14:textId="77777777" w:rsidR="00E74E1B" w:rsidRPr="001C72B2" w:rsidRDefault="00E74E1B" w:rsidP="00E74E1B">
      <w:pPr>
        <w:pStyle w:val="PL"/>
        <w:rPr>
          <w:noProof w:val="0"/>
        </w:rPr>
      </w:pPr>
      <w:r w:rsidRPr="001C72B2">
        <w:rPr>
          <w:noProof w:val="0"/>
        </w:rPr>
        <w:t>}</w:t>
      </w:r>
    </w:p>
    <w:p w14:paraId="082A08AA" w14:textId="77777777" w:rsidR="00E74E1B" w:rsidRPr="001C72B2" w:rsidRDefault="00E74E1B" w:rsidP="00E74E1B">
      <w:pPr>
        <w:pStyle w:val="PL"/>
        <w:rPr>
          <w:noProof w:val="0"/>
        </w:rPr>
      </w:pPr>
    </w:p>
    <w:p w14:paraId="4F9B0EB7" w14:textId="77777777" w:rsidR="00E74E1B" w:rsidRPr="001C72B2" w:rsidRDefault="00E74E1B" w:rsidP="00656009">
      <w:pPr>
        <w:pStyle w:val="EX"/>
      </w:pPr>
      <w:r w:rsidRPr="001C72B2">
        <w:t>EXAMPLE 2:</w:t>
      </w:r>
    </w:p>
    <w:p w14:paraId="0A905BB9" w14:textId="77777777" w:rsidR="00E74E1B" w:rsidRPr="001C72B2" w:rsidRDefault="00E74E1B" w:rsidP="006D0EAE">
      <w:r w:rsidRPr="001C72B2">
        <w:t>For each initialization statement it is marked with its initialization order in the comment.</w:t>
      </w:r>
    </w:p>
    <w:p w14:paraId="5F1B887E" w14:textId="77777777" w:rsidR="00E74E1B" w:rsidRPr="001C72B2" w:rsidRDefault="00E74E1B" w:rsidP="00E74E1B">
      <w:pPr>
        <w:pStyle w:val="PL"/>
        <w:rPr>
          <w:noProof w:val="0"/>
        </w:rPr>
      </w:pPr>
      <w:r w:rsidRPr="001C72B2">
        <w:rPr>
          <w:b/>
          <w:noProof w:val="0"/>
        </w:rPr>
        <w:t>type</w:t>
      </w:r>
      <w:r w:rsidRPr="001C72B2">
        <w:rPr>
          <w:noProof w:val="0"/>
        </w:rPr>
        <w:t xml:space="preserve"> </w:t>
      </w:r>
      <w:r w:rsidRPr="001C72B2">
        <w:rPr>
          <w:b/>
          <w:noProof w:val="0"/>
        </w:rPr>
        <w:t>class</w:t>
      </w:r>
      <w:r w:rsidRPr="001C72B2">
        <w:rPr>
          <w:noProof w:val="0"/>
        </w:rPr>
        <w:t xml:space="preserve"> MySuperClass {</w:t>
      </w:r>
    </w:p>
    <w:p w14:paraId="3E504422" w14:textId="77777777" w:rsidR="00E74E1B" w:rsidRPr="001C72B2" w:rsidRDefault="00E74E1B" w:rsidP="00E74E1B">
      <w:pPr>
        <w:pStyle w:val="PL"/>
        <w:rPr>
          <w:noProof w:val="0"/>
        </w:rPr>
      </w:pPr>
      <w:r w:rsidRPr="001C72B2">
        <w:rPr>
          <w:noProof w:val="0"/>
        </w:rPr>
        <w:tab/>
      </w:r>
      <w:r w:rsidRPr="001C72B2">
        <w:rPr>
          <w:b/>
          <w:noProof w:val="0"/>
        </w:rPr>
        <w:t>var</w:t>
      </w:r>
      <w:r w:rsidRPr="001C72B2">
        <w:rPr>
          <w:noProof w:val="0"/>
        </w:rPr>
        <w:t xml:space="preserve"> </w:t>
      </w:r>
      <w:r w:rsidRPr="001C72B2">
        <w:rPr>
          <w:b/>
          <w:noProof w:val="0"/>
        </w:rPr>
        <w:t>integer</w:t>
      </w:r>
      <w:r w:rsidRPr="001C72B2">
        <w:rPr>
          <w:noProof w:val="0"/>
        </w:rPr>
        <w:t xml:space="preserve"> a := 5; // 1</w:t>
      </w:r>
    </w:p>
    <w:p w14:paraId="28529795" w14:textId="77777777" w:rsidR="00E74E1B" w:rsidRPr="001C72B2" w:rsidRDefault="00E74E1B" w:rsidP="00E74E1B">
      <w:pPr>
        <w:pStyle w:val="PL"/>
        <w:rPr>
          <w:noProof w:val="0"/>
        </w:rPr>
      </w:pPr>
      <w:r w:rsidRPr="001C72B2">
        <w:rPr>
          <w:noProof w:val="0"/>
        </w:rPr>
        <w:tab/>
      </w:r>
      <w:r w:rsidRPr="001C72B2">
        <w:rPr>
          <w:b/>
          <w:noProof w:val="0"/>
        </w:rPr>
        <w:t>const</w:t>
      </w:r>
      <w:r w:rsidRPr="001C72B2">
        <w:rPr>
          <w:noProof w:val="0"/>
        </w:rPr>
        <w:t xml:space="preserve"> </w:t>
      </w:r>
      <w:r w:rsidRPr="001C72B2">
        <w:rPr>
          <w:b/>
          <w:noProof w:val="0"/>
        </w:rPr>
        <w:t>float</w:t>
      </w:r>
      <w:r w:rsidRPr="001C72B2">
        <w:rPr>
          <w:noProof w:val="0"/>
        </w:rPr>
        <w:t xml:space="preserve"> b;</w:t>
      </w:r>
    </w:p>
    <w:p w14:paraId="038DF0B2" w14:textId="77777777" w:rsidR="00E74E1B" w:rsidRPr="001C72B2" w:rsidRDefault="00E74E1B" w:rsidP="00E74E1B">
      <w:pPr>
        <w:pStyle w:val="PL"/>
        <w:rPr>
          <w:noProof w:val="0"/>
        </w:rPr>
      </w:pPr>
      <w:r w:rsidRPr="001C72B2">
        <w:rPr>
          <w:noProof w:val="0"/>
        </w:rPr>
        <w:tab/>
      </w:r>
      <w:r w:rsidRPr="001C72B2">
        <w:rPr>
          <w:b/>
          <w:noProof w:val="0"/>
        </w:rPr>
        <w:t>create</w:t>
      </w:r>
      <w:r w:rsidRPr="001C72B2">
        <w:rPr>
          <w:noProof w:val="0"/>
        </w:rPr>
        <w:t>(</w:t>
      </w:r>
      <w:r w:rsidRPr="001C72B2">
        <w:rPr>
          <w:b/>
          <w:noProof w:val="0"/>
        </w:rPr>
        <w:t>integer</w:t>
      </w:r>
      <w:r w:rsidRPr="001C72B2">
        <w:rPr>
          <w:noProof w:val="0"/>
        </w:rPr>
        <w:t xml:space="preserve"> a, </w:t>
      </w:r>
      <w:r w:rsidRPr="001C72B2">
        <w:rPr>
          <w:b/>
          <w:noProof w:val="0"/>
        </w:rPr>
        <w:t>float</w:t>
      </w:r>
      <w:r w:rsidRPr="001C72B2">
        <w:rPr>
          <w:noProof w:val="0"/>
        </w:rPr>
        <w:t xml:space="preserve"> b) { </w:t>
      </w:r>
    </w:p>
    <w:p w14:paraId="77578DAA" w14:textId="77777777" w:rsidR="00E74E1B" w:rsidRPr="001C72B2" w:rsidRDefault="00E74E1B" w:rsidP="00E74E1B">
      <w:pPr>
        <w:pStyle w:val="PL"/>
        <w:rPr>
          <w:noProof w:val="0"/>
        </w:rPr>
      </w:pPr>
      <w:r w:rsidRPr="001C72B2">
        <w:rPr>
          <w:noProof w:val="0"/>
        </w:rPr>
        <w:tab/>
      </w:r>
      <w:r w:rsidRPr="001C72B2">
        <w:rPr>
          <w:noProof w:val="0"/>
        </w:rPr>
        <w:tab/>
      </w:r>
      <w:r w:rsidRPr="001C72B2">
        <w:rPr>
          <w:b/>
          <w:noProof w:val="0"/>
        </w:rPr>
        <w:t>this</w:t>
      </w:r>
      <w:r w:rsidRPr="001C72B2">
        <w:rPr>
          <w:noProof w:val="0"/>
        </w:rPr>
        <w:t>.a := a; // 3</w:t>
      </w:r>
    </w:p>
    <w:p w14:paraId="74E2AB04" w14:textId="77777777" w:rsidR="00E74E1B" w:rsidRPr="001C72B2" w:rsidRDefault="00E74E1B" w:rsidP="00E74E1B">
      <w:pPr>
        <w:pStyle w:val="PL"/>
        <w:rPr>
          <w:noProof w:val="0"/>
        </w:rPr>
      </w:pPr>
      <w:r w:rsidRPr="001C72B2">
        <w:rPr>
          <w:noProof w:val="0"/>
        </w:rPr>
        <w:tab/>
      </w:r>
      <w:r w:rsidRPr="001C72B2">
        <w:rPr>
          <w:noProof w:val="0"/>
        </w:rPr>
        <w:tab/>
      </w:r>
      <w:r w:rsidRPr="001C72B2">
        <w:rPr>
          <w:b/>
          <w:noProof w:val="0"/>
        </w:rPr>
        <w:t>this</w:t>
      </w:r>
      <w:r w:rsidRPr="001C72B2">
        <w:rPr>
          <w:noProof w:val="0"/>
        </w:rPr>
        <w:t>.b := b; // 4</w:t>
      </w:r>
    </w:p>
    <w:p w14:paraId="36C7A6D3" w14:textId="77777777" w:rsidR="00E74E1B" w:rsidRPr="001C72B2" w:rsidRDefault="00E74E1B" w:rsidP="00E74E1B">
      <w:pPr>
        <w:pStyle w:val="PL"/>
        <w:rPr>
          <w:noProof w:val="0"/>
        </w:rPr>
      </w:pPr>
      <w:r w:rsidRPr="001C72B2">
        <w:rPr>
          <w:noProof w:val="0"/>
        </w:rPr>
        <w:tab/>
        <w:t xml:space="preserve">} </w:t>
      </w:r>
    </w:p>
    <w:p w14:paraId="2457B58F" w14:textId="77777777" w:rsidR="00E74E1B" w:rsidRPr="001C72B2" w:rsidRDefault="00E74E1B" w:rsidP="00E74E1B">
      <w:pPr>
        <w:pStyle w:val="PL"/>
        <w:rPr>
          <w:noProof w:val="0"/>
        </w:rPr>
      </w:pPr>
      <w:r w:rsidRPr="001C72B2">
        <w:rPr>
          <w:noProof w:val="0"/>
        </w:rPr>
        <w:t>}</w:t>
      </w:r>
    </w:p>
    <w:p w14:paraId="53DCFEAC" w14:textId="77777777" w:rsidR="00E74E1B" w:rsidRPr="001C72B2" w:rsidRDefault="00E74E1B" w:rsidP="00E74E1B">
      <w:pPr>
        <w:pStyle w:val="PL"/>
        <w:rPr>
          <w:noProof w:val="0"/>
        </w:rPr>
      </w:pPr>
    </w:p>
    <w:p w14:paraId="6022F083" w14:textId="77777777" w:rsidR="00E74E1B" w:rsidRPr="001C72B2" w:rsidRDefault="00E74E1B" w:rsidP="00E74E1B">
      <w:pPr>
        <w:pStyle w:val="PL"/>
        <w:rPr>
          <w:noProof w:val="0"/>
        </w:rPr>
      </w:pPr>
      <w:r w:rsidRPr="001C72B2">
        <w:rPr>
          <w:b/>
          <w:noProof w:val="0"/>
        </w:rPr>
        <w:t>type</w:t>
      </w:r>
      <w:r w:rsidRPr="001C72B2">
        <w:rPr>
          <w:noProof w:val="0"/>
        </w:rPr>
        <w:t xml:space="preserve"> </w:t>
      </w:r>
      <w:r w:rsidRPr="001C72B2">
        <w:rPr>
          <w:b/>
          <w:noProof w:val="0"/>
        </w:rPr>
        <w:t>class</w:t>
      </w:r>
      <w:r w:rsidRPr="001C72B2">
        <w:rPr>
          <w:noProof w:val="0"/>
        </w:rPr>
        <w:t xml:space="preserve"> MySubClass </w:t>
      </w:r>
      <w:r w:rsidRPr="001C72B2">
        <w:rPr>
          <w:b/>
          <w:bCs/>
          <w:noProof w:val="0"/>
        </w:rPr>
        <w:t>extends</w:t>
      </w:r>
      <w:r w:rsidRPr="001C72B2">
        <w:rPr>
          <w:noProof w:val="0"/>
        </w:rPr>
        <w:t xml:space="preserve"> MySuperClass {</w:t>
      </w:r>
    </w:p>
    <w:p w14:paraId="3771BE3D" w14:textId="77777777" w:rsidR="00E74E1B" w:rsidRPr="001C72B2" w:rsidRDefault="00E74E1B" w:rsidP="00E74E1B">
      <w:pPr>
        <w:pStyle w:val="PL"/>
        <w:rPr>
          <w:noProof w:val="0"/>
        </w:rPr>
      </w:pPr>
      <w:r w:rsidRPr="001C72B2">
        <w:rPr>
          <w:noProof w:val="0"/>
        </w:rPr>
        <w:tab/>
      </w:r>
      <w:r w:rsidRPr="001C72B2">
        <w:rPr>
          <w:b/>
          <w:bCs/>
          <w:noProof w:val="0"/>
        </w:rPr>
        <w:t>var</w:t>
      </w:r>
      <w:r w:rsidRPr="001C72B2">
        <w:rPr>
          <w:noProof w:val="0"/>
        </w:rPr>
        <w:t xml:space="preserve"> </w:t>
      </w:r>
      <w:r w:rsidRPr="001C72B2">
        <w:rPr>
          <w:b/>
          <w:noProof w:val="0"/>
        </w:rPr>
        <w:t>template</w:t>
      </w:r>
      <w:r w:rsidRPr="001C72B2">
        <w:rPr>
          <w:noProof w:val="0"/>
        </w:rPr>
        <w:t xml:space="preserve"> </w:t>
      </w:r>
      <w:r w:rsidRPr="001C72B2">
        <w:rPr>
          <w:b/>
          <w:noProof w:val="0"/>
        </w:rPr>
        <w:t>integer</w:t>
      </w:r>
      <w:r w:rsidRPr="001C72B2">
        <w:rPr>
          <w:noProof w:val="0"/>
        </w:rPr>
        <w:t xml:space="preserve"> t := ?; // 2</w:t>
      </w:r>
    </w:p>
    <w:p w14:paraId="219BEC2D" w14:textId="77777777" w:rsidR="00E74E1B" w:rsidRPr="001C72B2" w:rsidRDefault="00E74E1B" w:rsidP="00E74E1B">
      <w:pPr>
        <w:pStyle w:val="PL"/>
        <w:rPr>
          <w:noProof w:val="0"/>
        </w:rPr>
      </w:pPr>
      <w:r w:rsidRPr="001C72B2">
        <w:rPr>
          <w:noProof w:val="0"/>
        </w:rPr>
        <w:tab/>
      </w:r>
      <w:r w:rsidRPr="001C72B2">
        <w:rPr>
          <w:b/>
          <w:noProof w:val="0"/>
        </w:rPr>
        <w:t>create</w:t>
      </w:r>
      <w:r w:rsidRPr="001C72B2">
        <w:rPr>
          <w:noProof w:val="0"/>
        </w:rPr>
        <w:t>(</w:t>
      </w:r>
      <w:r w:rsidRPr="001C72B2">
        <w:rPr>
          <w:b/>
          <w:noProof w:val="0"/>
        </w:rPr>
        <w:t>template</w:t>
      </w:r>
      <w:r w:rsidRPr="001C72B2">
        <w:rPr>
          <w:noProof w:val="0"/>
        </w:rPr>
        <w:t xml:space="preserve"> </w:t>
      </w:r>
      <w:r w:rsidRPr="001C72B2">
        <w:rPr>
          <w:b/>
          <w:noProof w:val="0"/>
        </w:rPr>
        <w:t>integer</w:t>
      </w:r>
      <w:r w:rsidRPr="001C72B2">
        <w:rPr>
          <w:noProof w:val="0"/>
        </w:rPr>
        <w:t xml:space="preserve"> t) : MySuperClass(2, 0.5) {</w:t>
      </w:r>
    </w:p>
    <w:p w14:paraId="75C02ECB" w14:textId="77777777" w:rsidR="00E74E1B" w:rsidRPr="001C72B2" w:rsidRDefault="00E74E1B" w:rsidP="00E74E1B">
      <w:pPr>
        <w:pStyle w:val="PL"/>
        <w:rPr>
          <w:noProof w:val="0"/>
        </w:rPr>
      </w:pPr>
      <w:r w:rsidRPr="001C72B2">
        <w:rPr>
          <w:noProof w:val="0"/>
        </w:rPr>
        <w:tab/>
      </w:r>
      <w:r w:rsidRPr="001C72B2">
        <w:rPr>
          <w:noProof w:val="0"/>
        </w:rPr>
        <w:tab/>
      </w:r>
      <w:r w:rsidRPr="001C72B2">
        <w:rPr>
          <w:b/>
          <w:noProof w:val="0"/>
        </w:rPr>
        <w:t>this</w:t>
      </w:r>
      <w:r w:rsidRPr="001C72B2">
        <w:rPr>
          <w:noProof w:val="0"/>
        </w:rPr>
        <w:t>.t := t; // 5</w:t>
      </w:r>
    </w:p>
    <w:p w14:paraId="68D027A4" w14:textId="77777777" w:rsidR="00E74E1B" w:rsidRPr="001C72B2" w:rsidRDefault="00E74E1B" w:rsidP="00E74E1B">
      <w:pPr>
        <w:pStyle w:val="PL"/>
        <w:rPr>
          <w:noProof w:val="0"/>
        </w:rPr>
      </w:pPr>
      <w:r w:rsidRPr="001C72B2">
        <w:rPr>
          <w:noProof w:val="0"/>
        </w:rPr>
        <w:tab/>
        <w:t>}</w:t>
      </w:r>
    </w:p>
    <w:p w14:paraId="148DAF33" w14:textId="77777777" w:rsidR="00E74E1B" w:rsidRPr="001C72B2" w:rsidRDefault="00E74E1B" w:rsidP="00E74E1B">
      <w:pPr>
        <w:pStyle w:val="PL"/>
        <w:rPr>
          <w:noProof w:val="0"/>
        </w:rPr>
      </w:pPr>
      <w:r w:rsidRPr="001C72B2">
        <w:rPr>
          <w:noProof w:val="0"/>
        </w:rPr>
        <w:t>}</w:t>
      </w:r>
    </w:p>
    <w:p w14:paraId="1A86EB3B" w14:textId="77777777" w:rsidR="00E74E1B" w:rsidRPr="001C72B2" w:rsidRDefault="00E74E1B" w:rsidP="00E74E1B">
      <w:pPr>
        <w:pStyle w:val="PL"/>
        <w:rPr>
          <w:noProof w:val="0"/>
          <w:highlight w:val="cyan"/>
        </w:rPr>
      </w:pPr>
    </w:p>
    <w:p w14:paraId="576B9E36" w14:textId="77777777" w:rsidR="00136DDD" w:rsidRPr="001C72B2" w:rsidRDefault="00136DDD" w:rsidP="00136DDD">
      <w:pPr>
        <w:pStyle w:val="EX"/>
      </w:pPr>
      <w:r w:rsidRPr="001C72B2">
        <w:t>EXAMPLE 3:</w:t>
      </w:r>
    </w:p>
    <w:p w14:paraId="56A15967" w14:textId="77777777" w:rsidR="00136DDD" w:rsidRPr="001C72B2" w:rsidRDefault="00136DDD" w:rsidP="00136DDD">
      <w:pPr>
        <w:pStyle w:val="PL"/>
        <w:keepNext/>
        <w:rPr>
          <w:noProof w:val="0"/>
        </w:rPr>
      </w:pPr>
      <w:r w:rsidRPr="001C72B2">
        <w:rPr>
          <w:b/>
          <w:noProof w:val="0"/>
        </w:rPr>
        <w:t>type</w:t>
      </w:r>
      <w:r w:rsidRPr="001C72B2">
        <w:rPr>
          <w:noProof w:val="0"/>
        </w:rPr>
        <w:t xml:space="preserve"> </w:t>
      </w:r>
      <w:r w:rsidRPr="001C72B2">
        <w:rPr>
          <w:b/>
          <w:noProof w:val="0"/>
        </w:rPr>
        <w:t>class</w:t>
      </w:r>
      <w:r w:rsidRPr="001C72B2">
        <w:rPr>
          <w:noProof w:val="0"/>
        </w:rPr>
        <w:t xml:space="preserve"> MySuperClass {</w:t>
      </w:r>
    </w:p>
    <w:p w14:paraId="06EFB1D1" w14:textId="77777777" w:rsidR="00136DDD" w:rsidRPr="001C72B2" w:rsidRDefault="00136DDD" w:rsidP="00136DDD">
      <w:pPr>
        <w:pStyle w:val="PL"/>
        <w:keepNext/>
        <w:rPr>
          <w:noProof w:val="0"/>
        </w:rPr>
      </w:pPr>
      <w:r w:rsidRPr="001C72B2">
        <w:rPr>
          <w:noProof w:val="0"/>
        </w:rPr>
        <w:tab/>
      </w:r>
      <w:r w:rsidRPr="001C72B2">
        <w:rPr>
          <w:b/>
          <w:noProof w:val="0"/>
        </w:rPr>
        <w:t>var</w:t>
      </w:r>
      <w:r w:rsidRPr="001C72B2">
        <w:rPr>
          <w:noProof w:val="0"/>
        </w:rPr>
        <w:t xml:space="preserve"> </w:t>
      </w:r>
      <w:r w:rsidRPr="001C72B2">
        <w:rPr>
          <w:b/>
          <w:noProof w:val="0"/>
        </w:rPr>
        <w:t>integer</w:t>
      </w:r>
      <w:r w:rsidRPr="001C72B2">
        <w:rPr>
          <w:noProof w:val="0"/>
        </w:rPr>
        <w:t xml:space="preserve"> a := 1;</w:t>
      </w:r>
    </w:p>
    <w:p w14:paraId="348559E5" w14:textId="77777777" w:rsidR="00136DDD" w:rsidRPr="001C72B2" w:rsidRDefault="00136DDD" w:rsidP="00136DDD">
      <w:pPr>
        <w:pStyle w:val="PL"/>
        <w:rPr>
          <w:noProof w:val="0"/>
        </w:rPr>
      </w:pPr>
      <w:r w:rsidRPr="001C72B2">
        <w:rPr>
          <w:noProof w:val="0"/>
        </w:rPr>
        <w:tab/>
        <w:t>v</w:t>
      </w:r>
      <w:r w:rsidRPr="001C72B2">
        <w:rPr>
          <w:b/>
          <w:noProof w:val="0"/>
        </w:rPr>
        <w:t>ar</w:t>
      </w:r>
      <w:r w:rsidRPr="001C72B2">
        <w:rPr>
          <w:noProof w:val="0"/>
        </w:rPr>
        <w:t xml:space="preserve"> </w:t>
      </w:r>
      <w:r w:rsidRPr="001C72B2">
        <w:rPr>
          <w:b/>
          <w:noProof w:val="0"/>
        </w:rPr>
        <w:t>float</w:t>
      </w:r>
      <w:r w:rsidRPr="001C72B2">
        <w:rPr>
          <w:noProof w:val="0"/>
        </w:rPr>
        <w:t xml:space="preserve"> b;</w:t>
      </w:r>
    </w:p>
    <w:p w14:paraId="7AD67E27" w14:textId="77777777" w:rsidR="00136DDD" w:rsidRPr="001C72B2" w:rsidRDefault="00136DDD" w:rsidP="00136DDD">
      <w:pPr>
        <w:pStyle w:val="PL"/>
        <w:rPr>
          <w:noProof w:val="0"/>
        </w:rPr>
      </w:pPr>
      <w:r w:rsidRPr="001C72B2">
        <w:rPr>
          <w:noProof w:val="0"/>
        </w:rPr>
        <w:tab/>
        <w:t>// implicit constructor:</w:t>
      </w:r>
    </w:p>
    <w:p w14:paraId="11B2A7D0" w14:textId="77777777" w:rsidR="00136DDD" w:rsidRPr="001C72B2" w:rsidRDefault="00136DDD" w:rsidP="00136DDD">
      <w:pPr>
        <w:pStyle w:val="PL"/>
        <w:rPr>
          <w:noProof w:val="0"/>
        </w:rPr>
      </w:pPr>
      <w:r w:rsidRPr="001C72B2">
        <w:rPr>
          <w:noProof w:val="0"/>
        </w:rPr>
        <w:t xml:space="preserve">    // only using variable fields with and without initializer</w:t>
      </w:r>
    </w:p>
    <w:p w14:paraId="0DDCA3F8" w14:textId="77777777" w:rsidR="00136DDD" w:rsidRPr="001C72B2" w:rsidRDefault="00136DDD" w:rsidP="00136DDD">
      <w:pPr>
        <w:pStyle w:val="PL"/>
        <w:rPr>
          <w:noProof w:val="0"/>
        </w:rPr>
      </w:pPr>
      <w:r w:rsidRPr="001C72B2">
        <w:rPr>
          <w:noProof w:val="0"/>
        </w:rPr>
        <w:lastRenderedPageBreak/>
        <w:tab/>
        <w:t>//</w:t>
      </w:r>
      <w:r w:rsidRPr="001C72B2">
        <w:rPr>
          <w:b/>
          <w:noProof w:val="0"/>
        </w:rPr>
        <w:t>create</w:t>
      </w:r>
      <w:r w:rsidRPr="001C72B2">
        <w:rPr>
          <w:noProof w:val="0"/>
        </w:rPr>
        <w:t>(</w:t>
      </w:r>
      <w:r w:rsidRPr="001C72B2">
        <w:rPr>
          <w:b/>
          <w:noProof w:val="0"/>
        </w:rPr>
        <w:t>integer</w:t>
      </w:r>
      <w:r w:rsidRPr="001C72B2">
        <w:rPr>
          <w:noProof w:val="0"/>
        </w:rPr>
        <w:t xml:space="preserve"> a := 1, </w:t>
      </w:r>
      <w:r w:rsidRPr="001C72B2">
        <w:rPr>
          <w:b/>
          <w:noProof w:val="0"/>
        </w:rPr>
        <w:t>float</w:t>
      </w:r>
      <w:r w:rsidRPr="001C72B2">
        <w:rPr>
          <w:noProof w:val="0"/>
        </w:rPr>
        <w:t xml:space="preserve"> b) {</w:t>
      </w:r>
    </w:p>
    <w:p w14:paraId="648B068E" w14:textId="77777777" w:rsidR="00136DDD" w:rsidRPr="001C72B2" w:rsidRDefault="00136DDD" w:rsidP="00136DDD">
      <w:pPr>
        <w:pStyle w:val="PL"/>
        <w:rPr>
          <w:noProof w:val="0"/>
        </w:rPr>
      </w:pPr>
      <w:r w:rsidRPr="001C72B2">
        <w:rPr>
          <w:noProof w:val="0"/>
        </w:rPr>
        <w:tab/>
        <w:t>//</w:t>
      </w:r>
      <w:r w:rsidRPr="001C72B2">
        <w:rPr>
          <w:noProof w:val="0"/>
        </w:rPr>
        <w:tab/>
      </w:r>
      <w:r w:rsidRPr="001C72B2">
        <w:rPr>
          <w:b/>
          <w:noProof w:val="0"/>
        </w:rPr>
        <w:t>this</w:t>
      </w:r>
      <w:r w:rsidRPr="001C72B2">
        <w:rPr>
          <w:noProof w:val="0"/>
        </w:rPr>
        <w:t xml:space="preserve">.a := a; </w:t>
      </w:r>
    </w:p>
    <w:p w14:paraId="44876EE5" w14:textId="77777777" w:rsidR="00136DDD" w:rsidRPr="001C72B2" w:rsidRDefault="00136DDD" w:rsidP="00136DDD">
      <w:pPr>
        <w:pStyle w:val="PL"/>
        <w:rPr>
          <w:noProof w:val="0"/>
        </w:rPr>
      </w:pPr>
      <w:r w:rsidRPr="001C72B2">
        <w:rPr>
          <w:noProof w:val="0"/>
        </w:rPr>
        <w:tab/>
        <w:t>//</w:t>
      </w:r>
      <w:r w:rsidRPr="001C72B2">
        <w:rPr>
          <w:noProof w:val="0"/>
        </w:rPr>
        <w:tab/>
      </w:r>
      <w:r w:rsidRPr="001C72B2">
        <w:rPr>
          <w:b/>
          <w:noProof w:val="0"/>
        </w:rPr>
        <w:t>this</w:t>
      </w:r>
      <w:r w:rsidRPr="001C72B2">
        <w:rPr>
          <w:noProof w:val="0"/>
        </w:rPr>
        <w:t xml:space="preserve">.b := b </w:t>
      </w:r>
    </w:p>
    <w:p w14:paraId="1AB623F5" w14:textId="77777777" w:rsidR="00136DDD" w:rsidRPr="001C72B2" w:rsidRDefault="00136DDD" w:rsidP="00136DDD">
      <w:pPr>
        <w:pStyle w:val="PL"/>
        <w:rPr>
          <w:noProof w:val="0"/>
        </w:rPr>
      </w:pPr>
      <w:r w:rsidRPr="001C72B2">
        <w:rPr>
          <w:noProof w:val="0"/>
        </w:rPr>
        <w:tab/>
        <w:t xml:space="preserve">//} </w:t>
      </w:r>
    </w:p>
    <w:p w14:paraId="588E1C89" w14:textId="77777777" w:rsidR="00136DDD" w:rsidRPr="001C72B2" w:rsidRDefault="00136DDD" w:rsidP="00136DDD">
      <w:pPr>
        <w:pStyle w:val="PL"/>
        <w:rPr>
          <w:noProof w:val="0"/>
        </w:rPr>
      </w:pPr>
      <w:r w:rsidRPr="001C72B2">
        <w:rPr>
          <w:noProof w:val="0"/>
        </w:rPr>
        <w:t>}</w:t>
      </w:r>
    </w:p>
    <w:p w14:paraId="5EE985E4" w14:textId="77777777" w:rsidR="00136DDD" w:rsidRPr="001C72B2" w:rsidRDefault="00136DDD" w:rsidP="00136DDD">
      <w:pPr>
        <w:pStyle w:val="PL"/>
        <w:rPr>
          <w:noProof w:val="0"/>
        </w:rPr>
      </w:pPr>
    </w:p>
    <w:p w14:paraId="3FC258AA" w14:textId="77777777" w:rsidR="00136DDD" w:rsidRPr="001C72B2" w:rsidRDefault="00136DDD" w:rsidP="00136DDD">
      <w:pPr>
        <w:pStyle w:val="PL"/>
        <w:rPr>
          <w:noProof w:val="0"/>
        </w:rPr>
      </w:pPr>
      <w:r w:rsidRPr="001C72B2">
        <w:rPr>
          <w:b/>
          <w:bCs/>
          <w:noProof w:val="0"/>
        </w:rPr>
        <w:t>type</w:t>
      </w:r>
      <w:r w:rsidRPr="001C72B2">
        <w:rPr>
          <w:noProof w:val="0"/>
        </w:rPr>
        <w:t xml:space="preserve"> </w:t>
      </w:r>
      <w:r w:rsidRPr="001C72B2">
        <w:rPr>
          <w:b/>
          <w:bCs/>
          <w:noProof w:val="0"/>
        </w:rPr>
        <w:t>class</w:t>
      </w:r>
      <w:r w:rsidRPr="001C72B2">
        <w:rPr>
          <w:noProof w:val="0"/>
        </w:rPr>
        <w:t xml:space="preserve"> MySubClassWithDefault </w:t>
      </w:r>
      <w:r w:rsidRPr="001C72B2">
        <w:rPr>
          <w:b/>
          <w:bCs/>
          <w:noProof w:val="0"/>
        </w:rPr>
        <w:t>extends</w:t>
      </w:r>
      <w:r w:rsidRPr="001C72B2">
        <w:rPr>
          <w:noProof w:val="0"/>
        </w:rPr>
        <w:t xml:space="preserve"> MySuperClass {</w:t>
      </w:r>
    </w:p>
    <w:p w14:paraId="1DD04D9F" w14:textId="77777777" w:rsidR="00136DDD" w:rsidRPr="001C72B2" w:rsidRDefault="00136DDD" w:rsidP="00136DDD">
      <w:pPr>
        <w:pStyle w:val="PL"/>
        <w:rPr>
          <w:noProof w:val="0"/>
        </w:rPr>
      </w:pPr>
      <w:r w:rsidRPr="001C72B2">
        <w:rPr>
          <w:noProof w:val="0"/>
        </w:rPr>
        <w:tab/>
      </w:r>
      <w:r w:rsidRPr="001C72B2">
        <w:rPr>
          <w:b/>
          <w:bCs/>
          <w:noProof w:val="0"/>
        </w:rPr>
        <w:t>var</w:t>
      </w:r>
      <w:r w:rsidRPr="001C72B2">
        <w:rPr>
          <w:noProof w:val="0"/>
        </w:rPr>
        <w:t xml:space="preserve"> </w:t>
      </w:r>
      <w:r w:rsidRPr="001C72B2">
        <w:rPr>
          <w:b/>
          <w:bCs/>
          <w:noProof w:val="0"/>
        </w:rPr>
        <w:t>float</w:t>
      </w:r>
      <w:r w:rsidRPr="001C72B2">
        <w:rPr>
          <w:noProof w:val="0"/>
        </w:rPr>
        <w:t xml:space="preserve"> f := 1.0;</w:t>
      </w:r>
    </w:p>
    <w:p w14:paraId="5B3E9AC3" w14:textId="77777777" w:rsidR="00136DDD" w:rsidRPr="001C72B2" w:rsidRDefault="00136DDD" w:rsidP="00136DDD">
      <w:pPr>
        <w:pStyle w:val="PL"/>
        <w:rPr>
          <w:noProof w:val="0"/>
        </w:rPr>
      </w:pPr>
      <w:r w:rsidRPr="001C72B2">
        <w:rPr>
          <w:noProof w:val="0"/>
        </w:rPr>
        <w:t xml:space="preserve">    // implicit constructor:</w:t>
      </w:r>
    </w:p>
    <w:p w14:paraId="0BC4080E" w14:textId="77777777" w:rsidR="00136DDD" w:rsidRPr="001C72B2" w:rsidRDefault="00136DDD" w:rsidP="00136DDD">
      <w:pPr>
        <w:pStyle w:val="PL"/>
        <w:rPr>
          <w:noProof w:val="0"/>
        </w:rPr>
      </w:pPr>
      <w:r w:rsidRPr="001C72B2">
        <w:rPr>
          <w:noProof w:val="0"/>
        </w:rPr>
        <w:t xml:space="preserve">    // </w:t>
      </w:r>
      <w:r w:rsidRPr="001C72B2">
        <w:rPr>
          <w:b/>
          <w:bCs/>
          <w:noProof w:val="0"/>
        </w:rPr>
        <w:t>create</w:t>
      </w:r>
      <w:r w:rsidRPr="001C72B2">
        <w:rPr>
          <w:noProof w:val="0"/>
        </w:rPr>
        <w:t>(</w:t>
      </w:r>
      <w:r w:rsidRPr="001C72B2">
        <w:rPr>
          <w:b/>
          <w:bCs/>
          <w:noProof w:val="0"/>
        </w:rPr>
        <w:t>integer</w:t>
      </w:r>
      <w:r w:rsidRPr="001C72B2">
        <w:rPr>
          <w:noProof w:val="0"/>
        </w:rPr>
        <w:t xml:space="preserve"> a := 1, </w:t>
      </w:r>
      <w:r w:rsidRPr="001C72B2">
        <w:rPr>
          <w:b/>
          <w:bCs/>
          <w:noProof w:val="0"/>
        </w:rPr>
        <w:t>float</w:t>
      </w:r>
      <w:r w:rsidRPr="001C72B2">
        <w:rPr>
          <w:noProof w:val="0"/>
        </w:rPr>
        <w:t xml:space="preserve"> b, </w:t>
      </w:r>
      <w:r w:rsidRPr="001C72B2">
        <w:rPr>
          <w:b/>
          <w:bCs/>
          <w:noProof w:val="0"/>
        </w:rPr>
        <w:t>float</w:t>
      </w:r>
      <w:r w:rsidRPr="001C72B2">
        <w:rPr>
          <w:noProof w:val="0"/>
        </w:rPr>
        <w:t xml:space="preserve"> f := 1.0) : MySuperClass(a, b) {</w:t>
      </w:r>
    </w:p>
    <w:p w14:paraId="7A75B30F" w14:textId="77777777" w:rsidR="00136DDD" w:rsidRPr="001C72B2" w:rsidRDefault="00136DDD" w:rsidP="00136DDD">
      <w:pPr>
        <w:pStyle w:val="PL"/>
        <w:rPr>
          <w:noProof w:val="0"/>
        </w:rPr>
      </w:pPr>
      <w:r w:rsidRPr="001C72B2">
        <w:rPr>
          <w:noProof w:val="0"/>
        </w:rPr>
        <w:t xml:space="preserve">    //   </w:t>
      </w:r>
      <w:r w:rsidRPr="001C72B2">
        <w:rPr>
          <w:b/>
          <w:bCs/>
          <w:noProof w:val="0"/>
        </w:rPr>
        <w:t>this</w:t>
      </w:r>
      <w:r w:rsidRPr="001C72B2">
        <w:rPr>
          <w:noProof w:val="0"/>
        </w:rPr>
        <w:t>.f := f;</w:t>
      </w:r>
    </w:p>
    <w:p w14:paraId="10634C93" w14:textId="77777777" w:rsidR="00136DDD" w:rsidRPr="001C72B2" w:rsidRDefault="00136DDD" w:rsidP="00136DDD">
      <w:pPr>
        <w:pStyle w:val="PL"/>
        <w:rPr>
          <w:noProof w:val="0"/>
        </w:rPr>
      </w:pPr>
      <w:r w:rsidRPr="001C72B2">
        <w:rPr>
          <w:noProof w:val="0"/>
        </w:rPr>
        <w:t xml:space="preserve">    // }</w:t>
      </w:r>
    </w:p>
    <w:p w14:paraId="4C7D5C46" w14:textId="77777777" w:rsidR="00136DDD" w:rsidRPr="001C72B2" w:rsidRDefault="00136DDD" w:rsidP="00136DDD">
      <w:pPr>
        <w:pStyle w:val="PL"/>
        <w:rPr>
          <w:noProof w:val="0"/>
        </w:rPr>
      </w:pPr>
      <w:r w:rsidRPr="001C72B2">
        <w:rPr>
          <w:noProof w:val="0"/>
        </w:rPr>
        <w:t>}</w:t>
      </w:r>
    </w:p>
    <w:p w14:paraId="0049BE1A" w14:textId="77777777" w:rsidR="00136DDD" w:rsidRPr="001C72B2" w:rsidRDefault="00136DDD" w:rsidP="00136DDD">
      <w:pPr>
        <w:pStyle w:val="PL"/>
        <w:rPr>
          <w:noProof w:val="0"/>
        </w:rPr>
      </w:pPr>
    </w:p>
    <w:p w14:paraId="07B35B13" w14:textId="63AF66FE" w:rsidR="00F807FF" w:rsidRPr="001C72B2" w:rsidRDefault="004B4772" w:rsidP="00A54399">
      <w:pPr>
        <w:pStyle w:val="berschrift4"/>
      </w:pPr>
      <w:bookmarkStart w:id="157" w:name="_Toc66104933"/>
      <w:bookmarkStart w:id="158" w:name="_Toc66112419"/>
      <w:bookmarkStart w:id="159" w:name="_Toc66354594"/>
      <w:bookmarkStart w:id="160" w:name="_Toc72305825"/>
      <w:bookmarkStart w:id="161" w:name="_Toc72306657"/>
      <w:r w:rsidRPr="001C72B2">
        <w:t>5.1.1.6</w:t>
      </w:r>
      <w:r w:rsidRPr="001C72B2">
        <w:tab/>
      </w:r>
      <w:r w:rsidR="00F807FF" w:rsidRPr="001C72B2">
        <w:t xml:space="preserve">Constructor </w:t>
      </w:r>
      <w:r w:rsidR="00A54399" w:rsidRPr="001C72B2">
        <w:t>invocation</w:t>
      </w:r>
      <w:bookmarkEnd w:id="157"/>
      <w:bookmarkEnd w:id="158"/>
      <w:bookmarkEnd w:id="159"/>
      <w:bookmarkEnd w:id="160"/>
      <w:bookmarkEnd w:id="161"/>
    </w:p>
    <w:p w14:paraId="1BCC6FEB" w14:textId="77777777" w:rsidR="00F807FF" w:rsidRPr="001C72B2" w:rsidRDefault="00F807FF" w:rsidP="00F807FF">
      <w:pPr>
        <w:pStyle w:val="PL"/>
        <w:rPr>
          <w:rFonts w:ascii="Times New Roman" w:hAnsi="Times New Roman"/>
          <w:b/>
          <w:bCs/>
          <w:i/>
          <w:iCs/>
          <w:noProof w:val="0"/>
          <w:sz w:val="20"/>
        </w:rPr>
      </w:pPr>
      <w:r w:rsidRPr="001C72B2">
        <w:rPr>
          <w:rFonts w:ascii="Times New Roman" w:hAnsi="Times New Roman"/>
          <w:b/>
          <w:bCs/>
          <w:i/>
          <w:iCs/>
          <w:noProof w:val="0"/>
          <w:sz w:val="20"/>
        </w:rPr>
        <w:t>Syntactic Structure</w:t>
      </w:r>
    </w:p>
    <w:p w14:paraId="0CEE4D10" w14:textId="77777777" w:rsidR="00F807FF" w:rsidRPr="001C72B2" w:rsidRDefault="00F807FF" w:rsidP="00F807FF">
      <w:pPr>
        <w:pStyle w:val="PL"/>
        <w:rPr>
          <w:noProof w:val="0"/>
        </w:rPr>
      </w:pPr>
    </w:p>
    <w:p w14:paraId="2D0F0541" w14:textId="77777777" w:rsidR="00F807FF" w:rsidRPr="001C72B2" w:rsidRDefault="00F807FF" w:rsidP="00F807FF">
      <w:pPr>
        <w:pStyle w:val="PL"/>
        <w:rPr>
          <w:noProof w:val="0"/>
        </w:rPr>
      </w:pPr>
      <w:r w:rsidRPr="001C72B2">
        <w:rPr>
          <w:i/>
          <w:iCs/>
          <w:noProof w:val="0"/>
        </w:rPr>
        <w:t>ClassReference</w:t>
      </w:r>
      <w:r w:rsidRPr="001C72B2">
        <w:rPr>
          <w:noProof w:val="0"/>
        </w:rPr>
        <w:t xml:space="preserve"> </w:t>
      </w:r>
      <w:r w:rsidRPr="001C72B2">
        <w:rPr>
          <w:rFonts w:cs="Courier New"/>
          <w:noProof w:val="0"/>
          <w:szCs w:val="16"/>
        </w:rPr>
        <w:t>"."</w:t>
      </w:r>
      <w:r w:rsidRPr="001C72B2">
        <w:rPr>
          <w:noProof w:val="0"/>
        </w:rPr>
        <w:t xml:space="preserve"> </w:t>
      </w:r>
      <w:r w:rsidRPr="001C72B2">
        <w:rPr>
          <w:b/>
          <w:bCs/>
          <w:noProof w:val="0"/>
        </w:rPr>
        <w:t>create</w:t>
      </w:r>
      <w:r w:rsidRPr="001C72B2">
        <w:rPr>
          <w:noProof w:val="0"/>
        </w:rPr>
        <w:t xml:space="preserve"> [ </w:t>
      </w:r>
      <w:r w:rsidRPr="001C72B2">
        <w:rPr>
          <w:i/>
          <w:iCs/>
          <w:noProof w:val="0"/>
        </w:rPr>
        <w:t>ActualParList</w:t>
      </w:r>
      <w:r w:rsidRPr="001C72B2">
        <w:rPr>
          <w:noProof w:val="0"/>
        </w:rPr>
        <w:t xml:space="preserve"> ] [ </w:t>
      </w:r>
      <w:r w:rsidRPr="001C72B2">
        <w:rPr>
          <w:b/>
          <w:bCs/>
          <w:noProof w:val="0"/>
        </w:rPr>
        <w:t>external</w:t>
      </w:r>
      <w:r w:rsidRPr="001C72B2">
        <w:rPr>
          <w:noProof w:val="0"/>
        </w:rPr>
        <w:t xml:space="preserve"> </w:t>
      </w:r>
      <w:r w:rsidRPr="001C72B2">
        <w:rPr>
          <w:i/>
          <w:iCs/>
          <w:noProof w:val="0"/>
        </w:rPr>
        <w:t>ActualParList</w:t>
      </w:r>
      <w:r w:rsidRPr="001C72B2">
        <w:rPr>
          <w:noProof w:val="0"/>
        </w:rPr>
        <w:t xml:space="preserve"> ]</w:t>
      </w:r>
    </w:p>
    <w:p w14:paraId="3449490F" w14:textId="77777777" w:rsidR="00F807FF" w:rsidRPr="001C72B2" w:rsidRDefault="00F807FF" w:rsidP="00F807FF">
      <w:pPr>
        <w:pStyle w:val="PL"/>
        <w:rPr>
          <w:noProof w:val="0"/>
        </w:rPr>
      </w:pPr>
    </w:p>
    <w:p w14:paraId="7A8491FF" w14:textId="77777777" w:rsidR="00F807FF" w:rsidRPr="001C72B2" w:rsidRDefault="00F807FF" w:rsidP="005D596B">
      <w:pPr>
        <w:rPr>
          <w:b/>
          <w:bCs/>
          <w:i/>
          <w:iCs/>
        </w:rPr>
      </w:pPr>
      <w:r w:rsidRPr="001C72B2">
        <w:rPr>
          <w:b/>
          <w:bCs/>
          <w:i/>
          <w:iCs/>
        </w:rPr>
        <w:t>Semantic Description</w:t>
      </w:r>
    </w:p>
    <w:p w14:paraId="56EBA10E" w14:textId="51F5F73A" w:rsidR="00F807FF" w:rsidRPr="001C72B2" w:rsidRDefault="00F807FF" w:rsidP="005D596B">
      <w:r w:rsidRPr="001C72B2">
        <w:t>To instantiate on object, the constructor of the class is invoked. The result of that operation is a reference to a newly constructed of the given concrete class.</w:t>
      </w:r>
    </w:p>
    <w:p w14:paraId="7E0C2A60" w14:textId="77777777" w:rsidR="00F807FF" w:rsidRPr="001C72B2" w:rsidRDefault="00F807FF" w:rsidP="005D596B">
      <w:r w:rsidRPr="001C72B2">
        <w:t>If the constructor is a constructor of an external class that has an external formal parameter list, an additional external actual parameter list is given following the external keyword. If the constructor is to be invoked with a parameter list with no actual parameters, then the whole actual parameter list may be omitted.</w:t>
      </w:r>
    </w:p>
    <w:p w14:paraId="4BCB32E1" w14:textId="77777777" w:rsidR="00F807FF" w:rsidRPr="001C72B2" w:rsidRDefault="00F807FF" w:rsidP="005D596B">
      <w:r w:rsidRPr="001C72B2">
        <w:t>If the constructor of an external class is invoked, first the external object is created using the given external formal parameters, then the internal constructor is evaluated to initialize the internal part of the object.</w:t>
      </w:r>
    </w:p>
    <w:p w14:paraId="39610A6E" w14:textId="77777777" w:rsidR="00F807FF" w:rsidRPr="001C72B2" w:rsidRDefault="00F807FF" w:rsidP="00A12A2B">
      <w:pPr>
        <w:pStyle w:val="EX"/>
        <w:keepNext/>
      </w:pPr>
      <w:r w:rsidRPr="001C72B2">
        <w:t>EXAMPLE:</w:t>
      </w:r>
    </w:p>
    <w:p w14:paraId="750D3BC6" w14:textId="77777777" w:rsidR="00F807FF" w:rsidRPr="001C72B2" w:rsidRDefault="00F807FF" w:rsidP="00A12A2B">
      <w:pPr>
        <w:pStyle w:val="PL"/>
        <w:keepNext/>
        <w:rPr>
          <w:rFonts w:cs="Courier New"/>
          <w:noProof w:val="0"/>
          <w:szCs w:val="16"/>
        </w:rPr>
      </w:pPr>
      <w:r w:rsidRPr="001C72B2">
        <w:rPr>
          <w:rFonts w:cs="Courier New"/>
          <w:b/>
          <w:noProof w:val="0"/>
          <w:szCs w:val="16"/>
        </w:rPr>
        <w:t>type class</w:t>
      </w:r>
      <w:r w:rsidRPr="001C72B2">
        <w:rPr>
          <w:rFonts w:cs="Courier New"/>
          <w:noProof w:val="0"/>
          <w:szCs w:val="16"/>
        </w:rPr>
        <w:t xml:space="preserve"> Named {</w:t>
      </w:r>
    </w:p>
    <w:p w14:paraId="17BB12F8" w14:textId="77777777" w:rsidR="00F807FF" w:rsidRPr="001C72B2" w:rsidRDefault="00F807FF" w:rsidP="00A12A2B">
      <w:pPr>
        <w:pStyle w:val="PL"/>
        <w:keepNext/>
        <w:rPr>
          <w:rFonts w:cs="Courier New"/>
          <w:noProof w:val="0"/>
          <w:szCs w:val="16"/>
        </w:rPr>
      </w:pPr>
      <w:r w:rsidRPr="001C72B2">
        <w:rPr>
          <w:rFonts w:cs="Courier New"/>
          <w:noProof w:val="0"/>
          <w:szCs w:val="16"/>
        </w:rPr>
        <w:t xml:space="preserve">  </w:t>
      </w:r>
      <w:r w:rsidRPr="001C72B2">
        <w:rPr>
          <w:rFonts w:cs="Courier New"/>
          <w:b/>
          <w:noProof w:val="0"/>
          <w:szCs w:val="16"/>
        </w:rPr>
        <w:t>var charstring</w:t>
      </w:r>
      <w:r w:rsidRPr="001C72B2">
        <w:rPr>
          <w:rFonts w:cs="Courier New"/>
          <w:noProof w:val="0"/>
          <w:szCs w:val="16"/>
        </w:rPr>
        <w:t xml:space="preserve"> name;</w:t>
      </w:r>
    </w:p>
    <w:p w14:paraId="7ED36744" w14:textId="77777777" w:rsidR="00F807FF" w:rsidRPr="001C72B2" w:rsidRDefault="00F807FF" w:rsidP="00A12A2B">
      <w:pPr>
        <w:pStyle w:val="PL"/>
        <w:keepNext/>
        <w:rPr>
          <w:rFonts w:cs="Courier New"/>
          <w:noProof w:val="0"/>
          <w:szCs w:val="16"/>
        </w:rPr>
      </w:pPr>
      <w:r w:rsidRPr="001C72B2">
        <w:rPr>
          <w:rFonts w:cs="Courier New"/>
          <w:noProof w:val="0"/>
          <w:szCs w:val="16"/>
        </w:rPr>
        <w:t>}</w:t>
      </w:r>
    </w:p>
    <w:p w14:paraId="0F2D9E3B" w14:textId="77777777" w:rsidR="00F807FF" w:rsidRPr="001C72B2" w:rsidRDefault="00F807FF" w:rsidP="00F807FF">
      <w:pPr>
        <w:pStyle w:val="PL"/>
        <w:rPr>
          <w:rFonts w:cs="Courier New"/>
          <w:noProof w:val="0"/>
          <w:szCs w:val="16"/>
        </w:rPr>
      </w:pPr>
    </w:p>
    <w:p w14:paraId="641C0118" w14:textId="77777777" w:rsidR="00F807FF" w:rsidRPr="001C72B2" w:rsidRDefault="00F807FF" w:rsidP="00F807FF">
      <w:pPr>
        <w:pStyle w:val="PL"/>
        <w:rPr>
          <w:rFonts w:cs="Courier New"/>
          <w:noProof w:val="0"/>
          <w:szCs w:val="16"/>
        </w:rPr>
      </w:pPr>
      <w:r w:rsidRPr="001C72B2">
        <w:rPr>
          <w:rFonts w:cs="Courier New"/>
          <w:b/>
          <w:noProof w:val="0"/>
          <w:szCs w:val="16"/>
        </w:rPr>
        <w:t>type external class</w:t>
      </w:r>
      <w:r w:rsidRPr="001C72B2">
        <w:rPr>
          <w:rFonts w:cs="Courier New"/>
          <w:noProof w:val="0"/>
          <w:szCs w:val="16"/>
        </w:rPr>
        <w:t xml:space="preserve"> Address </w:t>
      </w:r>
      <w:r w:rsidRPr="001C72B2">
        <w:rPr>
          <w:rFonts w:cs="Courier New"/>
          <w:b/>
          <w:noProof w:val="0"/>
          <w:szCs w:val="16"/>
        </w:rPr>
        <w:t>extends</w:t>
      </w:r>
      <w:r w:rsidRPr="001C72B2">
        <w:rPr>
          <w:rFonts w:cs="Courier New"/>
          <w:noProof w:val="0"/>
          <w:szCs w:val="16"/>
        </w:rPr>
        <w:t xml:space="preserve"> Named {</w:t>
      </w:r>
    </w:p>
    <w:p w14:paraId="2162D062" w14:textId="77777777" w:rsidR="00F807FF" w:rsidRPr="001C72B2" w:rsidRDefault="00F807FF" w:rsidP="00F807FF">
      <w:pPr>
        <w:pStyle w:val="PL"/>
        <w:rPr>
          <w:rFonts w:cs="Courier New"/>
          <w:noProof w:val="0"/>
          <w:szCs w:val="16"/>
        </w:rPr>
      </w:pPr>
      <w:r w:rsidRPr="001C72B2">
        <w:rPr>
          <w:rFonts w:cs="Courier New"/>
          <w:noProof w:val="0"/>
          <w:szCs w:val="16"/>
        </w:rPr>
        <w:tab/>
      </w:r>
      <w:r w:rsidRPr="001C72B2">
        <w:rPr>
          <w:rFonts w:cs="Courier New"/>
          <w:b/>
          <w:noProof w:val="0"/>
          <w:szCs w:val="16"/>
        </w:rPr>
        <w:t>create</w:t>
      </w:r>
      <w:r w:rsidRPr="001C72B2">
        <w:rPr>
          <w:rFonts w:cs="Courier New"/>
          <w:noProof w:val="0"/>
          <w:szCs w:val="16"/>
        </w:rPr>
        <w:t>(</w:t>
      </w:r>
      <w:r w:rsidRPr="001C72B2">
        <w:rPr>
          <w:rFonts w:cs="Courier New"/>
          <w:b/>
          <w:noProof w:val="0"/>
          <w:szCs w:val="16"/>
        </w:rPr>
        <w:t>charstring</w:t>
      </w:r>
      <w:r w:rsidRPr="001C72B2">
        <w:rPr>
          <w:rFonts w:cs="Courier New"/>
          <w:noProof w:val="0"/>
          <w:szCs w:val="16"/>
        </w:rPr>
        <w:t xml:space="preserve"> name) </w:t>
      </w:r>
    </w:p>
    <w:p w14:paraId="66E11132" w14:textId="77777777" w:rsidR="00F807FF" w:rsidRPr="001C72B2" w:rsidRDefault="00F807FF" w:rsidP="00F807FF">
      <w:pPr>
        <w:pStyle w:val="PL"/>
        <w:rPr>
          <w:rFonts w:cs="Courier New"/>
          <w:noProof w:val="0"/>
          <w:szCs w:val="16"/>
        </w:rPr>
      </w:pPr>
      <w:r w:rsidRPr="001C72B2">
        <w:rPr>
          <w:rFonts w:cs="Courier New"/>
          <w:noProof w:val="0"/>
          <w:szCs w:val="16"/>
        </w:rPr>
        <w:t xml:space="preserve">    </w:t>
      </w:r>
      <w:r w:rsidRPr="001C72B2">
        <w:rPr>
          <w:rFonts w:cs="Courier New"/>
          <w:b/>
          <w:noProof w:val="0"/>
          <w:szCs w:val="16"/>
        </w:rPr>
        <w:t>external</w:t>
      </w:r>
      <w:r w:rsidRPr="001C72B2">
        <w:rPr>
          <w:rFonts w:cs="Courier New"/>
          <w:noProof w:val="0"/>
          <w:szCs w:val="16"/>
        </w:rPr>
        <w:t xml:space="preserve"> (</w:t>
      </w:r>
      <w:r w:rsidRPr="001C72B2">
        <w:rPr>
          <w:rFonts w:cs="Courier New"/>
          <w:b/>
          <w:noProof w:val="0"/>
          <w:szCs w:val="16"/>
        </w:rPr>
        <w:t>charstring</w:t>
      </w:r>
      <w:r w:rsidRPr="001C72B2">
        <w:rPr>
          <w:rFonts w:cs="Courier New"/>
          <w:noProof w:val="0"/>
          <w:szCs w:val="16"/>
        </w:rPr>
        <w:t xml:space="preserve"> host, </w:t>
      </w:r>
      <w:r w:rsidRPr="001C72B2">
        <w:rPr>
          <w:rFonts w:cs="Courier New"/>
          <w:b/>
          <w:noProof w:val="0"/>
          <w:szCs w:val="16"/>
        </w:rPr>
        <w:t>int</w:t>
      </w:r>
      <w:r w:rsidRPr="001C72B2">
        <w:rPr>
          <w:rFonts w:cs="Courier New"/>
          <w:noProof w:val="0"/>
          <w:szCs w:val="16"/>
        </w:rPr>
        <w:t xml:space="preserve"> portNr) </w:t>
      </w:r>
    </w:p>
    <w:p w14:paraId="635DA3F2" w14:textId="77777777" w:rsidR="00F807FF" w:rsidRPr="001C72B2" w:rsidRDefault="00F807FF" w:rsidP="00F807FF">
      <w:pPr>
        <w:pStyle w:val="PL"/>
        <w:rPr>
          <w:rFonts w:cs="Courier New"/>
          <w:noProof w:val="0"/>
          <w:szCs w:val="16"/>
        </w:rPr>
      </w:pPr>
      <w:r w:rsidRPr="001C72B2">
        <w:rPr>
          <w:rFonts w:cs="Courier New"/>
          <w:noProof w:val="0"/>
          <w:szCs w:val="16"/>
        </w:rPr>
        <w:t xml:space="preserve">    : Named(name){}</w:t>
      </w:r>
    </w:p>
    <w:p w14:paraId="1A6773A0" w14:textId="77777777" w:rsidR="00F807FF" w:rsidRPr="001C72B2" w:rsidRDefault="00F807FF" w:rsidP="00F807FF">
      <w:pPr>
        <w:pStyle w:val="PL"/>
        <w:rPr>
          <w:rFonts w:cs="Courier New"/>
          <w:noProof w:val="0"/>
          <w:szCs w:val="16"/>
        </w:rPr>
      </w:pPr>
      <w:r w:rsidRPr="001C72B2">
        <w:rPr>
          <w:rFonts w:cs="Courier New"/>
          <w:noProof w:val="0"/>
          <w:szCs w:val="16"/>
        </w:rPr>
        <w:t>}</w:t>
      </w:r>
    </w:p>
    <w:p w14:paraId="0DCB8C82" w14:textId="77777777" w:rsidR="00F807FF" w:rsidRPr="001C72B2" w:rsidRDefault="00F807FF" w:rsidP="00F807FF">
      <w:pPr>
        <w:pStyle w:val="PL"/>
        <w:rPr>
          <w:rFonts w:cs="Courier New"/>
          <w:noProof w:val="0"/>
          <w:szCs w:val="16"/>
        </w:rPr>
      </w:pPr>
    </w:p>
    <w:p w14:paraId="54DA005C" w14:textId="77777777" w:rsidR="00F807FF" w:rsidRPr="001C72B2" w:rsidRDefault="00F807FF" w:rsidP="00F807FF">
      <w:pPr>
        <w:pStyle w:val="PL"/>
        <w:rPr>
          <w:rFonts w:cs="Courier New"/>
          <w:noProof w:val="0"/>
          <w:szCs w:val="16"/>
        </w:rPr>
      </w:pPr>
      <w:r w:rsidRPr="001C72B2">
        <w:rPr>
          <w:rFonts w:cs="Courier New"/>
          <w:b/>
          <w:noProof w:val="0"/>
          <w:szCs w:val="16"/>
        </w:rPr>
        <w:t>type external class</w:t>
      </w:r>
      <w:r w:rsidRPr="001C72B2">
        <w:rPr>
          <w:rFonts w:cs="Courier New"/>
          <w:noProof w:val="0"/>
          <w:szCs w:val="16"/>
        </w:rPr>
        <w:t xml:space="preserve"> UnnamedAddress {</w:t>
      </w:r>
    </w:p>
    <w:p w14:paraId="4A4CBEE9" w14:textId="77777777" w:rsidR="00F807FF" w:rsidRPr="001C72B2" w:rsidRDefault="00F807FF" w:rsidP="00F807FF">
      <w:pPr>
        <w:pStyle w:val="PL"/>
        <w:rPr>
          <w:rFonts w:cs="Courier New"/>
          <w:noProof w:val="0"/>
          <w:szCs w:val="16"/>
        </w:rPr>
      </w:pPr>
      <w:r w:rsidRPr="001C72B2">
        <w:rPr>
          <w:rFonts w:cs="Courier New"/>
          <w:noProof w:val="0"/>
          <w:szCs w:val="16"/>
        </w:rPr>
        <w:t xml:space="preserve">    </w:t>
      </w:r>
      <w:r w:rsidRPr="001C72B2">
        <w:rPr>
          <w:rFonts w:cs="Courier New"/>
          <w:b/>
          <w:noProof w:val="0"/>
          <w:szCs w:val="16"/>
        </w:rPr>
        <w:t>create</w:t>
      </w:r>
      <w:r w:rsidRPr="001C72B2">
        <w:rPr>
          <w:rFonts w:cs="Courier New"/>
          <w:noProof w:val="0"/>
          <w:szCs w:val="16"/>
        </w:rPr>
        <w:t xml:space="preserve"> (</w:t>
      </w:r>
      <w:r w:rsidRPr="001C72B2">
        <w:rPr>
          <w:rFonts w:cs="Courier New"/>
          <w:b/>
          <w:noProof w:val="0"/>
          <w:szCs w:val="16"/>
        </w:rPr>
        <w:t>charstring</w:t>
      </w:r>
      <w:r w:rsidRPr="001C72B2">
        <w:rPr>
          <w:rFonts w:cs="Courier New"/>
          <w:noProof w:val="0"/>
          <w:szCs w:val="16"/>
        </w:rPr>
        <w:t xml:space="preserve"> host, </w:t>
      </w:r>
      <w:r w:rsidRPr="001C72B2">
        <w:rPr>
          <w:rFonts w:cs="Courier New"/>
          <w:b/>
          <w:noProof w:val="0"/>
          <w:szCs w:val="16"/>
        </w:rPr>
        <w:t>int</w:t>
      </w:r>
      <w:r w:rsidRPr="001C72B2">
        <w:rPr>
          <w:rFonts w:cs="Courier New"/>
          <w:noProof w:val="0"/>
          <w:szCs w:val="16"/>
        </w:rPr>
        <w:t xml:space="preserve"> portNr);</w:t>
      </w:r>
    </w:p>
    <w:p w14:paraId="7D44C349" w14:textId="77777777" w:rsidR="00F807FF" w:rsidRPr="001C72B2" w:rsidRDefault="00F807FF" w:rsidP="00F807FF">
      <w:pPr>
        <w:pStyle w:val="PL"/>
        <w:rPr>
          <w:rFonts w:cs="Courier New"/>
          <w:noProof w:val="0"/>
          <w:szCs w:val="16"/>
        </w:rPr>
      </w:pPr>
      <w:r w:rsidRPr="001C72B2">
        <w:rPr>
          <w:rFonts w:cs="Courier New"/>
          <w:noProof w:val="0"/>
          <w:szCs w:val="16"/>
        </w:rPr>
        <w:t>}</w:t>
      </w:r>
    </w:p>
    <w:p w14:paraId="5204D522" w14:textId="77777777" w:rsidR="00F807FF" w:rsidRPr="001C72B2" w:rsidRDefault="00F807FF" w:rsidP="00F807FF">
      <w:pPr>
        <w:pStyle w:val="PL"/>
        <w:rPr>
          <w:rFonts w:cs="Courier New"/>
          <w:noProof w:val="0"/>
          <w:szCs w:val="16"/>
        </w:rPr>
      </w:pPr>
    </w:p>
    <w:p w14:paraId="1E715EE2" w14:textId="65870F08" w:rsidR="00F807FF" w:rsidRPr="001C72B2" w:rsidRDefault="00F807FF" w:rsidP="00F807FF">
      <w:pPr>
        <w:pStyle w:val="PL"/>
        <w:rPr>
          <w:rFonts w:cs="Courier New"/>
          <w:noProof w:val="0"/>
          <w:szCs w:val="16"/>
        </w:rPr>
      </w:pPr>
      <w:r w:rsidRPr="001C72B2">
        <w:rPr>
          <w:rFonts w:cs="Courier New"/>
          <w:b/>
          <w:noProof w:val="0"/>
          <w:szCs w:val="16"/>
        </w:rPr>
        <w:t>var</w:t>
      </w:r>
      <w:r w:rsidRPr="001C72B2">
        <w:rPr>
          <w:rFonts w:cs="Courier New"/>
          <w:noProof w:val="0"/>
          <w:szCs w:val="16"/>
        </w:rPr>
        <w:t xml:space="preserve"> Address v_addr := Address.</w:t>
      </w:r>
      <w:r w:rsidRPr="001C72B2">
        <w:rPr>
          <w:rFonts w:cs="Courier New"/>
          <w:b/>
          <w:noProof w:val="0"/>
          <w:szCs w:val="16"/>
        </w:rPr>
        <w:t>create</w:t>
      </w:r>
      <w:r w:rsidRPr="001C72B2">
        <w:rPr>
          <w:rFonts w:cs="Courier New"/>
          <w:noProof w:val="0"/>
          <w:szCs w:val="16"/>
        </w:rPr>
        <w:t>(</w:t>
      </w:r>
      <w:r w:rsidR="00526360" w:rsidRPr="001C72B2">
        <w:rPr>
          <w:rFonts w:cs="Courier New"/>
          <w:noProof w:val="0"/>
          <w:szCs w:val="16"/>
        </w:rPr>
        <w:t>"</w:t>
      </w:r>
      <w:r w:rsidRPr="001C72B2">
        <w:rPr>
          <w:rFonts w:cs="Courier New"/>
          <w:noProof w:val="0"/>
          <w:szCs w:val="16"/>
        </w:rPr>
        <w:t>Connection 1</w:t>
      </w:r>
      <w:r w:rsidR="00526360" w:rsidRPr="001C72B2">
        <w:rPr>
          <w:rFonts w:cs="Courier New"/>
          <w:noProof w:val="0"/>
          <w:szCs w:val="16"/>
        </w:rPr>
        <w:t>"</w:t>
      </w:r>
      <w:r w:rsidRPr="001C72B2">
        <w:rPr>
          <w:rFonts w:cs="Courier New"/>
          <w:noProof w:val="0"/>
          <w:szCs w:val="16"/>
        </w:rPr>
        <w:t xml:space="preserve">) </w:t>
      </w:r>
      <w:r w:rsidRPr="001C72B2">
        <w:rPr>
          <w:rFonts w:cs="Courier New"/>
          <w:b/>
          <w:noProof w:val="0"/>
          <w:szCs w:val="16"/>
        </w:rPr>
        <w:t>external</w:t>
      </w:r>
      <w:r w:rsidRPr="001C72B2">
        <w:rPr>
          <w:rFonts w:cs="Courier New"/>
          <w:noProof w:val="0"/>
          <w:szCs w:val="16"/>
        </w:rPr>
        <w:t xml:space="preserve"> (</w:t>
      </w:r>
      <w:r w:rsidR="00526360" w:rsidRPr="001C72B2">
        <w:rPr>
          <w:rFonts w:cs="Courier New"/>
          <w:noProof w:val="0"/>
          <w:szCs w:val="16"/>
        </w:rPr>
        <w:t>"</w:t>
      </w:r>
      <w:r w:rsidRPr="001C72B2">
        <w:rPr>
          <w:rFonts w:cs="Courier New"/>
          <w:noProof w:val="0"/>
          <w:szCs w:val="16"/>
        </w:rPr>
        <w:t>127.0.0.1</w:t>
      </w:r>
      <w:r w:rsidR="00526360" w:rsidRPr="001C72B2">
        <w:rPr>
          <w:rFonts w:cs="Courier New"/>
          <w:noProof w:val="0"/>
          <w:szCs w:val="16"/>
        </w:rPr>
        <w:t>"</w:t>
      </w:r>
      <w:r w:rsidRPr="001C72B2">
        <w:rPr>
          <w:rFonts w:cs="Courier New"/>
          <w:noProof w:val="0"/>
          <w:szCs w:val="16"/>
        </w:rPr>
        <w:t xml:space="preserve">, 555);   </w:t>
      </w:r>
    </w:p>
    <w:p w14:paraId="7E51BC4B" w14:textId="25517B3B" w:rsidR="00F807FF" w:rsidRPr="001C72B2" w:rsidRDefault="00F807FF" w:rsidP="00F807FF">
      <w:pPr>
        <w:pStyle w:val="PL"/>
        <w:rPr>
          <w:rFonts w:cs="Courier New"/>
          <w:noProof w:val="0"/>
          <w:szCs w:val="16"/>
        </w:rPr>
      </w:pPr>
      <w:r w:rsidRPr="001C72B2">
        <w:rPr>
          <w:rFonts w:cs="Courier New"/>
          <w:b/>
          <w:noProof w:val="0"/>
          <w:szCs w:val="16"/>
        </w:rPr>
        <w:t>var</w:t>
      </w:r>
      <w:r w:rsidRPr="001C72B2">
        <w:rPr>
          <w:rFonts w:cs="Courier New"/>
          <w:noProof w:val="0"/>
          <w:szCs w:val="16"/>
        </w:rPr>
        <w:t xml:space="preserve"> UnnamedAddress := UnnamedAddress.</w:t>
      </w:r>
      <w:r w:rsidRPr="001C72B2">
        <w:rPr>
          <w:rFonts w:cs="Courier New"/>
          <w:b/>
          <w:noProof w:val="0"/>
          <w:szCs w:val="16"/>
        </w:rPr>
        <w:t>create</w:t>
      </w:r>
      <w:r w:rsidRPr="001C72B2">
        <w:rPr>
          <w:rFonts w:cs="Courier New"/>
          <w:noProof w:val="0"/>
          <w:szCs w:val="16"/>
        </w:rPr>
        <w:t>(</w:t>
      </w:r>
      <w:r w:rsidR="00526360" w:rsidRPr="001C72B2">
        <w:rPr>
          <w:rFonts w:cs="Courier New"/>
          <w:noProof w:val="0"/>
          <w:szCs w:val="16"/>
        </w:rPr>
        <w:t>"</w:t>
      </w:r>
      <w:r w:rsidRPr="001C72B2">
        <w:rPr>
          <w:rFonts w:cs="Courier New"/>
          <w:noProof w:val="0"/>
          <w:szCs w:val="16"/>
        </w:rPr>
        <w:t>127.0.0.1</w:t>
      </w:r>
      <w:r w:rsidR="00526360" w:rsidRPr="001C72B2">
        <w:rPr>
          <w:rFonts w:cs="Courier New"/>
          <w:noProof w:val="0"/>
          <w:szCs w:val="16"/>
        </w:rPr>
        <w:t>"</w:t>
      </w:r>
      <w:r w:rsidRPr="001C72B2">
        <w:rPr>
          <w:rFonts w:cs="Courier New"/>
          <w:noProof w:val="0"/>
          <w:szCs w:val="16"/>
        </w:rPr>
        <w:t>, 555);</w:t>
      </w:r>
    </w:p>
    <w:p w14:paraId="20B1924B" w14:textId="4671065C" w:rsidR="00F807FF" w:rsidRPr="001C72B2" w:rsidRDefault="00F807FF" w:rsidP="00F807FF">
      <w:pPr>
        <w:pStyle w:val="PL"/>
        <w:rPr>
          <w:rFonts w:cs="Courier New"/>
          <w:noProof w:val="0"/>
          <w:szCs w:val="16"/>
        </w:rPr>
      </w:pPr>
      <w:r w:rsidRPr="001C72B2">
        <w:rPr>
          <w:rFonts w:cs="Courier New"/>
          <w:b/>
          <w:noProof w:val="0"/>
          <w:szCs w:val="16"/>
        </w:rPr>
        <w:t>var</w:t>
      </w:r>
      <w:r w:rsidRPr="001C72B2">
        <w:rPr>
          <w:rFonts w:cs="Courier New"/>
          <w:noProof w:val="0"/>
          <w:szCs w:val="16"/>
        </w:rPr>
        <w:t xml:space="preserve"> Stack v_stack := Stack.</w:t>
      </w:r>
      <w:r w:rsidRPr="001C72B2">
        <w:rPr>
          <w:rFonts w:cs="Courier New"/>
          <w:b/>
          <w:noProof w:val="0"/>
          <w:szCs w:val="16"/>
        </w:rPr>
        <w:t>create</w:t>
      </w:r>
      <w:ins w:id="162" w:author="Jens Grabowski" w:date="2021-11-12T13:08:00Z">
        <w:r w:rsidR="00705126">
          <w:rPr>
            <w:rFonts w:cs="Courier New"/>
            <w:noProof w:val="0"/>
            <w:szCs w:val="16"/>
          </w:rPr>
          <w:t>()</w:t>
        </w:r>
      </w:ins>
      <w:r w:rsidRPr="001C72B2">
        <w:rPr>
          <w:rFonts w:cs="Courier New"/>
          <w:noProof w:val="0"/>
          <w:szCs w:val="16"/>
        </w:rPr>
        <w:t>; // only implicit external constructor without parameters</w:t>
      </w:r>
    </w:p>
    <w:p w14:paraId="3B66BF91" w14:textId="77777777" w:rsidR="00CA7D81" w:rsidRPr="001C72B2" w:rsidRDefault="00CA7D81" w:rsidP="00CA7D81">
      <w:pPr>
        <w:pStyle w:val="PL"/>
        <w:rPr>
          <w:rFonts w:cs="Courier New"/>
          <w:noProof w:val="0"/>
          <w:szCs w:val="16"/>
        </w:rPr>
      </w:pPr>
    </w:p>
    <w:p w14:paraId="6FCFEA53" w14:textId="77777777" w:rsidR="00CA7D81" w:rsidRPr="001C72B2" w:rsidRDefault="00CA7D81" w:rsidP="00CA7D81">
      <w:pPr>
        <w:pStyle w:val="PL"/>
        <w:rPr>
          <w:rFonts w:cs="Courier New"/>
          <w:noProof w:val="0"/>
          <w:szCs w:val="16"/>
        </w:rPr>
      </w:pPr>
      <w:r w:rsidRPr="001C72B2">
        <w:rPr>
          <w:rFonts w:cs="Courier New"/>
          <w:noProof w:val="0"/>
          <w:szCs w:val="16"/>
        </w:rPr>
        <w:t>// calling implicit constructor with default values</w:t>
      </w:r>
    </w:p>
    <w:p w14:paraId="165D6B64" w14:textId="77777777" w:rsidR="00CA7D81" w:rsidRPr="001C72B2" w:rsidRDefault="00CA7D81" w:rsidP="00CA7D81">
      <w:pPr>
        <w:pStyle w:val="PL"/>
        <w:rPr>
          <w:noProof w:val="0"/>
        </w:rPr>
      </w:pPr>
      <w:r w:rsidRPr="001C72B2">
        <w:rPr>
          <w:rFonts w:cs="Courier New"/>
          <w:b/>
          <w:bCs/>
          <w:noProof w:val="0"/>
          <w:szCs w:val="16"/>
        </w:rPr>
        <w:t>var</w:t>
      </w:r>
      <w:r w:rsidRPr="001C72B2">
        <w:rPr>
          <w:rFonts w:cs="Courier New"/>
          <w:noProof w:val="0"/>
          <w:szCs w:val="16"/>
        </w:rPr>
        <w:t xml:space="preserve"> </w:t>
      </w:r>
      <w:r w:rsidRPr="001C72B2">
        <w:rPr>
          <w:noProof w:val="0"/>
        </w:rPr>
        <w:t>MySubClassWithDefault v_mysub1 := MySubClassWithDefault.</w:t>
      </w:r>
      <w:r w:rsidRPr="001C72B2">
        <w:rPr>
          <w:b/>
          <w:bCs/>
          <w:noProof w:val="0"/>
        </w:rPr>
        <w:t>create</w:t>
      </w:r>
      <w:r w:rsidRPr="001C72B2">
        <w:rPr>
          <w:noProof w:val="0"/>
        </w:rPr>
        <w:t>(1, 1.0, 1.0);</w:t>
      </w:r>
    </w:p>
    <w:p w14:paraId="18ED8AE9" w14:textId="77777777" w:rsidR="00CA7D81" w:rsidRPr="001C72B2" w:rsidRDefault="00CA7D81" w:rsidP="00CA7D81">
      <w:pPr>
        <w:pStyle w:val="PL"/>
        <w:rPr>
          <w:noProof w:val="0"/>
        </w:rPr>
      </w:pPr>
      <w:r w:rsidRPr="001C72B2">
        <w:rPr>
          <w:rFonts w:cs="Courier New"/>
          <w:b/>
          <w:bCs/>
          <w:noProof w:val="0"/>
          <w:szCs w:val="16"/>
        </w:rPr>
        <w:t>var</w:t>
      </w:r>
      <w:r w:rsidRPr="001C72B2">
        <w:rPr>
          <w:rFonts w:cs="Courier New"/>
          <w:noProof w:val="0"/>
          <w:szCs w:val="16"/>
        </w:rPr>
        <w:t xml:space="preserve"> </w:t>
      </w:r>
      <w:r w:rsidRPr="001C72B2">
        <w:rPr>
          <w:noProof w:val="0"/>
        </w:rPr>
        <w:t>MySubClassWithDefault v_mysub2 := MySubClassWithDefault.</w:t>
      </w:r>
      <w:r w:rsidRPr="001C72B2">
        <w:rPr>
          <w:b/>
          <w:bCs/>
          <w:noProof w:val="0"/>
        </w:rPr>
        <w:t>create</w:t>
      </w:r>
      <w:r w:rsidRPr="001C72B2">
        <w:rPr>
          <w:noProof w:val="0"/>
        </w:rPr>
        <w:t>(1, 1.0);</w:t>
      </w:r>
    </w:p>
    <w:p w14:paraId="6BF6CD3B" w14:textId="77777777" w:rsidR="00CA7D81" w:rsidRPr="001C72B2" w:rsidRDefault="00CA7D81" w:rsidP="00CA7D81">
      <w:pPr>
        <w:pStyle w:val="PL"/>
        <w:rPr>
          <w:noProof w:val="0"/>
        </w:rPr>
      </w:pPr>
      <w:r w:rsidRPr="001C72B2">
        <w:rPr>
          <w:rFonts w:cs="Courier New"/>
          <w:b/>
          <w:bCs/>
          <w:noProof w:val="0"/>
          <w:szCs w:val="16"/>
        </w:rPr>
        <w:t>var</w:t>
      </w:r>
      <w:r w:rsidRPr="001C72B2">
        <w:rPr>
          <w:rFonts w:cs="Courier New"/>
          <w:noProof w:val="0"/>
          <w:szCs w:val="16"/>
        </w:rPr>
        <w:t xml:space="preserve"> </w:t>
      </w:r>
      <w:r w:rsidRPr="001C72B2">
        <w:rPr>
          <w:noProof w:val="0"/>
        </w:rPr>
        <w:t>MySubClassWithDefault v_mysub3 := MySubClassWithDefault.</w:t>
      </w:r>
      <w:r w:rsidRPr="001C72B2">
        <w:rPr>
          <w:b/>
          <w:bCs/>
          <w:noProof w:val="0"/>
        </w:rPr>
        <w:t>create</w:t>
      </w:r>
      <w:r w:rsidRPr="001C72B2">
        <w:rPr>
          <w:noProof w:val="0"/>
        </w:rPr>
        <w:t>(b := 1.0);</w:t>
      </w:r>
    </w:p>
    <w:p w14:paraId="762C404C" w14:textId="77777777" w:rsidR="00CA7D81" w:rsidRPr="001C72B2" w:rsidRDefault="00CA7D81" w:rsidP="00CA7D81">
      <w:pPr>
        <w:pStyle w:val="PL"/>
        <w:rPr>
          <w:noProof w:val="0"/>
        </w:rPr>
      </w:pPr>
    </w:p>
    <w:p w14:paraId="57460343" w14:textId="77777777" w:rsidR="00F807FF" w:rsidRPr="001C72B2" w:rsidRDefault="00F807FF" w:rsidP="00F807FF">
      <w:pPr>
        <w:pStyle w:val="PL"/>
        <w:rPr>
          <w:rFonts w:cs="Courier New"/>
          <w:noProof w:val="0"/>
          <w:szCs w:val="16"/>
        </w:rPr>
      </w:pPr>
    </w:p>
    <w:p w14:paraId="767F310E" w14:textId="07F96F0D" w:rsidR="00F20467" w:rsidRPr="001C72B2" w:rsidRDefault="00196862" w:rsidP="006913C7">
      <w:pPr>
        <w:pStyle w:val="berschrift4"/>
      </w:pPr>
      <w:bookmarkStart w:id="163" w:name="_Toc66104934"/>
      <w:bookmarkStart w:id="164" w:name="_Toc66112420"/>
      <w:bookmarkStart w:id="165" w:name="_Toc66354595"/>
      <w:bookmarkStart w:id="166" w:name="_Toc72305826"/>
      <w:bookmarkStart w:id="167" w:name="_Toc72306658"/>
      <w:r w:rsidRPr="001C72B2">
        <w:t>5.1.</w:t>
      </w:r>
      <w:r w:rsidR="006913C7" w:rsidRPr="001C72B2">
        <w:t>1.</w:t>
      </w:r>
      <w:r w:rsidR="004B4772" w:rsidRPr="001C72B2">
        <w:t>7</w:t>
      </w:r>
      <w:r w:rsidRPr="001C72B2">
        <w:tab/>
      </w:r>
      <w:r w:rsidR="00F20467" w:rsidRPr="001C72B2">
        <w:t>Destructors</w:t>
      </w:r>
      <w:bookmarkEnd w:id="163"/>
      <w:bookmarkEnd w:id="164"/>
      <w:bookmarkEnd w:id="165"/>
      <w:bookmarkEnd w:id="166"/>
      <w:bookmarkEnd w:id="167"/>
    </w:p>
    <w:p w14:paraId="5AB416B8" w14:textId="77777777" w:rsidR="00411FB9" w:rsidRPr="001C72B2" w:rsidRDefault="00411FB9" w:rsidP="00411FB9">
      <w:pPr>
        <w:rPr>
          <w:b/>
          <w:i/>
        </w:rPr>
      </w:pPr>
      <w:r w:rsidRPr="001C72B2">
        <w:rPr>
          <w:b/>
          <w:i/>
        </w:rPr>
        <w:t>Syntactic Structure</w:t>
      </w:r>
    </w:p>
    <w:p w14:paraId="49D873C0" w14:textId="4282FFF8" w:rsidR="00411FB9" w:rsidRPr="001C72B2" w:rsidRDefault="00411FB9" w:rsidP="00466415">
      <w:pPr>
        <w:ind w:left="709"/>
        <w:rPr>
          <w:rFonts w:ascii="Courier New" w:hAnsi="Courier New" w:cs="Courier New"/>
          <w:sz w:val="16"/>
          <w:szCs w:val="16"/>
        </w:rPr>
      </w:pPr>
      <w:r w:rsidRPr="001C72B2">
        <w:rPr>
          <w:rFonts w:ascii="Courier New" w:hAnsi="Courier New" w:cs="Courier New"/>
          <w:b/>
          <w:sz w:val="16"/>
          <w:szCs w:val="16"/>
        </w:rPr>
        <w:t>finally</w:t>
      </w:r>
      <w:r w:rsidRPr="001C72B2">
        <w:rPr>
          <w:rFonts w:ascii="Courier New" w:hAnsi="Courier New" w:cs="Courier New"/>
          <w:sz w:val="16"/>
          <w:szCs w:val="16"/>
        </w:rPr>
        <w:t xml:space="preserve"> </w:t>
      </w:r>
      <w:r w:rsidRPr="001C72B2">
        <w:rPr>
          <w:rFonts w:ascii="Courier New" w:hAnsi="Courier New" w:cs="Courier New"/>
          <w:i/>
          <w:sz w:val="16"/>
          <w:szCs w:val="16"/>
        </w:rPr>
        <w:t>StatementBlock</w:t>
      </w:r>
    </w:p>
    <w:p w14:paraId="0FDD5D9A" w14:textId="77777777" w:rsidR="00411FB9" w:rsidRPr="001C72B2" w:rsidRDefault="00411FB9" w:rsidP="00411FB9">
      <w:pPr>
        <w:rPr>
          <w:b/>
          <w:i/>
        </w:rPr>
      </w:pPr>
      <w:r w:rsidRPr="001C72B2">
        <w:rPr>
          <w:b/>
          <w:i/>
        </w:rPr>
        <w:t>Semantic Description</w:t>
      </w:r>
    </w:p>
    <w:p w14:paraId="0093A15D" w14:textId="5CA8E104" w:rsidR="00411FB9" w:rsidRPr="001C72B2" w:rsidRDefault="00411FB9" w:rsidP="00A33F47">
      <w:r w:rsidRPr="001C72B2">
        <w:t xml:space="preserve">A destructor may be provided using a finally declaration following the class body. This destructor will be invoked automatically at the latest before the system deallocates an object instance (which is tool specific and out of the scope of </w:t>
      </w:r>
      <w:r w:rsidR="002F2A21" w:rsidRPr="001C72B2">
        <w:t>the present</w:t>
      </w:r>
      <w:r w:rsidRPr="001C72B2">
        <w:t xml:space="preserve"> document) or when the owning component is terminates. The </w:t>
      </w:r>
      <w:r w:rsidRPr="001C72B2">
        <w:rPr>
          <w:i/>
        </w:rPr>
        <w:t>StatementBlock</w:t>
      </w:r>
      <w:r w:rsidRPr="001C72B2">
        <w:t xml:space="preserve"> has access to all </w:t>
      </w:r>
      <w:r w:rsidR="00791912" w:rsidRPr="001C72B2">
        <w:t xml:space="preserve">members accessible to </w:t>
      </w:r>
      <w:r w:rsidRPr="001C72B2">
        <w:t xml:space="preserve">the class. The </w:t>
      </w:r>
      <w:r w:rsidRPr="001C72B2">
        <w:rPr>
          <w:i/>
        </w:rPr>
        <w:t>StatementBlock</w:t>
      </w:r>
      <w:r w:rsidRPr="001C72B2">
        <w:t xml:space="preserve"> is semantically a function body of a function without return clause.</w:t>
      </w:r>
    </w:p>
    <w:p w14:paraId="51CEC32C" w14:textId="53476DE4" w:rsidR="00C92CFB" w:rsidRPr="001C72B2" w:rsidRDefault="004F6C45" w:rsidP="00A33F47">
      <w:r w:rsidRPr="001C72B2">
        <w:lastRenderedPageBreak/>
        <w:t>When deallocating the object instance</w:t>
      </w:r>
      <w:r w:rsidR="00C92CFB" w:rsidRPr="001C72B2">
        <w:t xml:space="preserve">, </w:t>
      </w:r>
      <w:r w:rsidRPr="001C72B2">
        <w:t>the destructor of the associated class is invoked first, followed by the destructor of all parent classes in the reverse order of superclass hierarchy.</w:t>
      </w:r>
    </w:p>
    <w:p w14:paraId="1304A50F" w14:textId="70A38A6E" w:rsidR="00196862" w:rsidRPr="001C72B2" w:rsidRDefault="00196862" w:rsidP="006913C7">
      <w:pPr>
        <w:pStyle w:val="berschrift4"/>
      </w:pPr>
      <w:bookmarkStart w:id="168" w:name="_Toc66104935"/>
      <w:bookmarkStart w:id="169" w:name="_Toc66112421"/>
      <w:bookmarkStart w:id="170" w:name="_Toc66354596"/>
      <w:bookmarkStart w:id="171" w:name="_Toc72305827"/>
      <w:bookmarkStart w:id="172" w:name="_Toc72306659"/>
      <w:r w:rsidRPr="001C72B2">
        <w:t>5.1.</w:t>
      </w:r>
      <w:r w:rsidR="006913C7" w:rsidRPr="001C72B2">
        <w:t>1.</w:t>
      </w:r>
      <w:r w:rsidR="004B4772" w:rsidRPr="001C72B2">
        <w:t>8</w:t>
      </w:r>
      <w:r w:rsidRPr="001C72B2">
        <w:tab/>
        <w:t>Methods</w:t>
      </w:r>
      <w:bookmarkEnd w:id="168"/>
      <w:bookmarkEnd w:id="169"/>
      <w:bookmarkEnd w:id="170"/>
      <w:bookmarkEnd w:id="171"/>
      <w:bookmarkEnd w:id="172"/>
    </w:p>
    <w:p w14:paraId="42DD91A4" w14:textId="6E2C51B0" w:rsidR="00411FB9" w:rsidRPr="001C72B2" w:rsidRDefault="00411FB9" w:rsidP="00411FB9">
      <w:r w:rsidRPr="001C72B2">
        <w:t xml:space="preserve">A method is a function defined inside the class body. It has the same properties and restrictions as any normal function, but it is invoked in an object which can be referred to by the </w:t>
      </w:r>
      <w:r w:rsidRPr="001C72B2">
        <w:rPr>
          <w:rFonts w:ascii="Courier New" w:hAnsi="Courier New" w:cs="Courier New"/>
        </w:rPr>
        <w:t>this</w:t>
      </w:r>
      <w:r w:rsidRPr="001C72B2">
        <w:t xml:space="preserve"> object reference. A method invocation can access the class</w:t>
      </w:r>
      <w:r w:rsidR="00466415" w:rsidRPr="001C72B2">
        <w:t>'</w:t>
      </w:r>
      <w:r w:rsidRPr="001C72B2">
        <w:t>s own fields and also the inherited protected fields and methods of its superclasses.</w:t>
      </w:r>
    </w:p>
    <w:p w14:paraId="492919BE" w14:textId="656BF102" w:rsidR="00411FB9" w:rsidRPr="001C72B2" w:rsidRDefault="00411FB9" w:rsidP="00224F6A">
      <w:pPr>
        <w:keepNext/>
        <w:keepLines/>
      </w:pPr>
      <w:r w:rsidRPr="001C72B2">
        <w:t>A method inherited from a superclass can be overridden by the subclass by redefining a function of the same name and with the same formal parameter list. When a method is called in an object</w:t>
      </w:r>
      <w:r w:rsidR="008657B5" w:rsidRPr="001C72B2">
        <w:t>,</w:t>
      </w:r>
      <w:r w:rsidRPr="001C72B2">
        <w:t xml:space="preserve"> the version of the most specific class </w:t>
      </w:r>
      <w:r w:rsidR="006B786B" w:rsidRPr="001C72B2">
        <w:t xml:space="preserve">of the </w:t>
      </w:r>
      <w:r w:rsidR="001D0439" w:rsidRPr="001C72B2">
        <w:t xml:space="preserve">super class hierarchy of the </w:t>
      </w:r>
      <w:r w:rsidR="006B786B" w:rsidRPr="001C72B2">
        <w:t>concrete</w:t>
      </w:r>
      <w:r w:rsidR="001D0439" w:rsidRPr="001C72B2">
        <w:t xml:space="preserve"> class </w:t>
      </w:r>
      <w:r w:rsidRPr="001C72B2">
        <w:t xml:space="preserve">that defines the method in its body will be invoked. The overridden method can be invoked from the overriding class by using the keyword </w:t>
      </w:r>
      <w:r w:rsidRPr="001C72B2">
        <w:rPr>
          <w:rFonts w:ascii="Courier New" w:hAnsi="Courier New" w:cs="Courier New"/>
        </w:rPr>
        <w:t>super</w:t>
      </w:r>
      <w:r w:rsidRPr="001C72B2">
        <w:t xml:space="preserve"> as the object reference of the invocation. If a method shall not be overridden by any subclass, it can be declared as </w:t>
      </w:r>
      <w:r w:rsidR="008657B5" w:rsidRPr="001C72B2">
        <w:rPr>
          <w:rFonts w:ascii="Courier New" w:hAnsi="Courier New" w:cs="Courier New"/>
        </w:rPr>
        <w:t>@</w:t>
      </w:r>
      <w:r w:rsidRPr="001C72B2">
        <w:rPr>
          <w:rFonts w:ascii="Courier New" w:hAnsi="Courier New" w:cs="Courier New"/>
        </w:rPr>
        <w:t>final</w:t>
      </w:r>
      <w:r w:rsidR="000F680D" w:rsidRPr="001C72B2">
        <w:t>.</w:t>
      </w:r>
    </w:p>
    <w:p w14:paraId="5C39BD63" w14:textId="05FC3CFD" w:rsidR="008657B5" w:rsidRPr="001C72B2" w:rsidRDefault="00411FB9" w:rsidP="00411FB9">
      <w:r w:rsidRPr="001C72B2">
        <w:t>Public methods, if not overridden by the subclass, are inherited from the superclasses. If a public method is declared in a class, it can be invoked also in all objects of its direct or indirect subclasses.</w:t>
      </w:r>
    </w:p>
    <w:p w14:paraId="48CD6DB5" w14:textId="5660BD62" w:rsidR="00411FB9" w:rsidRPr="001C72B2" w:rsidRDefault="00411FB9" w:rsidP="00411FB9">
      <w:r w:rsidRPr="001C72B2">
        <w:t>If a public method is overridden, the overriding method shall have the same formal parameters in the same order as the overridden method. Public methods shall be overridden only by public methods. Protected methods may be overridden by public or protected methods.</w:t>
      </w:r>
    </w:p>
    <w:p w14:paraId="0D2085DE" w14:textId="55BAFCD2" w:rsidR="00411FB9" w:rsidRPr="001C72B2" w:rsidRDefault="00411FB9" w:rsidP="00411FB9">
      <w:r w:rsidRPr="001C72B2">
        <w:t>The return type of an overriding function shall</w:t>
      </w:r>
      <w:r w:rsidR="00870565" w:rsidRPr="001C72B2">
        <w:t xml:space="preserve"> </w:t>
      </w:r>
      <w:r w:rsidRPr="001C72B2">
        <w:t>be the same as the return type of the overridden function with the same template restrictions and modifiers.</w:t>
      </w:r>
    </w:p>
    <w:p w14:paraId="33BC5ABC" w14:textId="584E35F6" w:rsidR="00411FB9" w:rsidRPr="001C72B2" w:rsidRDefault="00411FB9" w:rsidP="00411FB9">
      <w:r w:rsidRPr="001C72B2">
        <w:t xml:space="preserve">Methods shall have no </w:t>
      </w:r>
      <w:r w:rsidRPr="001C72B2">
        <w:rPr>
          <w:rFonts w:ascii="Courier New" w:hAnsi="Courier New" w:cs="Courier New"/>
        </w:rPr>
        <w:t>runs on</w:t>
      </w:r>
      <w:r w:rsidRPr="001C72B2">
        <w:t xml:space="preserve">, </w:t>
      </w:r>
      <w:r w:rsidRPr="001C72B2">
        <w:rPr>
          <w:rFonts w:ascii="Courier New" w:hAnsi="Courier New" w:cs="Courier New"/>
        </w:rPr>
        <w:t>system</w:t>
      </w:r>
      <w:r w:rsidRPr="001C72B2">
        <w:t xml:space="preserve"> or </w:t>
      </w:r>
      <w:r w:rsidRPr="001C72B2">
        <w:rPr>
          <w:rFonts w:ascii="Courier New" w:hAnsi="Courier New" w:cs="Courier New"/>
        </w:rPr>
        <w:t>mtc</w:t>
      </w:r>
      <w:r w:rsidRPr="001C72B2">
        <w:t xml:space="preserve"> clause directly attached to them. However, they inherit these clauses from their surrounding class.</w:t>
      </w:r>
    </w:p>
    <w:p w14:paraId="6029CB4E" w14:textId="53EAC818" w:rsidR="00411FB9" w:rsidRPr="001C72B2" w:rsidRDefault="002F2A21" w:rsidP="00A12A2B">
      <w:pPr>
        <w:pStyle w:val="berschrift4"/>
      </w:pPr>
      <w:bookmarkStart w:id="173" w:name="_Toc66104936"/>
      <w:bookmarkStart w:id="174" w:name="_Toc66112422"/>
      <w:bookmarkStart w:id="175" w:name="_Toc66354597"/>
      <w:bookmarkStart w:id="176" w:name="_Toc72305828"/>
      <w:bookmarkStart w:id="177" w:name="_Toc72306660"/>
      <w:r w:rsidRPr="001C72B2">
        <w:t>5.1.1.</w:t>
      </w:r>
      <w:r w:rsidR="004B4772" w:rsidRPr="001C72B2">
        <w:t>9</w:t>
      </w:r>
      <w:r w:rsidRPr="001C72B2">
        <w:tab/>
      </w:r>
      <w:r w:rsidR="00411FB9" w:rsidRPr="001C72B2">
        <w:t>Method invocation</w:t>
      </w:r>
      <w:bookmarkEnd w:id="173"/>
      <w:bookmarkEnd w:id="174"/>
      <w:bookmarkEnd w:id="175"/>
      <w:bookmarkEnd w:id="176"/>
      <w:bookmarkEnd w:id="177"/>
    </w:p>
    <w:p w14:paraId="3E6948E0" w14:textId="77777777" w:rsidR="00411FB9" w:rsidRPr="001C72B2" w:rsidRDefault="00411FB9" w:rsidP="00A12A2B">
      <w:pPr>
        <w:keepNext/>
        <w:rPr>
          <w:b/>
          <w:i/>
        </w:rPr>
      </w:pPr>
      <w:r w:rsidRPr="001C72B2">
        <w:rPr>
          <w:b/>
          <w:i/>
        </w:rPr>
        <w:t>Syntactical Structure</w:t>
      </w:r>
    </w:p>
    <w:p w14:paraId="0432C2A5" w14:textId="77777777" w:rsidR="009E0FC7" w:rsidRPr="001C72B2" w:rsidRDefault="009E0FC7" w:rsidP="00A12A2B">
      <w:pPr>
        <w:pStyle w:val="PL"/>
        <w:keepNext/>
        <w:rPr>
          <w:noProof w:val="0"/>
        </w:rPr>
      </w:pPr>
      <w:r w:rsidRPr="001C72B2">
        <w:rPr>
          <w:noProof w:val="0"/>
        </w:rPr>
        <w:t>[(ObjectInstance | "super") "."] Identifier "(" FunctionActualParList ")"</w:t>
      </w:r>
    </w:p>
    <w:p w14:paraId="0A3D9C56" w14:textId="77777777" w:rsidR="000F680D" w:rsidRPr="001C72B2" w:rsidRDefault="000F680D" w:rsidP="00A12A2B">
      <w:pPr>
        <w:pStyle w:val="PL"/>
        <w:keepNext/>
        <w:rPr>
          <w:noProof w:val="0"/>
        </w:rPr>
      </w:pPr>
    </w:p>
    <w:p w14:paraId="51FE92A4" w14:textId="3F8021DA" w:rsidR="00411FB9" w:rsidRPr="001C72B2" w:rsidRDefault="00411FB9" w:rsidP="00411FB9">
      <w:r w:rsidRPr="001C72B2">
        <w:t>A method invocation is a function call associated with a certain object defined in the class of that object.</w:t>
      </w:r>
    </w:p>
    <w:p w14:paraId="28034A4F" w14:textId="56D5C09F" w:rsidR="001179AE" w:rsidRPr="001C72B2" w:rsidRDefault="00411FB9" w:rsidP="001179AE">
      <w:r w:rsidRPr="001C72B2">
        <w:t xml:space="preserve">Methods are invoked using the dotted notation on an object reference. Inside the scope of a class, methods of the same class or any visible inherited methods can be invoked without the </w:t>
      </w:r>
      <w:r w:rsidRPr="001C72B2">
        <w:rPr>
          <w:i/>
        </w:rPr>
        <w:t>Object</w:t>
      </w:r>
      <w:r w:rsidR="00B019F7" w:rsidRPr="001C72B2">
        <w:rPr>
          <w:i/>
        </w:rPr>
        <w:t>Instance</w:t>
      </w:r>
      <w:r w:rsidRPr="001C72B2">
        <w:t xml:space="preserve"> prefix if the object the method shall be invoked in is the same object as the one invoking it. The usual restrictions on actual parameters, as well as runs on, mtc and system types apply also on method invocations. All other restrictions that apply to called functions also apply to method invocation.</w:t>
      </w:r>
    </w:p>
    <w:p w14:paraId="3A70099A" w14:textId="32AA086F" w:rsidR="00411FB9" w:rsidRPr="001C72B2" w:rsidRDefault="001179AE" w:rsidP="001179AE">
      <w:r w:rsidRPr="001C72B2">
        <w:t xml:space="preserve">The super keyword shall only be used from inside a class member definition to access one of the accessible methods inherited from the super class of the </w:t>
      </w:r>
      <w:r w:rsidR="00F54881" w:rsidRPr="001C72B2">
        <w:t xml:space="preserve">member's </w:t>
      </w:r>
      <w:r w:rsidRPr="001C72B2">
        <w:t>containing class.</w:t>
      </w:r>
    </w:p>
    <w:p w14:paraId="541A8D45" w14:textId="2ED89F56" w:rsidR="00196862" w:rsidRPr="001C72B2" w:rsidRDefault="00466415" w:rsidP="008E73D5">
      <w:pPr>
        <w:pStyle w:val="berschrift4"/>
      </w:pPr>
      <w:bookmarkStart w:id="178" w:name="_Toc66104937"/>
      <w:bookmarkStart w:id="179" w:name="_Toc66112423"/>
      <w:bookmarkStart w:id="180" w:name="_Toc66354598"/>
      <w:bookmarkStart w:id="181" w:name="_Toc72305829"/>
      <w:bookmarkStart w:id="182" w:name="_Toc72306661"/>
      <w:r w:rsidRPr="001C72B2">
        <w:t>5.1.1.</w:t>
      </w:r>
      <w:r w:rsidR="004B4772" w:rsidRPr="001C72B2">
        <w:t>10</w:t>
      </w:r>
      <w:r w:rsidR="00A02431" w:rsidRPr="001C72B2">
        <w:tab/>
      </w:r>
      <w:r w:rsidR="00196862" w:rsidRPr="001C72B2">
        <w:t>Visibility</w:t>
      </w:r>
      <w:bookmarkEnd w:id="178"/>
      <w:bookmarkEnd w:id="179"/>
      <w:bookmarkEnd w:id="180"/>
      <w:bookmarkEnd w:id="181"/>
      <w:bookmarkEnd w:id="182"/>
    </w:p>
    <w:p w14:paraId="19AA61AA" w14:textId="7115C8CF" w:rsidR="00196862" w:rsidRPr="001C72B2" w:rsidRDefault="0026191E" w:rsidP="008E73D5">
      <w:pPr>
        <w:keepNext/>
      </w:pPr>
      <w:r w:rsidRPr="001C72B2">
        <w:t>Fields can be declared as private or protected. Methods can be declared as private, public or protected. If no visibility is given then the default</w:t>
      </w:r>
      <w:r w:rsidR="000F680D" w:rsidRPr="001C72B2">
        <w:t xml:space="preserve"> modifier protected is assumed.</w:t>
      </w:r>
    </w:p>
    <w:p w14:paraId="07CB5823" w14:textId="3E2894F2" w:rsidR="0026191E" w:rsidRPr="001C72B2" w:rsidRDefault="0026191E" w:rsidP="00314490">
      <w:r w:rsidRPr="001C72B2">
        <w:t>Private member functions are not visible and can be present in multiple classes of the same hierarchy with different par</w:t>
      </w:r>
      <w:r w:rsidR="000F680D" w:rsidRPr="001C72B2">
        <w:t>ameter lists and return values.</w:t>
      </w:r>
    </w:p>
    <w:p w14:paraId="4C81ADFF" w14:textId="7392A55D" w:rsidR="0026191E" w:rsidRPr="001C72B2" w:rsidRDefault="0026191E" w:rsidP="00314490">
      <w:r w:rsidRPr="001C72B2">
        <w:t>Public member functions can be called from any behaviour running</w:t>
      </w:r>
      <w:r w:rsidR="00FB25B5" w:rsidRPr="001C72B2">
        <w:t xml:space="preserve"> on</w:t>
      </w:r>
      <w:r w:rsidRPr="001C72B2">
        <w:t xml:space="preserve"> the </w:t>
      </w:r>
      <w:r w:rsidR="00FB25B5" w:rsidRPr="001C72B2">
        <w:t>object</w:t>
      </w:r>
      <w:r w:rsidR="00466415" w:rsidRPr="001C72B2">
        <w:t>'</w:t>
      </w:r>
      <w:r w:rsidR="00FB25B5" w:rsidRPr="001C72B2">
        <w:t>s owner component.</w:t>
      </w:r>
    </w:p>
    <w:p w14:paraId="2A8B68A0" w14:textId="081A0767" w:rsidR="0026191E" w:rsidRPr="001C72B2" w:rsidRDefault="0026191E" w:rsidP="00314490">
      <w:r w:rsidRPr="001C72B2">
        <w:rPr>
          <w:b/>
          <w:i/>
        </w:rPr>
        <w:t>Restrictions</w:t>
      </w:r>
    </w:p>
    <w:p w14:paraId="0DC8A3C2" w14:textId="753615F2" w:rsidR="0026191E" w:rsidRPr="001C72B2" w:rsidRDefault="0026191E" w:rsidP="008C0E9C">
      <w:pPr>
        <w:pStyle w:val="BL"/>
        <w:numPr>
          <w:ilvl w:val="0"/>
          <w:numId w:val="16"/>
        </w:numPr>
      </w:pPr>
      <w:r w:rsidRPr="001C72B2">
        <w:t xml:space="preserve">A </w:t>
      </w:r>
      <w:r w:rsidR="000F680D" w:rsidRPr="001C72B2">
        <w:t>field of any visibility can</w:t>
      </w:r>
      <w:r w:rsidRPr="001C72B2">
        <w:t>not be overridden by a subclass.</w:t>
      </w:r>
    </w:p>
    <w:p w14:paraId="58C04A18" w14:textId="1B470B68" w:rsidR="0026191E" w:rsidRPr="001C72B2" w:rsidRDefault="0026191E" w:rsidP="008C0E9C">
      <w:pPr>
        <w:pStyle w:val="BL"/>
        <w:numPr>
          <w:ilvl w:val="0"/>
          <w:numId w:val="16"/>
        </w:numPr>
      </w:pPr>
      <w:r w:rsidRPr="001C72B2">
        <w:t xml:space="preserve">A public member function can only be overridden by </w:t>
      </w:r>
      <w:r w:rsidR="000F680D" w:rsidRPr="001C72B2">
        <w:t>another public member function.</w:t>
      </w:r>
    </w:p>
    <w:p w14:paraId="2778F57D" w14:textId="5D8E4A86" w:rsidR="00FB25B5" w:rsidRPr="001C72B2" w:rsidRDefault="00FB25B5" w:rsidP="008C0E9C">
      <w:pPr>
        <w:pStyle w:val="BL"/>
        <w:numPr>
          <w:ilvl w:val="0"/>
          <w:numId w:val="16"/>
        </w:numPr>
      </w:pPr>
      <w:r w:rsidRPr="001C72B2">
        <w:t>Private members can only be accessed directly from inside their surrounding class</w:t>
      </w:r>
      <w:r w:rsidR="00466415" w:rsidRPr="001C72B2">
        <w:t>'</w:t>
      </w:r>
      <w:r w:rsidRPr="001C72B2">
        <w:t>s scope.</w:t>
      </w:r>
    </w:p>
    <w:p w14:paraId="12168CDC" w14:textId="6A983652" w:rsidR="006F46D9" w:rsidRPr="001C72B2" w:rsidRDefault="006F46D9" w:rsidP="006F46D9">
      <w:pPr>
        <w:pStyle w:val="berschrift4"/>
      </w:pPr>
      <w:bookmarkStart w:id="183" w:name="_Toc66104938"/>
      <w:bookmarkStart w:id="184" w:name="_Toc66112424"/>
      <w:bookmarkStart w:id="185" w:name="_Toc66354599"/>
      <w:bookmarkStart w:id="186" w:name="_Toc72305830"/>
      <w:bookmarkStart w:id="187" w:name="_Toc72306662"/>
      <w:r w:rsidRPr="001C72B2">
        <w:lastRenderedPageBreak/>
        <w:t>5.1.1.</w:t>
      </w:r>
      <w:r w:rsidR="000A4CD9" w:rsidRPr="001C72B2">
        <w:t>1</w:t>
      </w:r>
      <w:r w:rsidR="004B4772" w:rsidRPr="001C72B2">
        <w:t>1</w:t>
      </w:r>
      <w:r w:rsidR="0052135B" w:rsidRPr="001C72B2">
        <w:tab/>
      </w:r>
      <w:r w:rsidRPr="001C72B2">
        <w:t>Built-in classes</w:t>
      </w:r>
      <w:bookmarkEnd w:id="183"/>
      <w:bookmarkEnd w:id="184"/>
      <w:bookmarkEnd w:id="185"/>
      <w:bookmarkEnd w:id="186"/>
      <w:bookmarkEnd w:id="187"/>
    </w:p>
    <w:p w14:paraId="7791D67D" w14:textId="6EA2B827" w:rsidR="00614000" w:rsidRPr="001C72B2" w:rsidRDefault="00614000" w:rsidP="006F46D9">
      <w:r w:rsidRPr="001C72B2">
        <w:t xml:space="preserve">The abstract special </w:t>
      </w:r>
      <w:r w:rsidR="00624711" w:rsidRPr="001C72B2">
        <w:t xml:space="preserve">built-in </w:t>
      </w:r>
      <w:r w:rsidRPr="001C72B2">
        <w:t xml:space="preserve">class called </w:t>
      </w:r>
      <w:r w:rsidRPr="001C72B2">
        <w:rPr>
          <w:rFonts w:ascii="Courier New" w:hAnsi="Courier New" w:cs="Courier New"/>
        </w:rPr>
        <w:t>object</w:t>
      </w:r>
      <w:r w:rsidRPr="001C72B2">
        <w:t xml:space="preserve"> is the superclass for all classes that do not explicitly extend another class.</w:t>
      </w:r>
    </w:p>
    <w:p w14:paraId="4F9207DF" w14:textId="106FB688" w:rsidR="00070E70" w:rsidRPr="001C72B2" w:rsidRDefault="00070E70" w:rsidP="006F46D9">
      <w:r w:rsidRPr="001C72B2">
        <w:t>The pseudo definition of that class is:</w:t>
      </w:r>
    </w:p>
    <w:p w14:paraId="0B25D1C7" w14:textId="77777777" w:rsidR="00624711" w:rsidRPr="001C72B2" w:rsidRDefault="00070E70" w:rsidP="00466415">
      <w:pPr>
        <w:pStyle w:val="PL"/>
        <w:rPr>
          <w:noProof w:val="0"/>
          <w:lang w:eastAsia="de-DE"/>
        </w:rPr>
      </w:pPr>
      <w:r w:rsidRPr="001C72B2">
        <w:rPr>
          <w:b/>
          <w:noProof w:val="0"/>
          <w:lang w:eastAsia="de-DE"/>
        </w:rPr>
        <w:t>type class @abstract @builtin</w:t>
      </w:r>
      <w:r w:rsidRPr="001C72B2">
        <w:rPr>
          <w:noProof w:val="0"/>
          <w:lang w:eastAsia="de-DE"/>
        </w:rPr>
        <w:t xml:space="preserve"> object {</w:t>
      </w:r>
    </w:p>
    <w:p w14:paraId="507DB075" w14:textId="71009BC9" w:rsidR="00624711" w:rsidRPr="001C72B2" w:rsidRDefault="00A633BE" w:rsidP="00466415">
      <w:pPr>
        <w:pStyle w:val="PL"/>
        <w:rPr>
          <w:noProof w:val="0"/>
          <w:lang w:eastAsia="de-DE"/>
        </w:rPr>
      </w:pPr>
      <w:r w:rsidRPr="001C72B2">
        <w:rPr>
          <w:noProof w:val="0"/>
          <w:lang w:eastAsia="de-DE"/>
        </w:rPr>
        <w:tab/>
      </w:r>
      <w:r w:rsidRPr="001C72B2">
        <w:rPr>
          <w:noProof w:val="0"/>
          <w:lang w:eastAsia="de-DE"/>
        </w:rPr>
        <w:tab/>
      </w:r>
      <w:r w:rsidR="00624711" w:rsidRPr="001C72B2">
        <w:rPr>
          <w:noProof w:val="0"/>
          <w:lang w:eastAsia="de-DE"/>
        </w:rPr>
        <w:t xml:space="preserve">// This function will return </w:t>
      </w:r>
      <w:r w:rsidR="007416DB" w:rsidRPr="001C72B2">
        <w:rPr>
          <w:noProof w:val="0"/>
          <w:lang w:eastAsia="de-DE"/>
        </w:rPr>
        <w:t>a</w:t>
      </w:r>
      <w:r w:rsidR="00624711" w:rsidRPr="001C72B2">
        <w:rPr>
          <w:noProof w:val="0"/>
          <w:lang w:eastAsia="de-DE"/>
        </w:rPr>
        <w:t xml:space="preserve"> </w:t>
      </w:r>
      <w:r w:rsidR="00A02431" w:rsidRPr="001C72B2">
        <w:rPr>
          <w:noProof w:val="0"/>
          <w:lang w:eastAsia="de-DE"/>
        </w:rPr>
        <w:t xml:space="preserve">tool-specific </w:t>
      </w:r>
      <w:r w:rsidR="007416DB" w:rsidRPr="001C72B2">
        <w:rPr>
          <w:noProof w:val="0"/>
          <w:lang w:eastAsia="de-DE"/>
        </w:rPr>
        <w:t>descriptive string</w:t>
      </w:r>
      <w:r w:rsidR="00624711" w:rsidRPr="001C72B2">
        <w:rPr>
          <w:noProof w:val="0"/>
          <w:lang w:eastAsia="de-DE"/>
        </w:rPr>
        <w:t xml:space="preserve"> by default</w:t>
      </w:r>
    </w:p>
    <w:p w14:paraId="20B8FF01" w14:textId="2CE704A2" w:rsidR="00A633BE" w:rsidRPr="001C72B2" w:rsidRDefault="00A633BE" w:rsidP="00A633BE">
      <w:pPr>
        <w:pStyle w:val="PL"/>
        <w:rPr>
          <w:noProof w:val="0"/>
          <w:lang w:eastAsia="de-DE"/>
        </w:rPr>
      </w:pPr>
      <w:r w:rsidRPr="001C72B2">
        <w:rPr>
          <w:noProof w:val="0"/>
          <w:lang w:eastAsia="de-DE"/>
        </w:rPr>
        <w:tab/>
      </w:r>
      <w:r w:rsidRPr="001C72B2">
        <w:rPr>
          <w:noProof w:val="0"/>
          <w:lang w:eastAsia="de-DE"/>
        </w:rPr>
        <w:tab/>
      </w:r>
      <w:r w:rsidR="00624711" w:rsidRPr="001C72B2">
        <w:rPr>
          <w:noProof w:val="0"/>
          <w:lang w:eastAsia="de-DE"/>
        </w:rPr>
        <w:t>// but can be overridden by subclasses</w:t>
      </w:r>
      <w:r w:rsidR="00070E70" w:rsidRPr="001C72B2">
        <w:rPr>
          <w:noProof w:val="0"/>
          <w:lang w:eastAsia="de-DE"/>
        </w:rPr>
        <w:br/>
      </w:r>
      <w:r w:rsidR="00624711" w:rsidRPr="001C72B2">
        <w:rPr>
          <w:noProof w:val="0"/>
          <w:lang w:eastAsia="de-DE"/>
        </w:rPr>
        <w:tab/>
      </w:r>
      <w:r w:rsidR="00624711" w:rsidRPr="001C72B2">
        <w:rPr>
          <w:noProof w:val="0"/>
          <w:lang w:eastAsia="de-DE"/>
        </w:rPr>
        <w:tab/>
      </w:r>
      <w:r w:rsidR="00070E70" w:rsidRPr="001C72B2">
        <w:rPr>
          <w:b/>
          <w:noProof w:val="0"/>
          <w:lang w:eastAsia="de-DE"/>
        </w:rPr>
        <w:t>public function</w:t>
      </w:r>
      <w:r w:rsidR="00070E70" w:rsidRPr="001C72B2">
        <w:rPr>
          <w:noProof w:val="0"/>
          <w:lang w:eastAsia="de-DE"/>
        </w:rPr>
        <w:t xml:space="preserve"> toString() </w:t>
      </w:r>
      <w:r w:rsidR="00070E70" w:rsidRPr="001C72B2">
        <w:rPr>
          <w:b/>
          <w:noProof w:val="0"/>
          <w:lang w:eastAsia="de-DE"/>
        </w:rPr>
        <w:t>return universal charstring</w:t>
      </w:r>
      <w:r w:rsidR="00070E70" w:rsidRPr="001C72B2">
        <w:rPr>
          <w:noProof w:val="0"/>
          <w:lang w:eastAsia="de-DE"/>
        </w:rPr>
        <w:t>;</w:t>
      </w:r>
      <w:r w:rsidR="00070E70" w:rsidRPr="001C72B2">
        <w:rPr>
          <w:noProof w:val="0"/>
          <w:lang w:eastAsia="de-DE"/>
        </w:rPr>
        <w:br/>
      </w:r>
    </w:p>
    <w:p w14:paraId="741B7BDD" w14:textId="73D8B78D" w:rsidR="00A633BE" w:rsidRPr="001C72B2" w:rsidRDefault="00A633BE" w:rsidP="00A633BE">
      <w:pPr>
        <w:pStyle w:val="PL"/>
        <w:rPr>
          <w:noProof w:val="0"/>
          <w:lang w:eastAsia="de-DE"/>
        </w:rPr>
      </w:pPr>
      <w:r w:rsidRPr="001C72B2">
        <w:rPr>
          <w:noProof w:val="0"/>
          <w:lang w:eastAsia="de-DE"/>
        </w:rPr>
        <w:tab/>
      </w:r>
      <w:r w:rsidRPr="001C72B2">
        <w:rPr>
          <w:noProof w:val="0"/>
          <w:lang w:eastAsia="de-DE"/>
        </w:rPr>
        <w:tab/>
        <w:t>// Indicates w</w:t>
      </w:r>
      <w:r w:rsidR="00557982" w:rsidRPr="001C72B2">
        <w:rPr>
          <w:noProof w:val="0"/>
          <w:lang w:eastAsia="de-DE"/>
        </w:rPr>
        <w:t>h</w:t>
      </w:r>
      <w:r w:rsidRPr="001C72B2">
        <w:rPr>
          <w:noProof w:val="0"/>
          <w:lang w:eastAsia="de-DE"/>
        </w:rPr>
        <w:t>ether some object is semantically equivalent to this one,</w:t>
      </w:r>
    </w:p>
    <w:p w14:paraId="5D6BB775" w14:textId="77777777" w:rsidR="00A633BE" w:rsidRPr="001C72B2" w:rsidRDefault="00A633BE" w:rsidP="00A633BE">
      <w:pPr>
        <w:pStyle w:val="PL"/>
        <w:rPr>
          <w:noProof w:val="0"/>
          <w:lang w:eastAsia="de-DE"/>
        </w:rPr>
      </w:pPr>
      <w:r w:rsidRPr="001C72B2">
        <w:rPr>
          <w:noProof w:val="0"/>
          <w:lang w:eastAsia="de-DE"/>
        </w:rPr>
        <w:tab/>
      </w:r>
      <w:r w:rsidRPr="001C72B2">
        <w:rPr>
          <w:noProof w:val="0"/>
          <w:lang w:eastAsia="de-DE"/>
        </w:rPr>
        <w:tab/>
        <w:t>//  according to some equivalence relation.</w:t>
      </w:r>
    </w:p>
    <w:p w14:paraId="0869EC2F" w14:textId="77777777" w:rsidR="00A633BE" w:rsidRPr="001C72B2" w:rsidRDefault="00A633BE" w:rsidP="00A633BE">
      <w:pPr>
        <w:pStyle w:val="PL"/>
        <w:rPr>
          <w:noProof w:val="0"/>
          <w:lang w:eastAsia="de-DE"/>
        </w:rPr>
      </w:pPr>
      <w:r w:rsidRPr="001C72B2">
        <w:rPr>
          <w:noProof w:val="0"/>
          <w:lang w:eastAsia="de-DE"/>
        </w:rPr>
        <w:tab/>
      </w:r>
      <w:r w:rsidRPr="001C72B2">
        <w:rPr>
          <w:noProof w:val="0"/>
          <w:lang w:eastAsia="de-DE"/>
        </w:rPr>
        <w:tab/>
        <w:t>// The default implementation returns true if and only if both this and obj</w:t>
      </w:r>
    </w:p>
    <w:p w14:paraId="62967108" w14:textId="77777777" w:rsidR="00A633BE" w:rsidRPr="001C72B2" w:rsidRDefault="00A633BE" w:rsidP="00A633BE">
      <w:pPr>
        <w:pStyle w:val="PL"/>
        <w:rPr>
          <w:noProof w:val="0"/>
          <w:lang w:eastAsia="de-DE"/>
        </w:rPr>
      </w:pPr>
      <w:r w:rsidRPr="001C72B2">
        <w:rPr>
          <w:noProof w:val="0"/>
          <w:lang w:eastAsia="de-DE"/>
        </w:rPr>
        <w:tab/>
      </w:r>
      <w:r w:rsidRPr="001C72B2">
        <w:rPr>
          <w:noProof w:val="0"/>
          <w:lang w:eastAsia="de-DE"/>
        </w:rPr>
        <w:tab/>
        <w:t>//  are the same object instance, otherwise returns false.</w:t>
      </w:r>
    </w:p>
    <w:p w14:paraId="407B3552" w14:textId="77777777" w:rsidR="00A633BE" w:rsidRPr="001C72B2" w:rsidRDefault="00A633BE" w:rsidP="00A633BE">
      <w:pPr>
        <w:pStyle w:val="PL"/>
        <w:rPr>
          <w:noProof w:val="0"/>
          <w:lang w:eastAsia="de-DE"/>
        </w:rPr>
      </w:pPr>
      <w:r w:rsidRPr="001C72B2">
        <w:rPr>
          <w:noProof w:val="0"/>
          <w:lang w:eastAsia="de-DE"/>
        </w:rPr>
        <w:tab/>
      </w:r>
      <w:r w:rsidRPr="001C72B2">
        <w:rPr>
          <w:noProof w:val="0"/>
          <w:lang w:eastAsia="de-DE"/>
        </w:rPr>
        <w:tab/>
      </w:r>
      <w:r w:rsidRPr="001C72B2">
        <w:rPr>
          <w:b/>
          <w:bCs/>
          <w:noProof w:val="0"/>
          <w:lang w:eastAsia="de-DE"/>
        </w:rPr>
        <w:t>public function</w:t>
      </w:r>
      <w:r w:rsidRPr="001C72B2">
        <w:rPr>
          <w:noProof w:val="0"/>
          <w:lang w:eastAsia="de-DE"/>
        </w:rPr>
        <w:t xml:space="preserve"> equals(object obj) </w:t>
      </w:r>
      <w:r w:rsidRPr="001C72B2">
        <w:rPr>
          <w:b/>
          <w:bCs/>
          <w:noProof w:val="0"/>
          <w:lang w:eastAsia="de-DE"/>
        </w:rPr>
        <w:t>return boolean</w:t>
      </w:r>
      <w:r w:rsidRPr="001C72B2">
        <w:rPr>
          <w:noProof w:val="0"/>
          <w:lang w:eastAsia="de-DE"/>
        </w:rPr>
        <w:t xml:space="preserve"> {</w:t>
      </w:r>
    </w:p>
    <w:p w14:paraId="51B95677" w14:textId="77777777" w:rsidR="00A633BE" w:rsidRPr="001C72B2" w:rsidRDefault="00A633BE" w:rsidP="00A633BE">
      <w:pPr>
        <w:pStyle w:val="PL"/>
        <w:rPr>
          <w:noProof w:val="0"/>
          <w:lang w:eastAsia="de-DE"/>
        </w:rPr>
      </w:pPr>
      <w:r w:rsidRPr="001C72B2">
        <w:rPr>
          <w:noProof w:val="0"/>
          <w:lang w:eastAsia="de-DE"/>
        </w:rPr>
        <w:tab/>
      </w:r>
      <w:r w:rsidRPr="001C72B2">
        <w:rPr>
          <w:noProof w:val="0"/>
          <w:lang w:eastAsia="de-DE"/>
        </w:rPr>
        <w:tab/>
      </w:r>
      <w:r w:rsidRPr="001C72B2">
        <w:rPr>
          <w:noProof w:val="0"/>
          <w:lang w:eastAsia="de-DE"/>
        </w:rPr>
        <w:tab/>
      </w:r>
      <w:r w:rsidRPr="001C72B2">
        <w:rPr>
          <w:b/>
          <w:bCs/>
          <w:noProof w:val="0"/>
          <w:lang w:eastAsia="de-DE"/>
        </w:rPr>
        <w:t>return</w:t>
      </w:r>
      <w:r w:rsidRPr="001C72B2">
        <w:rPr>
          <w:noProof w:val="0"/>
          <w:lang w:eastAsia="de-DE"/>
        </w:rPr>
        <w:t xml:space="preserve"> this == obj;</w:t>
      </w:r>
    </w:p>
    <w:p w14:paraId="4E36FE9A" w14:textId="77777777" w:rsidR="00A633BE" w:rsidRPr="001C72B2" w:rsidRDefault="00A633BE" w:rsidP="00A633BE">
      <w:pPr>
        <w:pStyle w:val="PL"/>
        <w:rPr>
          <w:noProof w:val="0"/>
          <w:lang w:eastAsia="de-DE"/>
        </w:rPr>
      </w:pPr>
      <w:r w:rsidRPr="001C72B2">
        <w:rPr>
          <w:noProof w:val="0"/>
          <w:lang w:eastAsia="de-DE"/>
        </w:rPr>
        <w:tab/>
      </w:r>
      <w:r w:rsidRPr="001C72B2">
        <w:rPr>
          <w:noProof w:val="0"/>
          <w:lang w:eastAsia="de-DE"/>
        </w:rPr>
        <w:tab/>
        <w:t>}</w:t>
      </w:r>
    </w:p>
    <w:p w14:paraId="0B558893" w14:textId="419CA88B" w:rsidR="00070E70" w:rsidRPr="001C72B2" w:rsidRDefault="00070E70" w:rsidP="00A633BE">
      <w:pPr>
        <w:pStyle w:val="PL"/>
        <w:rPr>
          <w:noProof w:val="0"/>
          <w:lang w:eastAsia="de-DE"/>
        </w:rPr>
      </w:pPr>
      <w:r w:rsidRPr="001C72B2">
        <w:rPr>
          <w:noProof w:val="0"/>
          <w:lang w:eastAsia="de-DE"/>
        </w:rPr>
        <w:t>}</w:t>
      </w:r>
    </w:p>
    <w:p w14:paraId="70E90ECA" w14:textId="77777777" w:rsidR="000F680D" w:rsidRPr="001C72B2" w:rsidRDefault="000F680D" w:rsidP="002F2A21">
      <w:pPr>
        <w:pStyle w:val="PL"/>
        <w:rPr>
          <w:noProof w:val="0"/>
          <w:lang w:eastAsia="de-DE"/>
        </w:rPr>
      </w:pPr>
    </w:p>
    <w:p w14:paraId="2245E4D4" w14:textId="7D72476D" w:rsidR="00D41258" w:rsidRPr="001C72B2" w:rsidRDefault="000F680D" w:rsidP="00466415">
      <w:pPr>
        <w:pStyle w:val="NO"/>
      </w:pPr>
      <w:r w:rsidRPr="001C72B2">
        <w:t>NOTE:</w:t>
      </w:r>
      <w:r w:rsidR="00466415" w:rsidRPr="001C72B2">
        <w:tab/>
      </w:r>
      <w:r w:rsidR="00D41258" w:rsidRPr="001C72B2">
        <w:t>The @builtin is only added for illustrative purposes and not part of the TTCN-3 language.</w:t>
      </w:r>
    </w:p>
    <w:p w14:paraId="49FD4DD5" w14:textId="77777777" w:rsidR="00A633BE" w:rsidRPr="001C72B2" w:rsidRDefault="00A633BE" w:rsidP="00A633BE">
      <w:pPr>
        <w:pStyle w:val="EX"/>
      </w:pPr>
      <w:r w:rsidRPr="001C72B2">
        <w:t>EXAMPLE:</w:t>
      </w:r>
    </w:p>
    <w:p w14:paraId="159FAFAF" w14:textId="77777777" w:rsidR="00A633BE" w:rsidRPr="001C72B2" w:rsidRDefault="00A633BE" w:rsidP="00A633BE">
      <w:pPr>
        <w:rPr>
          <w:rFonts w:ascii="Courier New" w:hAnsi="Courier New" w:cs="Courier New"/>
          <w:sz w:val="16"/>
          <w:szCs w:val="16"/>
        </w:rPr>
      </w:pPr>
      <w:r w:rsidRPr="001C72B2">
        <w:rPr>
          <w:rFonts w:ascii="Courier New" w:hAnsi="Courier New" w:cs="Courier New"/>
          <w:b/>
          <w:bCs/>
          <w:sz w:val="16"/>
          <w:szCs w:val="16"/>
        </w:rPr>
        <w:t>type class</w:t>
      </w:r>
      <w:r w:rsidRPr="001C72B2">
        <w:rPr>
          <w:rFonts w:ascii="Courier New" w:hAnsi="Courier New" w:cs="Courier New"/>
          <w:sz w:val="16"/>
          <w:szCs w:val="16"/>
        </w:rPr>
        <w:t xml:space="preserve"> Square {</w:t>
      </w:r>
    </w:p>
    <w:p w14:paraId="2A23951B" w14:textId="77211744" w:rsidR="00A633BE" w:rsidRPr="001C72B2" w:rsidRDefault="00A633BE" w:rsidP="00426BB2">
      <w:pPr>
        <w:ind w:firstLine="283"/>
        <w:rPr>
          <w:rFonts w:ascii="Courier New" w:hAnsi="Courier New" w:cs="Courier New"/>
          <w:sz w:val="16"/>
          <w:szCs w:val="16"/>
        </w:rPr>
      </w:pPr>
      <w:r w:rsidRPr="001C72B2">
        <w:rPr>
          <w:rFonts w:ascii="Courier New" w:hAnsi="Courier New" w:cs="Courier New"/>
          <w:b/>
          <w:bCs/>
          <w:sz w:val="16"/>
          <w:szCs w:val="16"/>
        </w:rPr>
        <w:t>public</w:t>
      </w:r>
      <w:r w:rsidRPr="001C72B2">
        <w:rPr>
          <w:rFonts w:ascii="Courier New" w:hAnsi="Courier New" w:cs="Courier New"/>
          <w:sz w:val="16"/>
          <w:szCs w:val="16"/>
        </w:rPr>
        <w:t xml:space="preserve"> </w:t>
      </w:r>
      <w:r w:rsidRPr="001C72B2">
        <w:rPr>
          <w:rFonts w:ascii="Courier New" w:hAnsi="Courier New" w:cs="Courier New"/>
          <w:b/>
          <w:bCs/>
          <w:sz w:val="16"/>
          <w:szCs w:val="16"/>
        </w:rPr>
        <w:t>function</w:t>
      </w:r>
      <w:r w:rsidRPr="001C72B2">
        <w:rPr>
          <w:rFonts w:ascii="Courier New" w:hAnsi="Courier New" w:cs="Courier New"/>
          <w:sz w:val="16"/>
          <w:szCs w:val="16"/>
        </w:rPr>
        <w:t xml:space="preserve"> getSideLength() </w:t>
      </w:r>
      <w:r w:rsidRPr="001C72B2">
        <w:rPr>
          <w:rFonts w:ascii="Courier New" w:hAnsi="Courier New" w:cs="Courier New"/>
          <w:b/>
          <w:bCs/>
          <w:sz w:val="16"/>
          <w:szCs w:val="16"/>
        </w:rPr>
        <w:t>return</w:t>
      </w:r>
      <w:r w:rsidRPr="001C72B2">
        <w:rPr>
          <w:rFonts w:ascii="Courier New" w:hAnsi="Courier New" w:cs="Courier New"/>
          <w:sz w:val="16"/>
          <w:szCs w:val="16"/>
        </w:rPr>
        <w:t xml:space="preserve"> </w:t>
      </w:r>
      <w:r w:rsidRPr="001C72B2">
        <w:rPr>
          <w:rFonts w:ascii="Courier New" w:hAnsi="Courier New" w:cs="Courier New"/>
          <w:b/>
          <w:bCs/>
          <w:sz w:val="16"/>
          <w:szCs w:val="16"/>
        </w:rPr>
        <w:t>integer</w:t>
      </w:r>
      <w:r w:rsidRPr="001C72B2">
        <w:rPr>
          <w:rFonts w:ascii="Courier New" w:hAnsi="Courier New" w:cs="Courier New"/>
          <w:sz w:val="16"/>
          <w:szCs w:val="16"/>
        </w:rPr>
        <w:t xml:space="preserve"> { … }</w:t>
      </w:r>
      <w:r w:rsidRPr="001C72B2">
        <w:rPr>
          <w:rFonts w:ascii="Courier New" w:hAnsi="Courier New" w:cs="Courier New"/>
          <w:sz w:val="16"/>
          <w:szCs w:val="16"/>
        </w:rPr>
        <w:br/>
      </w:r>
      <w:r w:rsidRPr="001C72B2">
        <w:rPr>
          <w:rFonts w:ascii="Courier New" w:hAnsi="Courier New" w:cs="Courier New"/>
          <w:sz w:val="16"/>
          <w:szCs w:val="16"/>
        </w:rPr>
        <w:tab/>
        <w:t>…</w:t>
      </w:r>
      <w:r w:rsidRPr="001C72B2">
        <w:rPr>
          <w:rFonts w:ascii="Courier New" w:hAnsi="Courier New" w:cs="Courier New"/>
          <w:sz w:val="16"/>
          <w:szCs w:val="16"/>
        </w:rPr>
        <w:br/>
      </w:r>
      <w:r w:rsidRPr="001C72B2">
        <w:rPr>
          <w:rFonts w:ascii="Courier New" w:hAnsi="Courier New" w:cs="Courier New"/>
          <w:b/>
          <w:bCs/>
          <w:sz w:val="16"/>
          <w:szCs w:val="16"/>
        </w:rPr>
        <w:tab/>
        <w:t>public function</w:t>
      </w:r>
      <w:r w:rsidRPr="001C72B2">
        <w:rPr>
          <w:rFonts w:ascii="Courier New" w:hAnsi="Courier New" w:cs="Courier New"/>
          <w:sz w:val="16"/>
          <w:szCs w:val="16"/>
        </w:rPr>
        <w:t xml:space="preserve"> equals(object obj) </w:t>
      </w:r>
      <w:r w:rsidRPr="001C72B2">
        <w:rPr>
          <w:rFonts w:ascii="Courier New" w:hAnsi="Courier New" w:cs="Courier New"/>
          <w:b/>
          <w:bCs/>
          <w:sz w:val="16"/>
          <w:szCs w:val="16"/>
        </w:rPr>
        <w:t>return boolean</w:t>
      </w:r>
      <w:r w:rsidRPr="001C72B2">
        <w:rPr>
          <w:rFonts w:ascii="Courier New" w:hAnsi="Courier New" w:cs="Courier New"/>
          <w:sz w:val="16"/>
          <w:szCs w:val="16"/>
        </w:rPr>
        <w:t xml:space="preserve"> {</w:t>
      </w:r>
      <w:r w:rsidRPr="001C72B2">
        <w:rPr>
          <w:rFonts w:ascii="Courier New" w:hAnsi="Courier New" w:cs="Courier New"/>
          <w:sz w:val="16"/>
          <w:szCs w:val="16"/>
        </w:rPr>
        <w:br/>
      </w:r>
      <w:r w:rsidRPr="001C72B2">
        <w:rPr>
          <w:rFonts w:ascii="Courier New" w:hAnsi="Courier New" w:cs="Courier New"/>
          <w:b/>
          <w:bCs/>
          <w:sz w:val="16"/>
          <w:szCs w:val="16"/>
        </w:rPr>
        <w:tab/>
      </w:r>
      <w:r w:rsidRPr="001C72B2">
        <w:rPr>
          <w:rFonts w:ascii="Courier New" w:hAnsi="Courier New" w:cs="Courier New"/>
          <w:b/>
          <w:bCs/>
          <w:sz w:val="16"/>
          <w:szCs w:val="16"/>
        </w:rPr>
        <w:tab/>
        <w:t>if</w:t>
      </w:r>
      <w:r w:rsidRPr="001C72B2">
        <w:rPr>
          <w:rFonts w:ascii="Courier New" w:hAnsi="Courier New" w:cs="Courier New"/>
          <w:sz w:val="16"/>
          <w:szCs w:val="16"/>
        </w:rPr>
        <w:t xml:space="preserve"> (</w:t>
      </w:r>
      <w:r w:rsidRPr="001C72B2">
        <w:rPr>
          <w:rFonts w:ascii="Courier New" w:hAnsi="Courier New" w:cs="Courier New"/>
          <w:b/>
          <w:bCs/>
          <w:sz w:val="16"/>
          <w:szCs w:val="16"/>
        </w:rPr>
        <w:t>this</w:t>
      </w:r>
      <w:r w:rsidRPr="001C72B2">
        <w:rPr>
          <w:rFonts w:ascii="Courier New" w:hAnsi="Courier New" w:cs="Courier New"/>
          <w:sz w:val="16"/>
          <w:szCs w:val="16"/>
        </w:rPr>
        <w:t xml:space="preserve"> == obj) {</w:t>
      </w:r>
      <w:r w:rsidRPr="001C72B2">
        <w:rPr>
          <w:rFonts w:ascii="Courier New" w:hAnsi="Courier New" w:cs="Courier New"/>
          <w:sz w:val="16"/>
          <w:szCs w:val="16"/>
        </w:rPr>
        <w:br/>
      </w:r>
      <w:r w:rsidRPr="001C72B2">
        <w:rPr>
          <w:rFonts w:ascii="Courier New" w:hAnsi="Courier New" w:cs="Courier New"/>
          <w:sz w:val="16"/>
          <w:szCs w:val="16"/>
        </w:rPr>
        <w:tab/>
      </w:r>
      <w:r w:rsidRPr="001C72B2">
        <w:rPr>
          <w:rFonts w:ascii="Courier New" w:hAnsi="Courier New" w:cs="Courier New"/>
          <w:sz w:val="16"/>
          <w:szCs w:val="16"/>
        </w:rPr>
        <w:tab/>
      </w:r>
      <w:r w:rsidRPr="001C72B2">
        <w:rPr>
          <w:rFonts w:ascii="Courier New" w:hAnsi="Courier New" w:cs="Courier New"/>
          <w:sz w:val="16"/>
          <w:szCs w:val="16"/>
        </w:rPr>
        <w:tab/>
      </w:r>
      <w:r w:rsidRPr="001C72B2">
        <w:rPr>
          <w:rFonts w:ascii="Courier New" w:hAnsi="Courier New" w:cs="Courier New"/>
          <w:b/>
          <w:bCs/>
          <w:sz w:val="16"/>
          <w:szCs w:val="16"/>
        </w:rPr>
        <w:t>return</w:t>
      </w:r>
      <w:r w:rsidRPr="001C72B2">
        <w:rPr>
          <w:rFonts w:ascii="Courier New" w:hAnsi="Courier New" w:cs="Courier New"/>
          <w:bCs/>
          <w:sz w:val="16"/>
          <w:szCs w:val="16"/>
        </w:rPr>
        <w:t xml:space="preserve"> </w:t>
      </w:r>
      <w:r w:rsidRPr="001C72B2">
        <w:rPr>
          <w:rFonts w:ascii="Courier New" w:hAnsi="Courier New" w:cs="Courier New"/>
          <w:b/>
          <w:bCs/>
          <w:sz w:val="16"/>
          <w:szCs w:val="16"/>
        </w:rPr>
        <w:t>true</w:t>
      </w:r>
      <w:r w:rsidRPr="001C72B2">
        <w:rPr>
          <w:rFonts w:ascii="Courier New" w:hAnsi="Courier New" w:cs="Courier New"/>
          <w:bCs/>
          <w:sz w:val="16"/>
          <w:szCs w:val="16"/>
        </w:rPr>
        <w:t>;</w:t>
      </w:r>
      <w:r w:rsidRPr="001C72B2">
        <w:rPr>
          <w:rFonts w:ascii="Courier New" w:hAnsi="Courier New" w:cs="Courier New"/>
          <w:b/>
          <w:bCs/>
          <w:sz w:val="16"/>
          <w:szCs w:val="16"/>
        </w:rPr>
        <w:br/>
      </w:r>
      <w:r w:rsidRPr="001C72B2">
        <w:rPr>
          <w:rFonts w:ascii="Courier New" w:hAnsi="Courier New" w:cs="Courier New"/>
          <w:sz w:val="16"/>
          <w:szCs w:val="16"/>
        </w:rPr>
        <w:t xml:space="preserve"> </w:t>
      </w:r>
      <w:r w:rsidRPr="001C72B2">
        <w:rPr>
          <w:rFonts w:ascii="Courier New" w:hAnsi="Courier New" w:cs="Courier New"/>
          <w:sz w:val="16"/>
          <w:szCs w:val="16"/>
        </w:rPr>
        <w:tab/>
      </w:r>
      <w:r w:rsidRPr="001C72B2">
        <w:rPr>
          <w:rFonts w:ascii="Courier New" w:hAnsi="Courier New" w:cs="Courier New"/>
          <w:sz w:val="16"/>
          <w:szCs w:val="16"/>
        </w:rPr>
        <w:tab/>
        <w:t>}</w:t>
      </w:r>
      <w:r w:rsidRPr="001C72B2">
        <w:rPr>
          <w:rFonts w:ascii="Courier New" w:hAnsi="Courier New" w:cs="Courier New"/>
          <w:sz w:val="16"/>
          <w:szCs w:val="16"/>
        </w:rPr>
        <w:br/>
      </w:r>
      <w:r w:rsidRPr="001C72B2">
        <w:rPr>
          <w:rFonts w:ascii="Courier New" w:hAnsi="Courier New" w:cs="Courier New"/>
          <w:sz w:val="16"/>
          <w:szCs w:val="16"/>
        </w:rPr>
        <w:tab/>
      </w:r>
      <w:r w:rsidRPr="001C72B2">
        <w:rPr>
          <w:rFonts w:ascii="Courier New" w:hAnsi="Courier New" w:cs="Courier New"/>
          <w:sz w:val="16"/>
          <w:szCs w:val="16"/>
        </w:rPr>
        <w:tab/>
      </w:r>
      <w:r w:rsidRPr="001C72B2">
        <w:rPr>
          <w:rFonts w:ascii="Courier New" w:hAnsi="Courier New" w:cs="Courier New"/>
          <w:b/>
          <w:bCs/>
          <w:sz w:val="16"/>
          <w:szCs w:val="16"/>
        </w:rPr>
        <w:t>else</w:t>
      </w:r>
      <w:r w:rsidRPr="001C72B2">
        <w:rPr>
          <w:rFonts w:ascii="Courier New" w:hAnsi="Courier New" w:cs="Courier New"/>
          <w:bCs/>
          <w:sz w:val="16"/>
          <w:szCs w:val="16"/>
        </w:rPr>
        <w:t xml:space="preserve"> </w:t>
      </w:r>
      <w:r w:rsidRPr="001C72B2">
        <w:rPr>
          <w:rFonts w:ascii="Courier New" w:hAnsi="Courier New" w:cs="Courier New"/>
          <w:b/>
          <w:bCs/>
          <w:sz w:val="16"/>
          <w:szCs w:val="16"/>
        </w:rPr>
        <w:t>if</w:t>
      </w:r>
      <w:r w:rsidRPr="001C72B2">
        <w:rPr>
          <w:rFonts w:ascii="Courier New" w:hAnsi="Courier New" w:cs="Courier New"/>
          <w:sz w:val="16"/>
          <w:szCs w:val="16"/>
        </w:rPr>
        <w:t xml:space="preserve"> (obj </w:t>
      </w:r>
      <w:r w:rsidRPr="001C72B2">
        <w:rPr>
          <w:rFonts w:ascii="Courier New" w:hAnsi="Courier New" w:cs="Courier New"/>
          <w:b/>
          <w:bCs/>
          <w:sz w:val="16"/>
          <w:szCs w:val="16"/>
        </w:rPr>
        <w:t>of</w:t>
      </w:r>
      <w:r w:rsidRPr="001C72B2">
        <w:rPr>
          <w:rFonts w:ascii="Courier New" w:hAnsi="Courier New" w:cs="Courier New"/>
          <w:sz w:val="16"/>
          <w:szCs w:val="16"/>
        </w:rPr>
        <w:t xml:space="preserve"> Rectangle) {</w:t>
      </w:r>
      <w:r w:rsidRPr="001C72B2">
        <w:rPr>
          <w:rFonts w:ascii="Courier New" w:hAnsi="Courier New" w:cs="Courier New"/>
          <w:sz w:val="16"/>
          <w:szCs w:val="16"/>
        </w:rPr>
        <w:br/>
      </w:r>
      <w:r w:rsidRPr="001C72B2">
        <w:rPr>
          <w:rFonts w:ascii="Courier New" w:hAnsi="Courier New" w:cs="Courier New"/>
          <w:sz w:val="16"/>
          <w:szCs w:val="16"/>
        </w:rPr>
        <w:tab/>
      </w:r>
      <w:r w:rsidRPr="001C72B2">
        <w:rPr>
          <w:rFonts w:ascii="Courier New" w:hAnsi="Courier New" w:cs="Courier New"/>
          <w:sz w:val="16"/>
          <w:szCs w:val="16"/>
        </w:rPr>
        <w:tab/>
      </w:r>
      <w:r w:rsidRPr="001C72B2">
        <w:rPr>
          <w:rFonts w:ascii="Courier New" w:hAnsi="Courier New" w:cs="Courier New"/>
          <w:sz w:val="16"/>
          <w:szCs w:val="16"/>
        </w:rPr>
        <w:tab/>
        <w:t>// a rectangle is a square its width and height are of equal lengths</w:t>
      </w:r>
      <w:r w:rsidRPr="001C72B2">
        <w:rPr>
          <w:rFonts w:ascii="Courier New" w:hAnsi="Courier New" w:cs="Courier New"/>
          <w:sz w:val="16"/>
          <w:szCs w:val="16"/>
        </w:rPr>
        <w:br/>
      </w:r>
      <w:r w:rsidRPr="001C72B2">
        <w:rPr>
          <w:rFonts w:ascii="Courier New" w:hAnsi="Courier New" w:cs="Courier New"/>
          <w:sz w:val="16"/>
          <w:szCs w:val="16"/>
        </w:rPr>
        <w:tab/>
      </w:r>
      <w:r w:rsidRPr="001C72B2">
        <w:rPr>
          <w:rFonts w:ascii="Courier New" w:hAnsi="Courier New" w:cs="Courier New"/>
          <w:sz w:val="16"/>
          <w:szCs w:val="16"/>
        </w:rPr>
        <w:tab/>
      </w:r>
      <w:r w:rsidRPr="001C72B2">
        <w:rPr>
          <w:rFonts w:ascii="Courier New" w:hAnsi="Courier New" w:cs="Courier New"/>
          <w:sz w:val="16"/>
          <w:szCs w:val="16"/>
        </w:rPr>
        <w:tab/>
      </w:r>
      <w:r w:rsidRPr="001C72B2">
        <w:rPr>
          <w:rFonts w:ascii="Courier New" w:hAnsi="Courier New" w:cs="Courier New"/>
          <w:b/>
          <w:bCs/>
          <w:sz w:val="16"/>
          <w:szCs w:val="16"/>
        </w:rPr>
        <w:t>var</w:t>
      </w:r>
      <w:r w:rsidRPr="001C72B2">
        <w:rPr>
          <w:rFonts w:ascii="Courier New" w:hAnsi="Courier New" w:cs="Courier New"/>
          <w:sz w:val="16"/>
          <w:szCs w:val="16"/>
        </w:rPr>
        <w:t xml:space="preserve"> Rectangle rectangle := obj =&gt; Rectangle;</w:t>
      </w:r>
      <w:r w:rsidRPr="001C72B2">
        <w:rPr>
          <w:rFonts w:ascii="Courier New" w:hAnsi="Courier New" w:cs="Courier New"/>
          <w:sz w:val="16"/>
          <w:szCs w:val="16"/>
        </w:rPr>
        <w:br/>
        <w:t xml:space="preserve"> </w:t>
      </w:r>
      <w:r w:rsidRPr="001C72B2">
        <w:rPr>
          <w:rFonts w:ascii="Courier New" w:hAnsi="Courier New" w:cs="Courier New"/>
          <w:sz w:val="16"/>
          <w:szCs w:val="16"/>
        </w:rPr>
        <w:tab/>
      </w:r>
      <w:r w:rsidRPr="001C72B2">
        <w:rPr>
          <w:rFonts w:ascii="Courier New" w:hAnsi="Courier New" w:cs="Courier New"/>
          <w:sz w:val="16"/>
          <w:szCs w:val="16"/>
        </w:rPr>
        <w:tab/>
      </w:r>
      <w:r w:rsidRPr="001C72B2">
        <w:rPr>
          <w:rFonts w:ascii="Courier New" w:hAnsi="Courier New" w:cs="Courier New"/>
          <w:sz w:val="16"/>
          <w:szCs w:val="16"/>
        </w:rPr>
        <w:tab/>
      </w:r>
      <w:r w:rsidRPr="001C72B2">
        <w:rPr>
          <w:rFonts w:ascii="Courier New" w:hAnsi="Courier New" w:cs="Courier New"/>
          <w:b/>
          <w:bCs/>
          <w:sz w:val="16"/>
          <w:szCs w:val="16"/>
        </w:rPr>
        <w:t>return</w:t>
      </w:r>
      <w:r w:rsidRPr="001C72B2">
        <w:rPr>
          <w:rFonts w:ascii="Courier New" w:hAnsi="Courier New" w:cs="Courier New"/>
          <w:sz w:val="16"/>
          <w:szCs w:val="16"/>
        </w:rPr>
        <w:tab/>
        <w:t xml:space="preserve">rectangle.getWidth() == getSideLength() </w:t>
      </w:r>
      <w:r w:rsidRPr="001C72B2">
        <w:rPr>
          <w:rFonts w:ascii="Courier New" w:hAnsi="Courier New" w:cs="Courier New"/>
          <w:b/>
          <w:sz w:val="16"/>
          <w:szCs w:val="16"/>
        </w:rPr>
        <w:t>and</w:t>
      </w:r>
      <w:r w:rsidRPr="001C72B2">
        <w:rPr>
          <w:rFonts w:ascii="Courier New" w:hAnsi="Courier New" w:cs="Courier New"/>
          <w:sz w:val="16"/>
          <w:szCs w:val="16"/>
        </w:rPr>
        <w:t xml:space="preserve"> </w:t>
      </w:r>
      <w:r w:rsidRPr="001C72B2">
        <w:rPr>
          <w:rFonts w:ascii="Courier New" w:hAnsi="Courier New" w:cs="Courier New"/>
          <w:sz w:val="16"/>
          <w:szCs w:val="16"/>
        </w:rPr>
        <w:br/>
        <w:t xml:space="preserve"> </w:t>
      </w:r>
      <w:r w:rsidRPr="001C72B2">
        <w:rPr>
          <w:rFonts w:ascii="Courier New" w:hAnsi="Courier New" w:cs="Courier New"/>
          <w:sz w:val="16"/>
          <w:szCs w:val="16"/>
        </w:rPr>
        <w:tab/>
      </w:r>
      <w:r w:rsidRPr="001C72B2">
        <w:rPr>
          <w:rFonts w:ascii="Courier New" w:hAnsi="Courier New" w:cs="Courier New"/>
          <w:sz w:val="16"/>
          <w:szCs w:val="16"/>
        </w:rPr>
        <w:tab/>
      </w:r>
      <w:r w:rsidRPr="001C72B2">
        <w:rPr>
          <w:rFonts w:ascii="Courier New" w:hAnsi="Courier New" w:cs="Courier New"/>
          <w:sz w:val="16"/>
          <w:szCs w:val="16"/>
        </w:rPr>
        <w:tab/>
      </w:r>
      <w:r w:rsidRPr="001C72B2">
        <w:rPr>
          <w:rFonts w:ascii="Courier New" w:hAnsi="Courier New" w:cs="Courier New"/>
          <w:sz w:val="16"/>
          <w:szCs w:val="16"/>
        </w:rPr>
        <w:tab/>
      </w:r>
      <w:r w:rsidRPr="001C72B2">
        <w:rPr>
          <w:rFonts w:ascii="Courier New" w:hAnsi="Courier New" w:cs="Courier New"/>
          <w:sz w:val="16"/>
          <w:szCs w:val="16"/>
        </w:rPr>
        <w:tab/>
      </w:r>
      <w:r w:rsidRPr="001C72B2">
        <w:rPr>
          <w:rFonts w:ascii="Courier New" w:hAnsi="Courier New" w:cs="Courier New"/>
          <w:sz w:val="16"/>
          <w:szCs w:val="16"/>
        </w:rPr>
        <w:tab/>
        <w:t>rectangle.getHeight() == getSideLength();</w:t>
      </w:r>
      <w:r w:rsidRPr="001C72B2">
        <w:rPr>
          <w:rFonts w:ascii="Courier New" w:hAnsi="Courier New" w:cs="Courier New"/>
          <w:sz w:val="16"/>
          <w:szCs w:val="16"/>
        </w:rPr>
        <w:br/>
        <w:t xml:space="preserve"> </w:t>
      </w:r>
      <w:r w:rsidRPr="001C72B2">
        <w:rPr>
          <w:rFonts w:ascii="Courier New" w:hAnsi="Courier New" w:cs="Courier New"/>
          <w:sz w:val="16"/>
          <w:szCs w:val="16"/>
        </w:rPr>
        <w:tab/>
      </w:r>
      <w:r w:rsidRPr="001C72B2">
        <w:rPr>
          <w:rFonts w:ascii="Courier New" w:hAnsi="Courier New" w:cs="Courier New"/>
          <w:sz w:val="16"/>
          <w:szCs w:val="16"/>
        </w:rPr>
        <w:tab/>
        <w:t>}</w:t>
      </w:r>
      <w:r w:rsidRPr="001C72B2">
        <w:rPr>
          <w:rFonts w:ascii="Courier New" w:hAnsi="Courier New" w:cs="Courier New"/>
          <w:sz w:val="16"/>
          <w:szCs w:val="16"/>
        </w:rPr>
        <w:br/>
      </w:r>
      <w:r w:rsidRPr="001C72B2">
        <w:rPr>
          <w:rFonts w:ascii="Courier New" w:hAnsi="Courier New" w:cs="Courier New"/>
          <w:sz w:val="16"/>
          <w:szCs w:val="16"/>
        </w:rPr>
        <w:tab/>
      </w:r>
      <w:r w:rsidRPr="001C72B2">
        <w:rPr>
          <w:rFonts w:ascii="Courier New" w:hAnsi="Courier New" w:cs="Courier New"/>
          <w:sz w:val="16"/>
          <w:szCs w:val="16"/>
        </w:rPr>
        <w:tab/>
      </w:r>
      <w:r w:rsidRPr="001C72B2">
        <w:rPr>
          <w:rFonts w:ascii="Courier New" w:hAnsi="Courier New" w:cs="Courier New"/>
          <w:b/>
          <w:bCs/>
          <w:sz w:val="16"/>
          <w:szCs w:val="16"/>
        </w:rPr>
        <w:t>else</w:t>
      </w:r>
      <w:r w:rsidRPr="001C72B2">
        <w:rPr>
          <w:rFonts w:ascii="Courier New" w:hAnsi="Courier New" w:cs="Courier New"/>
          <w:sz w:val="16"/>
          <w:szCs w:val="16"/>
        </w:rPr>
        <w:t xml:space="preserve"> </w:t>
      </w:r>
      <w:r w:rsidRPr="001C72B2">
        <w:rPr>
          <w:rFonts w:ascii="Courier New" w:hAnsi="Courier New" w:cs="Courier New"/>
          <w:b/>
          <w:bCs/>
          <w:sz w:val="16"/>
          <w:szCs w:val="16"/>
        </w:rPr>
        <w:t>if</w:t>
      </w:r>
      <w:r w:rsidRPr="001C72B2">
        <w:rPr>
          <w:rFonts w:ascii="Courier New" w:hAnsi="Courier New" w:cs="Courier New"/>
          <w:sz w:val="16"/>
          <w:szCs w:val="16"/>
        </w:rPr>
        <w:t xml:space="preserve"> (obj </w:t>
      </w:r>
      <w:r w:rsidRPr="001C72B2">
        <w:rPr>
          <w:rFonts w:ascii="Courier New" w:hAnsi="Courier New" w:cs="Courier New"/>
          <w:b/>
          <w:bCs/>
          <w:sz w:val="16"/>
          <w:szCs w:val="16"/>
        </w:rPr>
        <w:t>of</w:t>
      </w:r>
      <w:r w:rsidRPr="001C72B2">
        <w:rPr>
          <w:rFonts w:ascii="Courier New" w:hAnsi="Courier New" w:cs="Courier New"/>
          <w:sz w:val="16"/>
          <w:szCs w:val="16"/>
        </w:rPr>
        <w:t xml:space="preserve"> Square) {</w:t>
      </w:r>
      <w:r w:rsidRPr="001C72B2">
        <w:rPr>
          <w:rFonts w:ascii="Courier New" w:hAnsi="Courier New" w:cs="Courier New"/>
          <w:sz w:val="16"/>
          <w:szCs w:val="16"/>
        </w:rPr>
        <w:br/>
        <w:t xml:space="preserve"> </w:t>
      </w:r>
      <w:r w:rsidRPr="001C72B2">
        <w:rPr>
          <w:rFonts w:ascii="Courier New" w:hAnsi="Courier New" w:cs="Courier New"/>
          <w:sz w:val="16"/>
          <w:szCs w:val="16"/>
        </w:rPr>
        <w:tab/>
      </w:r>
      <w:r w:rsidRPr="001C72B2">
        <w:rPr>
          <w:rFonts w:ascii="Courier New" w:hAnsi="Courier New" w:cs="Courier New"/>
          <w:sz w:val="16"/>
          <w:szCs w:val="16"/>
        </w:rPr>
        <w:tab/>
      </w:r>
      <w:r w:rsidRPr="001C72B2">
        <w:rPr>
          <w:rFonts w:ascii="Courier New" w:hAnsi="Courier New" w:cs="Courier New"/>
          <w:sz w:val="16"/>
          <w:szCs w:val="16"/>
        </w:rPr>
        <w:tab/>
      </w:r>
      <w:r w:rsidRPr="001C72B2">
        <w:rPr>
          <w:rFonts w:ascii="Courier New" w:hAnsi="Courier New" w:cs="Courier New"/>
          <w:b/>
          <w:bCs/>
          <w:sz w:val="16"/>
          <w:szCs w:val="16"/>
        </w:rPr>
        <w:t>return</w:t>
      </w:r>
      <w:r w:rsidRPr="001C72B2">
        <w:rPr>
          <w:rFonts w:ascii="Courier New" w:hAnsi="Courier New" w:cs="Courier New"/>
          <w:sz w:val="16"/>
          <w:szCs w:val="16"/>
        </w:rPr>
        <w:t xml:space="preserve"> getSideLength() == obj=&gt;Square.getSideLength();</w:t>
      </w:r>
      <w:r w:rsidRPr="001C72B2">
        <w:rPr>
          <w:rFonts w:ascii="Courier New" w:hAnsi="Courier New" w:cs="Courier New"/>
          <w:sz w:val="16"/>
          <w:szCs w:val="16"/>
        </w:rPr>
        <w:br/>
        <w:t xml:space="preserve"> </w:t>
      </w:r>
      <w:r w:rsidRPr="001C72B2">
        <w:rPr>
          <w:rFonts w:ascii="Courier New" w:hAnsi="Courier New" w:cs="Courier New"/>
          <w:sz w:val="16"/>
          <w:szCs w:val="16"/>
        </w:rPr>
        <w:tab/>
      </w:r>
      <w:r w:rsidRPr="001C72B2">
        <w:rPr>
          <w:rFonts w:ascii="Courier New" w:hAnsi="Courier New" w:cs="Courier New"/>
          <w:sz w:val="16"/>
          <w:szCs w:val="16"/>
        </w:rPr>
        <w:tab/>
        <w:t>}</w:t>
      </w:r>
      <w:r w:rsidRPr="001C72B2">
        <w:rPr>
          <w:rFonts w:ascii="Courier New" w:hAnsi="Courier New" w:cs="Courier New"/>
          <w:sz w:val="16"/>
          <w:szCs w:val="16"/>
        </w:rPr>
        <w:br/>
      </w:r>
      <w:r w:rsidRPr="001C72B2">
        <w:rPr>
          <w:rFonts w:ascii="Courier New" w:hAnsi="Courier New" w:cs="Courier New"/>
          <w:sz w:val="16"/>
          <w:szCs w:val="16"/>
        </w:rPr>
        <w:tab/>
      </w:r>
      <w:r w:rsidRPr="001C72B2">
        <w:rPr>
          <w:rFonts w:ascii="Courier New" w:hAnsi="Courier New" w:cs="Courier New"/>
          <w:sz w:val="16"/>
          <w:szCs w:val="16"/>
        </w:rPr>
        <w:tab/>
      </w:r>
      <w:r w:rsidRPr="001C72B2">
        <w:rPr>
          <w:rFonts w:ascii="Courier New" w:hAnsi="Courier New" w:cs="Courier New"/>
          <w:b/>
          <w:bCs/>
          <w:sz w:val="16"/>
          <w:szCs w:val="16"/>
        </w:rPr>
        <w:t>return false</w:t>
      </w:r>
      <w:r w:rsidRPr="001C72B2">
        <w:rPr>
          <w:rFonts w:ascii="Courier New" w:hAnsi="Courier New" w:cs="Courier New"/>
          <w:sz w:val="16"/>
          <w:szCs w:val="16"/>
        </w:rPr>
        <w:t>;</w:t>
      </w:r>
      <w:r w:rsidRPr="001C72B2">
        <w:rPr>
          <w:rFonts w:ascii="Courier New" w:hAnsi="Courier New" w:cs="Courier New"/>
          <w:sz w:val="16"/>
          <w:szCs w:val="16"/>
        </w:rPr>
        <w:br/>
        <w:t xml:space="preserve"> </w:t>
      </w:r>
      <w:r w:rsidRPr="001C72B2">
        <w:rPr>
          <w:rFonts w:ascii="Courier New" w:hAnsi="Courier New" w:cs="Courier New"/>
          <w:sz w:val="16"/>
          <w:szCs w:val="16"/>
        </w:rPr>
        <w:tab/>
        <w:t>}</w:t>
      </w:r>
      <w:r w:rsidRPr="001C72B2">
        <w:rPr>
          <w:rFonts w:ascii="Courier New" w:hAnsi="Courier New" w:cs="Courier New"/>
          <w:sz w:val="16"/>
          <w:szCs w:val="16"/>
        </w:rPr>
        <w:br/>
        <w:t>}</w:t>
      </w:r>
    </w:p>
    <w:p w14:paraId="321C000E" w14:textId="5FA5FE9E" w:rsidR="00A633BE" w:rsidRPr="001C72B2" w:rsidRDefault="00A633BE" w:rsidP="00A633BE">
      <w:pPr>
        <w:rPr>
          <w:rFonts w:ascii="Courier New" w:hAnsi="Courier New" w:cs="Courier New"/>
          <w:b/>
          <w:bCs/>
          <w:sz w:val="16"/>
          <w:szCs w:val="16"/>
        </w:rPr>
      </w:pPr>
      <w:r w:rsidRPr="001C72B2">
        <w:rPr>
          <w:rFonts w:ascii="Courier New" w:hAnsi="Courier New" w:cs="Courier New"/>
          <w:b/>
          <w:bCs/>
          <w:sz w:val="16"/>
          <w:szCs w:val="16"/>
        </w:rPr>
        <w:t>type class</w:t>
      </w:r>
      <w:r w:rsidRPr="001C72B2">
        <w:rPr>
          <w:rFonts w:ascii="Courier New" w:hAnsi="Courier New" w:cs="Courier New"/>
          <w:sz w:val="16"/>
          <w:szCs w:val="16"/>
        </w:rPr>
        <w:t xml:space="preserve"> Rectangle {</w:t>
      </w:r>
      <w:r w:rsidRPr="001C72B2">
        <w:rPr>
          <w:rFonts w:ascii="Courier New" w:hAnsi="Courier New" w:cs="Courier New"/>
          <w:sz w:val="16"/>
          <w:szCs w:val="16"/>
        </w:rPr>
        <w:br/>
        <w:t>…</w:t>
      </w:r>
      <w:r w:rsidRPr="001C72B2">
        <w:rPr>
          <w:rFonts w:ascii="Courier New" w:hAnsi="Courier New" w:cs="Courier New"/>
          <w:sz w:val="16"/>
          <w:szCs w:val="16"/>
        </w:rPr>
        <w:br/>
      </w:r>
      <w:r w:rsidRPr="001C72B2">
        <w:rPr>
          <w:rFonts w:ascii="Courier New" w:hAnsi="Courier New" w:cs="Courier New"/>
          <w:sz w:val="16"/>
          <w:szCs w:val="16"/>
        </w:rPr>
        <w:br/>
        <w:t xml:space="preserve"> </w:t>
      </w:r>
      <w:r w:rsidR="00C06B68" w:rsidRPr="001C72B2">
        <w:rPr>
          <w:rFonts w:ascii="Courier New" w:hAnsi="Courier New" w:cs="Courier New"/>
          <w:sz w:val="16"/>
          <w:szCs w:val="16"/>
        </w:rPr>
        <w:tab/>
      </w:r>
      <w:r w:rsidRPr="001C72B2">
        <w:rPr>
          <w:rFonts w:ascii="Courier New" w:hAnsi="Courier New" w:cs="Courier New"/>
          <w:b/>
          <w:bCs/>
          <w:sz w:val="16"/>
          <w:szCs w:val="16"/>
        </w:rPr>
        <w:t>public function</w:t>
      </w:r>
      <w:r w:rsidRPr="001C72B2">
        <w:rPr>
          <w:rFonts w:ascii="Courier New" w:hAnsi="Courier New" w:cs="Courier New"/>
          <w:sz w:val="16"/>
          <w:szCs w:val="16"/>
        </w:rPr>
        <w:t xml:space="preserve"> getWidth() </w:t>
      </w:r>
      <w:r w:rsidRPr="001C72B2">
        <w:rPr>
          <w:rFonts w:ascii="Courier New" w:hAnsi="Courier New" w:cs="Courier New"/>
          <w:b/>
          <w:bCs/>
          <w:sz w:val="16"/>
          <w:szCs w:val="16"/>
        </w:rPr>
        <w:t>return integer</w:t>
      </w:r>
      <w:r w:rsidRPr="001C72B2">
        <w:rPr>
          <w:rFonts w:ascii="Courier New" w:hAnsi="Courier New" w:cs="Courier New"/>
          <w:sz w:val="16"/>
          <w:szCs w:val="16"/>
        </w:rPr>
        <w:t xml:space="preserve"> { … }</w:t>
      </w:r>
      <w:r w:rsidRPr="001C72B2">
        <w:rPr>
          <w:rFonts w:ascii="Courier New" w:hAnsi="Courier New" w:cs="Courier New"/>
          <w:sz w:val="16"/>
          <w:szCs w:val="16"/>
        </w:rPr>
        <w:br/>
        <w:t xml:space="preserve"> </w:t>
      </w:r>
      <w:r w:rsidR="00C06B68" w:rsidRPr="001C72B2">
        <w:rPr>
          <w:rFonts w:ascii="Courier New" w:hAnsi="Courier New" w:cs="Courier New"/>
          <w:sz w:val="16"/>
          <w:szCs w:val="16"/>
        </w:rPr>
        <w:tab/>
      </w:r>
      <w:r w:rsidRPr="001C72B2">
        <w:rPr>
          <w:rFonts w:ascii="Courier New" w:hAnsi="Courier New" w:cs="Courier New"/>
          <w:b/>
          <w:bCs/>
          <w:sz w:val="16"/>
          <w:szCs w:val="16"/>
        </w:rPr>
        <w:t>public function</w:t>
      </w:r>
      <w:r w:rsidRPr="001C72B2">
        <w:rPr>
          <w:rFonts w:ascii="Courier New" w:hAnsi="Courier New" w:cs="Courier New"/>
          <w:sz w:val="16"/>
          <w:szCs w:val="16"/>
        </w:rPr>
        <w:t xml:space="preserve"> getHeight() </w:t>
      </w:r>
      <w:r w:rsidRPr="001C72B2">
        <w:rPr>
          <w:rFonts w:ascii="Courier New" w:hAnsi="Courier New" w:cs="Courier New"/>
          <w:b/>
          <w:bCs/>
          <w:sz w:val="16"/>
          <w:szCs w:val="16"/>
        </w:rPr>
        <w:t>return integer</w:t>
      </w:r>
      <w:r w:rsidRPr="001C72B2">
        <w:rPr>
          <w:rFonts w:ascii="Courier New" w:hAnsi="Courier New" w:cs="Courier New"/>
          <w:sz w:val="16"/>
          <w:szCs w:val="16"/>
        </w:rPr>
        <w:t xml:space="preserve"> { … }</w:t>
      </w:r>
      <w:r w:rsidRPr="001C72B2">
        <w:rPr>
          <w:rFonts w:ascii="Courier New" w:hAnsi="Courier New" w:cs="Courier New"/>
          <w:sz w:val="16"/>
          <w:szCs w:val="16"/>
        </w:rPr>
        <w:br/>
      </w:r>
      <w:r w:rsidR="00C06B68" w:rsidRPr="001C72B2">
        <w:rPr>
          <w:rFonts w:ascii="Courier New" w:hAnsi="Courier New" w:cs="Courier New"/>
          <w:b/>
          <w:bCs/>
          <w:sz w:val="16"/>
          <w:szCs w:val="16"/>
        </w:rPr>
        <w:t xml:space="preserve"> </w:t>
      </w:r>
      <w:r w:rsidR="00C06B68" w:rsidRPr="001C72B2">
        <w:rPr>
          <w:rFonts w:ascii="Courier New" w:hAnsi="Courier New" w:cs="Courier New"/>
          <w:b/>
          <w:bCs/>
          <w:sz w:val="16"/>
          <w:szCs w:val="16"/>
        </w:rPr>
        <w:tab/>
      </w:r>
      <w:r w:rsidRPr="001C72B2">
        <w:rPr>
          <w:rFonts w:ascii="Courier New" w:hAnsi="Courier New" w:cs="Courier New"/>
          <w:b/>
          <w:bCs/>
          <w:sz w:val="16"/>
          <w:szCs w:val="16"/>
        </w:rPr>
        <w:t>public function</w:t>
      </w:r>
      <w:r w:rsidRPr="001C72B2">
        <w:rPr>
          <w:rFonts w:ascii="Courier New" w:hAnsi="Courier New" w:cs="Courier New"/>
          <w:sz w:val="16"/>
          <w:szCs w:val="16"/>
        </w:rPr>
        <w:t xml:space="preserve"> equals(object obj) </w:t>
      </w:r>
      <w:r w:rsidRPr="001C72B2">
        <w:rPr>
          <w:rFonts w:ascii="Courier New" w:hAnsi="Courier New" w:cs="Courier New"/>
          <w:b/>
          <w:bCs/>
          <w:sz w:val="16"/>
          <w:szCs w:val="16"/>
        </w:rPr>
        <w:t>return boolean</w:t>
      </w:r>
      <w:r w:rsidRPr="001C72B2">
        <w:rPr>
          <w:rFonts w:ascii="Courier New" w:hAnsi="Courier New" w:cs="Courier New"/>
          <w:sz w:val="16"/>
          <w:szCs w:val="16"/>
        </w:rPr>
        <w:t xml:space="preserve"> {</w:t>
      </w:r>
      <w:r w:rsidRPr="001C72B2">
        <w:rPr>
          <w:rFonts w:ascii="Courier New" w:hAnsi="Courier New" w:cs="Courier New"/>
          <w:sz w:val="16"/>
          <w:szCs w:val="16"/>
        </w:rPr>
        <w:br/>
      </w:r>
      <w:r w:rsidR="00C06B68" w:rsidRPr="001C72B2">
        <w:rPr>
          <w:rFonts w:ascii="Courier New" w:hAnsi="Courier New" w:cs="Courier New"/>
          <w:sz w:val="16"/>
          <w:szCs w:val="16"/>
        </w:rPr>
        <w:t xml:space="preserve"> </w:t>
      </w:r>
      <w:r w:rsidR="00C06B68" w:rsidRPr="001C72B2">
        <w:rPr>
          <w:rFonts w:ascii="Courier New" w:hAnsi="Courier New" w:cs="Courier New"/>
          <w:sz w:val="16"/>
          <w:szCs w:val="16"/>
        </w:rPr>
        <w:tab/>
      </w:r>
      <w:r w:rsidR="00C06B68" w:rsidRPr="001C72B2">
        <w:rPr>
          <w:rFonts w:ascii="Courier New" w:hAnsi="Courier New" w:cs="Courier New"/>
          <w:sz w:val="16"/>
          <w:szCs w:val="16"/>
        </w:rPr>
        <w:tab/>
      </w:r>
      <w:r w:rsidRPr="001C72B2">
        <w:rPr>
          <w:rFonts w:ascii="Courier New" w:hAnsi="Courier New" w:cs="Courier New"/>
          <w:b/>
          <w:bCs/>
          <w:sz w:val="16"/>
          <w:szCs w:val="16"/>
        </w:rPr>
        <w:t>if</w:t>
      </w:r>
      <w:r w:rsidRPr="001C72B2">
        <w:rPr>
          <w:rFonts w:ascii="Courier New" w:hAnsi="Courier New" w:cs="Courier New"/>
          <w:sz w:val="16"/>
          <w:szCs w:val="16"/>
        </w:rPr>
        <w:t xml:space="preserve"> (</w:t>
      </w:r>
      <w:r w:rsidRPr="001C72B2">
        <w:rPr>
          <w:rFonts w:ascii="Courier New" w:hAnsi="Courier New" w:cs="Courier New"/>
          <w:b/>
          <w:bCs/>
          <w:sz w:val="16"/>
          <w:szCs w:val="16"/>
        </w:rPr>
        <w:t>this</w:t>
      </w:r>
      <w:r w:rsidRPr="001C72B2">
        <w:rPr>
          <w:rFonts w:ascii="Courier New" w:hAnsi="Courier New" w:cs="Courier New"/>
          <w:sz w:val="16"/>
          <w:szCs w:val="16"/>
        </w:rPr>
        <w:t xml:space="preserve"> == obj</w:t>
      </w:r>
      <w:r w:rsidR="00C06B68" w:rsidRPr="001C72B2">
        <w:rPr>
          <w:rFonts w:ascii="Courier New" w:hAnsi="Courier New" w:cs="Courier New"/>
          <w:sz w:val="16"/>
          <w:szCs w:val="16"/>
        </w:rPr>
        <w:t>) {</w:t>
      </w:r>
      <w:r w:rsidR="00C06B68" w:rsidRPr="001C72B2">
        <w:rPr>
          <w:rFonts w:ascii="Courier New" w:hAnsi="Courier New" w:cs="Courier New"/>
          <w:sz w:val="16"/>
          <w:szCs w:val="16"/>
        </w:rPr>
        <w:br/>
        <w:t xml:space="preserve"> </w:t>
      </w:r>
      <w:r w:rsidR="00C06B68" w:rsidRPr="001C72B2">
        <w:rPr>
          <w:rFonts w:ascii="Courier New" w:hAnsi="Courier New" w:cs="Courier New"/>
          <w:sz w:val="16"/>
          <w:szCs w:val="16"/>
        </w:rPr>
        <w:tab/>
      </w:r>
      <w:r w:rsidR="00C06B68" w:rsidRPr="001C72B2">
        <w:rPr>
          <w:rFonts w:ascii="Courier New" w:hAnsi="Courier New" w:cs="Courier New"/>
          <w:sz w:val="16"/>
          <w:szCs w:val="16"/>
        </w:rPr>
        <w:tab/>
      </w:r>
      <w:r w:rsidR="00C06B68" w:rsidRPr="001C72B2">
        <w:rPr>
          <w:rFonts w:ascii="Courier New" w:hAnsi="Courier New" w:cs="Courier New"/>
          <w:sz w:val="16"/>
          <w:szCs w:val="16"/>
        </w:rPr>
        <w:tab/>
      </w:r>
      <w:r w:rsidRPr="001C72B2">
        <w:rPr>
          <w:rFonts w:ascii="Courier New" w:hAnsi="Courier New" w:cs="Courier New"/>
          <w:b/>
          <w:bCs/>
          <w:sz w:val="16"/>
          <w:szCs w:val="16"/>
        </w:rPr>
        <w:t>return</w:t>
      </w:r>
      <w:r w:rsidRPr="001C72B2">
        <w:rPr>
          <w:rFonts w:ascii="Courier New" w:hAnsi="Courier New" w:cs="Courier New"/>
          <w:bCs/>
          <w:sz w:val="16"/>
          <w:szCs w:val="16"/>
        </w:rPr>
        <w:t xml:space="preserve"> </w:t>
      </w:r>
      <w:r w:rsidRPr="001C72B2">
        <w:rPr>
          <w:rFonts w:ascii="Courier New" w:hAnsi="Courier New" w:cs="Courier New"/>
          <w:b/>
          <w:bCs/>
          <w:sz w:val="16"/>
          <w:szCs w:val="16"/>
        </w:rPr>
        <w:t>true</w:t>
      </w:r>
      <w:r w:rsidRPr="001C72B2">
        <w:rPr>
          <w:rFonts w:ascii="Courier New" w:hAnsi="Courier New" w:cs="Courier New"/>
          <w:bCs/>
          <w:sz w:val="16"/>
          <w:szCs w:val="16"/>
        </w:rPr>
        <w:t>;</w:t>
      </w:r>
      <w:r w:rsidRPr="001C72B2">
        <w:rPr>
          <w:rFonts w:ascii="Courier New" w:hAnsi="Courier New" w:cs="Courier New"/>
          <w:b/>
          <w:bCs/>
          <w:sz w:val="16"/>
          <w:szCs w:val="16"/>
        </w:rPr>
        <w:br/>
      </w:r>
      <w:r w:rsidR="00C06B68" w:rsidRPr="001C72B2">
        <w:rPr>
          <w:rFonts w:ascii="Courier New" w:hAnsi="Courier New" w:cs="Courier New"/>
          <w:sz w:val="16"/>
          <w:szCs w:val="16"/>
        </w:rPr>
        <w:t xml:space="preserve"> </w:t>
      </w:r>
      <w:r w:rsidR="00C06B68" w:rsidRPr="001C72B2">
        <w:rPr>
          <w:rFonts w:ascii="Courier New" w:hAnsi="Courier New" w:cs="Courier New"/>
          <w:sz w:val="16"/>
          <w:szCs w:val="16"/>
        </w:rPr>
        <w:tab/>
      </w:r>
      <w:r w:rsidR="00C06B68" w:rsidRPr="001C72B2">
        <w:rPr>
          <w:rFonts w:ascii="Courier New" w:hAnsi="Courier New" w:cs="Courier New"/>
          <w:sz w:val="16"/>
          <w:szCs w:val="16"/>
        </w:rPr>
        <w:tab/>
      </w:r>
      <w:r w:rsidRPr="001C72B2">
        <w:rPr>
          <w:rFonts w:ascii="Courier New" w:hAnsi="Courier New" w:cs="Courier New"/>
          <w:sz w:val="16"/>
          <w:szCs w:val="16"/>
        </w:rPr>
        <w:t>}</w:t>
      </w:r>
      <w:r w:rsidRPr="001C72B2">
        <w:rPr>
          <w:rFonts w:ascii="Courier New" w:hAnsi="Courier New" w:cs="Courier New"/>
          <w:sz w:val="16"/>
          <w:szCs w:val="16"/>
        </w:rPr>
        <w:br/>
      </w:r>
      <w:r w:rsidR="00C06B68" w:rsidRPr="001C72B2">
        <w:rPr>
          <w:rFonts w:ascii="Courier New" w:hAnsi="Courier New" w:cs="Courier New"/>
          <w:sz w:val="16"/>
          <w:szCs w:val="16"/>
        </w:rPr>
        <w:t xml:space="preserve"> </w:t>
      </w:r>
      <w:r w:rsidR="00C06B68" w:rsidRPr="001C72B2">
        <w:rPr>
          <w:rFonts w:ascii="Courier New" w:hAnsi="Courier New" w:cs="Courier New"/>
          <w:sz w:val="16"/>
          <w:szCs w:val="16"/>
        </w:rPr>
        <w:tab/>
      </w:r>
      <w:r w:rsidR="00C06B68" w:rsidRPr="001C72B2">
        <w:rPr>
          <w:rFonts w:ascii="Courier New" w:hAnsi="Courier New" w:cs="Courier New"/>
          <w:sz w:val="16"/>
          <w:szCs w:val="16"/>
        </w:rPr>
        <w:tab/>
      </w:r>
      <w:r w:rsidRPr="001C72B2">
        <w:rPr>
          <w:rFonts w:ascii="Courier New" w:hAnsi="Courier New" w:cs="Courier New"/>
          <w:b/>
          <w:sz w:val="16"/>
          <w:szCs w:val="16"/>
        </w:rPr>
        <w:t>else</w:t>
      </w:r>
      <w:r w:rsidRPr="001C72B2">
        <w:rPr>
          <w:rFonts w:ascii="Courier New" w:hAnsi="Courier New" w:cs="Courier New"/>
          <w:sz w:val="16"/>
          <w:szCs w:val="16"/>
        </w:rPr>
        <w:t xml:space="preserve"> </w:t>
      </w:r>
      <w:r w:rsidRPr="001C72B2">
        <w:rPr>
          <w:rFonts w:ascii="Courier New" w:hAnsi="Courier New" w:cs="Courier New"/>
          <w:b/>
          <w:bCs/>
          <w:sz w:val="16"/>
          <w:szCs w:val="16"/>
        </w:rPr>
        <w:t>if</w:t>
      </w:r>
      <w:r w:rsidRPr="001C72B2">
        <w:rPr>
          <w:rFonts w:ascii="Courier New" w:hAnsi="Courier New" w:cs="Courier New"/>
          <w:sz w:val="16"/>
          <w:szCs w:val="16"/>
        </w:rPr>
        <w:t xml:space="preserve"> (obj </w:t>
      </w:r>
      <w:r w:rsidRPr="001C72B2">
        <w:rPr>
          <w:rFonts w:ascii="Courier New" w:hAnsi="Courier New" w:cs="Courier New"/>
          <w:b/>
          <w:bCs/>
          <w:sz w:val="16"/>
          <w:szCs w:val="16"/>
        </w:rPr>
        <w:t>of</w:t>
      </w:r>
      <w:r w:rsidRPr="001C72B2">
        <w:rPr>
          <w:rFonts w:ascii="Courier New" w:hAnsi="Courier New" w:cs="Courier New"/>
          <w:sz w:val="16"/>
          <w:szCs w:val="16"/>
        </w:rPr>
        <w:t xml:space="preserve"> Square) {</w:t>
      </w:r>
      <w:r w:rsidR="00C06B68" w:rsidRPr="001C72B2">
        <w:rPr>
          <w:rFonts w:ascii="Courier New" w:hAnsi="Courier New" w:cs="Courier New"/>
          <w:sz w:val="16"/>
          <w:szCs w:val="16"/>
        </w:rPr>
        <w:br/>
        <w:t xml:space="preserve"> </w:t>
      </w:r>
      <w:r w:rsidR="00C06B68" w:rsidRPr="001C72B2">
        <w:rPr>
          <w:rFonts w:ascii="Courier New" w:hAnsi="Courier New" w:cs="Courier New"/>
          <w:sz w:val="16"/>
          <w:szCs w:val="16"/>
        </w:rPr>
        <w:tab/>
      </w:r>
      <w:r w:rsidR="00C06B68" w:rsidRPr="001C72B2">
        <w:rPr>
          <w:rFonts w:ascii="Courier New" w:hAnsi="Courier New" w:cs="Courier New"/>
          <w:sz w:val="16"/>
          <w:szCs w:val="16"/>
        </w:rPr>
        <w:tab/>
      </w:r>
      <w:r w:rsidR="00C06B68" w:rsidRPr="001C72B2">
        <w:rPr>
          <w:rFonts w:ascii="Courier New" w:hAnsi="Courier New" w:cs="Courier New"/>
          <w:sz w:val="16"/>
          <w:szCs w:val="16"/>
        </w:rPr>
        <w:tab/>
      </w:r>
      <w:r w:rsidRPr="001C72B2">
        <w:rPr>
          <w:rFonts w:ascii="Courier New" w:hAnsi="Courier New" w:cs="Courier New"/>
          <w:b/>
          <w:bCs/>
          <w:sz w:val="16"/>
          <w:szCs w:val="16"/>
        </w:rPr>
        <w:t xml:space="preserve">return </w:t>
      </w:r>
      <w:r w:rsidRPr="001C72B2">
        <w:rPr>
          <w:rFonts w:ascii="Courier New" w:hAnsi="Courier New" w:cs="Courier New"/>
          <w:bCs/>
          <w:sz w:val="16"/>
          <w:szCs w:val="16"/>
        </w:rPr>
        <w:t>obj.</w:t>
      </w:r>
      <w:r w:rsidRPr="001C72B2">
        <w:rPr>
          <w:rFonts w:ascii="Courier New" w:hAnsi="Courier New" w:cs="Courier New"/>
          <w:b/>
          <w:bCs/>
          <w:sz w:val="16"/>
          <w:szCs w:val="16"/>
        </w:rPr>
        <w:t>equals</w:t>
      </w:r>
      <w:r w:rsidRPr="001C72B2">
        <w:rPr>
          <w:rFonts w:ascii="Courier New" w:hAnsi="Courier New" w:cs="Courier New"/>
          <w:bCs/>
          <w:sz w:val="16"/>
          <w:szCs w:val="16"/>
        </w:rPr>
        <w:t>(</w:t>
      </w:r>
      <w:r w:rsidRPr="001C72B2">
        <w:rPr>
          <w:rFonts w:ascii="Courier New" w:hAnsi="Courier New" w:cs="Courier New"/>
          <w:b/>
          <w:bCs/>
          <w:sz w:val="16"/>
          <w:szCs w:val="16"/>
        </w:rPr>
        <w:t>this</w:t>
      </w:r>
      <w:r w:rsidRPr="001C72B2">
        <w:rPr>
          <w:rFonts w:ascii="Courier New" w:hAnsi="Courier New" w:cs="Courier New"/>
          <w:bCs/>
          <w:sz w:val="16"/>
          <w:szCs w:val="16"/>
        </w:rPr>
        <w:t>)</w:t>
      </w:r>
      <w:r w:rsidRPr="001C72B2">
        <w:rPr>
          <w:rFonts w:ascii="Courier New" w:hAnsi="Courier New" w:cs="Courier New"/>
          <w:b/>
          <w:bCs/>
          <w:sz w:val="16"/>
          <w:szCs w:val="16"/>
        </w:rPr>
        <w:t>;</w:t>
      </w:r>
      <w:r w:rsidR="00C06B68" w:rsidRPr="001C72B2">
        <w:rPr>
          <w:rFonts w:ascii="Courier New" w:hAnsi="Courier New" w:cs="Courier New"/>
          <w:sz w:val="16"/>
          <w:szCs w:val="16"/>
        </w:rPr>
        <w:br/>
        <w:t xml:space="preserve"> </w:t>
      </w:r>
      <w:r w:rsidR="00C06B68" w:rsidRPr="001C72B2">
        <w:rPr>
          <w:rFonts w:ascii="Courier New" w:hAnsi="Courier New" w:cs="Courier New"/>
          <w:sz w:val="16"/>
          <w:szCs w:val="16"/>
        </w:rPr>
        <w:tab/>
      </w:r>
      <w:r w:rsidR="00C06B68" w:rsidRPr="001C72B2">
        <w:rPr>
          <w:rFonts w:ascii="Courier New" w:hAnsi="Courier New" w:cs="Courier New"/>
          <w:sz w:val="16"/>
          <w:szCs w:val="16"/>
        </w:rPr>
        <w:tab/>
      </w:r>
      <w:r w:rsidRPr="001C72B2">
        <w:rPr>
          <w:rFonts w:ascii="Courier New" w:hAnsi="Courier New" w:cs="Courier New"/>
          <w:sz w:val="16"/>
          <w:szCs w:val="16"/>
        </w:rPr>
        <w:t>}</w:t>
      </w:r>
      <w:r w:rsidR="00C06B68" w:rsidRPr="001C72B2">
        <w:rPr>
          <w:rFonts w:ascii="Courier New" w:hAnsi="Courier New" w:cs="Courier New"/>
          <w:sz w:val="16"/>
          <w:szCs w:val="16"/>
        </w:rPr>
        <w:br/>
        <w:t xml:space="preserve"> </w:t>
      </w:r>
      <w:r w:rsidR="00C06B68" w:rsidRPr="001C72B2">
        <w:rPr>
          <w:rFonts w:ascii="Courier New" w:hAnsi="Courier New" w:cs="Courier New"/>
          <w:sz w:val="16"/>
          <w:szCs w:val="16"/>
        </w:rPr>
        <w:tab/>
      </w:r>
      <w:r w:rsidR="00C06B68" w:rsidRPr="001C72B2">
        <w:rPr>
          <w:rFonts w:ascii="Courier New" w:hAnsi="Courier New" w:cs="Courier New"/>
          <w:sz w:val="16"/>
          <w:szCs w:val="16"/>
        </w:rPr>
        <w:tab/>
      </w:r>
      <w:r w:rsidRPr="001C72B2">
        <w:rPr>
          <w:rFonts w:ascii="Courier New" w:hAnsi="Courier New" w:cs="Courier New"/>
          <w:b/>
          <w:bCs/>
          <w:sz w:val="16"/>
          <w:szCs w:val="16"/>
        </w:rPr>
        <w:t>else</w:t>
      </w:r>
      <w:r w:rsidRPr="001C72B2">
        <w:rPr>
          <w:rFonts w:ascii="Courier New" w:hAnsi="Courier New" w:cs="Courier New"/>
          <w:sz w:val="16"/>
          <w:szCs w:val="16"/>
        </w:rPr>
        <w:t xml:space="preserve"> if (obj </w:t>
      </w:r>
      <w:r w:rsidRPr="001C72B2">
        <w:rPr>
          <w:rFonts w:ascii="Courier New" w:hAnsi="Courier New" w:cs="Courier New"/>
          <w:b/>
          <w:bCs/>
          <w:sz w:val="16"/>
          <w:szCs w:val="16"/>
        </w:rPr>
        <w:t>of</w:t>
      </w:r>
      <w:r w:rsidR="00C06B68" w:rsidRPr="001C72B2">
        <w:rPr>
          <w:rFonts w:ascii="Courier New" w:hAnsi="Courier New" w:cs="Courier New"/>
          <w:sz w:val="16"/>
          <w:szCs w:val="16"/>
        </w:rPr>
        <w:t xml:space="preserve"> Rectangle) {</w:t>
      </w:r>
      <w:r w:rsidR="00C06B68" w:rsidRPr="001C72B2">
        <w:rPr>
          <w:rFonts w:ascii="Courier New" w:hAnsi="Courier New" w:cs="Courier New"/>
          <w:sz w:val="16"/>
          <w:szCs w:val="16"/>
        </w:rPr>
        <w:br/>
        <w:t xml:space="preserve"> </w:t>
      </w:r>
      <w:r w:rsidR="00C06B68" w:rsidRPr="001C72B2">
        <w:rPr>
          <w:rFonts w:ascii="Courier New" w:hAnsi="Courier New" w:cs="Courier New"/>
          <w:sz w:val="16"/>
          <w:szCs w:val="16"/>
        </w:rPr>
        <w:tab/>
      </w:r>
      <w:r w:rsidR="00C06B68" w:rsidRPr="001C72B2">
        <w:rPr>
          <w:rFonts w:ascii="Courier New" w:hAnsi="Courier New" w:cs="Courier New"/>
          <w:sz w:val="16"/>
          <w:szCs w:val="16"/>
        </w:rPr>
        <w:tab/>
      </w:r>
      <w:r w:rsidR="00C06B68" w:rsidRPr="001C72B2">
        <w:rPr>
          <w:rFonts w:ascii="Courier New" w:hAnsi="Courier New" w:cs="Courier New"/>
          <w:sz w:val="16"/>
          <w:szCs w:val="16"/>
        </w:rPr>
        <w:tab/>
      </w:r>
      <w:r w:rsidRPr="001C72B2">
        <w:rPr>
          <w:rFonts w:ascii="Courier New" w:hAnsi="Courier New" w:cs="Courier New"/>
          <w:b/>
          <w:bCs/>
          <w:sz w:val="16"/>
          <w:szCs w:val="16"/>
        </w:rPr>
        <w:t>var</w:t>
      </w:r>
      <w:r w:rsidRPr="001C72B2">
        <w:rPr>
          <w:rFonts w:ascii="Courier New" w:hAnsi="Courier New" w:cs="Courier New"/>
          <w:sz w:val="16"/>
          <w:szCs w:val="16"/>
        </w:rPr>
        <w:t xml:space="preserve"> Rectang</w:t>
      </w:r>
      <w:r w:rsidR="00C06B68" w:rsidRPr="001C72B2">
        <w:rPr>
          <w:rFonts w:ascii="Courier New" w:hAnsi="Courier New" w:cs="Courier New"/>
          <w:sz w:val="16"/>
          <w:szCs w:val="16"/>
        </w:rPr>
        <w:t>le r2 := obj =&gt; Rectangle;</w:t>
      </w:r>
      <w:r w:rsidR="00C06B68" w:rsidRPr="001C72B2">
        <w:rPr>
          <w:rFonts w:ascii="Courier New" w:hAnsi="Courier New" w:cs="Courier New"/>
          <w:sz w:val="16"/>
          <w:szCs w:val="16"/>
        </w:rPr>
        <w:br/>
        <w:t xml:space="preserve"> </w:t>
      </w:r>
      <w:r w:rsidR="00C06B68" w:rsidRPr="001C72B2">
        <w:rPr>
          <w:rFonts w:ascii="Courier New" w:hAnsi="Courier New" w:cs="Courier New"/>
          <w:sz w:val="16"/>
          <w:szCs w:val="16"/>
        </w:rPr>
        <w:tab/>
      </w:r>
      <w:r w:rsidR="00C06B68" w:rsidRPr="001C72B2">
        <w:rPr>
          <w:rFonts w:ascii="Courier New" w:hAnsi="Courier New" w:cs="Courier New"/>
          <w:sz w:val="16"/>
          <w:szCs w:val="16"/>
        </w:rPr>
        <w:tab/>
      </w:r>
      <w:r w:rsidR="00C06B68" w:rsidRPr="001C72B2">
        <w:rPr>
          <w:rFonts w:ascii="Courier New" w:hAnsi="Courier New" w:cs="Courier New"/>
          <w:sz w:val="16"/>
          <w:szCs w:val="16"/>
        </w:rPr>
        <w:tab/>
      </w:r>
      <w:r w:rsidRPr="001C72B2">
        <w:rPr>
          <w:rFonts w:ascii="Courier New" w:hAnsi="Courier New" w:cs="Courier New"/>
          <w:b/>
          <w:bCs/>
          <w:sz w:val="16"/>
          <w:szCs w:val="16"/>
        </w:rPr>
        <w:t>return</w:t>
      </w:r>
      <w:r w:rsidR="00C06B68" w:rsidRPr="001C72B2">
        <w:rPr>
          <w:rFonts w:ascii="Courier New" w:hAnsi="Courier New" w:cs="Courier New"/>
          <w:sz w:val="16"/>
          <w:szCs w:val="16"/>
        </w:rPr>
        <w:tab/>
      </w:r>
      <w:r w:rsidRPr="001C72B2">
        <w:rPr>
          <w:rFonts w:ascii="Courier New" w:hAnsi="Courier New" w:cs="Courier New"/>
          <w:bCs/>
          <w:sz w:val="16"/>
          <w:szCs w:val="16"/>
        </w:rPr>
        <w:t>getWidth() == r2.getWidth()</w:t>
      </w:r>
      <w:r w:rsidRPr="001C72B2">
        <w:rPr>
          <w:rFonts w:ascii="Courier New" w:hAnsi="Courier New" w:cs="Courier New"/>
          <w:b/>
          <w:bCs/>
          <w:sz w:val="16"/>
          <w:szCs w:val="16"/>
        </w:rPr>
        <w:t xml:space="preserve"> and</w:t>
      </w:r>
      <w:r w:rsidRPr="001C72B2">
        <w:rPr>
          <w:rFonts w:ascii="Courier New" w:hAnsi="Courier New" w:cs="Courier New"/>
          <w:b/>
          <w:bCs/>
          <w:sz w:val="16"/>
          <w:szCs w:val="16"/>
        </w:rPr>
        <w:br/>
      </w:r>
      <w:r w:rsidR="00C06B68" w:rsidRPr="001C72B2">
        <w:rPr>
          <w:rFonts w:ascii="Courier New" w:hAnsi="Courier New" w:cs="Courier New"/>
          <w:sz w:val="16"/>
          <w:szCs w:val="16"/>
        </w:rPr>
        <w:t xml:space="preserve"> </w:t>
      </w:r>
      <w:r w:rsidR="00C06B68" w:rsidRPr="001C72B2">
        <w:rPr>
          <w:rFonts w:ascii="Courier New" w:hAnsi="Courier New" w:cs="Courier New"/>
          <w:sz w:val="16"/>
          <w:szCs w:val="16"/>
        </w:rPr>
        <w:tab/>
      </w:r>
      <w:r w:rsidR="00C06B68" w:rsidRPr="001C72B2">
        <w:rPr>
          <w:rFonts w:ascii="Courier New" w:hAnsi="Courier New" w:cs="Courier New"/>
          <w:sz w:val="16"/>
          <w:szCs w:val="16"/>
        </w:rPr>
        <w:tab/>
      </w:r>
      <w:r w:rsidR="00C06B68" w:rsidRPr="001C72B2">
        <w:rPr>
          <w:rFonts w:ascii="Courier New" w:hAnsi="Courier New" w:cs="Courier New"/>
          <w:sz w:val="16"/>
          <w:szCs w:val="16"/>
        </w:rPr>
        <w:tab/>
      </w:r>
      <w:r w:rsidR="00C06B68" w:rsidRPr="001C72B2">
        <w:rPr>
          <w:rFonts w:ascii="Courier New" w:hAnsi="Courier New" w:cs="Courier New"/>
          <w:sz w:val="16"/>
          <w:szCs w:val="16"/>
        </w:rPr>
        <w:tab/>
      </w:r>
      <w:r w:rsidR="00C06B68" w:rsidRPr="001C72B2">
        <w:rPr>
          <w:rFonts w:ascii="Courier New" w:hAnsi="Courier New" w:cs="Courier New"/>
          <w:sz w:val="16"/>
          <w:szCs w:val="16"/>
        </w:rPr>
        <w:tab/>
      </w:r>
      <w:r w:rsidR="00C06B68" w:rsidRPr="001C72B2">
        <w:rPr>
          <w:rFonts w:ascii="Courier New" w:hAnsi="Courier New" w:cs="Courier New"/>
          <w:sz w:val="16"/>
          <w:szCs w:val="16"/>
        </w:rPr>
        <w:tab/>
      </w:r>
      <w:r w:rsidRPr="001C72B2">
        <w:rPr>
          <w:rFonts w:ascii="Courier New" w:hAnsi="Courier New" w:cs="Courier New"/>
          <w:sz w:val="16"/>
          <w:szCs w:val="16"/>
        </w:rPr>
        <w:t>get</w:t>
      </w:r>
      <w:r w:rsidR="00C06B68" w:rsidRPr="001C72B2">
        <w:rPr>
          <w:rFonts w:ascii="Courier New" w:hAnsi="Courier New" w:cs="Courier New"/>
          <w:sz w:val="16"/>
          <w:szCs w:val="16"/>
        </w:rPr>
        <w:t>Height() == r2.getHeight();</w:t>
      </w:r>
      <w:r w:rsidR="00C06B68" w:rsidRPr="001C72B2">
        <w:rPr>
          <w:rFonts w:ascii="Courier New" w:hAnsi="Courier New" w:cs="Courier New"/>
          <w:sz w:val="16"/>
          <w:szCs w:val="16"/>
        </w:rPr>
        <w:br/>
        <w:t xml:space="preserve"> </w:t>
      </w:r>
      <w:r w:rsidR="00C06B68" w:rsidRPr="001C72B2">
        <w:rPr>
          <w:rFonts w:ascii="Courier New" w:hAnsi="Courier New" w:cs="Courier New"/>
          <w:sz w:val="16"/>
          <w:szCs w:val="16"/>
        </w:rPr>
        <w:tab/>
      </w:r>
      <w:r w:rsidR="00C06B68" w:rsidRPr="001C72B2">
        <w:rPr>
          <w:rFonts w:ascii="Courier New" w:hAnsi="Courier New" w:cs="Courier New"/>
          <w:sz w:val="16"/>
          <w:szCs w:val="16"/>
        </w:rPr>
        <w:tab/>
        <w:t>}</w:t>
      </w:r>
      <w:r w:rsidR="00C06B68" w:rsidRPr="001C72B2">
        <w:rPr>
          <w:rFonts w:ascii="Courier New" w:hAnsi="Courier New" w:cs="Courier New"/>
          <w:sz w:val="16"/>
          <w:szCs w:val="16"/>
        </w:rPr>
        <w:br/>
        <w:t xml:space="preserve"> </w:t>
      </w:r>
      <w:r w:rsidR="00C06B68" w:rsidRPr="001C72B2">
        <w:rPr>
          <w:rFonts w:ascii="Courier New" w:hAnsi="Courier New" w:cs="Courier New"/>
          <w:sz w:val="16"/>
          <w:szCs w:val="16"/>
        </w:rPr>
        <w:tab/>
      </w:r>
      <w:r w:rsidR="00C06B68" w:rsidRPr="001C72B2">
        <w:rPr>
          <w:rFonts w:ascii="Courier New" w:hAnsi="Courier New" w:cs="Courier New"/>
          <w:sz w:val="16"/>
          <w:szCs w:val="16"/>
        </w:rPr>
        <w:tab/>
      </w:r>
      <w:r w:rsidRPr="001C72B2">
        <w:rPr>
          <w:rFonts w:ascii="Courier New" w:hAnsi="Courier New" w:cs="Courier New"/>
          <w:b/>
          <w:bCs/>
          <w:sz w:val="16"/>
          <w:szCs w:val="16"/>
        </w:rPr>
        <w:t>return</w:t>
      </w:r>
      <w:r w:rsidRPr="001C72B2">
        <w:rPr>
          <w:rFonts w:ascii="Courier New" w:hAnsi="Courier New" w:cs="Courier New"/>
          <w:sz w:val="16"/>
          <w:szCs w:val="16"/>
        </w:rPr>
        <w:t xml:space="preserve"> </w:t>
      </w:r>
      <w:r w:rsidRPr="001C72B2">
        <w:rPr>
          <w:rFonts w:ascii="Courier New" w:hAnsi="Courier New" w:cs="Courier New"/>
          <w:b/>
          <w:sz w:val="16"/>
          <w:szCs w:val="16"/>
        </w:rPr>
        <w:t>false</w:t>
      </w:r>
      <w:r w:rsidRPr="001C72B2">
        <w:rPr>
          <w:rFonts w:ascii="Courier New" w:hAnsi="Courier New" w:cs="Courier New"/>
          <w:sz w:val="16"/>
          <w:szCs w:val="16"/>
        </w:rPr>
        <w:t>;</w:t>
      </w:r>
      <w:r w:rsidRPr="001C72B2">
        <w:rPr>
          <w:rFonts w:ascii="Courier New" w:hAnsi="Courier New" w:cs="Courier New"/>
          <w:sz w:val="16"/>
          <w:szCs w:val="16"/>
        </w:rPr>
        <w:br/>
      </w:r>
      <w:r w:rsidR="00C06B68" w:rsidRPr="001C72B2">
        <w:rPr>
          <w:rFonts w:ascii="Courier New" w:hAnsi="Courier New" w:cs="Courier New"/>
          <w:sz w:val="16"/>
          <w:szCs w:val="16"/>
        </w:rPr>
        <w:t xml:space="preserve"> </w:t>
      </w:r>
      <w:r w:rsidR="00C06B68" w:rsidRPr="001C72B2">
        <w:rPr>
          <w:rFonts w:ascii="Courier New" w:hAnsi="Courier New" w:cs="Courier New"/>
          <w:sz w:val="16"/>
          <w:szCs w:val="16"/>
        </w:rPr>
        <w:tab/>
      </w:r>
      <w:r w:rsidRPr="001C72B2">
        <w:rPr>
          <w:rFonts w:ascii="Courier New" w:hAnsi="Courier New" w:cs="Courier New"/>
          <w:sz w:val="16"/>
          <w:szCs w:val="16"/>
        </w:rPr>
        <w:t>}</w:t>
      </w:r>
      <w:r w:rsidRPr="001C72B2">
        <w:rPr>
          <w:rFonts w:ascii="Courier New" w:hAnsi="Courier New" w:cs="Courier New"/>
          <w:sz w:val="16"/>
          <w:szCs w:val="16"/>
        </w:rPr>
        <w:br/>
        <w:t>}</w:t>
      </w:r>
    </w:p>
    <w:p w14:paraId="36015111" w14:textId="51B2CBC4" w:rsidR="000A2073" w:rsidRPr="001C72B2" w:rsidRDefault="000A2073" w:rsidP="000A2073">
      <w:pPr>
        <w:pStyle w:val="berschrift4"/>
      </w:pPr>
      <w:bookmarkStart w:id="188" w:name="_Toc66104939"/>
      <w:bookmarkStart w:id="189" w:name="_Toc66112425"/>
      <w:bookmarkStart w:id="190" w:name="_Toc66354600"/>
      <w:bookmarkStart w:id="191" w:name="_Toc72305831"/>
      <w:bookmarkStart w:id="192" w:name="_Toc72306663"/>
      <w:r w:rsidRPr="001C72B2">
        <w:t>5.1.1.12</w:t>
      </w:r>
      <w:r w:rsidRPr="001C72B2">
        <w:tab/>
        <w:t>Properties</w:t>
      </w:r>
      <w:bookmarkEnd w:id="188"/>
      <w:bookmarkEnd w:id="189"/>
      <w:bookmarkEnd w:id="190"/>
      <w:bookmarkEnd w:id="191"/>
      <w:bookmarkEnd w:id="192"/>
    </w:p>
    <w:p w14:paraId="6B8FCC6B" w14:textId="77777777" w:rsidR="000A2073" w:rsidRPr="001C72B2" w:rsidRDefault="000A2073" w:rsidP="000A2073">
      <w:pPr>
        <w:pStyle w:val="PL"/>
        <w:rPr>
          <w:rFonts w:ascii="Times New Roman" w:hAnsi="Times New Roman"/>
          <w:b/>
          <w:bCs/>
          <w:i/>
          <w:iCs/>
          <w:noProof w:val="0"/>
          <w:sz w:val="20"/>
        </w:rPr>
      </w:pPr>
      <w:r w:rsidRPr="001C72B2">
        <w:rPr>
          <w:rFonts w:ascii="Times New Roman" w:hAnsi="Times New Roman"/>
          <w:b/>
          <w:bCs/>
          <w:i/>
          <w:iCs/>
          <w:noProof w:val="0"/>
          <w:sz w:val="20"/>
        </w:rPr>
        <w:t>Syntactic Structure</w:t>
      </w:r>
    </w:p>
    <w:p w14:paraId="06A21D82" w14:textId="77777777" w:rsidR="000A2073" w:rsidRPr="001C72B2" w:rsidRDefault="000A2073" w:rsidP="000A2073">
      <w:pPr>
        <w:pStyle w:val="PL"/>
        <w:rPr>
          <w:noProof w:val="0"/>
        </w:rPr>
      </w:pPr>
    </w:p>
    <w:p w14:paraId="1452C8CA" w14:textId="77777777" w:rsidR="000A2073" w:rsidRPr="001C72B2" w:rsidRDefault="000A2073" w:rsidP="000A2073">
      <w:pPr>
        <w:pStyle w:val="PL"/>
        <w:rPr>
          <w:i/>
          <w:iCs/>
          <w:noProof w:val="0"/>
        </w:rPr>
      </w:pPr>
      <w:r w:rsidRPr="001C72B2">
        <w:rPr>
          <w:b/>
          <w:bCs/>
          <w:noProof w:val="0"/>
        </w:rPr>
        <w:t>var</w:t>
      </w:r>
      <w:r w:rsidRPr="001C72B2">
        <w:rPr>
          <w:iCs/>
          <w:noProof w:val="0"/>
        </w:rPr>
        <w:t xml:space="preserve"> [ </w:t>
      </w:r>
      <w:r w:rsidRPr="001C72B2">
        <w:rPr>
          <w:i/>
          <w:iCs/>
          <w:noProof w:val="0"/>
        </w:rPr>
        <w:t>TemplateModifier</w:t>
      </w:r>
      <w:r w:rsidRPr="001C72B2">
        <w:rPr>
          <w:iCs/>
          <w:noProof w:val="0"/>
        </w:rPr>
        <w:t xml:space="preserve"> ] { </w:t>
      </w:r>
      <w:r w:rsidRPr="001C72B2">
        <w:rPr>
          <w:b/>
          <w:iCs/>
          <w:noProof w:val="0"/>
        </w:rPr>
        <w:t xml:space="preserve">@abstract </w:t>
      </w:r>
      <w:r w:rsidRPr="001C72B2">
        <w:rPr>
          <w:iCs/>
          <w:noProof w:val="0"/>
        </w:rPr>
        <w:t xml:space="preserve">| </w:t>
      </w:r>
      <w:r w:rsidRPr="001C72B2">
        <w:rPr>
          <w:b/>
          <w:iCs/>
          <w:noProof w:val="0"/>
        </w:rPr>
        <w:t>@final</w:t>
      </w:r>
      <w:r w:rsidRPr="001C72B2">
        <w:rPr>
          <w:iCs/>
          <w:noProof w:val="0"/>
        </w:rPr>
        <w:t xml:space="preserve"> | </w:t>
      </w:r>
      <w:r w:rsidRPr="001C72B2">
        <w:rPr>
          <w:b/>
          <w:iCs/>
          <w:noProof w:val="0"/>
        </w:rPr>
        <w:t xml:space="preserve">@deterministic </w:t>
      </w:r>
      <w:r w:rsidRPr="001C72B2">
        <w:rPr>
          <w:iCs/>
          <w:noProof w:val="0"/>
        </w:rPr>
        <w:t xml:space="preserve">| </w:t>
      </w:r>
      <w:r w:rsidRPr="001C72B2">
        <w:rPr>
          <w:b/>
          <w:iCs/>
          <w:noProof w:val="0"/>
        </w:rPr>
        <w:t>@internal</w:t>
      </w:r>
      <w:r w:rsidRPr="001C72B2">
        <w:rPr>
          <w:i/>
          <w:iCs/>
          <w:noProof w:val="0"/>
        </w:rPr>
        <w:t xml:space="preserve"> </w:t>
      </w:r>
      <w:r w:rsidRPr="001C72B2">
        <w:rPr>
          <w:iCs/>
          <w:noProof w:val="0"/>
        </w:rPr>
        <w:t>}</w:t>
      </w:r>
      <w:r w:rsidRPr="001C72B2">
        <w:rPr>
          <w:i/>
          <w:iCs/>
          <w:noProof w:val="0"/>
        </w:rPr>
        <w:t xml:space="preserve"> </w:t>
      </w:r>
    </w:p>
    <w:p w14:paraId="46EDA893" w14:textId="77777777" w:rsidR="000A2073" w:rsidRPr="001C72B2" w:rsidRDefault="000A2073" w:rsidP="000A2073">
      <w:pPr>
        <w:pStyle w:val="PL"/>
        <w:rPr>
          <w:i/>
          <w:iCs/>
          <w:noProof w:val="0"/>
        </w:rPr>
      </w:pPr>
      <w:r w:rsidRPr="001C72B2">
        <w:rPr>
          <w:i/>
          <w:iCs/>
          <w:noProof w:val="0"/>
        </w:rPr>
        <w:t xml:space="preserve">Type </w:t>
      </w:r>
      <w:r w:rsidRPr="001C72B2">
        <w:rPr>
          <w:bCs/>
          <w:noProof w:val="0"/>
        </w:rPr>
        <w:t>@</w:t>
      </w:r>
      <w:r w:rsidRPr="001C72B2">
        <w:rPr>
          <w:b/>
          <w:bCs/>
          <w:noProof w:val="0"/>
        </w:rPr>
        <w:t>property</w:t>
      </w:r>
      <w:r w:rsidRPr="001C72B2">
        <w:rPr>
          <w:iCs/>
          <w:noProof w:val="0"/>
        </w:rPr>
        <w:t xml:space="preserve"> </w:t>
      </w:r>
      <w:r w:rsidRPr="001C72B2">
        <w:rPr>
          <w:i/>
          <w:iCs/>
          <w:noProof w:val="0"/>
        </w:rPr>
        <w:t>Identifier</w:t>
      </w:r>
    </w:p>
    <w:p w14:paraId="2668FC46" w14:textId="77777777" w:rsidR="000A2073" w:rsidRPr="001C72B2" w:rsidRDefault="000A2073" w:rsidP="000A2073">
      <w:pPr>
        <w:pStyle w:val="PL"/>
        <w:rPr>
          <w:noProof w:val="0"/>
        </w:rPr>
      </w:pPr>
      <w:r w:rsidRPr="001C72B2">
        <w:rPr>
          <w:iCs/>
          <w:noProof w:val="0"/>
        </w:rPr>
        <w:t>[ ":="</w:t>
      </w:r>
      <w:r w:rsidRPr="001C72B2">
        <w:rPr>
          <w:noProof w:val="0"/>
        </w:rPr>
        <w:t xml:space="preserve"> </w:t>
      </w:r>
      <w:r w:rsidRPr="001C72B2">
        <w:rPr>
          <w:i/>
          <w:noProof w:val="0"/>
        </w:rPr>
        <w:t>TemplateBody</w:t>
      </w:r>
      <w:r w:rsidRPr="001C72B2">
        <w:rPr>
          <w:noProof w:val="0"/>
        </w:rPr>
        <w:t xml:space="preserve"> ]</w:t>
      </w:r>
    </w:p>
    <w:p w14:paraId="24A2E059" w14:textId="77777777" w:rsidR="000A2073" w:rsidRPr="001C72B2" w:rsidRDefault="000A2073" w:rsidP="000A2073">
      <w:pPr>
        <w:pStyle w:val="PL"/>
        <w:rPr>
          <w:noProof w:val="0"/>
        </w:rPr>
      </w:pPr>
      <w:r w:rsidRPr="001C72B2">
        <w:rPr>
          <w:noProof w:val="0"/>
        </w:rPr>
        <w:t xml:space="preserve">[ </w:t>
      </w:r>
      <w:r w:rsidRPr="001C72B2">
        <w:rPr>
          <w:rFonts w:cs="Courier New"/>
          <w:b/>
          <w:noProof w:val="0"/>
          <w:szCs w:val="16"/>
        </w:rPr>
        <w:t>"{"</w:t>
      </w:r>
      <w:r w:rsidRPr="001C72B2">
        <w:rPr>
          <w:noProof w:val="0"/>
        </w:rPr>
        <w:t xml:space="preserve"> </w:t>
      </w:r>
    </w:p>
    <w:p w14:paraId="178584C9" w14:textId="77777777" w:rsidR="000A2073" w:rsidRPr="001C72B2" w:rsidRDefault="000A2073" w:rsidP="000A2073">
      <w:pPr>
        <w:pStyle w:val="PL"/>
        <w:rPr>
          <w:noProof w:val="0"/>
        </w:rPr>
      </w:pPr>
      <w:r w:rsidRPr="001C72B2">
        <w:rPr>
          <w:noProof w:val="0"/>
        </w:rPr>
        <w:lastRenderedPageBreak/>
        <w:tab/>
        <w:t>{</w:t>
      </w:r>
    </w:p>
    <w:p w14:paraId="7843CD50" w14:textId="77777777" w:rsidR="000A2073" w:rsidRPr="001C72B2" w:rsidRDefault="000A2073" w:rsidP="000A2073">
      <w:pPr>
        <w:pStyle w:val="PL"/>
        <w:rPr>
          <w:i/>
          <w:iCs/>
          <w:noProof w:val="0"/>
        </w:rPr>
      </w:pPr>
      <w:r w:rsidRPr="001C72B2">
        <w:rPr>
          <w:noProof w:val="0"/>
        </w:rPr>
        <w:t xml:space="preserve">     [</w:t>
      </w:r>
      <w:r w:rsidRPr="001C72B2">
        <w:rPr>
          <w:b/>
          <w:bCs/>
          <w:noProof w:val="0"/>
        </w:rPr>
        <w:t>public</w:t>
      </w:r>
      <w:r w:rsidRPr="001C72B2">
        <w:rPr>
          <w:noProof w:val="0"/>
        </w:rPr>
        <w:t xml:space="preserve"> | </w:t>
      </w:r>
      <w:r w:rsidRPr="001C72B2">
        <w:rPr>
          <w:b/>
          <w:bCs/>
          <w:noProof w:val="0"/>
        </w:rPr>
        <w:t>private</w:t>
      </w:r>
      <w:r w:rsidRPr="001C72B2">
        <w:rPr>
          <w:noProof w:val="0"/>
        </w:rPr>
        <w:t>]</w:t>
      </w:r>
      <w:r w:rsidRPr="001C72B2">
        <w:rPr>
          <w:i/>
          <w:iCs/>
          <w:noProof w:val="0"/>
        </w:rPr>
        <w:t xml:space="preserve"> </w:t>
      </w:r>
      <w:r w:rsidRPr="001C72B2">
        <w:rPr>
          <w:iCs/>
          <w:noProof w:val="0"/>
        </w:rPr>
        <w:t xml:space="preserve">{ </w:t>
      </w:r>
      <w:r w:rsidRPr="001C72B2">
        <w:rPr>
          <w:b/>
          <w:iCs/>
          <w:noProof w:val="0"/>
        </w:rPr>
        <w:t xml:space="preserve">@abstract </w:t>
      </w:r>
      <w:r w:rsidRPr="001C72B2">
        <w:rPr>
          <w:iCs/>
          <w:noProof w:val="0"/>
        </w:rPr>
        <w:t xml:space="preserve">| </w:t>
      </w:r>
      <w:r w:rsidRPr="001C72B2">
        <w:rPr>
          <w:b/>
          <w:iCs/>
          <w:noProof w:val="0"/>
        </w:rPr>
        <w:t>@final</w:t>
      </w:r>
      <w:r w:rsidRPr="001C72B2">
        <w:rPr>
          <w:iCs/>
          <w:noProof w:val="0"/>
        </w:rPr>
        <w:t xml:space="preserve"> | </w:t>
      </w:r>
      <w:r w:rsidRPr="001C72B2">
        <w:rPr>
          <w:b/>
          <w:iCs/>
          <w:noProof w:val="0"/>
        </w:rPr>
        <w:t>@deterministic</w:t>
      </w:r>
      <w:r w:rsidRPr="001C72B2">
        <w:rPr>
          <w:iCs/>
          <w:noProof w:val="0"/>
        </w:rPr>
        <w:t xml:space="preserve"> }</w:t>
      </w:r>
      <w:r w:rsidRPr="001C72B2">
        <w:rPr>
          <w:i/>
          <w:iCs/>
          <w:noProof w:val="0"/>
        </w:rPr>
        <w:t xml:space="preserve"> </w:t>
      </w:r>
    </w:p>
    <w:p w14:paraId="5C285C0A" w14:textId="77777777" w:rsidR="000A2073" w:rsidRPr="001C72B2" w:rsidRDefault="000A2073" w:rsidP="000A2073">
      <w:pPr>
        <w:pStyle w:val="PL"/>
        <w:rPr>
          <w:noProof w:val="0"/>
        </w:rPr>
      </w:pPr>
      <w:r w:rsidRPr="001C72B2">
        <w:rPr>
          <w:i/>
          <w:iCs/>
          <w:noProof w:val="0"/>
        </w:rPr>
        <w:tab/>
        <w:t xml:space="preserve"> </w:t>
      </w:r>
      <w:r w:rsidRPr="001C72B2">
        <w:rPr>
          <w:b/>
          <w:noProof w:val="0"/>
        </w:rPr>
        <w:t>@get</w:t>
      </w:r>
      <w:r w:rsidRPr="001C72B2">
        <w:rPr>
          <w:noProof w:val="0"/>
        </w:rPr>
        <w:t xml:space="preserve"> [ "=&gt;" </w:t>
      </w:r>
      <w:r w:rsidRPr="001C72B2">
        <w:rPr>
          <w:i/>
          <w:noProof w:val="0"/>
        </w:rPr>
        <w:t>TemplateBody</w:t>
      </w:r>
      <w:r w:rsidRPr="001C72B2">
        <w:rPr>
          <w:noProof w:val="0"/>
        </w:rPr>
        <w:t xml:space="preserve"> | </w:t>
      </w:r>
      <w:r w:rsidRPr="001C72B2">
        <w:rPr>
          <w:i/>
          <w:noProof w:val="0"/>
        </w:rPr>
        <w:t>StatementBlock</w:t>
      </w:r>
      <w:r w:rsidRPr="001C72B2">
        <w:rPr>
          <w:noProof w:val="0"/>
        </w:rPr>
        <w:t xml:space="preserve"> ] [";"] </w:t>
      </w:r>
    </w:p>
    <w:p w14:paraId="135FCDB8" w14:textId="77777777" w:rsidR="000A2073" w:rsidRPr="001C72B2" w:rsidRDefault="000A2073" w:rsidP="000A2073">
      <w:pPr>
        <w:pStyle w:val="PL"/>
        <w:rPr>
          <w:noProof w:val="0"/>
        </w:rPr>
      </w:pPr>
      <w:r w:rsidRPr="001C72B2">
        <w:rPr>
          <w:noProof w:val="0"/>
        </w:rPr>
        <w:t xml:space="preserve"> </w:t>
      </w:r>
      <w:r w:rsidRPr="001C72B2">
        <w:rPr>
          <w:noProof w:val="0"/>
        </w:rPr>
        <w:tab/>
        <w:t xml:space="preserve">| </w:t>
      </w:r>
    </w:p>
    <w:p w14:paraId="5D63B667" w14:textId="77777777" w:rsidR="000A2073" w:rsidRPr="001C72B2" w:rsidRDefault="000A2073" w:rsidP="000A2073">
      <w:pPr>
        <w:pStyle w:val="PL"/>
        <w:rPr>
          <w:i/>
          <w:iCs/>
          <w:noProof w:val="0"/>
        </w:rPr>
      </w:pPr>
      <w:r w:rsidRPr="001C72B2">
        <w:rPr>
          <w:noProof w:val="0"/>
        </w:rPr>
        <w:tab/>
        <w:t xml:space="preserve"> [</w:t>
      </w:r>
      <w:r w:rsidRPr="001C72B2">
        <w:rPr>
          <w:b/>
          <w:bCs/>
          <w:noProof w:val="0"/>
        </w:rPr>
        <w:t>public</w:t>
      </w:r>
      <w:r w:rsidRPr="001C72B2">
        <w:rPr>
          <w:noProof w:val="0"/>
        </w:rPr>
        <w:t xml:space="preserve"> | </w:t>
      </w:r>
      <w:r w:rsidRPr="001C72B2">
        <w:rPr>
          <w:b/>
          <w:bCs/>
          <w:noProof w:val="0"/>
        </w:rPr>
        <w:t>private</w:t>
      </w:r>
      <w:r w:rsidRPr="001C72B2">
        <w:rPr>
          <w:noProof w:val="0"/>
        </w:rPr>
        <w:t xml:space="preserve">] </w:t>
      </w:r>
      <w:r w:rsidRPr="001C72B2">
        <w:rPr>
          <w:iCs/>
          <w:noProof w:val="0"/>
        </w:rPr>
        <w:t xml:space="preserve">{ </w:t>
      </w:r>
      <w:r w:rsidRPr="001C72B2">
        <w:rPr>
          <w:b/>
          <w:iCs/>
          <w:noProof w:val="0"/>
        </w:rPr>
        <w:t xml:space="preserve">@abstract </w:t>
      </w:r>
      <w:r w:rsidRPr="001C72B2">
        <w:rPr>
          <w:iCs/>
          <w:noProof w:val="0"/>
        </w:rPr>
        <w:t xml:space="preserve">| </w:t>
      </w:r>
      <w:r w:rsidRPr="001C72B2">
        <w:rPr>
          <w:b/>
          <w:iCs/>
          <w:noProof w:val="0"/>
        </w:rPr>
        <w:t>@final</w:t>
      </w:r>
      <w:r w:rsidRPr="001C72B2">
        <w:rPr>
          <w:iCs/>
          <w:noProof w:val="0"/>
        </w:rPr>
        <w:t xml:space="preserve"> | </w:t>
      </w:r>
      <w:r w:rsidRPr="001C72B2">
        <w:rPr>
          <w:b/>
          <w:iCs/>
          <w:noProof w:val="0"/>
        </w:rPr>
        <w:t>@deterministic }</w:t>
      </w:r>
      <w:r w:rsidRPr="001C72B2">
        <w:rPr>
          <w:i/>
          <w:iCs/>
          <w:noProof w:val="0"/>
        </w:rPr>
        <w:t xml:space="preserve"> </w:t>
      </w:r>
    </w:p>
    <w:p w14:paraId="55596DDA" w14:textId="77777777" w:rsidR="000A2073" w:rsidRPr="001C72B2" w:rsidRDefault="000A2073" w:rsidP="000A2073">
      <w:pPr>
        <w:pStyle w:val="PL"/>
        <w:rPr>
          <w:noProof w:val="0"/>
        </w:rPr>
      </w:pPr>
      <w:r w:rsidRPr="001C72B2">
        <w:rPr>
          <w:i/>
          <w:iCs/>
          <w:noProof w:val="0"/>
        </w:rPr>
        <w:tab/>
        <w:t xml:space="preserve"> </w:t>
      </w:r>
      <w:r w:rsidRPr="001C72B2">
        <w:rPr>
          <w:b/>
          <w:noProof w:val="0"/>
        </w:rPr>
        <w:t>@set</w:t>
      </w:r>
      <w:r w:rsidRPr="001C72B2">
        <w:rPr>
          <w:noProof w:val="0"/>
        </w:rPr>
        <w:t xml:space="preserve"> [ "=&gt;" </w:t>
      </w:r>
      <w:r w:rsidRPr="001C72B2">
        <w:rPr>
          <w:i/>
          <w:noProof w:val="0"/>
        </w:rPr>
        <w:t>Assignment</w:t>
      </w:r>
      <w:r w:rsidRPr="001C72B2">
        <w:rPr>
          <w:noProof w:val="0"/>
        </w:rPr>
        <w:t xml:space="preserve"> | </w:t>
      </w:r>
      <w:r w:rsidRPr="001C72B2">
        <w:rPr>
          <w:i/>
          <w:noProof w:val="0"/>
        </w:rPr>
        <w:t xml:space="preserve">StatementBlock </w:t>
      </w:r>
      <w:r w:rsidRPr="001C72B2">
        <w:rPr>
          <w:noProof w:val="0"/>
        </w:rPr>
        <w:t>] [";"]</w:t>
      </w:r>
    </w:p>
    <w:p w14:paraId="62D81544" w14:textId="77777777" w:rsidR="000A2073" w:rsidRPr="001C72B2" w:rsidRDefault="000A2073" w:rsidP="000A2073">
      <w:pPr>
        <w:pStyle w:val="PL"/>
        <w:rPr>
          <w:noProof w:val="0"/>
        </w:rPr>
      </w:pPr>
      <w:r w:rsidRPr="001C72B2">
        <w:rPr>
          <w:noProof w:val="0"/>
        </w:rPr>
        <w:t xml:space="preserve">    }</w:t>
      </w:r>
    </w:p>
    <w:p w14:paraId="16B4C013" w14:textId="77777777" w:rsidR="000A2073" w:rsidRPr="001C72B2" w:rsidRDefault="000A2073" w:rsidP="000A2073">
      <w:pPr>
        <w:pStyle w:val="PL"/>
        <w:rPr>
          <w:rFonts w:cs="Courier New"/>
          <w:noProof w:val="0"/>
          <w:szCs w:val="16"/>
        </w:rPr>
      </w:pPr>
      <w:r w:rsidRPr="001C72B2">
        <w:rPr>
          <w:rFonts w:cs="Courier New"/>
          <w:noProof w:val="0"/>
          <w:szCs w:val="16"/>
        </w:rPr>
        <w:t xml:space="preserve">  "}" </w:t>
      </w:r>
    </w:p>
    <w:p w14:paraId="2F3961BC" w14:textId="77777777" w:rsidR="000A2073" w:rsidRPr="001C72B2" w:rsidRDefault="000A2073" w:rsidP="000A2073">
      <w:pPr>
        <w:pStyle w:val="PL"/>
        <w:rPr>
          <w:rFonts w:cs="Courier New"/>
          <w:noProof w:val="0"/>
          <w:szCs w:val="16"/>
        </w:rPr>
      </w:pPr>
      <w:r w:rsidRPr="001C72B2">
        <w:rPr>
          <w:rFonts w:cs="Courier New"/>
          <w:noProof w:val="0"/>
          <w:szCs w:val="16"/>
        </w:rPr>
        <w:t>]</w:t>
      </w:r>
    </w:p>
    <w:p w14:paraId="4767320D" w14:textId="77777777" w:rsidR="000A2073" w:rsidRPr="001C72B2" w:rsidRDefault="000A2073" w:rsidP="000A2073">
      <w:pPr>
        <w:pStyle w:val="PL"/>
        <w:rPr>
          <w:rFonts w:cs="Courier New"/>
          <w:bCs/>
          <w:noProof w:val="0"/>
          <w:szCs w:val="16"/>
        </w:rPr>
      </w:pPr>
    </w:p>
    <w:p w14:paraId="7186750D" w14:textId="77777777" w:rsidR="000A2073" w:rsidRPr="001C72B2" w:rsidRDefault="000A2073" w:rsidP="000A2073">
      <w:pPr>
        <w:rPr>
          <w:b/>
          <w:bCs/>
          <w:i/>
          <w:iCs/>
        </w:rPr>
      </w:pPr>
      <w:r w:rsidRPr="001C72B2">
        <w:rPr>
          <w:b/>
          <w:bCs/>
          <w:i/>
          <w:iCs/>
        </w:rPr>
        <w:t>Semantic Description</w:t>
      </w:r>
    </w:p>
    <w:p w14:paraId="4E456324" w14:textId="77777777" w:rsidR="000A2073" w:rsidRPr="001C72B2" w:rsidRDefault="000A2073" w:rsidP="000A2073">
      <w:r w:rsidRPr="001C72B2">
        <w:t xml:space="preserve">A class property is a class var member which is referenced like a record field for reading and writing with the dotted notation, but implemented via getter and setter functions that are provided in the definition of the property (allowing value checking/normalization/conversion when setting a value and on-the-fly computation when getting the value). It can be syntactically mixed in a compound var declaration with other variables. </w:t>
      </w:r>
    </w:p>
    <w:p w14:paraId="56F939D0" w14:textId="77777777" w:rsidR="000A2073" w:rsidRPr="001C72B2" w:rsidRDefault="000A2073" w:rsidP="000A2073">
      <w:r w:rsidRPr="001C72B2">
        <w:t>Properties are in many regards similar to member functions, they can be declared with modifiers and visibility and it is allowed to override them in subclasses. When overriding a property, it is allowed to add a getter or setter even if it was not present in the parent class. Such a getter or setter is available only in the overriding class and its subclasses. When overriding a property, if a getter or setter is present in the parent class but not in the overriding class, then the getter or setter from the parent class is inherited by the overriding class.</w:t>
      </w:r>
    </w:p>
    <w:p w14:paraId="322BC352" w14:textId="77777777" w:rsidR="000A2073" w:rsidRPr="001C72B2" w:rsidRDefault="000A2073" w:rsidP="000A2073">
      <w:r w:rsidRPr="001C72B2">
        <w:t>Modifiers can occur either on the property level or in a getter and setter declaration. Modifiers declared on a property level are valid for both the getter and setter.</w:t>
      </w:r>
    </w:p>
    <w:p w14:paraId="53F0E3B3" w14:textId="77777777" w:rsidR="000A2073" w:rsidRPr="001C72B2" w:rsidRDefault="000A2073" w:rsidP="000A2073">
      <w:r w:rsidRPr="001C72B2">
        <w:t>Visibility can be declared on the property declaration level or before the getter and setter declarations inside the property body separately. If no visibility is declared before a getter or setter directly, the visibility of the property declaration is used for it.</w:t>
      </w:r>
    </w:p>
    <w:p w14:paraId="5B5C2BBC" w14:textId="3A389DDE" w:rsidR="000A2073" w:rsidRPr="001C72B2" w:rsidRDefault="000A2073" w:rsidP="000A2073">
      <w:r w:rsidRPr="001C72B2">
        <w:t xml:space="preserve">While most properties are declared with a property body containing either a getter or setter function, it is allowed to declare a property without a body. Such a property is called an automatic property. Automatic properties are similar to member variables, they are always generated with an </w:t>
      </w:r>
      <w:r w:rsidR="00526360" w:rsidRPr="001C72B2">
        <w:t>associated</w:t>
      </w:r>
      <w:r w:rsidRPr="001C72B2">
        <w:t xml:space="preserve"> anonymous member variable and a getter that returns this variable and a setter that assigns a value to this variable. While they are similar to member variables, there are two important differences: automatic properties can be public and it is possible to override them in subclasses. If a class contains an implicit default constructor, this constructor contains a formal parameter for each anonymous member variable associated with an automatic property with the name of the automatic property as the name of the formal parameter.</w:t>
      </w:r>
    </w:p>
    <w:p w14:paraId="7A069FBD" w14:textId="77777777" w:rsidR="000A2073" w:rsidRPr="001C72B2" w:rsidRDefault="000A2073" w:rsidP="000A2073">
      <w:r w:rsidRPr="001C72B2">
        <w:t xml:space="preserve">All getters and setters shall have a body unless they are declared abstract. A body of a getter can be specified in two distinct forms: either in a simple form that contains a single </w:t>
      </w:r>
      <w:r w:rsidRPr="001C72B2">
        <w:rPr>
          <w:i/>
        </w:rPr>
        <w:t>TemplateBody</w:t>
      </w:r>
      <w:r w:rsidRPr="001C72B2">
        <w:t xml:space="preserve"> or in an extended form that consist of a statement block. In case of the simple form, referencing the property on the right hand side of an assignment will return the </w:t>
      </w:r>
      <w:r w:rsidRPr="001C72B2">
        <w:rPr>
          <w:i/>
        </w:rPr>
        <w:t xml:space="preserve">TemplateBody </w:t>
      </w:r>
      <w:r w:rsidRPr="001C72B2">
        <w:t xml:space="preserve">referenced in the getter declaration. When the extended form is referenced on the right hand side of an assignment, the statement block of the getter function will be executed and the value from the </w:t>
      </w:r>
      <w:r w:rsidRPr="001C72B2">
        <w:rPr>
          <w:rFonts w:ascii="Courier New" w:hAnsi="Courier New" w:cs="Courier New"/>
          <w:b/>
        </w:rPr>
        <w:t>return</w:t>
      </w:r>
      <w:r w:rsidRPr="001C72B2">
        <w:t xml:space="preserve"> clause of this block will be returned.</w:t>
      </w:r>
    </w:p>
    <w:p w14:paraId="6B2B0AB2" w14:textId="2EF641B5" w:rsidR="000A2073" w:rsidRPr="001C72B2" w:rsidRDefault="000A2073" w:rsidP="000A2073">
      <w:r w:rsidRPr="001C72B2">
        <w:t xml:space="preserve">A body of a setter can be specified in two distinct forms: either in a simple form that contains a single assignment or in an extended form that consist of a statement block. The setter is executed when the property is referenced on the left hand side of an assignment. Both forms of the setter may reference a special variable </w:t>
      </w:r>
      <w:r w:rsidRPr="001C72B2">
        <w:rPr>
          <w:rFonts w:ascii="Courier New" w:hAnsi="Courier New" w:cs="Courier New"/>
          <w:b/>
        </w:rPr>
        <w:t>value</w:t>
      </w:r>
      <w:r w:rsidRPr="001C72B2">
        <w:t xml:space="preserve">. This variable works as an </w:t>
      </w:r>
      <w:r w:rsidRPr="001C72B2">
        <w:rPr>
          <w:rFonts w:ascii="Courier New" w:hAnsi="Courier New" w:cs="Courier New"/>
          <w:b/>
        </w:rPr>
        <w:t>in</w:t>
      </w:r>
      <w:r w:rsidRPr="001C72B2">
        <w:t xml:space="preserve"> formal parameter of the setter function. It is of the same type as the property itself and when the setter is invoked, the value from the left hand side of the assignment where the property was referenced is passed into it as an actual parameter according to the rules specified in </w:t>
      </w:r>
      <w:r w:rsidR="00526360" w:rsidRPr="001C72B2">
        <w:t>clause</w:t>
      </w:r>
      <w:r w:rsidRPr="001C72B2">
        <w:t xml:space="preserve"> 5.4.2 of</w:t>
      </w:r>
      <w:r w:rsidR="0071406F" w:rsidRPr="001C72B2">
        <w:t xml:space="preserve"> [</w:t>
      </w:r>
      <w:r w:rsidR="0071406F" w:rsidRPr="001C72B2">
        <w:fldChar w:fldCharType="begin"/>
      </w:r>
      <w:r w:rsidR="0071406F" w:rsidRPr="001C72B2">
        <w:instrText xml:space="preserve">REF REF_ES201873_1 \h </w:instrText>
      </w:r>
      <w:r w:rsidR="0071406F" w:rsidRPr="001C72B2">
        <w:fldChar w:fldCharType="separate"/>
      </w:r>
      <w:r w:rsidR="0071406F" w:rsidRPr="001C72B2">
        <w:t>1</w:t>
      </w:r>
      <w:r w:rsidR="0071406F" w:rsidRPr="001C72B2">
        <w:fldChar w:fldCharType="end"/>
      </w:r>
      <w:r w:rsidR="0071406F" w:rsidRPr="001C72B2">
        <w:t>]</w:t>
      </w:r>
      <w:r w:rsidRPr="001C72B2">
        <w:t xml:space="preserve">. The </w:t>
      </w:r>
      <w:r w:rsidRPr="001C72B2">
        <w:rPr>
          <w:rFonts w:ascii="Courier New" w:hAnsi="Courier New" w:cs="Courier New"/>
          <w:b/>
        </w:rPr>
        <w:t>value</w:t>
      </w:r>
      <w:r w:rsidRPr="001C72B2">
        <w:t xml:space="preserve"> variable of the setter function has the same template modifiers as the property itself.</w:t>
      </w:r>
    </w:p>
    <w:p w14:paraId="6D464460" w14:textId="77777777" w:rsidR="000A2073" w:rsidRPr="001C72B2" w:rsidRDefault="000A2073" w:rsidP="000A2073">
      <w:r w:rsidRPr="001C72B2">
        <w:t>Properties that contain a setter (including automatic properties that have an implicit setter) may be optionally declared with an initial value. The initial value follows the identifier of the property and is preceded by an assign symbol. The initial value is automatically passed to the setter when an instance of the defining class is created. This automatic invocation takes place after execution of a constructor of the parent class and before execution of  the constructor of the defining class. Properties are automatically initialized in the declaration order.</w:t>
      </w:r>
    </w:p>
    <w:p w14:paraId="3BB9FE80" w14:textId="77777777" w:rsidR="000A2073" w:rsidRPr="001C72B2" w:rsidRDefault="000A2073" w:rsidP="000A2073">
      <w:pPr>
        <w:keepNext/>
        <w:rPr>
          <w:b/>
          <w:i/>
        </w:rPr>
      </w:pPr>
      <w:r w:rsidRPr="001C72B2">
        <w:rPr>
          <w:b/>
          <w:i/>
        </w:rPr>
        <w:t>Restrictions</w:t>
      </w:r>
    </w:p>
    <w:p w14:paraId="6965566E" w14:textId="77777777" w:rsidR="000A2073" w:rsidRPr="001C72B2" w:rsidRDefault="000A2073" w:rsidP="00557982">
      <w:pPr>
        <w:pStyle w:val="BL"/>
        <w:numPr>
          <w:ilvl w:val="0"/>
          <w:numId w:val="56"/>
        </w:numPr>
      </w:pPr>
      <w:r w:rsidRPr="001C72B2">
        <w:t>With the exception of a special case of automatic properties, a property shall always have a getter or a setter or both of them. An empty property body is not allowed.</w:t>
      </w:r>
    </w:p>
    <w:p w14:paraId="6FB1A34F" w14:textId="1565922B" w:rsidR="000A2073" w:rsidRPr="001C72B2" w:rsidRDefault="000A2073" w:rsidP="000A2073">
      <w:pPr>
        <w:pStyle w:val="BL"/>
      </w:pPr>
      <w:r w:rsidRPr="001C72B2">
        <w:lastRenderedPageBreak/>
        <w:t xml:space="preserve">The </w:t>
      </w:r>
      <w:r w:rsidRPr="001C72B2">
        <w:rPr>
          <w:i/>
        </w:rPr>
        <w:t xml:space="preserve">TemplateBody </w:t>
      </w:r>
      <w:r w:rsidRPr="001C72B2">
        <w:t xml:space="preserve">in the simplified form of the getter function and in the return clause of the common form of the getter function shall be compatible with the property type according to the rules specified in </w:t>
      </w:r>
      <w:r w:rsidR="00526360" w:rsidRPr="001C72B2">
        <w:t>clause</w:t>
      </w:r>
      <w:r w:rsidRPr="001C72B2">
        <w:t xml:space="preserve"> 6.3 of</w:t>
      </w:r>
      <w:r w:rsidR="0071406F" w:rsidRPr="001C72B2">
        <w:t xml:space="preserve"> [</w:t>
      </w:r>
      <w:r w:rsidR="0071406F" w:rsidRPr="001C72B2">
        <w:fldChar w:fldCharType="begin"/>
      </w:r>
      <w:r w:rsidR="0071406F" w:rsidRPr="001C72B2">
        <w:instrText xml:space="preserve">REF REF_ES201873_1 \h </w:instrText>
      </w:r>
      <w:r w:rsidR="0071406F" w:rsidRPr="001C72B2">
        <w:fldChar w:fldCharType="separate"/>
      </w:r>
      <w:r w:rsidR="0071406F" w:rsidRPr="001C72B2">
        <w:t>1</w:t>
      </w:r>
      <w:r w:rsidR="0071406F" w:rsidRPr="001C72B2">
        <w:fldChar w:fldCharType="end"/>
      </w:r>
      <w:r w:rsidR="0071406F" w:rsidRPr="001C72B2">
        <w:t>]</w:t>
      </w:r>
      <w:r w:rsidRPr="001C72B2">
        <w:t xml:space="preserve">. If the property has no </w:t>
      </w:r>
      <w:r w:rsidRPr="001C72B2">
        <w:rPr>
          <w:i/>
        </w:rPr>
        <w:t>TemplateModifier</w:t>
      </w:r>
      <w:r w:rsidRPr="001C72B2">
        <w:t xml:space="preserve">, the </w:t>
      </w:r>
      <w:r w:rsidRPr="001C72B2">
        <w:rPr>
          <w:i/>
        </w:rPr>
        <w:t>TemplateBody</w:t>
      </w:r>
      <w:r w:rsidRPr="001C72B2">
        <w:t xml:space="preserve"> shall contain a value. Otherwise, it might contain a template that fulfils the restrictions set by the </w:t>
      </w:r>
      <w:r w:rsidRPr="001C72B2">
        <w:rPr>
          <w:i/>
        </w:rPr>
        <w:t>TemplateModifier</w:t>
      </w:r>
      <w:r w:rsidRPr="001C72B2">
        <w:t xml:space="preserve"> that are specified in </w:t>
      </w:r>
      <w:r w:rsidR="00526360" w:rsidRPr="001C72B2">
        <w:t>clause</w:t>
      </w:r>
      <w:r w:rsidRPr="001C72B2">
        <w:t xml:space="preserve"> 15.8 of</w:t>
      </w:r>
      <w:r w:rsidR="0071406F" w:rsidRPr="001C72B2">
        <w:t xml:space="preserve"> [</w:t>
      </w:r>
      <w:r w:rsidR="0071406F" w:rsidRPr="001C72B2">
        <w:fldChar w:fldCharType="begin"/>
      </w:r>
      <w:r w:rsidR="0071406F" w:rsidRPr="001C72B2">
        <w:instrText xml:space="preserve">REF REF_ES201873_1 \h </w:instrText>
      </w:r>
      <w:r w:rsidR="0071406F" w:rsidRPr="001C72B2">
        <w:fldChar w:fldCharType="separate"/>
      </w:r>
      <w:r w:rsidR="0071406F" w:rsidRPr="001C72B2">
        <w:t>1</w:t>
      </w:r>
      <w:r w:rsidR="0071406F" w:rsidRPr="001C72B2">
        <w:fldChar w:fldCharType="end"/>
      </w:r>
      <w:r w:rsidR="0071406F" w:rsidRPr="001C72B2">
        <w:t>]</w:t>
      </w:r>
      <w:r w:rsidRPr="001C72B2">
        <w:t>.</w:t>
      </w:r>
    </w:p>
    <w:p w14:paraId="0CD2F661" w14:textId="2390F052" w:rsidR="000A2073" w:rsidRPr="001C72B2" w:rsidRDefault="000A2073" w:rsidP="000A2073">
      <w:pPr>
        <w:pStyle w:val="BL"/>
      </w:pPr>
      <w:r w:rsidRPr="001C72B2">
        <w:t xml:space="preserve">When passing a value to the value variable of the setter function, the rules specified in </w:t>
      </w:r>
      <w:r w:rsidR="00526360" w:rsidRPr="001C72B2">
        <w:t>clause</w:t>
      </w:r>
      <w:r w:rsidRPr="001C72B2">
        <w:t xml:space="preserve"> 5.4.2 of </w:t>
      </w:r>
      <w:r w:rsidR="0071406F" w:rsidRPr="001C72B2">
        <w:t>[</w:t>
      </w:r>
      <w:r w:rsidR="0071406F" w:rsidRPr="001C72B2">
        <w:fldChar w:fldCharType="begin"/>
      </w:r>
      <w:r w:rsidR="0071406F" w:rsidRPr="001C72B2">
        <w:instrText xml:space="preserve">REF REF_ES201873_1 \h </w:instrText>
      </w:r>
      <w:r w:rsidR="0071406F" w:rsidRPr="001C72B2">
        <w:fldChar w:fldCharType="separate"/>
      </w:r>
      <w:r w:rsidR="0071406F" w:rsidRPr="001C72B2">
        <w:t>1</w:t>
      </w:r>
      <w:r w:rsidR="0071406F" w:rsidRPr="001C72B2">
        <w:fldChar w:fldCharType="end"/>
      </w:r>
      <w:r w:rsidR="0071406F" w:rsidRPr="001C72B2">
        <w:t>]</w:t>
      </w:r>
      <w:r w:rsidRPr="001C72B2">
        <w:t xml:space="preserve"> shall apply.</w:t>
      </w:r>
    </w:p>
    <w:p w14:paraId="14429147" w14:textId="26FDEB23" w:rsidR="000A2073" w:rsidRPr="001C72B2" w:rsidRDefault="000A2073" w:rsidP="000A2073">
      <w:pPr>
        <w:pStyle w:val="BL"/>
      </w:pPr>
      <w:r w:rsidRPr="001C72B2">
        <w:t xml:space="preserve">If a property or its getter or setter contain the </w:t>
      </w:r>
      <w:r w:rsidRPr="001C72B2">
        <w:rPr>
          <w:rFonts w:ascii="Courier New" w:hAnsi="Courier New" w:cs="Courier New"/>
          <w:b/>
        </w:rPr>
        <w:t>@deterministic</w:t>
      </w:r>
      <w:r w:rsidRPr="001C72B2">
        <w:t xml:space="preserve"> modifier, rules for derministic functions specified in </w:t>
      </w:r>
      <w:r w:rsidR="00526360" w:rsidRPr="001C72B2">
        <w:t>clause</w:t>
      </w:r>
      <w:r w:rsidRPr="001C72B2">
        <w:t xml:space="preserve"> 16.1.0 of </w:t>
      </w:r>
      <w:r w:rsidR="0071406F" w:rsidRPr="001C72B2">
        <w:t>[</w:t>
      </w:r>
      <w:r w:rsidR="0071406F" w:rsidRPr="001C72B2">
        <w:fldChar w:fldCharType="begin"/>
      </w:r>
      <w:r w:rsidR="0071406F" w:rsidRPr="001C72B2">
        <w:instrText xml:space="preserve">REF REF_ES201873_1 \h </w:instrText>
      </w:r>
      <w:r w:rsidR="0071406F" w:rsidRPr="001C72B2">
        <w:fldChar w:fldCharType="separate"/>
      </w:r>
      <w:r w:rsidR="0071406F" w:rsidRPr="001C72B2">
        <w:t>1</w:t>
      </w:r>
      <w:r w:rsidR="0071406F" w:rsidRPr="001C72B2">
        <w:fldChar w:fldCharType="end"/>
      </w:r>
      <w:r w:rsidR="0071406F" w:rsidRPr="001C72B2">
        <w:t>]</w:t>
      </w:r>
      <w:r w:rsidRPr="001C72B2">
        <w:t xml:space="preserve"> shall apply to the body of the concerned getter or setter.</w:t>
      </w:r>
    </w:p>
    <w:p w14:paraId="58CC0072" w14:textId="77777777" w:rsidR="000A2073" w:rsidRPr="001C72B2" w:rsidRDefault="000A2073" w:rsidP="000A2073">
      <w:pPr>
        <w:pStyle w:val="BL"/>
      </w:pPr>
      <w:r w:rsidRPr="001C72B2">
        <w:t>An error shall be produced when a property that has no getter is referenced on the right hand side of an assignment.</w:t>
      </w:r>
    </w:p>
    <w:p w14:paraId="253A0356" w14:textId="2D77BFEA" w:rsidR="000A2073" w:rsidRPr="001C72B2" w:rsidRDefault="000A2073" w:rsidP="000A2073">
      <w:pPr>
        <w:pStyle w:val="BL"/>
      </w:pPr>
      <w:r w:rsidRPr="001C72B2">
        <w:t xml:space="preserve">An error shall be produced when a property that has no setter is referenced on the left hand side of an </w:t>
      </w:r>
      <w:r w:rsidR="00526360" w:rsidRPr="001C72B2">
        <w:t>assignment</w:t>
      </w:r>
      <w:r w:rsidRPr="001C72B2">
        <w:t>.</w:t>
      </w:r>
    </w:p>
    <w:p w14:paraId="3D9EBFA0" w14:textId="77777777" w:rsidR="000A2073" w:rsidRPr="001C72B2" w:rsidRDefault="000A2073" w:rsidP="000A2073">
      <w:pPr>
        <w:pStyle w:val="BL"/>
      </w:pPr>
      <w:r w:rsidRPr="001C72B2">
        <w:t xml:space="preserve">An error shall be produced if execution of the extended form of a getter is terminated by reaching the end of the statement block without executing a </w:t>
      </w:r>
      <w:r w:rsidRPr="001C72B2">
        <w:rPr>
          <w:rFonts w:ascii="Courier New" w:hAnsi="Courier New" w:cs="Courier New"/>
          <w:b/>
        </w:rPr>
        <w:t>return</w:t>
      </w:r>
      <w:r w:rsidRPr="001C72B2">
        <w:t xml:space="preserve"> statement or a statement that terminates component execution (such as </w:t>
      </w:r>
      <w:r w:rsidRPr="001C72B2">
        <w:rPr>
          <w:rFonts w:ascii="Courier New" w:hAnsi="Courier New" w:cs="Courier New"/>
          <w:b/>
        </w:rPr>
        <w:t>stop</w:t>
      </w:r>
      <w:r w:rsidRPr="001C72B2">
        <w:t xml:space="preserve"> or </w:t>
      </w:r>
      <w:r w:rsidRPr="001C72B2">
        <w:rPr>
          <w:rFonts w:ascii="Courier New" w:hAnsi="Courier New" w:cs="Courier New"/>
          <w:b/>
        </w:rPr>
        <w:t>testcase.stop</w:t>
      </w:r>
      <w:r w:rsidRPr="001C72B2">
        <w:t>).</w:t>
      </w:r>
    </w:p>
    <w:p w14:paraId="0E2A3E9C" w14:textId="030C6964" w:rsidR="000A2073" w:rsidRPr="001C72B2" w:rsidRDefault="000A2073" w:rsidP="000A2073">
      <w:pPr>
        <w:pStyle w:val="BL"/>
      </w:pPr>
      <w:r w:rsidRPr="001C72B2">
        <w:t xml:space="preserve">The initial value of a property shall be compatible with the property type. If the property has no </w:t>
      </w:r>
      <w:r w:rsidRPr="001C72B2">
        <w:rPr>
          <w:i/>
        </w:rPr>
        <w:t>TemplateModifier</w:t>
      </w:r>
      <w:r w:rsidRPr="001C72B2">
        <w:t xml:space="preserve">, the initial value shall resolve into a value. Otherwise, it might resolve into a template that fulfills the restrictions set by the </w:t>
      </w:r>
      <w:r w:rsidRPr="001C72B2">
        <w:rPr>
          <w:i/>
        </w:rPr>
        <w:t>TemplateModifier</w:t>
      </w:r>
      <w:r w:rsidRPr="001C72B2">
        <w:t xml:space="preserve"> of the property. These restrictions are specified in </w:t>
      </w:r>
      <w:r w:rsidR="00526360" w:rsidRPr="001C72B2">
        <w:t>clause</w:t>
      </w:r>
      <w:r w:rsidR="0071406F" w:rsidRPr="001C72B2">
        <w:t> </w:t>
      </w:r>
      <w:r w:rsidRPr="001C72B2">
        <w:t>15.8 of</w:t>
      </w:r>
      <w:r w:rsidR="0071406F" w:rsidRPr="001C72B2">
        <w:t xml:space="preserve"> [</w:t>
      </w:r>
      <w:r w:rsidR="0071406F" w:rsidRPr="001C72B2">
        <w:fldChar w:fldCharType="begin"/>
      </w:r>
      <w:r w:rsidR="0071406F" w:rsidRPr="001C72B2">
        <w:instrText xml:space="preserve">REF REF_ES201873_1 \h </w:instrText>
      </w:r>
      <w:r w:rsidR="0071406F" w:rsidRPr="001C72B2">
        <w:fldChar w:fldCharType="separate"/>
      </w:r>
      <w:r w:rsidR="0071406F" w:rsidRPr="001C72B2">
        <w:t>1</w:t>
      </w:r>
      <w:r w:rsidR="0071406F" w:rsidRPr="001C72B2">
        <w:fldChar w:fldCharType="end"/>
      </w:r>
      <w:r w:rsidR="0071406F" w:rsidRPr="001C72B2">
        <w:t>]</w:t>
      </w:r>
      <w:r w:rsidRPr="001C72B2">
        <w:t>.</w:t>
      </w:r>
    </w:p>
    <w:p w14:paraId="05B0A637" w14:textId="77777777" w:rsidR="000A2073" w:rsidRPr="001C72B2" w:rsidRDefault="000A2073" w:rsidP="000A2073">
      <w:pPr>
        <w:pStyle w:val="BL"/>
      </w:pPr>
      <w:r w:rsidRPr="001C72B2">
        <w:t xml:space="preserve">Abstract properties shall always contain a property body. Getters and setters declared inside an abstract property shall have no body. If the </w:t>
      </w:r>
      <w:r w:rsidRPr="001C72B2">
        <w:rPr>
          <w:rFonts w:ascii="Courier New" w:hAnsi="Courier New" w:cs="Courier New"/>
          <w:b/>
        </w:rPr>
        <w:t>@abstract</w:t>
      </w:r>
      <w:r w:rsidRPr="001C72B2">
        <w:t xml:space="preserve"> modifier is attached to a getter or setter, the getter or setter shall have no body.</w:t>
      </w:r>
    </w:p>
    <w:p w14:paraId="64E540A7" w14:textId="77777777" w:rsidR="000A2073" w:rsidRPr="001C72B2" w:rsidRDefault="000A2073" w:rsidP="000A2073">
      <w:pPr>
        <w:pStyle w:val="BL"/>
      </w:pPr>
      <w:r w:rsidRPr="001C72B2">
        <w:t>An error shall be produced if an index or dot notation is applied to a property referenced on the left hand side of an assignment.</w:t>
      </w:r>
    </w:p>
    <w:p w14:paraId="535E5EFD" w14:textId="77777777" w:rsidR="000A2073" w:rsidRPr="001C72B2" w:rsidRDefault="000A2073" w:rsidP="000A2073">
      <w:pPr>
        <w:pStyle w:val="EX"/>
        <w:keepNext/>
      </w:pPr>
      <w:r w:rsidRPr="001C72B2">
        <w:t>EXAMPLE:</w:t>
      </w:r>
    </w:p>
    <w:p w14:paraId="666EE421" w14:textId="77777777" w:rsidR="000A2073" w:rsidRPr="001C72B2" w:rsidRDefault="000A2073" w:rsidP="000A2073">
      <w:pPr>
        <w:pStyle w:val="PL"/>
        <w:keepNext/>
        <w:rPr>
          <w:rFonts w:cs="Courier New"/>
          <w:noProof w:val="0"/>
          <w:szCs w:val="16"/>
        </w:rPr>
      </w:pPr>
      <w:r w:rsidRPr="001C72B2">
        <w:rPr>
          <w:rFonts w:cs="Courier New"/>
          <w:b/>
          <w:noProof w:val="0"/>
          <w:szCs w:val="16"/>
        </w:rPr>
        <w:t>type class</w:t>
      </w:r>
      <w:r w:rsidRPr="001C72B2">
        <w:rPr>
          <w:rFonts w:cs="Courier New"/>
          <w:noProof w:val="0"/>
          <w:szCs w:val="16"/>
        </w:rPr>
        <w:t xml:space="preserve"> Rectangle {</w:t>
      </w:r>
    </w:p>
    <w:p w14:paraId="4732A61F" w14:textId="77777777" w:rsidR="000A2073" w:rsidRPr="001C72B2" w:rsidRDefault="000A2073" w:rsidP="000A2073">
      <w:pPr>
        <w:pStyle w:val="PL"/>
        <w:keepNext/>
        <w:rPr>
          <w:rFonts w:cs="Courier New"/>
          <w:noProof w:val="0"/>
          <w:szCs w:val="16"/>
        </w:rPr>
      </w:pPr>
      <w:r w:rsidRPr="001C72B2">
        <w:rPr>
          <w:rFonts w:cs="Courier New"/>
          <w:noProof w:val="0"/>
          <w:szCs w:val="16"/>
        </w:rPr>
        <w:t xml:space="preserve">  </w:t>
      </w:r>
      <w:r w:rsidRPr="001C72B2">
        <w:rPr>
          <w:rFonts w:cs="Courier New"/>
          <w:b/>
          <w:noProof w:val="0"/>
          <w:szCs w:val="16"/>
        </w:rPr>
        <w:t>private var integer</w:t>
      </w:r>
      <w:r w:rsidRPr="001C72B2">
        <w:rPr>
          <w:rFonts w:cs="Courier New"/>
          <w:noProof w:val="0"/>
          <w:szCs w:val="16"/>
        </w:rPr>
        <w:t xml:space="preserve"> heightVal;</w:t>
      </w:r>
    </w:p>
    <w:p w14:paraId="7D1BCED2" w14:textId="77777777" w:rsidR="000A2073" w:rsidRPr="001C72B2" w:rsidRDefault="000A2073" w:rsidP="000A2073">
      <w:pPr>
        <w:pStyle w:val="PL"/>
        <w:keepNext/>
        <w:rPr>
          <w:rFonts w:cs="Courier New"/>
          <w:noProof w:val="0"/>
          <w:szCs w:val="16"/>
        </w:rPr>
      </w:pPr>
      <w:r w:rsidRPr="001C72B2">
        <w:rPr>
          <w:rFonts w:cs="Courier New"/>
          <w:noProof w:val="0"/>
          <w:szCs w:val="16"/>
        </w:rPr>
        <w:t xml:space="preserve">  </w:t>
      </w:r>
      <w:r w:rsidRPr="001C72B2">
        <w:rPr>
          <w:rFonts w:cs="Courier New"/>
          <w:b/>
          <w:noProof w:val="0"/>
          <w:szCs w:val="16"/>
        </w:rPr>
        <w:t>public @property integer</w:t>
      </w:r>
      <w:r w:rsidRPr="001C72B2">
        <w:rPr>
          <w:rFonts w:cs="Courier New"/>
          <w:noProof w:val="0"/>
          <w:szCs w:val="16"/>
        </w:rPr>
        <w:t xml:space="preserve"> width; // automatic property width</w:t>
      </w:r>
    </w:p>
    <w:p w14:paraId="2EDA4D25" w14:textId="77777777" w:rsidR="000A2073" w:rsidRPr="001C72B2" w:rsidRDefault="000A2073" w:rsidP="000A2073">
      <w:pPr>
        <w:pStyle w:val="PL"/>
        <w:keepNext/>
        <w:rPr>
          <w:rFonts w:cs="Courier New"/>
          <w:noProof w:val="0"/>
          <w:szCs w:val="16"/>
        </w:rPr>
      </w:pPr>
      <w:r w:rsidRPr="001C72B2">
        <w:rPr>
          <w:rFonts w:cs="Courier New"/>
          <w:noProof w:val="0"/>
          <w:szCs w:val="16"/>
        </w:rPr>
        <w:t xml:space="preserve">  </w:t>
      </w:r>
      <w:r w:rsidRPr="001C72B2">
        <w:rPr>
          <w:rFonts w:cs="Courier New"/>
          <w:b/>
          <w:noProof w:val="0"/>
          <w:szCs w:val="16"/>
        </w:rPr>
        <w:t>public @property integer</w:t>
      </w:r>
      <w:r w:rsidRPr="001C72B2">
        <w:rPr>
          <w:rFonts w:cs="Courier New"/>
          <w:noProof w:val="0"/>
          <w:szCs w:val="16"/>
        </w:rPr>
        <w:t xml:space="preserve"> height { // property with a getter and setter</w:t>
      </w:r>
    </w:p>
    <w:p w14:paraId="07CE4BDA" w14:textId="77777777" w:rsidR="000A2073" w:rsidRPr="001C72B2" w:rsidRDefault="000A2073" w:rsidP="000A2073">
      <w:pPr>
        <w:pStyle w:val="PL"/>
        <w:keepNext/>
        <w:rPr>
          <w:rFonts w:cs="Courier New"/>
          <w:noProof w:val="0"/>
          <w:szCs w:val="16"/>
        </w:rPr>
      </w:pPr>
      <w:r w:rsidRPr="001C72B2">
        <w:rPr>
          <w:rFonts w:cs="Courier New"/>
          <w:noProof w:val="0"/>
          <w:szCs w:val="16"/>
        </w:rPr>
        <w:t xml:space="preserve">    </w:t>
      </w:r>
      <w:r w:rsidRPr="001C72B2">
        <w:rPr>
          <w:rFonts w:cs="Courier New"/>
          <w:b/>
          <w:noProof w:val="0"/>
          <w:szCs w:val="16"/>
        </w:rPr>
        <w:t>@get</w:t>
      </w:r>
      <w:r w:rsidRPr="001C72B2">
        <w:rPr>
          <w:rFonts w:cs="Courier New"/>
          <w:noProof w:val="0"/>
          <w:szCs w:val="16"/>
        </w:rPr>
        <w:t xml:space="preserve"> =&gt; heightVal; // simple form of a getter</w:t>
      </w:r>
    </w:p>
    <w:p w14:paraId="1040A1A5" w14:textId="77777777" w:rsidR="000A2073" w:rsidRPr="001C72B2" w:rsidRDefault="000A2073" w:rsidP="000A2073">
      <w:pPr>
        <w:pStyle w:val="PL"/>
        <w:keepNext/>
        <w:rPr>
          <w:rFonts w:cs="Courier New"/>
          <w:noProof w:val="0"/>
          <w:szCs w:val="16"/>
        </w:rPr>
      </w:pPr>
      <w:r w:rsidRPr="001C72B2">
        <w:rPr>
          <w:rFonts w:cs="Courier New"/>
          <w:noProof w:val="0"/>
          <w:szCs w:val="16"/>
        </w:rPr>
        <w:t xml:space="preserve">    </w:t>
      </w:r>
      <w:r w:rsidRPr="001C72B2">
        <w:rPr>
          <w:rFonts w:cs="Courier New"/>
          <w:b/>
          <w:noProof w:val="0"/>
          <w:szCs w:val="16"/>
        </w:rPr>
        <w:t>@set</w:t>
      </w:r>
      <w:r w:rsidRPr="001C72B2">
        <w:rPr>
          <w:rFonts w:cs="Courier New"/>
          <w:noProof w:val="0"/>
          <w:szCs w:val="16"/>
        </w:rPr>
        <w:t xml:space="preserve"> { // extended form of a setter</w:t>
      </w:r>
    </w:p>
    <w:p w14:paraId="1A85FA4E" w14:textId="77777777" w:rsidR="000A2073" w:rsidRPr="001C72B2" w:rsidRDefault="000A2073" w:rsidP="000A2073">
      <w:pPr>
        <w:pStyle w:val="PL"/>
        <w:keepNext/>
        <w:rPr>
          <w:rFonts w:cs="Courier New"/>
          <w:noProof w:val="0"/>
          <w:szCs w:val="16"/>
        </w:rPr>
      </w:pPr>
      <w:r w:rsidRPr="001C72B2">
        <w:rPr>
          <w:rFonts w:cs="Courier New"/>
          <w:noProof w:val="0"/>
          <w:szCs w:val="16"/>
        </w:rPr>
        <w:t xml:space="preserve">       if (</w:t>
      </w:r>
      <w:r w:rsidRPr="001C72B2">
        <w:rPr>
          <w:rFonts w:cs="Courier New"/>
          <w:b/>
          <w:noProof w:val="0"/>
          <w:szCs w:val="16"/>
        </w:rPr>
        <w:t>value</w:t>
      </w:r>
      <w:r w:rsidRPr="001C72B2">
        <w:rPr>
          <w:rFonts w:cs="Courier New"/>
          <w:noProof w:val="0"/>
          <w:szCs w:val="16"/>
        </w:rPr>
        <w:t xml:space="preserve"> &gt; 0) { // simple data integrity check</w:t>
      </w:r>
    </w:p>
    <w:p w14:paraId="20E04121" w14:textId="77777777" w:rsidR="000A2073" w:rsidRPr="001C72B2" w:rsidRDefault="000A2073" w:rsidP="000A2073">
      <w:pPr>
        <w:pStyle w:val="PL"/>
        <w:keepNext/>
        <w:rPr>
          <w:rFonts w:cs="Courier New"/>
          <w:noProof w:val="0"/>
          <w:szCs w:val="16"/>
        </w:rPr>
      </w:pPr>
      <w:r w:rsidRPr="001C72B2">
        <w:rPr>
          <w:rFonts w:cs="Courier New"/>
          <w:noProof w:val="0"/>
          <w:szCs w:val="16"/>
        </w:rPr>
        <w:t xml:space="preserve">         heightVal := </w:t>
      </w:r>
      <w:r w:rsidRPr="001C72B2">
        <w:rPr>
          <w:rFonts w:cs="Courier New"/>
          <w:b/>
          <w:noProof w:val="0"/>
          <w:szCs w:val="16"/>
        </w:rPr>
        <w:t>value</w:t>
      </w:r>
      <w:r w:rsidRPr="001C72B2">
        <w:rPr>
          <w:rFonts w:cs="Courier New"/>
          <w:noProof w:val="0"/>
          <w:szCs w:val="16"/>
        </w:rPr>
        <w:t xml:space="preserve">; </w:t>
      </w:r>
    </w:p>
    <w:p w14:paraId="562F4AB5" w14:textId="77777777" w:rsidR="000A2073" w:rsidRPr="001C72B2" w:rsidRDefault="000A2073" w:rsidP="000A2073">
      <w:pPr>
        <w:pStyle w:val="PL"/>
        <w:keepNext/>
        <w:rPr>
          <w:rFonts w:cs="Courier New"/>
          <w:noProof w:val="0"/>
          <w:szCs w:val="16"/>
        </w:rPr>
      </w:pPr>
      <w:r w:rsidRPr="001C72B2">
        <w:rPr>
          <w:rFonts w:cs="Courier New"/>
          <w:noProof w:val="0"/>
          <w:szCs w:val="16"/>
        </w:rPr>
        <w:t xml:space="preserve">       }</w:t>
      </w:r>
    </w:p>
    <w:p w14:paraId="6F51D2AD" w14:textId="77777777" w:rsidR="000A2073" w:rsidRPr="001C72B2" w:rsidRDefault="000A2073" w:rsidP="000A2073">
      <w:pPr>
        <w:pStyle w:val="PL"/>
        <w:keepNext/>
        <w:rPr>
          <w:rFonts w:cs="Courier New"/>
          <w:noProof w:val="0"/>
          <w:szCs w:val="16"/>
        </w:rPr>
      </w:pPr>
      <w:r w:rsidRPr="001C72B2">
        <w:rPr>
          <w:rFonts w:cs="Courier New"/>
          <w:noProof w:val="0"/>
          <w:szCs w:val="16"/>
        </w:rPr>
        <w:t xml:space="preserve">    }</w:t>
      </w:r>
    </w:p>
    <w:p w14:paraId="310C1748" w14:textId="77777777" w:rsidR="000A2073" w:rsidRPr="001C72B2" w:rsidRDefault="000A2073" w:rsidP="000A2073">
      <w:pPr>
        <w:pStyle w:val="PL"/>
        <w:keepNext/>
        <w:rPr>
          <w:rFonts w:cs="Courier New"/>
          <w:noProof w:val="0"/>
          <w:szCs w:val="16"/>
        </w:rPr>
      </w:pPr>
      <w:r w:rsidRPr="001C72B2">
        <w:rPr>
          <w:rFonts w:cs="Courier New"/>
          <w:noProof w:val="0"/>
          <w:szCs w:val="16"/>
        </w:rPr>
        <w:t xml:space="preserve">  }</w:t>
      </w:r>
    </w:p>
    <w:p w14:paraId="37E5F64E" w14:textId="77777777" w:rsidR="000A2073" w:rsidRPr="001C72B2" w:rsidRDefault="000A2073" w:rsidP="000A2073">
      <w:pPr>
        <w:pStyle w:val="PL"/>
        <w:keepNext/>
        <w:rPr>
          <w:rFonts w:cs="Courier New"/>
          <w:noProof w:val="0"/>
          <w:szCs w:val="16"/>
        </w:rPr>
      </w:pPr>
      <w:r w:rsidRPr="001C72B2">
        <w:rPr>
          <w:rFonts w:cs="Courier New"/>
          <w:noProof w:val="0"/>
          <w:szCs w:val="16"/>
        </w:rPr>
        <w:t xml:space="preserve">  </w:t>
      </w:r>
      <w:r w:rsidRPr="001C72B2">
        <w:rPr>
          <w:rFonts w:cs="Courier New"/>
          <w:b/>
          <w:noProof w:val="0"/>
          <w:szCs w:val="16"/>
        </w:rPr>
        <w:t>public @property integer</w:t>
      </w:r>
      <w:r w:rsidRPr="001C72B2">
        <w:rPr>
          <w:rFonts w:cs="Courier New"/>
          <w:noProof w:val="0"/>
          <w:szCs w:val="16"/>
        </w:rPr>
        <w:t xml:space="preserve"> perimeter { </w:t>
      </w:r>
    </w:p>
    <w:p w14:paraId="0C26DD50" w14:textId="77777777" w:rsidR="000A2073" w:rsidRPr="001C72B2" w:rsidRDefault="000A2073" w:rsidP="000A2073">
      <w:pPr>
        <w:pStyle w:val="PL"/>
        <w:keepNext/>
        <w:rPr>
          <w:rFonts w:cs="Courier New"/>
          <w:noProof w:val="0"/>
          <w:szCs w:val="16"/>
        </w:rPr>
      </w:pPr>
      <w:r w:rsidRPr="001C72B2">
        <w:rPr>
          <w:rFonts w:cs="Courier New"/>
          <w:noProof w:val="0"/>
          <w:szCs w:val="16"/>
        </w:rPr>
        <w:t xml:space="preserve">    </w:t>
      </w:r>
      <w:r w:rsidRPr="001C72B2">
        <w:rPr>
          <w:rFonts w:cs="Courier New"/>
          <w:b/>
          <w:noProof w:val="0"/>
          <w:szCs w:val="16"/>
        </w:rPr>
        <w:t>@get</w:t>
      </w:r>
      <w:r w:rsidRPr="001C72B2">
        <w:rPr>
          <w:rFonts w:cs="Courier New"/>
          <w:noProof w:val="0"/>
          <w:szCs w:val="16"/>
        </w:rPr>
        <w:t xml:space="preserve"> { // extended form of a getter</w:t>
      </w:r>
    </w:p>
    <w:p w14:paraId="4A050AC5" w14:textId="77777777" w:rsidR="000A2073" w:rsidRPr="001C72B2" w:rsidRDefault="000A2073" w:rsidP="000A2073">
      <w:pPr>
        <w:pStyle w:val="PL"/>
        <w:keepNext/>
        <w:rPr>
          <w:rFonts w:cs="Courier New"/>
          <w:noProof w:val="0"/>
          <w:szCs w:val="16"/>
        </w:rPr>
      </w:pPr>
      <w:r w:rsidRPr="001C72B2">
        <w:rPr>
          <w:rFonts w:cs="Courier New"/>
          <w:noProof w:val="0"/>
          <w:szCs w:val="16"/>
        </w:rPr>
        <w:t xml:space="preserve">      </w:t>
      </w:r>
      <w:r w:rsidRPr="001C72B2">
        <w:rPr>
          <w:rFonts w:cs="Courier New"/>
          <w:b/>
          <w:noProof w:val="0"/>
          <w:szCs w:val="16"/>
        </w:rPr>
        <w:t>return</w:t>
      </w:r>
      <w:r w:rsidRPr="001C72B2">
        <w:rPr>
          <w:rFonts w:cs="Courier New"/>
          <w:noProof w:val="0"/>
          <w:szCs w:val="16"/>
        </w:rPr>
        <w:t xml:space="preserve"> 2 * (width + height); </w:t>
      </w:r>
    </w:p>
    <w:p w14:paraId="3E7B170F" w14:textId="77777777" w:rsidR="000A2073" w:rsidRPr="001C72B2" w:rsidRDefault="000A2073" w:rsidP="000A2073">
      <w:pPr>
        <w:pStyle w:val="PL"/>
        <w:keepNext/>
        <w:rPr>
          <w:rFonts w:cs="Courier New"/>
          <w:noProof w:val="0"/>
          <w:szCs w:val="16"/>
        </w:rPr>
      </w:pPr>
      <w:r w:rsidRPr="001C72B2">
        <w:rPr>
          <w:rFonts w:cs="Courier New"/>
          <w:noProof w:val="0"/>
          <w:szCs w:val="16"/>
        </w:rPr>
        <w:t xml:space="preserve">    }</w:t>
      </w:r>
    </w:p>
    <w:p w14:paraId="13307F15" w14:textId="77777777" w:rsidR="000A2073" w:rsidRPr="001C72B2" w:rsidRDefault="000A2073" w:rsidP="000A2073">
      <w:pPr>
        <w:pStyle w:val="PL"/>
        <w:keepNext/>
        <w:rPr>
          <w:rFonts w:cs="Courier New"/>
          <w:noProof w:val="0"/>
          <w:szCs w:val="16"/>
        </w:rPr>
      </w:pPr>
      <w:r w:rsidRPr="001C72B2">
        <w:rPr>
          <w:rFonts w:cs="Courier New"/>
          <w:noProof w:val="0"/>
          <w:szCs w:val="16"/>
        </w:rPr>
        <w:t xml:space="preserve"> }</w:t>
      </w:r>
    </w:p>
    <w:p w14:paraId="4687F9EF" w14:textId="77777777" w:rsidR="000A2073" w:rsidRPr="001C72B2" w:rsidRDefault="000A2073" w:rsidP="000A2073">
      <w:pPr>
        <w:pStyle w:val="PL"/>
        <w:keepNext/>
        <w:rPr>
          <w:rFonts w:cs="Courier New"/>
          <w:noProof w:val="0"/>
          <w:szCs w:val="16"/>
        </w:rPr>
      </w:pPr>
      <w:r w:rsidRPr="001C72B2">
        <w:rPr>
          <w:rFonts w:cs="Courier New"/>
          <w:noProof w:val="0"/>
          <w:szCs w:val="16"/>
        </w:rPr>
        <w:t>}</w:t>
      </w:r>
    </w:p>
    <w:p w14:paraId="698C0D3B" w14:textId="77777777" w:rsidR="000A2073" w:rsidRPr="001C72B2" w:rsidRDefault="000A2073" w:rsidP="000A2073">
      <w:pPr>
        <w:pStyle w:val="PL"/>
        <w:rPr>
          <w:rFonts w:cs="Courier New"/>
          <w:noProof w:val="0"/>
          <w:szCs w:val="16"/>
        </w:rPr>
      </w:pPr>
      <w:r w:rsidRPr="001C72B2">
        <w:rPr>
          <w:rFonts w:cs="Courier New"/>
          <w:noProof w:val="0"/>
          <w:szCs w:val="16"/>
        </w:rPr>
        <w:t>…</w:t>
      </w:r>
    </w:p>
    <w:p w14:paraId="3CE46E3F" w14:textId="77777777" w:rsidR="000A2073" w:rsidRPr="001C72B2" w:rsidRDefault="000A2073" w:rsidP="000A2073">
      <w:pPr>
        <w:pStyle w:val="PL"/>
        <w:rPr>
          <w:rFonts w:cs="Courier New"/>
          <w:noProof w:val="0"/>
          <w:szCs w:val="16"/>
        </w:rPr>
      </w:pPr>
      <w:r w:rsidRPr="001C72B2">
        <w:rPr>
          <w:rFonts w:cs="Courier New"/>
          <w:b/>
          <w:noProof w:val="0"/>
          <w:szCs w:val="16"/>
        </w:rPr>
        <w:t>var</w:t>
      </w:r>
      <w:r w:rsidRPr="001C72B2">
        <w:rPr>
          <w:rFonts w:cs="Courier New"/>
          <w:noProof w:val="0"/>
          <w:szCs w:val="16"/>
        </w:rPr>
        <w:t xml:space="preserve"> Rectangle v_rect := Rectangle.</w:t>
      </w:r>
      <w:r w:rsidRPr="001C72B2">
        <w:rPr>
          <w:rFonts w:cs="Courier New"/>
          <w:b/>
          <w:noProof w:val="0"/>
          <w:szCs w:val="16"/>
        </w:rPr>
        <w:t>create</w:t>
      </w:r>
      <w:r w:rsidRPr="001C72B2">
        <w:rPr>
          <w:rFonts w:cs="Courier New"/>
          <w:noProof w:val="0"/>
          <w:szCs w:val="16"/>
        </w:rPr>
        <w:t xml:space="preserve">(heightVal := 10, width := 9);  // instantiation using an </w:t>
      </w:r>
    </w:p>
    <w:p w14:paraId="22662A40" w14:textId="77777777" w:rsidR="000A2073" w:rsidRPr="001C72B2" w:rsidRDefault="000A2073" w:rsidP="000A2073">
      <w:pPr>
        <w:pStyle w:val="PL"/>
        <w:rPr>
          <w:rFonts w:cs="Courier New"/>
          <w:noProof w:val="0"/>
          <w:szCs w:val="16"/>
        </w:rPr>
      </w:pPr>
      <w:r w:rsidRPr="001C72B2">
        <w:rPr>
          <w:rFonts w:cs="Courier New"/>
          <w:noProof w:val="0"/>
          <w:szCs w:val="16"/>
        </w:rPr>
        <w:tab/>
      </w:r>
      <w:r w:rsidRPr="001C72B2">
        <w:rPr>
          <w:rFonts w:cs="Courier New"/>
          <w:noProof w:val="0"/>
          <w:szCs w:val="16"/>
        </w:rPr>
        <w:tab/>
      </w:r>
      <w:r w:rsidRPr="001C72B2">
        <w:rPr>
          <w:rFonts w:cs="Courier New"/>
          <w:noProof w:val="0"/>
          <w:szCs w:val="16"/>
        </w:rPr>
        <w:tab/>
      </w:r>
      <w:r w:rsidRPr="001C72B2">
        <w:rPr>
          <w:rFonts w:cs="Courier New"/>
          <w:noProof w:val="0"/>
          <w:szCs w:val="16"/>
        </w:rPr>
        <w:tab/>
      </w:r>
      <w:r w:rsidRPr="001C72B2">
        <w:rPr>
          <w:rFonts w:cs="Courier New"/>
          <w:noProof w:val="0"/>
          <w:szCs w:val="16"/>
        </w:rPr>
        <w:tab/>
      </w:r>
      <w:r w:rsidRPr="001C72B2">
        <w:rPr>
          <w:rFonts w:cs="Courier New"/>
          <w:noProof w:val="0"/>
          <w:szCs w:val="16"/>
        </w:rPr>
        <w:tab/>
      </w:r>
      <w:r w:rsidRPr="001C72B2">
        <w:rPr>
          <w:rFonts w:cs="Courier New"/>
          <w:noProof w:val="0"/>
          <w:szCs w:val="16"/>
        </w:rPr>
        <w:tab/>
      </w:r>
      <w:r w:rsidRPr="001C72B2">
        <w:rPr>
          <w:rFonts w:cs="Courier New"/>
          <w:noProof w:val="0"/>
          <w:szCs w:val="16"/>
        </w:rPr>
        <w:tab/>
      </w:r>
      <w:r w:rsidRPr="001C72B2">
        <w:rPr>
          <w:rFonts w:cs="Courier New"/>
          <w:noProof w:val="0"/>
          <w:szCs w:val="16"/>
        </w:rPr>
        <w:tab/>
      </w:r>
      <w:r w:rsidRPr="001C72B2">
        <w:rPr>
          <w:rFonts w:cs="Courier New"/>
          <w:noProof w:val="0"/>
          <w:szCs w:val="16"/>
        </w:rPr>
        <w:tab/>
      </w:r>
      <w:r w:rsidRPr="001C72B2">
        <w:rPr>
          <w:rFonts w:cs="Courier New"/>
          <w:noProof w:val="0"/>
          <w:szCs w:val="16"/>
        </w:rPr>
        <w:tab/>
      </w:r>
      <w:r w:rsidRPr="001C72B2">
        <w:rPr>
          <w:rFonts w:cs="Courier New"/>
          <w:noProof w:val="0"/>
          <w:szCs w:val="16"/>
        </w:rPr>
        <w:tab/>
      </w:r>
      <w:r w:rsidRPr="001C72B2">
        <w:rPr>
          <w:rFonts w:cs="Courier New"/>
          <w:noProof w:val="0"/>
          <w:szCs w:val="16"/>
        </w:rPr>
        <w:tab/>
      </w:r>
      <w:r w:rsidRPr="001C72B2">
        <w:rPr>
          <w:rFonts w:cs="Courier New"/>
          <w:noProof w:val="0"/>
          <w:szCs w:val="16"/>
        </w:rPr>
        <w:tab/>
      </w:r>
      <w:r w:rsidRPr="001C72B2">
        <w:rPr>
          <w:rFonts w:cs="Courier New"/>
          <w:noProof w:val="0"/>
          <w:szCs w:val="16"/>
        </w:rPr>
        <w:tab/>
      </w:r>
      <w:r w:rsidRPr="001C72B2">
        <w:rPr>
          <w:rFonts w:cs="Courier New"/>
          <w:noProof w:val="0"/>
          <w:szCs w:val="16"/>
        </w:rPr>
        <w:tab/>
      </w:r>
      <w:r w:rsidRPr="001C72B2">
        <w:rPr>
          <w:rFonts w:cs="Courier New"/>
          <w:noProof w:val="0"/>
          <w:szCs w:val="16"/>
        </w:rPr>
        <w:tab/>
      </w:r>
      <w:r w:rsidRPr="001C72B2">
        <w:rPr>
          <w:rFonts w:cs="Courier New"/>
          <w:noProof w:val="0"/>
          <w:szCs w:val="16"/>
        </w:rPr>
        <w:tab/>
        <w:t>// implicit constructor</w:t>
      </w:r>
    </w:p>
    <w:p w14:paraId="446F980A" w14:textId="77777777" w:rsidR="000A2073" w:rsidRPr="001C72B2" w:rsidRDefault="000A2073" w:rsidP="000A2073">
      <w:pPr>
        <w:pStyle w:val="PL"/>
        <w:rPr>
          <w:rFonts w:cs="Courier New"/>
          <w:noProof w:val="0"/>
          <w:szCs w:val="16"/>
        </w:rPr>
      </w:pPr>
      <w:r w:rsidRPr="001C72B2">
        <w:rPr>
          <w:rFonts w:cs="Courier New"/>
          <w:noProof w:val="0"/>
          <w:szCs w:val="16"/>
        </w:rPr>
        <w:t>v_rect.width := 16; // change the width to 16</w:t>
      </w:r>
    </w:p>
    <w:p w14:paraId="082899B8" w14:textId="77777777" w:rsidR="000A2073" w:rsidRPr="001C72B2" w:rsidRDefault="000A2073" w:rsidP="000A2073">
      <w:pPr>
        <w:pStyle w:val="PL"/>
        <w:rPr>
          <w:rFonts w:cs="Courier New"/>
          <w:noProof w:val="0"/>
          <w:szCs w:val="16"/>
        </w:rPr>
      </w:pPr>
      <w:r w:rsidRPr="001C72B2">
        <w:rPr>
          <w:rFonts w:cs="Courier New"/>
          <w:b/>
          <w:noProof w:val="0"/>
          <w:szCs w:val="16"/>
        </w:rPr>
        <w:t>log</w:t>
      </w:r>
      <w:r w:rsidRPr="001C72B2">
        <w:rPr>
          <w:rFonts w:cs="Courier New"/>
          <w:noProof w:val="0"/>
          <w:szCs w:val="16"/>
        </w:rPr>
        <w:t xml:space="preserve"> (v_rect.perimeter); // prints 144 to the log</w:t>
      </w:r>
    </w:p>
    <w:p w14:paraId="189DD268" w14:textId="77777777" w:rsidR="000A2073" w:rsidRPr="001C72B2" w:rsidRDefault="000A2073" w:rsidP="000A2073">
      <w:pPr>
        <w:pStyle w:val="PL"/>
        <w:rPr>
          <w:rFonts w:cs="Courier New"/>
          <w:noProof w:val="0"/>
          <w:szCs w:val="16"/>
        </w:rPr>
      </w:pPr>
      <w:r w:rsidRPr="001C72B2">
        <w:rPr>
          <w:rFonts w:cs="Courier New"/>
          <w:noProof w:val="0"/>
          <w:szCs w:val="16"/>
        </w:rPr>
        <w:t>v_rect.perimeter := 100; // causes an error as the referenced property has no setter</w:t>
      </w:r>
    </w:p>
    <w:p w14:paraId="799D99D9" w14:textId="77777777" w:rsidR="000A2073" w:rsidRPr="001C72B2" w:rsidRDefault="000A2073" w:rsidP="000A2073">
      <w:pPr>
        <w:pStyle w:val="PL"/>
        <w:rPr>
          <w:rFonts w:cs="Courier New"/>
          <w:noProof w:val="0"/>
          <w:szCs w:val="16"/>
        </w:rPr>
      </w:pPr>
      <w:r w:rsidRPr="001C72B2">
        <w:rPr>
          <w:rFonts w:cs="Courier New"/>
          <w:noProof w:val="0"/>
          <w:szCs w:val="16"/>
        </w:rPr>
        <w:t>v_rect.height := -100; // does not change the heightVal variable</w:t>
      </w:r>
    </w:p>
    <w:p w14:paraId="2E241145" w14:textId="77777777" w:rsidR="000A2073" w:rsidRPr="001C72B2" w:rsidRDefault="000A2073" w:rsidP="000A2073">
      <w:pPr>
        <w:pStyle w:val="PL"/>
        <w:rPr>
          <w:rFonts w:cs="Courier New"/>
          <w:noProof w:val="0"/>
          <w:szCs w:val="16"/>
        </w:rPr>
      </w:pPr>
    </w:p>
    <w:p w14:paraId="041D9BF9" w14:textId="05AEA404" w:rsidR="002B0CDE" w:rsidRPr="001C72B2" w:rsidRDefault="002B0CDE" w:rsidP="006913C7">
      <w:pPr>
        <w:pStyle w:val="berschrift3"/>
      </w:pPr>
      <w:bookmarkStart w:id="193" w:name="_Toc66104940"/>
      <w:bookmarkStart w:id="194" w:name="_Toc66112426"/>
      <w:bookmarkStart w:id="195" w:name="_Toc66354601"/>
      <w:bookmarkStart w:id="196" w:name="_Toc72305832"/>
      <w:bookmarkStart w:id="197" w:name="_Toc72306664"/>
      <w:r w:rsidRPr="001C72B2">
        <w:t>5.</w:t>
      </w:r>
      <w:r w:rsidR="006913C7" w:rsidRPr="001C72B2">
        <w:t>1.</w:t>
      </w:r>
      <w:r w:rsidRPr="001C72B2">
        <w:t>2</w:t>
      </w:r>
      <w:r w:rsidRPr="001C72B2">
        <w:tab/>
        <w:t>Objects</w:t>
      </w:r>
      <w:bookmarkEnd w:id="193"/>
      <w:bookmarkEnd w:id="194"/>
      <w:bookmarkEnd w:id="195"/>
      <w:bookmarkEnd w:id="196"/>
      <w:bookmarkEnd w:id="197"/>
    </w:p>
    <w:p w14:paraId="482820DB" w14:textId="4E412706" w:rsidR="006627EA" w:rsidRPr="001C72B2" w:rsidRDefault="006627EA" w:rsidP="006627EA">
      <w:pPr>
        <w:pStyle w:val="berschrift4"/>
      </w:pPr>
      <w:bookmarkStart w:id="198" w:name="_Toc66104941"/>
      <w:bookmarkStart w:id="199" w:name="_Toc66112427"/>
      <w:bookmarkStart w:id="200" w:name="_Toc66354602"/>
      <w:bookmarkStart w:id="201" w:name="_Toc72305833"/>
      <w:bookmarkStart w:id="202" w:name="_Toc72306665"/>
      <w:r w:rsidRPr="001C72B2">
        <w:t>5.1.2.0</w:t>
      </w:r>
      <w:r w:rsidRPr="001C72B2">
        <w:tab/>
        <w:t>General</w:t>
      </w:r>
      <w:bookmarkEnd w:id="198"/>
      <w:bookmarkEnd w:id="199"/>
      <w:bookmarkEnd w:id="200"/>
      <w:bookmarkEnd w:id="201"/>
      <w:bookmarkEnd w:id="202"/>
    </w:p>
    <w:p w14:paraId="17D6E3DB" w14:textId="29575377" w:rsidR="00411FB9" w:rsidRPr="001C72B2" w:rsidRDefault="00411FB9" w:rsidP="00A33F47">
      <w:r w:rsidRPr="001C72B2">
        <w:t>Objects are the instances of classes. Each instance comprises an instance of the data of the fields of the class (including all superclasses) and allows invocation of its public methods by other behaviour and protected or private methods by behaviour defined by the object</w:t>
      </w:r>
      <w:r w:rsidR="00466415" w:rsidRPr="001C72B2">
        <w:t>'</w:t>
      </w:r>
      <w:r w:rsidRPr="001C72B2">
        <w:t>s class itself.</w:t>
      </w:r>
    </w:p>
    <w:p w14:paraId="000C1E5F" w14:textId="1E5ADCD4" w:rsidR="002B0CDE" w:rsidRPr="001C72B2" w:rsidRDefault="002B0CDE" w:rsidP="006913C7">
      <w:pPr>
        <w:pStyle w:val="berschrift4"/>
      </w:pPr>
      <w:bookmarkStart w:id="203" w:name="_Toc66104942"/>
      <w:bookmarkStart w:id="204" w:name="_Toc66112428"/>
      <w:bookmarkStart w:id="205" w:name="_Toc66354603"/>
      <w:bookmarkStart w:id="206" w:name="_Toc72305834"/>
      <w:bookmarkStart w:id="207" w:name="_Toc72306666"/>
      <w:r w:rsidRPr="001C72B2">
        <w:lastRenderedPageBreak/>
        <w:t>5.</w:t>
      </w:r>
      <w:r w:rsidR="006913C7" w:rsidRPr="001C72B2">
        <w:t>1.</w:t>
      </w:r>
      <w:r w:rsidRPr="001C72B2">
        <w:t>2.1</w:t>
      </w:r>
      <w:r w:rsidRPr="001C72B2">
        <w:tab/>
        <w:t>Ownership</w:t>
      </w:r>
      <w:bookmarkEnd w:id="203"/>
      <w:bookmarkEnd w:id="204"/>
      <w:bookmarkEnd w:id="205"/>
      <w:bookmarkEnd w:id="206"/>
      <w:bookmarkEnd w:id="207"/>
    </w:p>
    <w:p w14:paraId="16A477B4" w14:textId="1C113C26" w:rsidR="00411FB9" w:rsidRPr="001C72B2" w:rsidRDefault="00411FB9" w:rsidP="00A33F47">
      <w:r w:rsidRPr="001C72B2">
        <w:t xml:space="preserve">Each object is owned by the component on which it was created. The owning component of an object can be referenced via the </w:t>
      </w:r>
      <w:r w:rsidRPr="001C72B2">
        <w:rPr>
          <w:rFonts w:ascii="Courier New" w:hAnsi="Courier New" w:cs="Courier New"/>
        </w:rPr>
        <w:t>self</w:t>
      </w:r>
      <w:r w:rsidRPr="001C72B2">
        <w:t xml:space="preserve"> component reference. Methods of objects can only be invoked by behaviour that also runs on the owning component. An object is created on a component if its constructor was invoked by a behaviour running on that component.</w:t>
      </w:r>
    </w:p>
    <w:p w14:paraId="34C6A871" w14:textId="2AA37C1D" w:rsidR="002B0CDE" w:rsidRPr="001C72B2" w:rsidRDefault="002B0CDE" w:rsidP="006913C7">
      <w:pPr>
        <w:pStyle w:val="berschrift4"/>
      </w:pPr>
      <w:bookmarkStart w:id="208" w:name="_Toc66104943"/>
      <w:bookmarkStart w:id="209" w:name="_Toc66112429"/>
      <w:bookmarkStart w:id="210" w:name="_Toc66354604"/>
      <w:bookmarkStart w:id="211" w:name="_Toc72305835"/>
      <w:bookmarkStart w:id="212" w:name="_Toc72306667"/>
      <w:r w:rsidRPr="001C72B2">
        <w:t>5.</w:t>
      </w:r>
      <w:r w:rsidR="006913C7" w:rsidRPr="001C72B2">
        <w:t>1.</w:t>
      </w:r>
      <w:r w:rsidRPr="001C72B2">
        <w:t>2.2</w:t>
      </w:r>
      <w:r w:rsidRPr="001C72B2">
        <w:tab/>
      </w:r>
      <w:r w:rsidR="009316EC" w:rsidRPr="001C72B2">
        <w:t xml:space="preserve">Object </w:t>
      </w:r>
      <w:r w:rsidRPr="001C72B2">
        <w:t>References</w:t>
      </w:r>
      <w:bookmarkEnd w:id="208"/>
      <w:bookmarkEnd w:id="209"/>
      <w:bookmarkEnd w:id="210"/>
      <w:bookmarkEnd w:id="211"/>
      <w:bookmarkEnd w:id="212"/>
    </w:p>
    <w:p w14:paraId="13B9A93E" w14:textId="77777777" w:rsidR="00411FB9" w:rsidRPr="001C72B2" w:rsidRDefault="00411FB9" w:rsidP="00411FB9">
      <w:r w:rsidRPr="001C72B2">
        <w:t>Objects are always passed by reference (even though their formal parameters can still be in, inout or out, dependent on the usage of that parameter). A variable of a class type contains only a reference to the object instance and the object is not copied when used as an actual parameter or assigned to a variable, but only the reference to the object. Therefore, multiple variables can contain a reference to the same object simultaneously.</w:t>
      </w:r>
    </w:p>
    <w:p w14:paraId="549E5A9B" w14:textId="122B25E7" w:rsidR="00411FB9" w:rsidRPr="001C72B2" w:rsidRDefault="00411FB9" w:rsidP="00A12A2B">
      <w:pPr>
        <w:keepNext/>
        <w:rPr>
          <w:b/>
          <w:i/>
        </w:rPr>
      </w:pPr>
      <w:r w:rsidRPr="001C72B2">
        <w:rPr>
          <w:b/>
          <w:i/>
        </w:rPr>
        <w:t>Restrictions</w:t>
      </w:r>
    </w:p>
    <w:p w14:paraId="5A06D728" w14:textId="2FEB1231" w:rsidR="00411FB9" w:rsidRPr="001C72B2" w:rsidRDefault="00411FB9" w:rsidP="008C0E9C">
      <w:pPr>
        <w:pStyle w:val="BL"/>
        <w:numPr>
          <w:ilvl w:val="0"/>
          <w:numId w:val="17"/>
        </w:numPr>
      </w:pPr>
      <w:r w:rsidRPr="001C72B2">
        <w:t xml:space="preserve">Object References shall not be passed as actual parameter or part of an actual parameter to either the create </w:t>
      </w:r>
      <w:r w:rsidR="00A02431" w:rsidRPr="001C72B2">
        <w:t>operation</w:t>
      </w:r>
      <w:r w:rsidRPr="001C72B2">
        <w:t xml:space="preserve"> of a component type or a function started on a component.</w:t>
      </w:r>
    </w:p>
    <w:p w14:paraId="47E86331" w14:textId="67B73D56" w:rsidR="00411FB9" w:rsidRPr="001C72B2" w:rsidRDefault="00F20703" w:rsidP="00466415">
      <w:pPr>
        <w:pStyle w:val="NO"/>
      </w:pPr>
      <w:r w:rsidRPr="001C72B2">
        <w:t>NOTE:</w:t>
      </w:r>
      <w:r w:rsidR="00466415" w:rsidRPr="001C72B2">
        <w:tab/>
      </w:r>
      <w:r w:rsidR="00411FB9" w:rsidRPr="001C72B2">
        <w:t>Since objects cannot be shared by different component contexts and for each component at most one behaviour is running, no parallel conflicting access to any of the objects fields or methods is possible.</w:t>
      </w:r>
    </w:p>
    <w:p w14:paraId="25CDF92E" w14:textId="77777777" w:rsidR="00837815" w:rsidRPr="001C72B2" w:rsidRDefault="00837815" w:rsidP="00837815">
      <w:pPr>
        <w:pStyle w:val="EX"/>
      </w:pPr>
      <w:r w:rsidRPr="001C72B2">
        <w:t>EXAMPLE:</w:t>
      </w:r>
    </w:p>
    <w:p w14:paraId="69DD161A" w14:textId="77777777" w:rsidR="00837815" w:rsidRPr="001C72B2" w:rsidRDefault="00837815" w:rsidP="00837815">
      <w:pPr>
        <w:pStyle w:val="PL"/>
        <w:rPr>
          <w:noProof w:val="0"/>
        </w:rPr>
      </w:pPr>
      <w:r w:rsidRPr="001C72B2">
        <w:rPr>
          <w:b/>
          <w:noProof w:val="0"/>
        </w:rPr>
        <w:t xml:space="preserve">type class </w:t>
      </w:r>
      <w:r w:rsidRPr="001C72B2">
        <w:rPr>
          <w:noProof w:val="0"/>
        </w:rPr>
        <w:t xml:space="preserve">MyClass() { </w:t>
      </w:r>
    </w:p>
    <w:p w14:paraId="61A5CCB8" w14:textId="77777777" w:rsidR="00837815" w:rsidRPr="001C72B2" w:rsidRDefault="00837815" w:rsidP="00837815">
      <w:pPr>
        <w:pStyle w:val="PL"/>
        <w:rPr>
          <w:noProof w:val="0"/>
        </w:rPr>
      </w:pPr>
      <w:r w:rsidRPr="001C72B2">
        <w:rPr>
          <w:noProof w:val="0"/>
        </w:rPr>
        <w:tab/>
      </w:r>
      <w:r w:rsidRPr="001C72B2">
        <w:rPr>
          <w:b/>
          <w:bCs/>
          <w:noProof w:val="0"/>
        </w:rPr>
        <w:t>var</w:t>
      </w:r>
      <w:r w:rsidRPr="001C72B2">
        <w:rPr>
          <w:noProof w:val="0"/>
        </w:rPr>
        <w:t xml:space="preserve"> </w:t>
      </w:r>
      <w:r w:rsidRPr="001C72B2">
        <w:rPr>
          <w:b/>
          <w:noProof w:val="0"/>
        </w:rPr>
        <w:t>integer</w:t>
      </w:r>
      <w:r w:rsidRPr="001C72B2">
        <w:rPr>
          <w:noProof w:val="0"/>
        </w:rPr>
        <w:t xml:space="preserve"> a := 0;</w:t>
      </w:r>
    </w:p>
    <w:p w14:paraId="30AB908D" w14:textId="77777777" w:rsidR="00837815" w:rsidRPr="001C72B2" w:rsidRDefault="00837815" w:rsidP="00837815">
      <w:pPr>
        <w:pStyle w:val="PL"/>
        <w:rPr>
          <w:noProof w:val="0"/>
        </w:rPr>
      </w:pPr>
      <w:r w:rsidRPr="001C72B2">
        <w:rPr>
          <w:noProof w:val="0"/>
        </w:rPr>
        <w:tab/>
      </w:r>
      <w:r w:rsidRPr="001C72B2">
        <w:rPr>
          <w:b/>
          <w:noProof w:val="0"/>
        </w:rPr>
        <w:t>function</w:t>
      </w:r>
      <w:r w:rsidRPr="001C72B2">
        <w:rPr>
          <w:noProof w:val="0"/>
        </w:rPr>
        <w:t xml:space="preserve"> increment</w:t>
      </w:r>
      <w:r w:rsidRPr="001C72B2">
        <w:rPr>
          <w:b/>
          <w:noProof w:val="0"/>
        </w:rPr>
        <w:t xml:space="preserve"> </w:t>
      </w:r>
      <w:r w:rsidRPr="001C72B2">
        <w:rPr>
          <w:noProof w:val="0"/>
        </w:rPr>
        <w:t>() {</w:t>
      </w:r>
    </w:p>
    <w:p w14:paraId="40D545AB" w14:textId="77777777" w:rsidR="00837815" w:rsidRPr="001C72B2" w:rsidRDefault="00837815" w:rsidP="00837815">
      <w:pPr>
        <w:pStyle w:val="PL"/>
        <w:rPr>
          <w:noProof w:val="0"/>
        </w:rPr>
      </w:pPr>
      <w:r w:rsidRPr="001C72B2">
        <w:rPr>
          <w:noProof w:val="0"/>
        </w:rPr>
        <w:tab/>
      </w:r>
      <w:r w:rsidRPr="001C72B2">
        <w:rPr>
          <w:noProof w:val="0"/>
        </w:rPr>
        <w:tab/>
        <w:t>a := a + 1;</w:t>
      </w:r>
    </w:p>
    <w:p w14:paraId="50DE7FCC" w14:textId="77777777" w:rsidR="00837815" w:rsidRPr="001C72B2" w:rsidRDefault="00837815" w:rsidP="00837815">
      <w:pPr>
        <w:pStyle w:val="PL"/>
        <w:rPr>
          <w:noProof w:val="0"/>
        </w:rPr>
      </w:pPr>
      <w:r w:rsidRPr="001C72B2">
        <w:rPr>
          <w:noProof w:val="0"/>
        </w:rPr>
        <w:tab/>
        <w:t>}</w:t>
      </w:r>
    </w:p>
    <w:p w14:paraId="02D98450" w14:textId="77777777" w:rsidR="00837815" w:rsidRPr="001C72B2" w:rsidRDefault="00837815" w:rsidP="00837815">
      <w:pPr>
        <w:pStyle w:val="PL"/>
        <w:rPr>
          <w:noProof w:val="0"/>
        </w:rPr>
      </w:pPr>
      <w:r w:rsidRPr="001C72B2">
        <w:rPr>
          <w:noProof w:val="0"/>
        </w:rPr>
        <w:tab/>
      </w:r>
      <w:r w:rsidRPr="001C72B2">
        <w:rPr>
          <w:b/>
          <w:noProof w:val="0"/>
        </w:rPr>
        <w:t>function</w:t>
      </w:r>
      <w:r w:rsidRPr="001C72B2">
        <w:rPr>
          <w:noProof w:val="0"/>
        </w:rPr>
        <w:t xml:space="preserve"> getter() </w:t>
      </w:r>
      <w:r w:rsidRPr="001C72B2">
        <w:rPr>
          <w:b/>
          <w:bCs/>
          <w:noProof w:val="0"/>
        </w:rPr>
        <w:t>return integer</w:t>
      </w:r>
      <w:r w:rsidRPr="001C72B2">
        <w:rPr>
          <w:noProof w:val="0"/>
        </w:rPr>
        <w:t xml:space="preserve"> {</w:t>
      </w:r>
    </w:p>
    <w:p w14:paraId="6DB5A450" w14:textId="77777777" w:rsidR="00837815" w:rsidRPr="001C72B2" w:rsidRDefault="00837815" w:rsidP="00837815">
      <w:pPr>
        <w:pStyle w:val="PL"/>
        <w:rPr>
          <w:noProof w:val="0"/>
        </w:rPr>
      </w:pPr>
      <w:r w:rsidRPr="001C72B2">
        <w:rPr>
          <w:noProof w:val="0"/>
        </w:rPr>
        <w:tab/>
      </w:r>
      <w:r w:rsidRPr="001C72B2">
        <w:rPr>
          <w:noProof w:val="0"/>
        </w:rPr>
        <w:tab/>
      </w:r>
      <w:r w:rsidRPr="001C72B2">
        <w:rPr>
          <w:b/>
          <w:bCs/>
          <w:noProof w:val="0"/>
        </w:rPr>
        <w:t>return</w:t>
      </w:r>
      <w:r w:rsidRPr="001C72B2">
        <w:rPr>
          <w:noProof w:val="0"/>
        </w:rPr>
        <w:t xml:space="preserve"> a;</w:t>
      </w:r>
    </w:p>
    <w:p w14:paraId="6C6D7431" w14:textId="77777777" w:rsidR="00837815" w:rsidRPr="001C72B2" w:rsidRDefault="00837815" w:rsidP="00837815">
      <w:pPr>
        <w:pStyle w:val="PL"/>
        <w:rPr>
          <w:noProof w:val="0"/>
        </w:rPr>
      </w:pPr>
      <w:r w:rsidRPr="001C72B2">
        <w:rPr>
          <w:noProof w:val="0"/>
        </w:rPr>
        <w:tab/>
        <w:t>}</w:t>
      </w:r>
    </w:p>
    <w:p w14:paraId="3E0F788F" w14:textId="77777777" w:rsidR="00837815" w:rsidRPr="001C72B2" w:rsidRDefault="00837815" w:rsidP="00837815">
      <w:pPr>
        <w:pStyle w:val="PL"/>
        <w:rPr>
          <w:noProof w:val="0"/>
        </w:rPr>
      </w:pPr>
      <w:r w:rsidRPr="001C72B2">
        <w:rPr>
          <w:noProof w:val="0"/>
        </w:rPr>
        <w:t>}</w:t>
      </w:r>
    </w:p>
    <w:p w14:paraId="7290CA0E" w14:textId="77777777" w:rsidR="00837815" w:rsidRPr="001C72B2" w:rsidRDefault="00837815" w:rsidP="00837815">
      <w:pPr>
        <w:pStyle w:val="PL"/>
        <w:rPr>
          <w:noProof w:val="0"/>
        </w:rPr>
      </w:pPr>
    </w:p>
    <w:p w14:paraId="37A47F8F" w14:textId="77777777" w:rsidR="00837815" w:rsidRPr="001C72B2" w:rsidRDefault="00837815" w:rsidP="00837815">
      <w:pPr>
        <w:pStyle w:val="PL"/>
        <w:rPr>
          <w:noProof w:val="0"/>
        </w:rPr>
      </w:pPr>
      <w:r w:rsidRPr="001C72B2">
        <w:rPr>
          <w:b/>
          <w:bCs/>
          <w:noProof w:val="0"/>
        </w:rPr>
        <w:t>type record of</w:t>
      </w:r>
      <w:r w:rsidRPr="001C72B2">
        <w:rPr>
          <w:noProof w:val="0"/>
        </w:rPr>
        <w:t xml:space="preserve"> MyClass ROC;</w:t>
      </w:r>
    </w:p>
    <w:p w14:paraId="3CBE702F" w14:textId="77777777" w:rsidR="00837815" w:rsidRPr="001C72B2" w:rsidRDefault="00837815" w:rsidP="00837815">
      <w:pPr>
        <w:pStyle w:val="PL"/>
        <w:rPr>
          <w:noProof w:val="0"/>
        </w:rPr>
      </w:pPr>
    </w:p>
    <w:p w14:paraId="70E28FBE" w14:textId="77777777" w:rsidR="00837815" w:rsidRPr="001C72B2" w:rsidRDefault="00837815" w:rsidP="00837815">
      <w:pPr>
        <w:pStyle w:val="PL"/>
        <w:rPr>
          <w:noProof w:val="0"/>
        </w:rPr>
      </w:pPr>
      <w:r w:rsidRPr="001C72B2">
        <w:rPr>
          <w:b/>
          <w:bCs/>
          <w:noProof w:val="0"/>
        </w:rPr>
        <w:t>…</w:t>
      </w:r>
    </w:p>
    <w:p w14:paraId="3EB14F9B" w14:textId="77777777" w:rsidR="00837815" w:rsidRPr="001C72B2" w:rsidRDefault="00837815" w:rsidP="00837815">
      <w:pPr>
        <w:pStyle w:val="PL"/>
        <w:rPr>
          <w:noProof w:val="0"/>
        </w:rPr>
      </w:pPr>
      <w:r w:rsidRPr="001C72B2">
        <w:rPr>
          <w:b/>
          <w:bCs/>
          <w:noProof w:val="0"/>
        </w:rPr>
        <w:t>var</w:t>
      </w:r>
      <w:r w:rsidRPr="001C72B2">
        <w:rPr>
          <w:noProof w:val="0"/>
        </w:rPr>
        <w:t xml:space="preserve"> MyClass v_a := MyClass.</w:t>
      </w:r>
      <w:r w:rsidRPr="001C72B2">
        <w:rPr>
          <w:b/>
          <w:bCs/>
          <w:noProof w:val="0"/>
        </w:rPr>
        <w:t>create</w:t>
      </w:r>
      <w:r w:rsidRPr="001C72B2">
        <w:rPr>
          <w:noProof w:val="0"/>
        </w:rPr>
        <w:t>();</w:t>
      </w:r>
    </w:p>
    <w:p w14:paraId="3347B038" w14:textId="77777777" w:rsidR="00837815" w:rsidRPr="001C72B2" w:rsidRDefault="00837815" w:rsidP="00837815">
      <w:pPr>
        <w:pStyle w:val="PL"/>
        <w:rPr>
          <w:noProof w:val="0"/>
        </w:rPr>
      </w:pPr>
      <w:r w:rsidRPr="001C72B2">
        <w:rPr>
          <w:b/>
          <w:bCs/>
          <w:noProof w:val="0"/>
        </w:rPr>
        <w:t>var</w:t>
      </w:r>
      <w:r w:rsidRPr="001C72B2">
        <w:rPr>
          <w:noProof w:val="0"/>
        </w:rPr>
        <w:t xml:space="preserve"> ROC my_roc := {v_a};</w:t>
      </w:r>
    </w:p>
    <w:p w14:paraId="6040360C" w14:textId="77777777" w:rsidR="00837815" w:rsidRPr="001C72B2" w:rsidRDefault="00837815" w:rsidP="00837815">
      <w:pPr>
        <w:pStyle w:val="PL"/>
        <w:rPr>
          <w:noProof w:val="0"/>
        </w:rPr>
      </w:pPr>
      <w:r w:rsidRPr="001C72B2">
        <w:rPr>
          <w:b/>
          <w:bCs/>
          <w:noProof w:val="0"/>
        </w:rPr>
        <w:t>var</w:t>
      </w:r>
      <w:r w:rsidRPr="001C72B2">
        <w:rPr>
          <w:noProof w:val="0"/>
        </w:rPr>
        <w:t xml:space="preserve"> ROC my_roc2 := my_roc;</w:t>
      </w:r>
      <w:r w:rsidRPr="001C72B2">
        <w:rPr>
          <w:noProof w:val="0"/>
        </w:rPr>
        <w:tab/>
        <w:t>//create a copy</w:t>
      </w:r>
    </w:p>
    <w:p w14:paraId="1A66652B" w14:textId="77777777" w:rsidR="00837815" w:rsidRPr="001C72B2" w:rsidRDefault="00837815" w:rsidP="00837815">
      <w:pPr>
        <w:pStyle w:val="PL"/>
        <w:rPr>
          <w:noProof w:val="0"/>
        </w:rPr>
      </w:pPr>
      <w:r w:rsidRPr="001C72B2">
        <w:rPr>
          <w:noProof w:val="0"/>
        </w:rPr>
        <w:t>v_a.increment();</w:t>
      </w:r>
    </w:p>
    <w:p w14:paraId="6543F14B" w14:textId="77777777" w:rsidR="00837815" w:rsidRPr="001C72B2" w:rsidRDefault="00837815" w:rsidP="00837815">
      <w:pPr>
        <w:pStyle w:val="PL"/>
        <w:rPr>
          <w:noProof w:val="0"/>
        </w:rPr>
      </w:pPr>
      <w:r w:rsidRPr="001C72B2">
        <w:rPr>
          <w:noProof w:val="0"/>
        </w:rPr>
        <w:t>my_roc[0].increment();</w:t>
      </w:r>
    </w:p>
    <w:p w14:paraId="7A8CBFCE" w14:textId="77777777" w:rsidR="00837815" w:rsidRPr="001C72B2" w:rsidRDefault="00837815" w:rsidP="00837815">
      <w:pPr>
        <w:pStyle w:val="PL"/>
        <w:rPr>
          <w:noProof w:val="0"/>
        </w:rPr>
      </w:pPr>
      <w:r w:rsidRPr="001C72B2">
        <w:rPr>
          <w:noProof w:val="0"/>
        </w:rPr>
        <w:t>my_roc2[0].increment();</w:t>
      </w:r>
    </w:p>
    <w:p w14:paraId="04A741D1" w14:textId="77777777" w:rsidR="00837815" w:rsidRPr="001C72B2" w:rsidRDefault="00837815" w:rsidP="00837815">
      <w:pPr>
        <w:pStyle w:val="PL"/>
        <w:rPr>
          <w:noProof w:val="0"/>
        </w:rPr>
      </w:pPr>
      <w:r w:rsidRPr="001C72B2">
        <w:rPr>
          <w:b/>
          <w:bCs/>
          <w:noProof w:val="0"/>
        </w:rPr>
        <w:t>var integer</w:t>
      </w:r>
      <w:r w:rsidRPr="001C72B2">
        <w:rPr>
          <w:noProof w:val="0"/>
        </w:rPr>
        <w:t xml:space="preserve"> v_temp1 := my_roc[0].getter(); // returns 3</w:t>
      </w:r>
    </w:p>
    <w:p w14:paraId="1F94ABB2" w14:textId="778EDEE8" w:rsidR="00837815" w:rsidRPr="001C72B2" w:rsidRDefault="00837815" w:rsidP="00837815">
      <w:pPr>
        <w:pStyle w:val="PL"/>
        <w:rPr>
          <w:noProof w:val="0"/>
        </w:rPr>
      </w:pPr>
      <w:r w:rsidRPr="001C72B2">
        <w:rPr>
          <w:b/>
          <w:bCs/>
          <w:noProof w:val="0"/>
        </w:rPr>
        <w:t>var integer</w:t>
      </w:r>
      <w:r w:rsidRPr="001C72B2">
        <w:rPr>
          <w:noProof w:val="0"/>
        </w:rPr>
        <w:t xml:space="preserve"> v_temp2 := my_roc2[0].getter(); // returns 3</w:t>
      </w:r>
    </w:p>
    <w:p w14:paraId="3F0A5727" w14:textId="711FD9B0" w:rsidR="00837815" w:rsidRPr="001C72B2" w:rsidRDefault="00837815" w:rsidP="00837815">
      <w:pPr>
        <w:pStyle w:val="PL"/>
        <w:rPr>
          <w:noProof w:val="0"/>
        </w:rPr>
      </w:pPr>
    </w:p>
    <w:p w14:paraId="4438BC36" w14:textId="33B0A48F" w:rsidR="002B0CDE" w:rsidRPr="001C72B2" w:rsidRDefault="002B0CDE" w:rsidP="006913C7">
      <w:pPr>
        <w:pStyle w:val="berschrift4"/>
      </w:pPr>
      <w:bookmarkStart w:id="213" w:name="_Toc66104944"/>
      <w:bookmarkStart w:id="214" w:name="_Toc66112430"/>
      <w:bookmarkStart w:id="215" w:name="_Toc66354605"/>
      <w:bookmarkStart w:id="216" w:name="_Toc72305836"/>
      <w:bookmarkStart w:id="217" w:name="_Toc72306668"/>
      <w:r w:rsidRPr="001C72B2">
        <w:t>5.</w:t>
      </w:r>
      <w:r w:rsidR="006913C7" w:rsidRPr="001C72B2">
        <w:t>1.</w:t>
      </w:r>
      <w:r w:rsidRPr="001C72B2">
        <w:t>2.3</w:t>
      </w:r>
      <w:r w:rsidRPr="001C72B2">
        <w:tab/>
        <w:t>Null</w:t>
      </w:r>
      <w:r w:rsidR="00411FB9" w:rsidRPr="001C72B2">
        <w:t xml:space="preserve"> reference</w:t>
      </w:r>
      <w:bookmarkEnd w:id="213"/>
      <w:bookmarkEnd w:id="214"/>
      <w:bookmarkEnd w:id="215"/>
      <w:bookmarkEnd w:id="216"/>
      <w:bookmarkEnd w:id="217"/>
    </w:p>
    <w:p w14:paraId="4332DF5A" w14:textId="38DD4636" w:rsidR="00411FB9" w:rsidRPr="001C72B2" w:rsidRDefault="00411FB9" w:rsidP="00A33F47">
      <w:r w:rsidRPr="001C72B2">
        <w:t xml:space="preserve">An object variable that is not initialized with an object instance contains the special value </w:t>
      </w:r>
      <w:r w:rsidRPr="001C72B2">
        <w:rPr>
          <w:rFonts w:ascii="Courier New" w:hAnsi="Courier New" w:cs="Courier New"/>
        </w:rPr>
        <w:t>null</w:t>
      </w:r>
      <w:r w:rsidRPr="001C72B2">
        <w:t xml:space="preserve">. An object variable or parameter may be compared with the special value </w:t>
      </w:r>
      <w:r w:rsidRPr="001C72B2">
        <w:rPr>
          <w:rFonts w:ascii="Courier New" w:hAnsi="Courier New" w:cs="Courier New"/>
        </w:rPr>
        <w:t>null</w:t>
      </w:r>
      <w:r w:rsidRPr="001C72B2">
        <w:t xml:space="preserve"> </w:t>
      </w:r>
      <w:r w:rsidR="006F46D9" w:rsidRPr="001C72B2">
        <w:t xml:space="preserve">with the equality and inequality operators </w:t>
      </w:r>
      <w:r w:rsidRPr="001C72B2">
        <w:t xml:space="preserve">or can be assigned the special value </w:t>
      </w:r>
      <w:r w:rsidRPr="001C72B2">
        <w:rPr>
          <w:rFonts w:ascii="Courier New" w:hAnsi="Courier New" w:cs="Courier New"/>
        </w:rPr>
        <w:t>null</w:t>
      </w:r>
      <w:r w:rsidRPr="001C72B2">
        <w:t xml:space="preserve"> explicitly.</w:t>
      </w:r>
    </w:p>
    <w:p w14:paraId="19AF9767" w14:textId="60B4AAB6" w:rsidR="002B0CDE" w:rsidRPr="001C72B2" w:rsidRDefault="002B0CDE" w:rsidP="006913C7">
      <w:pPr>
        <w:pStyle w:val="berschrift4"/>
      </w:pPr>
      <w:bookmarkStart w:id="218" w:name="_Toc66104945"/>
      <w:bookmarkStart w:id="219" w:name="_Toc66112431"/>
      <w:bookmarkStart w:id="220" w:name="_Toc66354606"/>
      <w:bookmarkStart w:id="221" w:name="_Toc72305837"/>
      <w:bookmarkStart w:id="222" w:name="_Toc72306669"/>
      <w:r w:rsidRPr="001C72B2">
        <w:t>5.</w:t>
      </w:r>
      <w:r w:rsidR="006913C7" w:rsidRPr="001C72B2">
        <w:t>1.</w:t>
      </w:r>
      <w:r w:rsidRPr="001C72B2">
        <w:t>2.4</w:t>
      </w:r>
      <w:r w:rsidRPr="001C72B2">
        <w:tab/>
        <w:t>Select class-statement</w:t>
      </w:r>
      <w:bookmarkEnd w:id="218"/>
      <w:bookmarkEnd w:id="219"/>
      <w:bookmarkEnd w:id="220"/>
      <w:bookmarkEnd w:id="221"/>
      <w:bookmarkEnd w:id="222"/>
    </w:p>
    <w:p w14:paraId="33BFF6E4" w14:textId="4DDAE98F" w:rsidR="00F15815" w:rsidRPr="001C72B2" w:rsidRDefault="00F15815" w:rsidP="008E73D5">
      <w:pPr>
        <w:keepNext/>
        <w:rPr>
          <w:b/>
          <w:i/>
        </w:rPr>
      </w:pPr>
      <w:r w:rsidRPr="001C72B2">
        <w:rPr>
          <w:b/>
          <w:i/>
        </w:rPr>
        <w:t>Syntactical St</w:t>
      </w:r>
      <w:r w:rsidR="00557982" w:rsidRPr="001C72B2">
        <w:rPr>
          <w:b/>
          <w:i/>
        </w:rPr>
        <w:t>r</w:t>
      </w:r>
      <w:r w:rsidRPr="001C72B2">
        <w:rPr>
          <w:b/>
          <w:i/>
        </w:rPr>
        <w:t>ucture</w:t>
      </w:r>
    </w:p>
    <w:p w14:paraId="666F6177" w14:textId="2C89CBF6" w:rsidR="00F15815" w:rsidRPr="001C72B2" w:rsidRDefault="00D5284F" w:rsidP="00292CBE">
      <w:pPr>
        <w:pStyle w:val="PL"/>
        <w:rPr>
          <w:noProof w:val="0"/>
        </w:rPr>
      </w:pPr>
      <w:r w:rsidRPr="001C72B2">
        <w:rPr>
          <w:b/>
          <w:noProof w:val="0"/>
        </w:rPr>
        <w:t>select</w:t>
      </w:r>
      <w:r w:rsidRPr="001C72B2">
        <w:rPr>
          <w:noProof w:val="0"/>
        </w:rPr>
        <w:t xml:space="preserve"> </w:t>
      </w:r>
      <w:r w:rsidRPr="001C72B2">
        <w:rPr>
          <w:b/>
          <w:noProof w:val="0"/>
        </w:rPr>
        <w:t>class</w:t>
      </w:r>
      <w:r w:rsidRPr="001C72B2">
        <w:rPr>
          <w:noProof w:val="0"/>
        </w:rPr>
        <w:t xml:space="preserve"> </w:t>
      </w:r>
      <w:r w:rsidR="00466415" w:rsidRPr="001C72B2">
        <w:rPr>
          <w:noProof w:val="0"/>
        </w:rPr>
        <w:t>"</w:t>
      </w:r>
      <w:r w:rsidRPr="001C72B2">
        <w:rPr>
          <w:noProof w:val="0"/>
        </w:rPr>
        <w:t>(</w:t>
      </w:r>
      <w:r w:rsidR="00466415" w:rsidRPr="001C72B2">
        <w:rPr>
          <w:noProof w:val="0"/>
        </w:rPr>
        <w:t>"</w:t>
      </w:r>
      <w:r w:rsidRPr="001C72B2">
        <w:rPr>
          <w:noProof w:val="0"/>
        </w:rPr>
        <w:t xml:space="preserve"> </w:t>
      </w:r>
      <w:r w:rsidRPr="001C72B2">
        <w:rPr>
          <w:i/>
          <w:noProof w:val="0"/>
        </w:rPr>
        <w:t>Object</w:t>
      </w:r>
      <w:r w:rsidRPr="001C72B2">
        <w:rPr>
          <w:noProof w:val="0"/>
        </w:rPr>
        <w:t xml:space="preserve"> </w:t>
      </w:r>
      <w:r w:rsidR="00466415" w:rsidRPr="001C72B2">
        <w:rPr>
          <w:noProof w:val="0"/>
        </w:rPr>
        <w:t>"</w:t>
      </w:r>
      <w:r w:rsidRPr="001C72B2">
        <w:rPr>
          <w:noProof w:val="0"/>
        </w:rPr>
        <w:t>)</w:t>
      </w:r>
      <w:r w:rsidR="00466415" w:rsidRPr="001C72B2">
        <w:rPr>
          <w:noProof w:val="0"/>
        </w:rPr>
        <w:t>"</w:t>
      </w:r>
      <w:r w:rsidRPr="001C72B2">
        <w:rPr>
          <w:noProof w:val="0"/>
        </w:rPr>
        <w:t xml:space="preserve"> </w:t>
      </w:r>
      <w:r w:rsidR="004F6C45" w:rsidRPr="001C72B2">
        <w:rPr>
          <w:noProof w:val="0"/>
        </w:rPr>
        <w:br/>
      </w:r>
      <w:r w:rsidR="00466415" w:rsidRPr="001C72B2">
        <w:rPr>
          <w:noProof w:val="0"/>
        </w:rPr>
        <w:t>"</w:t>
      </w:r>
      <w:r w:rsidRPr="001C72B2">
        <w:rPr>
          <w:noProof w:val="0"/>
        </w:rPr>
        <w:t>{</w:t>
      </w:r>
      <w:r w:rsidR="00466415" w:rsidRPr="001C72B2">
        <w:rPr>
          <w:noProof w:val="0"/>
        </w:rPr>
        <w:t>"</w:t>
      </w:r>
      <w:r w:rsidRPr="001C72B2">
        <w:rPr>
          <w:noProof w:val="0"/>
        </w:rPr>
        <w:t xml:space="preserve"> {</w:t>
      </w:r>
      <w:r w:rsidR="004F6C45" w:rsidRPr="001C72B2">
        <w:rPr>
          <w:noProof w:val="0"/>
        </w:rPr>
        <w:t xml:space="preserve"> </w:t>
      </w:r>
      <w:r w:rsidR="00AD660C" w:rsidRPr="001C72B2">
        <w:rPr>
          <w:b/>
          <w:noProof w:val="0"/>
        </w:rPr>
        <w:t>case</w:t>
      </w:r>
      <w:r w:rsidR="00AD660C" w:rsidRPr="001C72B2">
        <w:rPr>
          <w:noProof w:val="0"/>
        </w:rPr>
        <w:t xml:space="preserve"> </w:t>
      </w:r>
      <w:r w:rsidR="00466415" w:rsidRPr="001C72B2">
        <w:rPr>
          <w:noProof w:val="0"/>
        </w:rPr>
        <w:t>"</w:t>
      </w:r>
      <w:r w:rsidR="00AD660C" w:rsidRPr="001C72B2">
        <w:rPr>
          <w:noProof w:val="0"/>
        </w:rPr>
        <w:t>(</w:t>
      </w:r>
      <w:r w:rsidR="00466415" w:rsidRPr="001C72B2">
        <w:rPr>
          <w:noProof w:val="0"/>
        </w:rPr>
        <w:t>"</w:t>
      </w:r>
      <w:r w:rsidR="00AD660C" w:rsidRPr="001C72B2">
        <w:rPr>
          <w:noProof w:val="0"/>
        </w:rPr>
        <w:t xml:space="preserve"> </w:t>
      </w:r>
      <w:r w:rsidR="00AD660C" w:rsidRPr="001C72B2">
        <w:rPr>
          <w:i/>
          <w:noProof w:val="0"/>
        </w:rPr>
        <w:t>ClassReference</w:t>
      </w:r>
      <w:r w:rsidR="00AD660C" w:rsidRPr="001C72B2">
        <w:rPr>
          <w:noProof w:val="0"/>
        </w:rPr>
        <w:t xml:space="preserve"> </w:t>
      </w:r>
      <w:r w:rsidR="00466415" w:rsidRPr="001C72B2">
        <w:rPr>
          <w:noProof w:val="0"/>
        </w:rPr>
        <w:t>"</w:t>
      </w:r>
      <w:r w:rsidR="00AD660C" w:rsidRPr="001C72B2">
        <w:rPr>
          <w:noProof w:val="0"/>
        </w:rPr>
        <w:t>)</w:t>
      </w:r>
      <w:r w:rsidR="00466415" w:rsidRPr="001C72B2">
        <w:rPr>
          <w:noProof w:val="0"/>
        </w:rPr>
        <w:t>"</w:t>
      </w:r>
      <w:r w:rsidR="00AD660C" w:rsidRPr="001C72B2">
        <w:rPr>
          <w:noProof w:val="0"/>
        </w:rPr>
        <w:t xml:space="preserve"> </w:t>
      </w:r>
      <w:r w:rsidR="00AD660C" w:rsidRPr="001C72B2">
        <w:rPr>
          <w:i/>
          <w:noProof w:val="0"/>
        </w:rPr>
        <w:t>StatementBlock</w:t>
      </w:r>
      <w:r w:rsidR="004F6C45" w:rsidRPr="001C72B2">
        <w:rPr>
          <w:i/>
          <w:noProof w:val="0"/>
        </w:rPr>
        <w:t xml:space="preserve"> </w:t>
      </w:r>
      <w:r w:rsidRPr="001C72B2">
        <w:rPr>
          <w:noProof w:val="0"/>
        </w:rPr>
        <w:t>}+ [</w:t>
      </w:r>
      <w:r w:rsidRPr="001C72B2">
        <w:rPr>
          <w:i/>
          <w:noProof w:val="0"/>
        </w:rPr>
        <w:t>E</w:t>
      </w:r>
      <w:r w:rsidR="00AD660C" w:rsidRPr="001C72B2">
        <w:rPr>
          <w:i/>
          <w:noProof w:val="0"/>
        </w:rPr>
        <w:t>lse</w:t>
      </w:r>
      <w:r w:rsidRPr="001C72B2">
        <w:rPr>
          <w:i/>
          <w:noProof w:val="0"/>
        </w:rPr>
        <w:t>Case</w:t>
      </w:r>
      <w:r w:rsidRPr="001C72B2">
        <w:rPr>
          <w:noProof w:val="0"/>
        </w:rPr>
        <w:t xml:space="preserve">] </w:t>
      </w:r>
      <w:r w:rsidR="00466415" w:rsidRPr="001C72B2">
        <w:rPr>
          <w:noProof w:val="0"/>
        </w:rPr>
        <w:t>"</w:t>
      </w:r>
      <w:r w:rsidRPr="001C72B2">
        <w:rPr>
          <w:noProof w:val="0"/>
        </w:rPr>
        <w:t>}</w:t>
      </w:r>
      <w:r w:rsidR="00466415" w:rsidRPr="001C72B2">
        <w:rPr>
          <w:noProof w:val="0"/>
        </w:rPr>
        <w:t>"</w:t>
      </w:r>
      <w:r w:rsidRPr="001C72B2">
        <w:rPr>
          <w:noProof w:val="0"/>
        </w:rPr>
        <w:t xml:space="preserve"> </w:t>
      </w:r>
    </w:p>
    <w:p w14:paraId="3D6262CD" w14:textId="77777777" w:rsidR="00F20703" w:rsidRPr="001C72B2" w:rsidRDefault="00F20703" w:rsidP="00292CBE">
      <w:pPr>
        <w:pStyle w:val="PL"/>
        <w:rPr>
          <w:noProof w:val="0"/>
        </w:rPr>
      </w:pPr>
    </w:p>
    <w:p w14:paraId="59FB0DDC" w14:textId="77777777" w:rsidR="00F15815" w:rsidRPr="001C72B2" w:rsidRDefault="00F15815" w:rsidP="00F15815">
      <w:pPr>
        <w:rPr>
          <w:b/>
          <w:i/>
        </w:rPr>
      </w:pPr>
      <w:r w:rsidRPr="001C72B2">
        <w:rPr>
          <w:b/>
          <w:i/>
        </w:rPr>
        <w:t>Semantic Description</w:t>
      </w:r>
    </w:p>
    <w:p w14:paraId="46D43370" w14:textId="5D86B8EE" w:rsidR="00042C85" w:rsidRPr="001C72B2" w:rsidRDefault="00F15815" w:rsidP="00042C85">
      <w:r w:rsidRPr="001C72B2">
        <w:t xml:space="preserve">The class of an object can be </w:t>
      </w:r>
      <w:r w:rsidR="00D5284F" w:rsidRPr="001C72B2">
        <w:t xml:space="preserve">discriminated for </w:t>
      </w:r>
      <w:r w:rsidRPr="001C72B2">
        <w:t xml:space="preserve">via the </w:t>
      </w:r>
      <w:r w:rsidR="00466415" w:rsidRPr="001C72B2">
        <w:t>'</w:t>
      </w:r>
      <w:r w:rsidR="00D5284F" w:rsidRPr="001C72B2">
        <w:t xml:space="preserve">select </w:t>
      </w:r>
      <w:r w:rsidRPr="001C72B2">
        <w:t>class</w:t>
      </w:r>
      <w:r w:rsidR="00466415" w:rsidRPr="001C72B2">
        <w:t>'</w:t>
      </w:r>
      <w:r w:rsidRPr="001C72B2">
        <w:t xml:space="preserve"> statement that is similar to a select union statement insofar that it allows only superclasses and known subclasses of the object reference</w:t>
      </w:r>
      <w:r w:rsidR="00466415" w:rsidRPr="001C72B2">
        <w:t>'</w:t>
      </w:r>
      <w:r w:rsidRPr="001C72B2">
        <w:t>s class in the context.</w:t>
      </w:r>
      <w:r w:rsidR="001C02AC" w:rsidRPr="001C72B2">
        <w:t xml:space="preserve"> If more than one case contains a superclass of the actual class of the given object instance, the first of these cases will be chosen</w:t>
      </w:r>
      <w:r w:rsidR="001E7689" w:rsidRPr="001C72B2">
        <w:t xml:space="preserve"> by the select class statement.</w:t>
      </w:r>
    </w:p>
    <w:p w14:paraId="0F4FA5E3" w14:textId="55C6398F" w:rsidR="00F15815" w:rsidRPr="001C72B2" w:rsidRDefault="00042C85" w:rsidP="00042C85">
      <w:r w:rsidRPr="001C72B2">
        <w:lastRenderedPageBreak/>
        <w:t xml:space="preserve">In case that the </w:t>
      </w:r>
      <w:r w:rsidRPr="001C72B2">
        <w:rPr>
          <w:i/>
          <w:iCs/>
        </w:rPr>
        <w:t>Object</w:t>
      </w:r>
      <w:r w:rsidRPr="001C72B2">
        <w:t xml:space="preserve"> is not an instance of any of the </w:t>
      </w:r>
      <w:r w:rsidRPr="001C72B2">
        <w:rPr>
          <w:i/>
          <w:iCs/>
        </w:rPr>
        <w:t>ClassReference</w:t>
      </w:r>
      <w:r w:rsidRPr="001C72B2">
        <w:t xml:space="preserve">s in the different cases, the statement block in the </w:t>
      </w:r>
      <w:r w:rsidRPr="001C72B2">
        <w:rPr>
          <w:i/>
          <w:iCs/>
        </w:rPr>
        <w:t>ElseCase</w:t>
      </w:r>
      <w:r w:rsidRPr="001C72B2">
        <w:t>, if present, will be executed.</w:t>
      </w:r>
    </w:p>
    <w:p w14:paraId="7D9BBDB1" w14:textId="77777777" w:rsidR="00F15815" w:rsidRPr="001C72B2" w:rsidRDefault="00F15815" w:rsidP="00466415">
      <w:pPr>
        <w:pStyle w:val="EX"/>
      </w:pPr>
      <w:r w:rsidRPr="001C72B2">
        <w:t>EXAMPLE:</w:t>
      </w:r>
    </w:p>
    <w:p w14:paraId="5AC93366" w14:textId="77777777" w:rsidR="00F15815" w:rsidRPr="001C72B2" w:rsidRDefault="00F15815" w:rsidP="00466415">
      <w:pPr>
        <w:pStyle w:val="PL"/>
        <w:rPr>
          <w:noProof w:val="0"/>
        </w:rPr>
      </w:pPr>
      <w:r w:rsidRPr="001C72B2">
        <w:rPr>
          <w:b/>
          <w:noProof w:val="0"/>
        </w:rPr>
        <w:t>type class</w:t>
      </w:r>
      <w:r w:rsidRPr="001C72B2">
        <w:rPr>
          <w:noProof w:val="0"/>
        </w:rPr>
        <w:t xml:space="preserve"> A {}</w:t>
      </w:r>
    </w:p>
    <w:p w14:paraId="73C5B2E2" w14:textId="77777777" w:rsidR="00F15815" w:rsidRPr="001C72B2" w:rsidRDefault="00F15815" w:rsidP="00466415">
      <w:pPr>
        <w:pStyle w:val="PL"/>
        <w:rPr>
          <w:noProof w:val="0"/>
        </w:rPr>
      </w:pPr>
      <w:r w:rsidRPr="001C72B2">
        <w:rPr>
          <w:b/>
          <w:noProof w:val="0"/>
        </w:rPr>
        <w:t>type class</w:t>
      </w:r>
      <w:r w:rsidRPr="001C72B2">
        <w:rPr>
          <w:noProof w:val="0"/>
        </w:rPr>
        <w:t xml:space="preserve"> B </w:t>
      </w:r>
      <w:r w:rsidRPr="001C72B2">
        <w:rPr>
          <w:b/>
          <w:noProof w:val="0"/>
        </w:rPr>
        <w:t>extends</w:t>
      </w:r>
      <w:r w:rsidRPr="001C72B2">
        <w:rPr>
          <w:noProof w:val="0"/>
        </w:rPr>
        <w:t xml:space="preserve"> A {}</w:t>
      </w:r>
    </w:p>
    <w:p w14:paraId="692FA259" w14:textId="62C7D6DC" w:rsidR="004030AC" w:rsidRPr="001C72B2" w:rsidRDefault="004030AC" w:rsidP="00466415">
      <w:pPr>
        <w:pStyle w:val="PL"/>
        <w:rPr>
          <w:noProof w:val="0"/>
        </w:rPr>
      </w:pPr>
      <w:r w:rsidRPr="001C72B2">
        <w:rPr>
          <w:noProof w:val="0"/>
        </w:rPr>
        <w:t>…</w:t>
      </w:r>
    </w:p>
    <w:p w14:paraId="026C7859" w14:textId="77777777" w:rsidR="00F15815" w:rsidRPr="001C72B2" w:rsidRDefault="00F15815" w:rsidP="00466415">
      <w:pPr>
        <w:pStyle w:val="PL"/>
        <w:rPr>
          <w:noProof w:val="0"/>
        </w:rPr>
      </w:pPr>
      <w:r w:rsidRPr="001C72B2">
        <w:rPr>
          <w:b/>
          <w:noProof w:val="0"/>
        </w:rPr>
        <w:t>var</w:t>
      </w:r>
      <w:r w:rsidRPr="001C72B2">
        <w:rPr>
          <w:noProof w:val="0"/>
        </w:rPr>
        <w:t xml:space="preserve"> A v_a := B.</w:t>
      </w:r>
      <w:r w:rsidRPr="001C72B2">
        <w:rPr>
          <w:b/>
          <w:noProof w:val="0"/>
        </w:rPr>
        <w:t>create</w:t>
      </w:r>
      <w:r w:rsidRPr="001C72B2">
        <w:rPr>
          <w:noProof w:val="0"/>
        </w:rPr>
        <w:t>();</w:t>
      </w:r>
    </w:p>
    <w:p w14:paraId="1651A5B5" w14:textId="52ED4126" w:rsidR="00F15815" w:rsidRPr="001C72B2" w:rsidRDefault="00F15815" w:rsidP="00466415">
      <w:pPr>
        <w:pStyle w:val="PL"/>
        <w:rPr>
          <w:noProof w:val="0"/>
        </w:rPr>
      </w:pPr>
      <w:r w:rsidRPr="001C72B2">
        <w:rPr>
          <w:b/>
          <w:noProof w:val="0"/>
        </w:rPr>
        <w:t xml:space="preserve">select </w:t>
      </w:r>
      <w:r w:rsidR="00D5284F" w:rsidRPr="001C72B2">
        <w:rPr>
          <w:b/>
          <w:noProof w:val="0"/>
        </w:rPr>
        <w:t>class</w:t>
      </w:r>
      <w:r w:rsidR="00D5284F" w:rsidRPr="001C72B2">
        <w:rPr>
          <w:noProof w:val="0"/>
        </w:rPr>
        <w:t xml:space="preserve"> </w:t>
      </w:r>
      <w:r w:rsidRPr="001C72B2">
        <w:rPr>
          <w:noProof w:val="0"/>
        </w:rPr>
        <w:t xml:space="preserve">(v_a) { </w:t>
      </w:r>
    </w:p>
    <w:p w14:paraId="554ECD26" w14:textId="272BF401" w:rsidR="00F15815" w:rsidRPr="001C72B2" w:rsidRDefault="00F15815" w:rsidP="00466415">
      <w:pPr>
        <w:pStyle w:val="PL"/>
        <w:rPr>
          <w:noProof w:val="0"/>
        </w:rPr>
      </w:pPr>
      <w:r w:rsidRPr="001C72B2">
        <w:rPr>
          <w:noProof w:val="0"/>
        </w:rPr>
        <w:tab/>
      </w:r>
      <w:r w:rsidRPr="001C72B2">
        <w:rPr>
          <w:b/>
          <w:noProof w:val="0"/>
        </w:rPr>
        <w:t>case</w:t>
      </w:r>
      <w:r w:rsidRPr="001C72B2">
        <w:rPr>
          <w:noProof w:val="0"/>
        </w:rPr>
        <w:t xml:space="preserve"> (B) { … } // will be chosen</w:t>
      </w:r>
    </w:p>
    <w:p w14:paraId="4B2104B8" w14:textId="1EB52ED8" w:rsidR="00F15815" w:rsidRPr="001C72B2" w:rsidRDefault="00F15815" w:rsidP="00466415">
      <w:pPr>
        <w:pStyle w:val="PL"/>
        <w:rPr>
          <w:noProof w:val="0"/>
        </w:rPr>
      </w:pPr>
      <w:r w:rsidRPr="001C72B2">
        <w:rPr>
          <w:noProof w:val="0"/>
        </w:rPr>
        <w:tab/>
      </w:r>
      <w:r w:rsidRPr="001C72B2">
        <w:rPr>
          <w:b/>
          <w:noProof w:val="0"/>
        </w:rPr>
        <w:t>case</w:t>
      </w:r>
      <w:r w:rsidRPr="001C72B2">
        <w:rPr>
          <w:noProof w:val="0"/>
        </w:rPr>
        <w:t xml:space="preserve"> (A) { … } // will not be chosen</w:t>
      </w:r>
    </w:p>
    <w:p w14:paraId="5E7DDC20" w14:textId="775B7614" w:rsidR="00F15815" w:rsidRPr="001C72B2" w:rsidRDefault="00F15815" w:rsidP="00224F6A">
      <w:pPr>
        <w:pStyle w:val="PL"/>
        <w:rPr>
          <w:noProof w:val="0"/>
        </w:rPr>
      </w:pPr>
      <w:r w:rsidRPr="001C72B2">
        <w:rPr>
          <w:noProof w:val="0"/>
        </w:rPr>
        <w:t>}</w:t>
      </w:r>
    </w:p>
    <w:p w14:paraId="0ACDD408" w14:textId="77777777" w:rsidR="00E355C5" w:rsidRPr="001C72B2" w:rsidRDefault="00E355C5" w:rsidP="00224F6A">
      <w:pPr>
        <w:pStyle w:val="PL"/>
        <w:rPr>
          <w:noProof w:val="0"/>
        </w:rPr>
      </w:pPr>
    </w:p>
    <w:p w14:paraId="7EB7B39A" w14:textId="77777777" w:rsidR="001644D6" w:rsidRPr="001C72B2" w:rsidRDefault="001644D6" w:rsidP="00F20703">
      <w:pPr>
        <w:keepNext/>
        <w:keepLines/>
        <w:rPr>
          <w:b/>
          <w:i/>
        </w:rPr>
      </w:pPr>
      <w:r w:rsidRPr="001C72B2">
        <w:rPr>
          <w:b/>
          <w:i/>
        </w:rPr>
        <w:t>Restrictions</w:t>
      </w:r>
    </w:p>
    <w:p w14:paraId="29903444" w14:textId="4A2E71CC" w:rsidR="001644D6" w:rsidRPr="001C72B2" w:rsidRDefault="009E52E1" w:rsidP="008C0E9C">
      <w:pPr>
        <w:pStyle w:val="BL"/>
        <w:numPr>
          <w:ilvl w:val="0"/>
          <w:numId w:val="18"/>
        </w:numPr>
      </w:pPr>
      <w:r w:rsidRPr="001C72B2">
        <w:t>If a class from one case is a superclass of a class from another case,</w:t>
      </w:r>
      <w:r w:rsidR="00870565" w:rsidRPr="001C72B2">
        <w:t xml:space="preserve"> </w:t>
      </w:r>
      <w:r w:rsidRPr="001C72B2">
        <w:t>then the case of the subclass shall be prec</w:t>
      </w:r>
      <w:r w:rsidR="001E7689" w:rsidRPr="001C72B2">
        <w:t>ede the case of the superclass.</w:t>
      </w:r>
    </w:p>
    <w:p w14:paraId="188E9B3E" w14:textId="4A0EECB1" w:rsidR="002B0CDE" w:rsidRPr="001C72B2" w:rsidRDefault="002B0CDE" w:rsidP="006913C7">
      <w:pPr>
        <w:pStyle w:val="berschrift4"/>
      </w:pPr>
      <w:bookmarkStart w:id="223" w:name="_Toc66104946"/>
      <w:bookmarkStart w:id="224" w:name="_Toc66112432"/>
      <w:bookmarkStart w:id="225" w:name="_Toc66354607"/>
      <w:bookmarkStart w:id="226" w:name="_Toc72305838"/>
      <w:bookmarkStart w:id="227" w:name="_Toc72306670"/>
      <w:r w:rsidRPr="001C72B2">
        <w:t>5.</w:t>
      </w:r>
      <w:r w:rsidR="006913C7" w:rsidRPr="001C72B2">
        <w:t>1.</w:t>
      </w:r>
      <w:r w:rsidRPr="001C72B2">
        <w:t>2.5</w:t>
      </w:r>
      <w:r w:rsidRPr="001C72B2">
        <w:tab/>
        <w:t>Of-operator</w:t>
      </w:r>
      <w:r w:rsidR="009316EC" w:rsidRPr="001C72B2">
        <w:t xml:space="preserve"> (Dynamic Class Discrimination)</w:t>
      </w:r>
      <w:bookmarkEnd w:id="223"/>
      <w:bookmarkEnd w:id="224"/>
      <w:bookmarkEnd w:id="225"/>
      <w:bookmarkEnd w:id="226"/>
      <w:bookmarkEnd w:id="227"/>
    </w:p>
    <w:p w14:paraId="187E49A1" w14:textId="77777777" w:rsidR="002D080A" w:rsidRPr="001C72B2" w:rsidRDefault="002D080A" w:rsidP="002D080A">
      <w:pPr>
        <w:rPr>
          <w:b/>
          <w:i/>
        </w:rPr>
      </w:pPr>
      <w:r w:rsidRPr="001C72B2">
        <w:rPr>
          <w:b/>
          <w:i/>
        </w:rPr>
        <w:t>Syntactical Structure</w:t>
      </w:r>
    </w:p>
    <w:p w14:paraId="3FDB5FC8" w14:textId="084EA338" w:rsidR="002D080A" w:rsidRPr="001C72B2" w:rsidRDefault="002D080A" w:rsidP="00292CBE">
      <w:pPr>
        <w:pStyle w:val="PL"/>
        <w:rPr>
          <w:noProof w:val="0"/>
        </w:rPr>
      </w:pPr>
      <w:r w:rsidRPr="001C72B2">
        <w:rPr>
          <w:noProof w:val="0"/>
        </w:rPr>
        <w:t xml:space="preserve">Object </w:t>
      </w:r>
      <w:r w:rsidRPr="001C72B2">
        <w:rPr>
          <w:b/>
          <w:noProof w:val="0"/>
        </w:rPr>
        <w:t>of</w:t>
      </w:r>
      <w:r w:rsidRPr="001C72B2">
        <w:rPr>
          <w:noProof w:val="0"/>
        </w:rPr>
        <w:t xml:space="preserve"> ClassReference</w:t>
      </w:r>
    </w:p>
    <w:p w14:paraId="4BD85DF4" w14:textId="77777777" w:rsidR="001E7689" w:rsidRPr="001C72B2" w:rsidRDefault="001E7689" w:rsidP="00292CBE">
      <w:pPr>
        <w:pStyle w:val="PL"/>
        <w:rPr>
          <w:noProof w:val="0"/>
        </w:rPr>
      </w:pPr>
    </w:p>
    <w:p w14:paraId="5DF661A2" w14:textId="77777777" w:rsidR="002D080A" w:rsidRPr="001C72B2" w:rsidRDefault="002D080A" w:rsidP="002D080A">
      <w:pPr>
        <w:rPr>
          <w:b/>
          <w:i/>
        </w:rPr>
      </w:pPr>
      <w:r w:rsidRPr="001C72B2">
        <w:rPr>
          <w:b/>
          <w:i/>
        </w:rPr>
        <w:t>Semantic Description</w:t>
      </w:r>
    </w:p>
    <w:p w14:paraId="500C65DB" w14:textId="74D1DEBB" w:rsidR="002D080A" w:rsidRPr="001C72B2" w:rsidRDefault="002D080A" w:rsidP="002D080A">
      <w:r w:rsidRPr="001C72B2">
        <w:t xml:space="preserve">To check whether an object is an instance is of a certain class, the </w:t>
      </w:r>
      <w:r w:rsidRPr="001C72B2">
        <w:rPr>
          <w:rFonts w:ascii="Courier New" w:hAnsi="Courier New" w:cs="Courier New"/>
        </w:rPr>
        <w:t>of</w:t>
      </w:r>
      <w:r w:rsidRPr="001C72B2">
        <w:t xml:space="preserve"> operator may be used.</w:t>
      </w:r>
    </w:p>
    <w:p w14:paraId="1C273CC2" w14:textId="06AC72E1" w:rsidR="002D080A" w:rsidRPr="001C72B2" w:rsidRDefault="002D080A" w:rsidP="00A33F47">
      <w:r w:rsidRPr="001C72B2">
        <w:t>It yields a Boolean value which is true if and only if the most specific class of the object referenced on the left-hand side is either equal to or a subclass derived from the class type reference on the right-hand side.</w:t>
      </w:r>
    </w:p>
    <w:p w14:paraId="44FA04C5" w14:textId="57A26488" w:rsidR="002B0CDE" w:rsidRPr="001C72B2" w:rsidRDefault="002B0CDE" w:rsidP="00A12A2B">
      <w:pPr>
        <w:pStyle w:val="berschrift4"/>
      </w:pPr>
      <w:bookmarkStart w:id="228" w:name="_Toc66104947"/>
      <w:bookmarkStart w:id="229" w:name="_Toc66112433"/>
      <w:bookmarkStart w:id="230" w:name="_Toc66354608"/>
      <w:bookmarkStart w:id="231" w:name="_Toc72305839"/>
      <w:bookmarkStart w:id="232" w:name="_Toc72306671"/>
      <w:r w:rsidRPr="001C72B2">
        <w:t>5.</w:t>
      </w:r>
      <w:r w:rsidR="006913C7" w:rsidRPr="001C72B2">
        <w:t>1.</w:t>
      </w:r>
      <w:r w:rsidRPr="001C72B2">
        <w:t>2.6</w:t>
      </w:r>
      <w:r w:rsidRPr="001C72B2">
        <w:tab/>
        <w:t>Casting</w:t>
      </w:r>
      <w:bookmarkEnd w:id="228"/>
      <w:bookmarkEnd w:id="229"/>
      <w:bookmarkEnd w:id="230"/>
      <w:bookmarkEnd w:id="231"/>
      <w:bookmarkEnd w:id="232"/>
    </w:p>
    <w:p w14:paraId="41FA9ED3" w14:textId="77777777" w:rsidR="002D080A" w:rsidRPr="001C72B2" w:rsidRDefault="002D080A" w:rsidP="00A12A2B">
      <w:pPr>
        <w:keepNext/>
        <w:rPr>
          <w:b/>
          <w:i/>
        </w:rPr>
      </w:pPr>
      <w:r w:rsidRPr="001C72B2">
        <w:rPr>
          <w:b/>
          <w:i/>
        </w:rPr>
        <w:t>Syntactical Structure</w:t>
      </w:r>
    </w:p>
    <w:p w14:paraId="46ABDEB7" w14:textId="76A72FCB" w:rsidR="002D080A" w:rsidRPr="001C72B2" w:rsidRDefault="006777A4" w:rsidP="00292CBE">
      <w:pPr>
        <w:pStyle w:val="PL"/>
        <w:rPr>
          <w:noProof w:val="0"/>
        </w:rPr>
      </w:pPr>
      <w:r w:rsidRPr="001C72B2">
        <w:rPr>
          <w:noProof w:val="0"/>
        </w:rPr>
        <w:t>Object</w:t>
      </w:r>
      <w:r w:rsidR="00AD660C" w:rsidRPr="001C72B2">
        <w:rPr>
          <w:noProof w:val="0"/>
        </w:rPr>
        <w:t>Reference</w:t>
      </w:r>
      <w:r w:rsidRPr="001C72B2">
        <w:rPr>
          <w:noProof w:val="0"/>
        </w:rPr>
        <w:t xml:space="preserve"> </w:t>
      </w:r>
      <w:r w:rsidR="00466415" w:rsidRPr="001C72B2">
        <w:rPr>
          <w:noProof w:val="0"/>
        </w:rPr>
        <w:t>"</w:t>
      </w:r>
      <w:r w:rsidRPr="001C72B2">
        <w:rPr>
          <w:noProof w:val="0"/>
        </w:rPr>
        <w:t>=&gt;</w:t>
      </w:r>
      <w:r w:rsidR="00466415" w:rsidRPr="001C72B2">
        <w:rPr>
          <w:noProof w:val="0"/>
        </w:rPr>
        <w:t>"</w:t>
      </w:r>
      <w:r w:rsidRPr="001C72B2">
        <w:rPr>
          <w:noProof w:val="0"/>
        </w:rPr>
        <w:t xml:space="preserve"> ( </w:t>
      </w:r>
      <w:r w:rsidR="002D080A" w:rsidRPr="001C72B2">
        <w:rPr>
          <w:noProof w:val="0"/>
        </w:rPr>
        <w:t>Class</w:t>
      </w:r>
      <w:r w:rsidRPr="001C72B2">
        <w:rPr>
          <w:noProof w:val="0"/>
        </w:rPr>
        <w:t>Identifier</w:t>
      </w:r>
      <w:r w:rsidR="002D080A" w:rsidRPr="001C72B2">
        <w:rPr>
          <w:noProof w:val="0"/>
        </w:rPr>
        <w:t xml:space="preserve"> </w:t>
      </w:r>
      <w:r w:rsidRPr="001C72B2">
        <w:rPr>
          <w:noProof w:val="0"/>
        </w:rPr>
        <w:t xml:space="preserve">| </w:t>
      </w:r>
      <w:r w:rsidR="00466415" w:rsidRPr="001C72B2">
        <w:rPr>
          <w:noProof w:val="0"/>
        </w:rPr>
        <w:t>"</w:t>
      </w:r>
      <w:r w:rsidR="004030AC" w:rsidRPr="001C72B2" w:rsidDel="004030AC">
        <w:rPr>
          <w:noProof w:val="0"/>
        </w:rPr>
        <w:t xml:space="preserve"> </w:t>
      </w:r>
      <w:r w:rsidRPr="001C72B2">
        <w:rPr>
          <w:noProof w:val="0"/>
        </w:rPr>
        <w:t>(</w:t>
      </w:r>
      <w:r w:rsidR="00466415" w:rsidRPr="001C72B2">
        <w:rPr>
          <w:noProof w:val="0"/>
        </w:rPr>
        <w:t>"</w:t>
      </w:r>
      <w:r w:rsidRPr="001C72B2">
        <w:rPr>
          <w:noProof w:val="0"/>
        </w:rPr>
        <w:t xml:space="preserve"> ClassReference </w:t>
      </w:r>
      <w:r w:rsidR="00466415" w:rsidRPr="001C72B2">
        <w:rPr>
          <w:noProof w:val="0"/>
        </w:rPr>
        <w:t>"</w:t>
      </w:r>
      <w:r w:rsidRPr="001C72B2">
        <w:rPr>
          <w:noProof w:val="0"/>
        </w:rPr>
        <w:t>)</w:t>
      </w:r>
      <w:r w:rsidR="00466415" w:rsidRPr="001C72B2">
        <w:rPr>
          <w:noProof w:val="0"/>
        </w:rPr>
        <w:t>"</w:t>
      </w:r>
      <w:r w:rsidRPr="001C72B2">
        <w:rPr>
          <w:noProof w:val="0"/>
        </w:rPr>
        <w:t xml:space="preserve"> )</w:t>
      </w:r>
    </w:p>
    <w:p w14:paraId="06E16600" w14:textId="77777777" w:rsidR="001E7689" w:rsidRPr="001C72B2" w:rsidRDefault="001E7689" w:rsidP="00292CBE">
      <w:pPr>
        <w:pStyle w:val="PL"/>
        <w:rPr>
          <w:noProof w:val="0"/>
        </w:rPr>
      </w:pPr>
    </w:p>
    <w:p w14:paraId="4A8BF90F" w14:textId="26E68408" w:rsidR="002D080A" w:rsidRPr="001C72B2" w:rsidRDefault="002D080A" w:rsidP="002D080A">
      <w:pPr>
        <w:rPr>
          <w:b/>
          <w:i/>
        </w:rPr>
      </w:pPr>
      <w:r w:rsidRPr="001C72B2">
        <w:rPr>
          <w:b/>
          <w:i/>
        </w:rPr>
        <w:t>Semantic Description</w:t>
      </w:r>
    </w:p>
    <w:p w14:paraId="76DE8179" w14:textId="0689D9E2" w:rsidR="002D080A" w:rsidRPr="001C72B2" w:rsidRDefault="002D080A" w:rsidP="002D080A">
      <w:r w:rsidRPr="001C72B2">
        <w:t xml:space="preserve">An object reference can be cast to another class of the </w:t>
      </w:r>
      <w:r w:rsidR="00AD660C" w:rsidRPr="001C72B2">
        <w:t>object</w:t>
      </w:r>
      <w:r w:rsidR="00466415" w:rsidRPr="001C72B2">
        <w:t>'</w:t>
      </w:r>
      <w:r w:rsidR="00AD660C" w:rsidRPr="001C72B2">
        <w:t xml:space="preserve">s known </w:t>
      </w:r>
      <w:r w:rsidRPr="001C72B2">
        <w:t>class</w:t>
      </w:r>
      <w:r w:rsidR="00466415" w:rsidRPr="001C72B2">
        <w:t>'</w:t>
      </w:r>
      <w:r w:rsidRPr="001C72B2">
        <w:t xml:space="preserve">s </w:t>
      </w:r>
      <w:r w:rsidR="006777A4" w:rsidRPr="001C72B2">
        <w:t>set of direct or indirect superclasses and direct or indirect subclasses</w:t>
      </w:r>
      <w:r w:rsidRPr="001C72B2">
        <w:t>. This operation yields an object reference to the same object but can be used as being of the type being cast to.</w:t>
      </w:r>
      <w:r w:rsidR="00AD660C" w:rsidRPr="001C72B2">
        <w:t xml:space="preserve"> If the referenced class to be cast to is an expression that is not a simple identifier, the expression shall be written in parenthesis.</w:t>
      </w:r>
    </w:p>
    <w:p w14:paraId="0BF7874E" w14:textId="056BD739" w:rsidR="002D080A" w:rsidRPr="001C72B2" w:rsidRDefault="004030AC" w:rsidP="005D596B">
      <w:pPr>
        <w:keepNext/>
        <w:rPr>
          <w:b/>
          <w:i/>
        </w:rPr>
      </w:pPr>
      <w:r w:rsidRPr="001C72B2">
        <w:rPr>
          <w:b/>
          <w:i/>
        </w:rPr>
        <w:t>Restrictions</w:t>
      </w:r>
    </w:p>
    <w:p w14:paraId="4F22D122" w14:textId="14BF340C" w:rsidR="00AD660C" w:rsidRPr="001C72B2" w:rsidRDefault="00AD660C" w:rsidP="008C0E9C">
      <w:pPr>
        <w:pStyle w:val="BL"/>
        <w:numPr>
          <w:ilvl w:val="0"/>
          <w:numId w:val="19"/>
        </w:numPr>
      </w:pPr>
      <w:r w:rsidRPr="001C72B2">
        <w:t xml:space="preserve">If </w:t>
      </w:r>
      <w:r w:rsidR="00BC0739" w:rsidRPr="001C72B2">
        <w:t>the class the object is being cast to is not in the set of superclasses or the concrete class of the object, the cast operation shall result in an error.</w:t>
      </w:r>
    </w:p>
    <w:p w14:paraId="58C91DF7" w14:textId="77777777" w:rsidR="005D0FE7" w:rsidRPr="001C72B2" w:rsidRDefault="005D0FE7" w:rsidP="005D0FE7">
      <w:pPr>
        <w:pStyle w:val="berschrift4"/>
      </w:pPr>
      <w:bookmarkStart w:id="233" w:name="_Toc66104948"/>
      <w:bookmarkStart w:id="234" w:name="_Toc66112434"/>
      <w:bookmarkStart w:id="235" w:name="_Toc66354609"/>
      <w:bookmarkStart w:id="236" w:name="_Toc72305840"/>
      <w:bookmarkStart w:id="237" w:name="_Toc72306672"/>
      <w:r w:rsidRPr="001C72B2">
        <w:t>5.1.2.7</w:t>
      </w:r>
      <w:r w:rsidRPr="001C72B2">
        <w:tab/>
        <w:t>Comparison</w:t>
      </w:r>
      <w:bookmarkEnd w:id="233"/>
      <w:bookmarkEnd w:id="234"/>
      <w:bookmarkEnd w:id="235"/>
      <w:bookmarkEnd w:id="236"/>
      <w:bookmarkEnd w:id="237"/>
    </w:p>
    <w:p w14:paraId="368F7B2D" w14:textId="77777777" w:rsidR="005D0FE7" w:rsidRPr="001C72B2" w:rsidRDefault="005D0FE7" w:rsidP="005D0FE7">
      <w:pPr>
        <w:rPr>
          <w:b/>
          <w:bCs/>
          <w:i/>
          <w:iCs/>
        </w:rPr>
      </w:pPr>
      <w:r w:rsidRPr="001C72B2">
        <w:rPr>
          <w:b/>
          <w:bCs/>
          <w:i/>
          <w:iCs/>
        </w:rPr>
        <w:t>Syntactical Structure</w:t>
      </w:r>
    </w:p>
    <w:p w14:paraId="39753D26" w14:textId="77777777" w:rsidR="005D0FE7" w:rsidRPr="001C72B2" w:rsidRDefault="005D0FE7" w:rsidP="005D0FE7">
      <w:r w:rsidRPr="001C72B2">
        <w:rPr>
          <w:i/>
          <w:iCs/>
        </w:rPr>
        <w:t>ObjectReference</w:t>
      </w:r>
      <w:r w:rsidRPr="001C72B2">
        <w:t xml:space="preserve"> "==" </w:t>
      </w:r>
      <w:r w:rsidRPr="001C72B2">
        <w:rPr>
          <w:i/>
          <w:iCs/>
        </w:rPr>
        <w:t>ObjectReference</w:t>
      </w:r>
      <w:r w:rsidRPr="001C72B2">
        <w:t xml:space="preserve"> |</w:t>
      </w:r>
    </w:p>
    <w:p w14:paraId="61B79F70" w14:textId="77777777" w:rsidR="005D0FE7" w:rsidRPr="001C72B2" w:rsidRDefault="005D0FE7" w:rsidP="005D0FE7">
      <w:r w:rsidRPr="001C72B2">
        <w:rPr>
          <w:i/>
          <w:iCs/>
        </w:rPr>
        <w:t>ObjectReference</w:t>
      </w:r>
      <w:r w:rsidRPr="001C72B2">
        <w:t xml:space="preserve"> "!=" </w:t>
      </w:r>
      <w:r w:rsidRPr="001C72B2">
        <w:rPr>
          <w:i/>
          <w:iCs/>
        </w:rPr>
        <w:t>ObjectReference</w:t>
      </w:r>
    </w:p>
    <w:p w14:paraId="5C6C7436" w14:textId="77777777" w:rsidR="005D0FE7" w:rsidRPr="001C72B2" w:rsidRDefault="005D0FE7" w:rsidP="005D0FE7">
      <w:pPr>
        <w:rPr>
          <w:b/>
          <w:bCs/>
          <w:i/>
          <w:iCs/>
        </w:rPr>
      </w:pPr>
      <w:r w:rsidRPr="001C72B2">
        <w:rPr>
          <w:b/>
          <w:bCs/>
          <w:i/>
          <w:iCs/>
        </w:rPr>
        <w:t>Semantic Description</w:t>
      </w:r>
    </w:p>
    <w:p w14:paraId="47B3245E" w14:textId="77777777" w:rsidR="005D0FE7" w:rsidRPr="001C72B2" w:rsidRDefault="005D0FE7" w:rsidP="005D0FE7">
      <w:r w:rsidRPr="001C72B2">
        <w:t xml:space="preserve">Two object references can be compared for equality or inequality. Two object references are equal if and only if they reference the same object instance. An object reference is equal to the special null object reference if it does not reference an object instance. </w:t>
      </w:r>
    </w:p>
    <w:p w14:paraId="3E870171" w14:textId="77777777" w:rsidR="005D0FE7" w:rsidRPr="001C72B2" w:rsidRDefault="005D0FE7" w:rsidP="0071406F">
      <w:pPr>
        <w:keepNext/>
        <w:keepLines/>
        <w:rPr>
          <w:b/>
          <w:bCs/>
          <w:i/>
          <w:iCs/>
        </w:rPr>
      </w:pPr>
      <w:r w:rsidRPr="001C72B2">
        <w:rPr>
          <w:b/>
          <w:bCs/>
          <w:i/>
          <w:iCs/>
        </w:rPr>
        <w:lastRenderedPageBreak/>
        <w:t>Restrictions</w:t>
      </w:r>
    </w:p>
    <w:p w14:paraId="5C4F16FA" w14:textId="77777777" w:rsidR="005D0FE7" w:rsidRPr="001C72B2" w:rsidRDefault="005D0FE7" w:rsidP="002508E7">
      <w:pPr>
        <w:pStyle w:val="BL"/>
        <w:numPr>
          <w:ilvl w:val="0"/>
          <w:numId w:val="52"/>
        </w:numPr>
      </w:pPr>
      <w:r w:rsidRPr="001C72B2">
        <w:t>Object references can only be compared if they are type compatible, i.e. if they both have the same declared class type or if the declared type of one of the references is a direct or indirect superclass of the declared type of the other reference.</w:t>
      </w:r>
    </w:p>
    <w:p w14:paraId="3F5250A6" w14:textId="77777777" w:rsidR="005D0FE7" w:rsidRPr="001C72B2" w:rsidRDefault="005D0FE7" w:rsidP="002508E7">
      <w:pPr>
        <w:rPr>
          <w:b/>
          <w:bCs/>
          <w:i/>
          <w:iCs/>
        </w:rPr>
      </w:pPr>
      <w:r w:rsidRPr="001C72B2">
        <w:rPr>
          <w:b/>
          <w:bCs/>
          <w:i/>
          <w:iCs/>
        </w:rPr>
        <w:t>Examples</w:t>
      </w:r>
    </w:p>
    <w:p w14:paraId="4FEF76B3" w14:textId="77777777" w:rsidR="005D0FE7" w:rsidRPr="001C72B2" w:rsidRDefault="005D0FE7" w:rsidP="005D0FE7">
      <w:pPr>
        <w:pStyle w:val="PL"/>
        <w:rPr>
          <w:noProof w:val="0"/>
        </w:rPr>
      </w:pPr>
      <w:r w:rsidRPr="001C72B2">
        <w:rPr>
          <w:rFonts w:cs="Courier New"/>
          <w:b/>
          <w:noProof w:val="0"/>
        </w:rPr>
        <w:t>type class</w:t>
      </w:r>
      <w:r w:rsidRPr="001C72B2">
        <w:rPr>
          <w:rFonts w:cs="Courier New"/>
          <w:noProof w:val="0"/>
        </w:rPr>
        <w:t xml:space="preserve"> Shape {}</w:t>
      </w:r>
    </w:p>
    <w:p w14:paraId="30A99CC7" w14:textId="77777777" w:rsidR="005D0FE7" w:rsidRPr="001C72B2" w:rsidRDefault="005D0FE7" w:rsidP="005D0FE7">
      <w:pPr>
        <w:pStyle w:val="PL"/>
        <w:rPr>
          <w:noProof w:val="0"/>
        </w:rPr>
      </w:pPr>
      <w:r w:rsidRPr="001C72B2">
        <w:rPr>
          <w:rFonts w:cs="Courier New"/>
          <w:b/>
          <w:noProof w:val="0"/>
        </w:rPr>
        <w:t>type class</w:t>
      </w:r>
      <w:r w:rsidRPr="001C72B2">
        <w:rPr>
          <w:rFonts w:cs="Courier New"/>
          <w:noProof w:val="0"/>
        </w:rPr>
        <w:t xml:space="preserve"> Circle </w:t>
      </w:r>
      <w:r w:rsidRPr="001C72B2">
        <w:rPr>
          <w:rFonts w:cs="Courier New"/>
          <w:b/>
          <w:noProof w:val="0"/>
        </w:rPr>
        <w:t>extends</w:t>
      </w:r>
      <w:r w:rsidRPr="001C72B2">
        <w:rPr>
          <w:rFonts w:cs="Courier New"/>
          <w:noProof w:val="0"/>
        </w:rPr>
        <w:t xml:space="preserve"> Shape {}</w:t>
      </w:r>
    </w:p>
    <w:p w14:paraId="75F03969" w14:textId="77777777" w:rsidR="005D0FE7" w:rsidRPr="001C72B2" w:rsidRDefault="005D0FE7" w:rsidP="005D0FE7">
      <w:pPr>
        <w:pStyle w:val="PL"/>
        <w:rPr>
          <w:noProof w:val="0"/>
        </w:rPr>
      </w:pPr>
      <w:r w:rsidRPr="001C72B2">
        <w:rPr>
          <w:rFonts w:cs="Courier New"/>
          <w:b/>
          <w:noProof w:val="0"/>
        </w:rPr>
        <w:t>type class</w:t>
      </w:r>
      <w:r w:rsidRPr="001C72B2">
        <w:rPr>
          <w:rFonts w:cs="Courier New"/>
          <w:noProof w:val="0"/>
        </w:rPr>
        <w:t xml:space="preserve"> Rectangle </w:t>
      </w:r>
      <w:r w:rsidRPr="001C72B2">
        <w:rPr>
          <w:rFonts w:cs="Courier New"/>
          <w:b/>
          <w:noProof w:val="0"/>
        </w:rPr>
        <w:t>extends</w:t>
      </w:r>
      <w:r w:rsidRPr="001C72B2">
        <w:rPr>
          <w:rFonts w:cs="Courier New"/>
          <w:noProof w:val="0"/>
        </w:rPr>
        <w:t xml:space="preserve"> Shape {}</w:t>
      </w:r>
    </w:p>
    <w:p w14:paraId="1BD7570D" w14:textId="77777777" w:rsidR="005D0FE7" w:rsidRPr="001C72B2" w:rsidRDefault="005D0FE7" w:rsidP="005D0FE7">
      <w:pPr>
        <w:pStyle w:val="PL"/>
        <w:rPr>
          <w:noProof w:val="0"/>
        </w:rPr>
      </w:pPr>
    </w:p>
    <w:p w14:paraId="2F334266" w14:textId="77777777" w:rsidR="005D0FE7" w:rsidRPr="001C72B2" w:rsidRDefault="005D0FE7" w:rsidP="005D0FE7">
      <w:pPr>
        <w:pStyle w:val="PL"/>
        <w:rPr>
          <w:noProof w:val="0"/>
        </w:rPr>
      </w:pPr>
      <w:r w:rsidRPr="001C72B2">
        <w:rPr>
          <w:rFonts w:cs="Courier New"/>
          <w:b/>
          <w:noProof w:val="0"/>
        </w:rPr>
        <w:t>var</w:t>
      </w:r>
      <w:r w:rsidRPr="001C72B2">
        <w:rPr>
          <w:rFonts w:cs="Courier New"/>
          <w:noProof w:val="0"/>
        </w:rPr>
        <w:t xml:space="preserve"> Circle v_circle := Circle.</w:t>
      </w:r>
      <w:r w:rsidRPr="001C72B2">
        <w:rPr>
          <w:rFonts w:cs="Courier New"/>
          <w:b/>
          <w:noProof w:val="0"/>
        </w:rPr>
        <w:t>create</w:t>
      </w:r>
      <w:r w:rsidRPr="001C72B2">
        <w:rPr>
          <w:rFonts w:cs="Courier New"/>
          <w:noProof w:val="0"/>
        </w:rPr>
        <w:t>();</w:t>
      </w:r>
    </w:p>
    <w:p w14:paraId="5C871121" w14:textId="77777777" w:rsidR="005D0FE7" w:rsidRPr="001C72B2" w:rsidRDefault="005D0FE7" w:rsidP="005D0FE7">
      <w:pPr>
        <w:pStyle w:val="PL"/>
        <w:rPr>
          <w:noProof w:val="0"/>
        </w:rPr>
      </w:pPr>
      <w:r w:rsidRPr="001C72B2">
        <w:rPr>
          <w:rFonts w:cs="Courier New"/>
          <w:b/>
          <w:noProof w:val="0"/>
        </w:rPr>
        <w:t>var</w:t>
      </w:r>
      <w:r w:rsidRPr="001C72B2">
        <w:rPr>
          <w:rFonts w:cs="Courier New"/>
          <w:noProof w:val="0"/>
        </w:rPr>
        <w:t xml:space="preserve"> Rectangle v_rectangle := Rectangle.</w:t>
      </w:r>
      <w:r w:rsidRPr="001C72B2">
        <w:rPr>
          <w:rFonts w:cs="Courier New"/>
          <w:b/>
          <w:noProof w:val="0"/>
        </w:rPr>
        <w:t>create</w:t>
      </w:r>
      <w:r w:rsidRPr="001C72B2">
        <w:rPr>
          <w:rFonts w:cs="Courier New"/>
          <w:noProof w:val="0"/>
        </w:rPr>
        <w:t>();</w:t>
      </w:r>
    </w:p>
    <w:p w14:paraId="44A9032B" w14:textId="77777777" w:rsidR="005D0FE7" w:rsidRPr="001C72B2" w:rsidRDefault="005D0FE7" w:rsidP="005D0FE7">
      <w:pPr>
        <w:pStyle w:val="PL"/>
        <w:rPr>
          <w:noProof w:val="0"/>
        </w:rPr>
      </w:pPr>
      <w:r w:rsidRPr="001C72B2">
        <w:rPr>
          <w:rFonts w:cs="Courier New"/>
          <w:b/>
          <w:noProof w:val="0"/>
        </w:rPr>
        <w:t>var</w:t>
      </w:r>
      <w:r w:rsidRPr="001C72B2">
        <w:rPr>
          <w:rFonts w:cs="Courier New"/>
          <w:noProof w:val="0"/>
        </w:rPr>
        <w:t xml:space="preserve"> Shape v_shape := v_circle;</w:t>
      </w:r>
      <w:r w:rsidRPr="001C72B2">
        <w:rPr>
          <w:noProof w:val="0"/>
        </w:rPr>
        <w:t xml:space="preserve"> </w:t>
      </w:r>
    </w:p>
    <w:p w14:paraId="22EB5CD8" w14:textId="77777777" w:rsidR="005D0FE7" w:rsidRPr="001C72B2" w:rsidRDefault="005D0FE7" w:rsidP="005D0FE7">
      <w:pPr>
        <w:pStyle w:val="PL"/>
        <w:rPr>
          <w:noProof w:val="0"/>
        </w:rPr>
      </w:pPr>
    </w:p>
    <w:p w14:paraId="3A55843D" w14:textId="77777777" w:rsidR="005D0FE7" w:rsidRPr="001C72B2" w:rsidRDefault="005D0FE7" w:rsidP="005D0FE7">
      <w:pPr>
        <w:pStyle w:val="PL"/>
        <w:rPr>
          <w:noProof w:val="0"/>
        </w:rPr>
      </w:pPr>
      <w:r w:rsidRPr="001C72B2">
        <w:rPr>
          <w:rFonts w:cs="Courier New"/>
          <w:noProof w:val="0"/>
        </w:rPr>
        <w:t>v_shape == v_circle // allowed =&gt; true</w:t>
      </w:r>
    </w:p>
    <w:p w14:paraId="7DBEF3B8" w14:textId="77777777" w:rsidR="005D0FE7" w:rsidRPr="001C72B2" w:rsidRDefault="005D0FE7" w:rsidP="005D0FE7">
      <w:pPr>
        <w:pStyle w:val="PL"/>
        <w:rPr>
          <w:noProof w:val="0"/>
        </w:rPr>
      </w:pPr>
      <w:r w:rsidRPr="001C72B2">
        <w:rPr>
          <w:rFonts w:cs="Courier New"/>
          <w:noProof w:val="0"/>
        </w:rPr>
        <w:t>v_circle != v_rectangle // not allowed</w:t>
      </w:r>
    </w:p>
    <w:p w14:paraId="2198D8B3" w14:textId="77777777" w:rsidR="005D0FE7" w:rsidRPr="001C72B2" w:rsidRDefault="005D0FE7" w:rsidP="005D0FE7">
      <w:pPr>
        <w:pStyle w:val="PL"/>
        <w:rPr>
          <w:noProof w:val="0"/>
        </w:rPr>
      </w:pPr>
      <w:r w:rsidRPr="001C72B2">
        <w:rPr>
          <w:rFonts w:cs="Courier New"/>
          <w:noProof w:val="0"/>
        </w:rPr>
        <w:t xml:space="preserve">v_shape == </w:t>
      </w:r>
      <w:r w:rsidRPr="001C72B2">
        <w:rPr>
          <w:rFonts w:cs="Courier New"/>
          <w:b/>
          <w:noProof w:val="0"/>
        </w:rPr>
        <w:t>null</w:t>
      </w:r>
      <w:r w:rsidRPr="001C72B2">
        <w:rPr>
          <w:rFonts w:cs="Courier New"/>
          <w:noProof w:val="0"/>
        </w:rPr>
        <w:t xml:space="preserve"> // allowed =&gt; false</w:t>
      </w:r>
    </w:p>
    <w:p w14:paraId="7FBE126E" w14:textId="77777777" w:rsidR="005D0FE7" w:rsidRPr="001C72B2" w:rsidRDefault="005D0FE7" w:rsidP="005D0FE7">
      <w:pPr>
        <w:pStyle w:val="PL"/>
        <w:rPr>
          <w:noProof w:val="0"/>
        </w:rPr>
      </w:pPr>
      <w:r w:rsidRPr="001C72B2">
        <w:rPr>
          <w:rFonts w:cs="Courier New"/>
          <w:noProof w:val="0"/>
        </w:rPr>
        <w:t>v_shape == Circle.</w:t>
      </w:r>
      <w:r w:rsidRPr="001C72B2">
        <w:rPr>
          <w:rFonts w:cs="Courier New"/>
          <w:b/>
          <w:noProof w:val="0"/>
        </w:rPr>
        <w:t>create</w:t>
      </w:r>
      <w:r w:rsidRPr="001C72B2">
        <w:rPr>
          <w:rFonts w:cs="Courier New"/>
          <w:noProof w:val="0"/>
        </w:rPr>
        <w:t>() // allowed =&gt; false</w:t>
      </w:r>
    </w:p>
    <w:p w14:paraId="39D60A23" w14:textId="77777777" w:rsidR="005D0FE7" w:rsidRPr="001C72B2" w:rsidRDefault="005D0FE7" w:rsidP="005D0FE7">
      <w:pPr>
        <w:pStyle w:val="PL"/>
        <w:rPr>
          <w:noProof w:val="0"/>
        </w:rPr>
      </w:pPr>
    </w:p>
    <w:p w14:paraId="5DC592EB" w14:textId="51215572" w:rsidR="00D14954" w:rsidRPr="001C72B2" w:rsidRDefault="00D14954" w:rsidP="00D14954">
      <w:pPr>
        <w:pStyle w:val="berschrift4"/>
      </w:pPr>
      <w:bookmarkStart w:id="238" w:name="_Toc66104949"/>
      <w:bookmarkStart w:id="239" w:name="_Toc66112435"/>
      <w:bookmarkStart w:id="240" w:name="_Toc66354610"/>
      <w:bookmarkStart w:id="241" w:name="_Toc72305841"/>
      <w:bookmarkStart w:id="242" w:name="_Toc72306673"/>
      <w:r w:rsidRPr="001C72B2">
        <w:t>5.1.2.8</w:t>
      </w:r>
      <w:r w:rsidRPr="001C72B2">
        <w:tab/>
        <w:t>Object Templates</w:t>
      </w:r>
      <w:bookmarkEnd w:id="238"/>
      <w:bookmarkEnd w:id="239"/>
      <w:bookmarkEnd w:id="240"/>
      <w:bookmarkEnd w:id="241"/>
      <w:bookmarkEnd w:id="242"/>
    </w:p>
    <w:p w14:paraId="7FA23236" w14:textId="77777777" w:rsidR="00D14954" w:rsidRPr="001C72B2" w:rsidRDefault="00D14954" w:rsidP="00D14954">
      <w:pPr>
        <w:rPr>
          <w:b/>
          <w:bCs/>
          <w:i/>
          <w:iCs/>
        </w:rPr>
      </w:pPr>
      <w:r w:rsidRPr="001C72B2">
        <w:rPr>
          <w:b/>
          <w:bCs/>
          <w:i/>
          <w:iCs/>
        </w:rPr>
        <w:t>Syntactical Structure</w:t>
      </w:r>
    </w:p>
    <w:p w14:paraId="0C6D3097" w14:textId="77777777" w:rsidR="00D14954" w:rsidRPr="001C72B2" w:rsidRDefault="00D14954" w:rsidP="00D14954">
      <w:pPr>
        <w:rPr>
          <w:rFonts w:ascii="Courier New" w:hAnsi="Courier New" w:cs="Courier New"/>
          <w:sz w:val="16"/>
          <w:szCs w:val="16"/>
        </w:rPr>
      </w:pPr>
      <w:r w:rsidRPr="001C72B2">
        <w:rPr>
          <w:rFonts w:ascii="Courier New" w:hAnsi="Courier New" w:cs="Courier New"/>
          <w:sz w:val="16"/>
          <w:szCs w:val="16"/>
        </w:rPr>
        <w:t xml:space="preserve">"{" { ( </w:t>
      </w:r>
      <w:r w:rsidRPr="001C72B2">
        <w:rPr>
          <w:rFonts w:ascii="Courier New" w:hAnsi="Courier New" w:cs="Courier New"/>
          <w:i/>
          <w:iCs/>
          <w:sz w:val="16"/>
          <w:szCs w:val="16"/>
        </w:rPr>
        <w:t>FieldName</w:t>
      </w:r>
      <w:r w:rsidRPr="001C72B2">
        <w:rPr>
          <w:rFonts w:ascii="Courier New" w:hAnsi="Courier New" w:cs="Courier New"/>
          <w:sz w:val="16"/>
          <w:szCs w:val="16"/>
        </w:rPr>
        <w:t xml:space="preserve"> | </w:t>
      </w:r>
      <w:r w:rsidRPr="001C72B2">
        <w:rPr>
          <w:rFonts w:ascii="Courier New" w:hAnsi="Courier New" w:cs="Courier New"/>
          <w:i/>
          <w:iCs/>
          <w:sz w:val="16"/>
          <w:szCs w:val="16"/>
        </w:rPr>
        <w:t>FunctionInstance</w:t>
      </w:r>
      <w:r w:rsidRPr="001C72B2">
        <w:rPr>
          <w:rFonts w:ascii="Courier New" w:hAnsi="Courier New" w:cs="Courier New"/>
          <w:sz w:val="16"/>
          <w:szCs w:val="16"/>
        </w:rPr>
        <w:t xml:space="preserve"> ) ":=" </w:t>
      </w:r>
      <w:r w:rsidRPr="001C72B2">
        <w:rPr>
          <w:rFonts w:ascii="Courier New" w:hAnsi="Courier New" w:cs="Courier New"/>
          <w:i/>
          <w:iCs/>
          <w:sz w:val="16"/>
          <w:szCs w:val="16"/>
        </w:rPr>
        <w:t>TemplateBody</w:t>
      </w:r>
      <w:r w:rsidRPr="001C72B2">
        <w:rPr>
          <w:rFonts w:ascii="Courier New" w:hAnsi="Courier New" w:cs="Courier New"/>
          <w:sz w:val="16"/>
          <w:szCs w:val="16"/>
        </w:rPr>
        <w:t xml:space="preserve"> [","] } "}"</w:t>
      </w:r>
    </w:p>
    <w:p w14:paraId="53EDC4C8" w14:textId="77777777" w:rsidR="00D14954" w:rsidRPr="001C72B2" w:rsidRDefault="00D14954" w:rsidP="00D14954">
      <w:pPr>
        <w:rPr>
          <w:b/>
          <w:bCs/>
          <w:i/>
          <w:iCs/>
        </w:rPr>
      </w:pPr>
      <w:r w:rsidRPr="001C72B2">
        <w:rPr>
          <w:b/>
          <w:bCs/>
          <w:i/>
          <w:iCs/>
        </w:rPr>
        <w:t>Semantic Description</w:t>
      </w:r>
    </w:p>
    <w:p w14:paraId="63A301C6" w14:textId="77777777" w:rsidR="00D14954" w:rsidRPr="001C72B2" w:rsidRDefault="00D14954" w:rsidP="00D14954">
      <w:r w:rsidRPr="001C72B2">
        <w:t xml:space="preserve">An object template is a matching mechanism to be used for objects similar to those used for record values. It can be used as a </w:t>
      </w:r>
      <w:r w:rsidRPr="001C72B2">
        <w:rPr>
          <w:i/>
          <w:iCs/>
        </w:rPr>
        <w:t>TemplateBody</w:t>
      </w:r>
      <w:r w:rsidRPr="001C72B2">
        <w:t xml:space="preserve"> in template declarations for templates of class type and everywhere else where a </w:t>
      </w:r>
      <w:r w:rsidRPr="001C72B2">
        <w:rPr>
          <w:i/>
          <w:iCs/>
        </w:rPr>
        <w:t>TemplateBody</w:t>
      </w:r>
      <w:r w:rsidRPr="001C72B2">
        <w:t xml:space="preserve"> is acceptable except in sending and receiving operations as objects can neither be sent nor received.</w:t>
      </w:r>
    </w:p>
    <w:p w14:paraId="7F87EFF4" w14:textId="77777777" w:rsidR="00D14954" w:rsidRPr="001C72B2" w:rsidRDefault="00D14954" w:rsidP="00D14954">
      <w:r w:rsidRPr="001C72B2">
        <w:t xml:space="preserve">If an object template is used in a matching operation to match against an object reference, it matches if and only if for all assignments in the compound assignment notation the matching mechanism on the right hand side of the assignment matches the value yielded by the evaluation of applying the left hand side of the assignment as dotted notation to the object. </w:t>
      </w:r>
    </w:p>
    <w:p w14:paraId="61092AD6" w14:textId="53CEA33C" w:rsidR="00D14954" w:rsidRPr="001C72B2" w:rsidRDefault="00D14954" w:rsidP="00D14954">
      <w:pPr>
        <w:pStyle w:val="NO"/>
      </w:pPr>
      <w:r w:rsidRPr="001C72B2">
        <w:t>NOTE</w:t>
      </w:r>
      <w:r w:rsidR="00526360" w:rsidRPr="001C72B2">
        <w:t xml:space="preserve"> </w:t>
      </w:r>
      <w:r w:rsidRPr="001C72B2">
        <w:t>1:</w:t>
      </w:r>
      <w:r w:rsidRPr="001C72B2">
        <w:tab/>
        <w:t xml:space="preserve">It is not necessary to add an assignment in the template for </w:t>
      </w:r>
      <w:r w:rsidRPr="001C72B2">
        <w:rPr>
          <w:i/>
          <w:iCs/>
        </w:rPr>
        <w:t>all</w:t>
      </w:r>
      <w:r w:rsidRPr="001C72B2">
        <w:t xml:space="preserve"> public properties that exist in the class. For all public properties that are not assigned any matching mechanism in the template, a </w:t>
      </w:r>
      <w:r w:rsidR="00526360" w:rsidRPr="001C72B2">
        <w:t>"</w:t>
      </w:r>
      <w:r w:rsidRPr="001C72B2">
        <w:t>don</w:t>
      </w:r>
      <w:r w:rsidR="00526360" w:rsidRPr="001C72B2">
        <w:t>'</w:t>
      </w:r>
      <w:r w:rsidRPr="001C72B2">
        <w:t>t care</w:t>
      </w:r>
      <w:r w:rsidR="00526360" w:rsidRPr="001C72B2">
        <w:t>"</w:t>
      </w:r>
      <w:r w:rsidRPr="001C72B2">
        <w:t xml:space="preserve"> semantics is assumed. This is especially useful for using templates for objects of subclasses that might have additional properties. </w:t>
      </w:r>
    </w:p>
    <w:p w14:paraId="2454D775" w14:textId="15A11E04" w:rsidR="00D14954" w:rsidRPr="001C72B2" w:rsidRDefault="00D14954" w:rsidP="00D14954">
      <w:r w:rsidRPr="001C72B2">
        <w:t xml:space="preserve">Object templates declared for a class can also be used to match against objects of all subclasses. </w:t>
      </w:r>
    </w:p>
    <w:p w14:paraId="65DA74E0" w14:textId="77777777" w:rsidR="00D14954" w:rsidRPr="001C72B2" w:rsidRDefault="00D14954" w:rsidP="00D14954">
      <w:r w:rsidRPr="001C72B2">
        <w:t xml:space="preserve">The modifies operation is allowed also for Object templates with the same procedure as for record templates, but only </w:t>
      </w:r>
      <w:r w:rsidRPr="001C72B2">
        <w:rPr>
          <w:i/>
          <w:iCs/>
        </w:rPr>
        <w:t>FieldName</w:t>
      </w:r>
      <w:r w:rsidRPr="001C72B2">
        <w:t xml:space="preserve"> assignments are modified while </w:t>
      </w:r>
      <w:r w:rsidRPr="001C72B2">
        <w:rPr>
          <w:i/>
          <w:iCs/>
        </w:rPr>
        <w:t>FunctionInstance</w:t>
      </w:r>
      <w:r w:rsidRPr="001C72B2">
        <w:t xml:space="preserve"> assignments are not modified, though additional FunctionInstance assignments may be added.</w:t>
      </w:r>
    </w:p>
    <w:p w14:paraId="08C29942" w14:textId="77777777" w:rsidR="00D14954" w:rsidRPr="001C72B2" w:rsidRDefault="00D14954" w:rsidP="00D14954">
      <w:r w:rsidRPr="001C72B2">
        <w:t xml:space="preserve">It is allowed to have multiple </w:t>
      </w:r>
      <w:r w:rsidRPr="001C72B2">
        <w:rPr>
          <w:i/>
          <w:iCs/>
        </w:rPr>
        <w:t>FunctionInstance</w:t>
      </w:r>
      <w:r w:rsidRPr="001C72B2">
        <w:t xml:space="preserve"> assignments of the same method in the same object template, possibly with different actual parameters.</w:t>
      </w:r>
    </w:p>
    <w:p w14:paraId="34293C12" w14:textId="482F45EC" w:rsidR="00D14954" w:rsidRPr="001C72B2" w:rsidRDefault="00D14954" w:rsidP="00D14954">
      <w:pPr>
        <w:pStyle w:val="NO"/>
      </w:pPr>
      <w:r w:rsidRPr="001C72B2">
        <w:t>NOTE</w:t>
      </w:r>
      <w:r w:rsidR="00526360" w:rsidRPr="001C72B2">
        <w:t xml:space="preserve"> </w:t>
      </w:r>
      <w:r w:rsidRPr="001C72B2">
        <w:t xml:space="preserve">2: Usage of </w:t>
      </w:r>
      <w:r w:rsidRPr="001C72B2">
        <w:rPr>
          <w:i/>
          <w:iCs/>
        </w:rPr>
        <w:t>FunctionInstance</w:t>
      </w:r>
      <w:r w:rsidRPr="001C72B2">
        <w:t xml:space="preserve"> assignments can lead to contradictory assignments that would lead to the object template not matching any object of the class. </w:t>
      </w:r>
    </w:p>
    <w:p w14:paraId="00370769" w14:textId="64E1593C" w:rsidR="00D14954" w:rsidRPr="001C72B2" w:rsidRDefault="00D14954" w:rsidP="00D14954">
      <w:pPr>
        <w:rPr>
          <w:b/>
          <w:bCs/>
          <w:i/>
          <w:iCs/>
        </w:rPr>
      </w:pPr>
      <w:r w:rsidRPr="001C72B2">
        <w:rPr>
          <w:b/>
          <w:bCs/>
          <w:i/>
          <w:iCs/>
        </w:rPr>
        <w:t>Restrictions</w:t>
      </w:r>
    </w:p>
    <w:p w14:paraId="5A23FAD8" w14:textId="27D38B43" w:rsidR="00D14954" w:rsidRPr="001C72B2" w:rsidRDefault="00D14954" w:rsidP="002508E7">
      <w:pPr>
        <w:pStyle w:val="BL"/>
        <w:numPr>
          <w:ilvl w:val="0"/>
          <w:numId w:val="53"/>
        </w:numPr>
      </w:pPr>
      <w:r w:rsidRPr="001C72B2">
        <w:t xml:space="preserve">The </w:t>
      </w:r>
      <w:r w:rsidRPr="001C72B2">
        <w:rPr>
          <w:i/>
          <w:iCs/>
        </w:rPr>
        <w:t>FieldName</w:t>
      </w:r>
      <w:r w:rsidRPr="001C72B2">
        <w:t xml:space="preserve"> in an assignment in the template shall be the name of a public value property of the template</w:t>
      </w:r>
      <w:r w:rsidR="00526360" w:rsidRPr="001C72B2">
        <w:t>'</w:t>
      </w:r>
      <w:r w:rsidRPr="001C72B2">
        <w:t xml:space="preserve">s class. The type of the property shall be compatible with the corresponding </w:t>
      </w:r>
      <w:r w:rsidRPr="001C72B2">
        <w:rPr>
          <w:i/>
          <w:iCs/>
        </w:rPr>
        <w:t xml:space="preserve">TemplateBody </w:t>
      </w:r>
      <w:r w:rsidRPr="001C72B2">
        <w:t>on the right hand side.</w:t>
      </w:r>
    </w:p>
    <w:p w14:paraId="315B170C" w14:textId="468ECCB5" w:rsidR="00D14954" w:rsidRPr="001C72B2" w:rsidRDefault="00D14954" w:rsidP="002508E7">
      <w:pPr>
        <w:pStyle w:val="BL"/>
        <w:numPr>
          <w:ilvl w:val="0"/>
          <w:numId w:val="53"/>
        </w:numPr>
      </w:pPr>
      <w:r w:rsidRPr="001C72B2">
        <w:t xml:space="preserve">The name of the function in the </w:t>
      </w:r>
      <w:r w:rsidRPr="001C72B2">
        <w:rPr>
          <w:i/>
          <w:iCs/>
        </w:rPr>
        <w:t>FunctionInstance</w:t>
      </w:r>
      <w:r w:rsidRPr="001C72B2">
        <w:t xml:space="preserve"> in an assignment in the template shall be the name of a public method of the template</w:t>
      </w:r>
      <w:r w:rsidR="00526360" w:rsidRPr="001C72B2">
        <w:t>'</w:t>
      </w:r>
      <w:r w:rsidRPr="001C72B2">
        <w:t xml:space="preserve">s class. The actual parameter lists given in the </w:t>
      </w:r>
      <w:r w:rsidRPr="001C72B2">
        <w:rPr>
          <w:i/>
          <w:iCs/>
        </w:rPr>
        <w:t xml:space="preserve">FunctionInstance </w:t>
      </w:r>
      <w:r w:rsidRPr="001C72B2">
        <w:t xml:space="preserve">shall be compatible with the formal parameter lists of that method and the return type of the function shall be a value type compatible with the corresponding </w:t>
      </w:r>
      <w:r w:rsidRPr="001C72B2">
        <w:rPr>
          <w:i/>
          <w:iCs/>
        </w:rPr>
        <w:t xml:space="preserve">TemplateBody </w:t>
      </w:r>
      <w:r w:rsidRPr="001C72B2">
        <w:t>on the right hand side.</w:t>
      </w:r>
    </w:p>
    <w:p w14:paraId="0E9002C6" w14:textId="77777777" w:rsidR="00D14954" w:rsidRPr="001C72B2" w:rsidRDefault="00D14954" w:rsidP="002508E7">
      <w:pPr>
        <w:pStyle w:val="BL"/>
        <w:numPr>
          <w:ilvl w:val="0"/>
          <w:numId w:val="53"/>
        </w:numPr>
      </w:pPr>
      <w:r w:rsidRPr="001C72B2">
        <w:lastRenderedPageBreak/>
        <w:t>The getter of a public property or the function used on the left hand side of an assignment in an object template shall be deterministic and shall fulfill the restrictions imposed on content of functions used in special places given in clause 16.1.4.</w:t>
      </w:r>
    </w:p>
    <w:p w14:paraId="45C7307C" w14:textId="3581C004" w:rsidR="00D14954" w:rsidRPr="001C72B2" w:rsidRDefault="00D14954" w:rsidP="002508E7">
      <w:pPr>
        <w:pStyle w:val="BL"/>
        <w:numPr>
          <w:ilvl w:val="0"/>
          <w:numId w:val="53"/>
        </w:numPr>
      </w:pPr>
      <w:r w:rsidRPr="001C72B2">
        <w:t xml:space="preserve">The names in </w:t>
      </w:r>
      <w:r w:rsidRPr="001C72B2">
        <w:rPr>
          <w:i/>
          <w:iCs/>
        </w:rPr>
        <w:t xml:space="preserve">FieldName </w:t>
      </w:r>
      <w:r w:rsidRPr="001C72B2">
        <w:t xml:space="preserve">assignments in an object template shall be unique, </w:t>
      </w:r>
      <w:r w:rsidR="00526360" w:rsidRPr="001C72B2">
        <w:t>i.e.</w:t>
      </w:r>
      <w:r w:rsidRPr="001C72B2">
        <w:t xml:space="preserve"> no </w:t>
      </w:r>
      <w:r w:rsidRPr="001C72B2">
        <w:rPr>
          <w:i/>
          <w:iCs/>
        </w:rPr>
        <w:t>FieldName</w:t>
      </w:r>
      <w:r w:rsidRPr="001C72B2">
        <w:t xml:space="preserve"> shall appear more than once on the left hand side.</w:t>
      </w:r>
    </w:p>
    <w:p w14:paraId="059BD4A0" w14:textId="77777777" w:rsidR="00D14954" w:rsidRPr="001C72B2" w:rsidRDefault="00D14954" w:rsidP="002508E7">
      <w:pPr>
        <w:pStyle w:val="BL"/>
        <w:numPr>
          <w:ilvl w:val="0"/>
          <w:numId w:val="53"/>
        </w:numPr>
      </w:pPr>
      <w:r w:rsidRPr="001C72B2">
        <w:t>Object templates shall not be used in sending or receiving operations.</w:t>
      </w:r>
    </w:p>
    <w:p w14:paraId="4638ADDB" w14:textId="77777777" w:rsidR="00D14954" w:rsidRPr="001C72B2" w:rsidRDefault="00D14954" w:rsidP="002508E7">
      <w:pPr>
        <w:pStyle w:val="BL"/>
        <w:numPr>
          <w:ilvl w:val="0"/>
          <w:numId w:val="53"/>
        </w:numPr>
      </w:pPr>
      <w:r w:rsidRPr="001C72B2">
        <w:t xml:space="preserve">Object template shall not be used as values and can not be converted to a value with the </w:t>
      </w:r>
      <w:r w:rsidRPr="001C72B2">
        <w:rPr>
          <w:rFonts w:ascii="Courier New" w:hAnsi="Courier New" w:cs="Courier New"/>
          <w:b/>
          <w:bCs/>
        </w:rPr>
        <w:t>valueof</w:t>
      </w:r>
      <w:r w:rsidRPr="001C72B2">
        <w:t xml:space="preserve"> operation.</w:t>
      </w:r>
    </w:p>
    <w:p w14:paraId="07727916" w14:textId="77777777" w:rsidR="00D14954" w:rsidRPr="001C72B2" w:rsidRDefault="00D14954" w:rsidP="00D14954">
      <w:pPr>
        <w:rPr>
          <w:b/>
          <w:bCs/>
          <w:i/>
          <w:iCs/>
        </w:rPr>
      </w:pPr>
      <w:r w:rsidRPr="001C72B2">
        <w:rPr>
          <w:b/>
          <w:bCs/>
          <w:i/>
          <w:iCs/>
        </w:rPr>
        <w:t>Examples</w:t>
      </w:r>
    </w:p>
    <w:p w14:paraId="1F6F9012" w14:textId="1080F196" w:rsidR="00D14954" w:rsidRPr="001C72B2" w:rsidRDefault="00D14954" w:rsidP="00D14954">
      <w:pPr>
        <w:pStyle w:val="EX"/>
      </w:pPr>
      <w:r w:rsidRPr="001C72B2">
        <w:t>EXAMPLE</w:t>
      </w:r>
      <w:r w:rsidR="002508E7" w:rsidRPr="001C72B2">
        <w:t xml:space="preserve"> </w:t>
      </w:r>
      <w:r w:rsidRPr="001C72B2">
        <w:t>1:</w:t>
      </w:r>
    </w:p>
    <w:p w14:paraId="24A0C2A8" w14:textId="77777777" w:rsidR="00D14954" w:rsidRPr="001C72B2" w:rsidRDefault="00D14954" w:rsidP="00D14954">
      <w:pPr>
        <w:pStyle w:val="PL"/>
        <w:rPr>
          <w:noProof w:val="0"/>
        </w:rPr>
      </w:pPr>
      <w:r w:rsidRPr="001C72B2">
        <w:rPr>
          <w:rFonts w:cs="Courier New"/>
          <w:b/>
          <w:bCs/>
          <w:noProof w:val="0"/>
          <w:color w:val="000000"/>
        </w:rPr>
        <w:t>type class</w:t>
      </w:r>
      <w:r w:rsidRPr="001C72B2">
        <w:rPr>
          <w:rFonts w:cs="Courier New"/>
          <w:noProof w:val="0"/>
          <w:color w:val="000000"/>
        </w:rPr>
        <w:t xml:space="preserve"> Pair { </w:t>
      </w:r>
      <w:r w:rsidRPr="001C72B2">
        <w:rPr>
          <w:rFonts w:cs="Courier New"/>
          <w:b/>
          <w:bCs/>
          <w:noProof w:val="0"/>
          <w:color w:val="000000"/>
        </w:rPr>
        <w:t>public var integer @property</w:t>
      </w:r>
      <w:r w:rsidRPr="001C72B2">
        <w:rPr>
          <w:rFonts w:cs="Courier New"/>
          <w:noProof w:val="0"/>
          <w:color w:val="000000"/>
        </w:rPr>
        <w:t xml:space="preserve"> a, </w:t>
      </w:r>
      <w:r w:rsidRPr="001C72B2">
        <w:rPr>
          <w:rFonts w:cs="Courier New"/>
          <w:b/>
          <w:bCs/>
          <w:noProof w:val="0"/>
          <w:color w:val="000000"/>
        </w:rPr>
        <w:t>@property</w:t>
      </w:r>
      <w:r w:rsidRPr="001C72B2">
        <w:rPr>
          <w:rFonts w:cs="Courier New"/>
          <w:noProof w:val="0"/>
          <w:color w:val="000000"/>
        </w:rPr>
        <w:t xml:space="preserve"> b }</w:t>
      </w:r>
    </w:p>
    <w:p w14:paraId="481D0566" w14:textId="77777777" w:rsidR="00D14954" w:rsidRPr="001C72B2" w:rsidRDefault="00D14954" w:rsidP="00D14954">
      <w:pPr>
        <w:pStyle w:val="PL"/>
        <w:rPr>
          <w:rFonts w:cs="Courier New"/>
          <w:b/>
          <w:bCs/>
          <w:noProof w:val="0"/>
          <w:color w:val="000000"/>
        </w:rPr>
      </w:pPr>
    </w:p>
    <w:p w14:paraId="4BA00084" w14:textId="563EF3D5" w:rsidR="00D14954" w:rsidRPr="001C72B2" w:rsidRDefault="00D14954" w:rsidP="00D14954">
      <w:pPr>
        <w:pStyle w:val="PL"/>
        <w:rPr>
          <w:noProof w:val="0"/>
        </w:rPr>
      </w:pPr>
      <w:r w:rsidRPr="001C72B2">
        <w:rPr>
          <w:rFonts w:cs="Courier New"/>
          <w:b/>
          <w:bCs/>
          <w:noProof w:val="0"/>
          <w:color w:val="000000"/>
        </w:rPr>
        <w:t>template</w:t>
      </w:r>
      <w:r w:rsidRPr="001C72B2">
        <w:rPr>
          <w:rFonts w:cs="Courier New"/>
          <w:noProof w:val="0"/>
          <w:color w:val="000000"/>
        </w:rPr>
        <w:t xml:space="preserve"> Pair t := { a := (1 .. 20) }</w:t>
      </w:r>
    </w:p>
    <w:p w14:paraId="2BCEAA70" w14:textId="77777777" w:rsidR="00D14954" w:rsidRPr="001C72B2" w:rsidRDefault="00D14954" w:rsidP="00D14954">
      <w:pPr>
        <w:pStyle w:val="PL"/>
        <w:rPr>
          <w:noProof w:val="0"/>
        </w:rPr>
      </w:pPr>
    </w:p>
    <w:p w14:paraId="10A15EEE" w14:textId="77777777" w:rsidR="00D14954" w:rsidRPr="001C72B2" w:rsidRDefault="00D14954" w:rsidP="00D14954">
      <w:pPr>
        <w:pStyle w:val="PL"/>
        <w:rPr>
          <w:noProof w:val="0"/>
        </w:rPr>
      </w:pPr>
      <w:r w:rsidRPr="001C72B2">
        <w:rPr>
          <w:rFonts w:cs="Courier New"/>
          <w:b/>
          <w:bCs/>
          <w:noProof w:val="0"/>
          <w:color w:val="000000"/>
        </w:rPr>
        <w:t>type class</w:t>
      </w:r>
      <w:r w:rsidRPr="001C72B2">
        <w:rPr>
          <w:rFonts w:cs="Courier New"/>
          <w:noProof w:val="0"/>
          <w:color w:val="000000"/>
        </w:rPr>
        <w:t xml:space="preserve"> Triple </w:t>
      </w:r>
      <w:r w:rsidRPr="001C72B2">
        <w:rPr>
          <w:rFonts w:cs="Courier New"/>
          <w:b/>
          <w:bCs/>
          <w:noProof w:val="0"/>
          <w:color w:val="000000"/>
        </w:rPr>
        <w:t>extends</w:t>
      </w:r>
      <w:r w:rsidRPr="001C72B2">
        <w:rPr>
          <w:rFonts w:cs="Courier New"/>
          <w:noProof w:val="0"/>
          <w:color w:val="000000"/>
        </w:rPr>
        <w:t xml:space="preserve"> Pair { </w:t>
      </w:r>
      <w:r w:rsidRPr="001C72B2">
        <w:rPr>
          <w:rFonts w:cs="Courier New"/>
          <w:b/>
          <w:bCs/>
          <w:noProof w:val="0"/>
          <w:color w:val="000000"/>
        </w:rPr>
        <w:t>public var integer @property</w:t>
      </w:r>
      <w:r w:rsidRPr="001C72B2">
        <w:rPr>
          <w:rFonts w:cs="Courier New"/>
          <w:noProof w:val="0"/>
          <w:color w:val="000000"/>
        </w:rPr>
        <w:t xml:space="preserve"> c }</w:t>
      </w:r>
    </w:p>
    <w:p w14:paraId="617E4C06" w14:textId="77777777" w:rsidR="00D14954" w:rsidRPr="001C72B2" w:rsidRDefault="00D14954" w:rsidP="00D14954">
      <w:pPr>
        <w:pStyle w:val="PL"/>
        <w:rPr>
          <w:noProof w:val="0"/>
        </w:rPr>
      </w:pPr>
    </w:p>
    <w:p w14:paraId="5C4F7D15" w14:textId="77777777" w:rsidR="00D14954" w:rsidRPr="001C72B2" w:rsidRDefault="00D14954" w:rsidP="00D14954">
      <w:pPr>
        <w:pStyle w:val="PL"/>
        <w:rPr>
          <w:noProof w:val="0"/>
        </w:rPr>
      </w:pPr>
      <w:r w:rsidRPr="001C72B2">
        <w:rPr>
          <w:rFonts w:cs="Courier New"/>
          <w:b/>
          <w:bCs/>
          <w:noProof w:val="0"/>
          <w:color w:val="000000"/>
        </w:rPr>
        <w:t>match</w:t>
      </w:r>
      <w:r w:rsidRPr="001C72B2">
        <w:rPr>
          <w:rFonts w:cs="Courier New"/>
          <w:noProof w:val="0"/>
          <w:color w:val="000000"/>
        </w:rPr>
        <w:t>(Triple.</w:t>
      </w:r>
      <w:r w:rsidRPr="001C72B2">
        <w:rPr>
          <w:rFonts w:cs="Courier New"/>
          <w:b/>
          <w:bCs/>
          <w:noProof w:val="0"/>
          <w:color w:val="000000"/>
        </w:rPr>
        <w:t>create</w:t>
      </w:r>
      <w:r w:rsidRPr="001C72B2">
        <w:rPr>
          <w:rFonts w:cs="Courier New"/>
          <w:noProof w:val="0"/>
          <w:color w:val="000000"/>
        </w:rPr>
        <w:t>(1,2,3), t) // returns true</w:t>
      </w:r>
    </w:p>
    <w:p w14:paraId="0F547387" w14:textId="77777777" w:rsidR="00D14954" w:rsidRPr="001C72B2" w:rsidRDefault="00D14954" w:rsidP="00D14954">
      <w:pPr>
        <w:pStyle w:val="PL"/>
        <w:rPr>
          <w:noProof w:val="0"/>
        </w:rPr>
      </w:pPr>
    </w:p>
    <w:p w14:paraId="628D57BF" w14:textId="57FE2449" w:rsidR="00D14954" w:rsidRPr="001C72B2" w:rsidRDefault="00D14954" w:rsidP="00D14954">
      <w:pPr>
        <w:pStyle w:val="EX"/>
      </w:pPr>
      <w:r w:rsidRPr="001C72B2">
        <w:t>EXAMPLE</w:t>
      </w:r>
      <w:r w:rsidR="002508E7" w:rsidRPr="001C72B2">
        <w:t xml:space="preserve"> </w:t>
      </w:r>
      <w:r w:rsidRPr="001C72B2">
        <w:t xml:space="preserve">2: </w:t>
      </w:r>
    </w:p>
    <w:p w14:paraId="44E314A3" w14:textId="77777777" w:rsidR="00D14954" w:rsidRPr="001C72B2" w:rsidRDefault="00D14954" w:rsidP="00D14954">
      <w:pPr>
        <w:pStyle w:val="PL"/>
        <w:rPr>
          <w:noProof w:val="0"/>
        </w:rPr>
      </w:pPr>
      <w:r w:rsidRPr="001C72B2">
        <w:rPr>
          <w:rFonts w:cs="Courier New"/>
          <w:b/>
          <w:bCs/>
          <w:noProof w:val="0"/>
          <w:color w:val="000000"/>
        </w:rPr>
        <w:t>type</w:t>
      </w:r>
      <w:r w:rsidRPr="001C72B2">
        <w:rPr>
          <w:rFonts w:cs="Courier New"/>
          <w:noProof w:val="0"/>
          <w:color w:val="000000"/>
        </w:rPr>
        <w:t xml:space="preserve"> </w:t>
      </w:r>
      <w:r w:rsidRPr="001C72B2">
        <w:rPr>
          <w:rFonts w:cs="Courier New"/>
          <w:b/>
          <w:bCs/>
          <w:noProof w:val="0"/>
          <w:color w:val="000000"/>
        </w:rPr>
        <w:t>class</w:t>
      </w:r>
      <w:r w:rsidRPr="001C72B2">
        <w:rPr>
          <w:rFonts w:cs="Courier New"/>
          <w:noProof w:val="0"/>
          <w:color w:val="000000"/>
        </w:rPr>
        <w:t xml:space="preserve"> @</w:t>
      </w:r>
      <w:r w:rsidRPr="001C72B2">
        <w:rPr>
          <w:rFonts w:cs="Courier New"/>
          <w:b/>
          <w:bCs/>
          <w:noProof w:val="0"/>
          <w:color w:val="000000"/>
        </w:rPr>
        <w:t>abstract</w:t>
      </w:r>
      <w:r w:rsidRPr="001C72B2">
        <w:rPr>
          <w:rFonts w:cs="Courier New"/>
          <w:noProof w:val="0"/>
          <w:color w:val="000000"/>
        </w:rPr>
        <w:t xml:space="preserve"> Shape { </w:t>
      </w:r>
      <w:r w:rsidRPr="001C72B2">
        <w:rPr>
          <w:rFonts w:cs="Courier New"/>
          <w:b/>
          <w:bCs/>
          <w:noProof w:val="0"/>
          <w:color w:val="000000"/>
        </w:rPr>
        <w:t>public</w:t>
      </w:r>
      <w:r w:rsidRPr="001C72B2">
        <w:rPr>
          <w:rFonts w:cs="Courier New"/>
          <w:noProof w:val="0"/>
          <w:color w:val="000000"/>
        </w:rPr>
        <w:t xml:space="preserve"> </w:t>
      </w:r>
      <w:r w:rsidRPr="001C72B2">
        <w:rPr>
          <w:rFonts w:cs="Courier New"/>
          <w:b/>
          <w:bCs/>
          <w:noProof w:val="0"/>
          <w:color w:val="000000"/>
        </w:rPr>
        <w:t>function</w:t>
      </w:r>
      <w:r w:rsidRPr="001C72B2">
        <w:rPr>
          <w:rFonts w:cs="Courier New"/>
          <w:noProof w:val="0"/>
          <w:color w:val="000000"/>
        </w:rPr>
        <w:t xml:space="preserve"> @</w:t>
      </w:r>
      <w:r w:rsidRPr="001C72B2">
        <w:rPr>
          <w:rFonts w:cs="Courier New"/>
          <w:b/>
          <w:bCs/>
          <w:noProof w:val="0"/>
          <w:color w:val="000000"/>
        </w:rPr>
        <w:t>abstract</w:t>
      </w:r>
      <w:r w:rsidRPr="001C72B2">
        <w:rPr>
          <w:rFonts w:cs="Courier New"/>
          <w:noProof w:val="0"/>
          <w:color w:val="000000"/>
        </w:rPr>
        <w:t xml:space="preserve"> area() </w:t>
      </w:r>
      <w:r w:rsidRPr="001C72B2">
        <w:rPr>
          <w:rFonts w:cs="Courier New"/>
          <w:b/>
          <w:bCs/>
          <w:noProof w:val="0"/>
          <w:color w:val="000000"/>
        </w:rPr>
        <w:t>return</w:t>
      </w:r>
      <w:r w:rsidRPr="001C72B2">
        <w:rPr>
          <w:rFonts w:cs="Courier New"/>
          <w:noProof w:val="0"/>
          <w:color w:val="000000"/>
        </w:rPr>
        <w:t xml:space="preserve"> </w:t>
      </w:r>
      <w:r w:rsidRPr="001C72B2">
        <w:rPr>
          <w:rFonts w:cs="Courier New"/>
          <w:b/>
          <w:bCs/>
          <w:noProof w:val="0"/>
          <w:color w:val="000000"/>
        </w:rPr>
        <w:t>float</w:t>
      </w:r>
      <w:r w:rsidRPr="001C72B2">
        <w:rPr>
          <w:rFonts w:cs="Courier New"/>
          <w:noProof w:val="0"/>
          <w:color w:val="000000"/>
        </w:rPr>
        <w:t>; }</w:t>
      </w:r>
    </w:p>
    <w:p w14:paraId="4F595F1A" w14:textId="77777777" w:rsidR="00D14954" w:rsidRPr="001C72B2" w:rsidRDefault="00D14954" w:rsidP="00D14954">
      <w:pPr>
        <w:pStyle w:val="PL"/>
        <w:rPr>
          <w:noProof w:val="0"/>
        </w:rPr>
      </w:pPr>
    </w:p>
    <w:p w14:paraId="155F1D5E" w14:textId="77777777" w:rsidR="00D14954" w:rsidRPr="001C72B2" w:rsidRDefault="00D14954" w:rsidP="00D14954">
      <w:pPr>
        <w:pStyle w:val="PL"/>
        <w:rPr>
          <w:noProof w:val="0"/>
        </w:rPr>
      </w:pPr>
      <w:r w:rsidRPr="001C72B2">
        <w:rPr>
          <w:rFonts w:cs="Courier New"/>
          <w:noProof w:val="0"/>
          <w:color w:val="000000"/>
        </w:rPr>
        <w:t>// smallShape would match for all objects whose class is derived from Shape</w:t>
      </w:r>
    </w:p>
    <w:p w14:paraId="42950B6F" w14:textId="1063504C" w:rsidR="00D14954" w:rsidRPr="001C72B2" w:rsidRDefault="00D14954" w:rsidP="00D14954">
      <w:pPr>
        <w:pStyle w:val="PL"/>
        <w:rPr>
          <w:noProof w:val="0"/>
        </w:rPr>
      </w:pPr>
      <w:r w:rsidRPr="001C72B2">
        <w:rPr>
          <w:rFonts w:cs="Courier New"/>
          <w:noProof w:val="0"/>
          <w:color w:val="000000"/>
        </w:rPr>
        <w:t>// and where the result of the method call to area() fulfills the constraint.</w:t>
      </w:r>
    </w:p>
    <w:p w14:paraId="2D9559B6" w14:textId="77777777" w:rsidR="00D14954" w:rsidRPr="001C72B2" w:rsidRDefault="00D14954" w:rsidP="00D14954">
      <w:pPr>
        <w:pStyle w:val="PL"/>
        <w:rPr>
          <w:noProof w:val="0"/>
        </w:rPr>
      </w:pPr>
      <w:r w:rsidRPr="001C72B2">
        <w:rPr>
          <w:rFonts w:cs="Courier New"/>
          <w:b/>
          <w:bCs/>
          <w:noProof w:val="0"/>
          <w:color w:val="000000"/>
        </w:rPr>
        <w:t>template</w:t>
      </w:r>
      <w:r w:rsidRPr="001C72B2">
        <w:rPr>
          <w:rFonts w:cs="Courier New"/>
          <w:noProof w:val="0"/>
          <w:color w:val="000000"/>
        </w:rPr>
        <w:t xml:space="preserve"> Shape smallShape := { area() := (0.0 .. 20.0) }</w:t>
      </w:r>
    </w:p>
    <w:p w14:paraId="26425D6F" w14:textId="77777777" w:rsidR="00D14954" w:rsidRPr="001C72B2" w:rsidRDefault="00D14954" w:rsidP="00D14954">
      <w:pPr>
        <w:pStyle w:val="PL"/>
        <w:rPr>
          <w:noProof w:val="0"/>
        </w:rPr>
      </w:pPr>
    </w:p>
    <w:p w14:paraId="3B2B1B6F" w14:textId="7FC857E6" w:rsidR="00D14954" w:rsidRPr="001C72B2" w:rsidRDefault="00D14954" w:rsidP="00D14954">
      <w:pPr>
        <w:pStyle w:val="PL"/>
        <w:rPr>
          <w:noProof w:val="0"/>
        </w:rPr>
      </w:pPr>
      <w:r w:rsidRPr="001C72B2">
        <w:rPr>
          <w:rFonts w:cs="Courier New"/>
          <w:noProof w:val="0"/>
          <w:color w:val="000000"/>
        </w:rPr>
        <w:t>// contradictory template:</w:t>
      </w:r>
      <w:r w:rsidRPr="001C72B2">
        <w:rPr>
          <w:noProof w:val="0"/>
        </w:rPr>
        <w:t xml:space="preserve"> </w:t>
      </w:r>
    </w:p>
    <w:p w14:paraId="7D67534B" w14:textId="77777777" w:rsidR="00D14954" w:rsidRPr="001C72B2" w:rsidRDefault="00D14954" w:rsidP="00D14954">
      <w:pPr>
        <w:pStyle w:val="PL"/>
        <w:rPr>
          <w:noProof w:val="0"/>
        </w:rPr>
      </w:pPr>
      <w:r w:rsidRPr="001C72B2">
        <w:rPr>
          <w:rFonts w:cs="Courier New"/>
          <w:b/>
          <w:bCs/>
          <w:noProof w:val="0"/>
          <w:color w:val="000000"/>
        </w:rPr>
        <w:t>template</w:t>
      </w:r>
      <w:r w:rsidRPr="001C72B2">
        <w:rPr>
          <w:rFonts w:cs="Courier New"/>
          <w:noProof w:val="0"/>
          <w:color w:val="000000"/>
        </w:rPr>
        <w:t xml:space="preserve"> Shape empty := {</w:t>
      </w:r>
    </w:p>
    <w:p w14:paraId="506EC318" w14:textId="07D00040" w:rsidR="00D14954" w:rsidRPr="001C72B2" w:rsidRDefault="00D14954" w:rsidP="00D14954">
      <w:pPr>
        <w:pStyle w:val="PL"/>
        <w:rPr>
          <w:noProof w:val="0"/>
        </w:rPr>
      </w:pPr>
      <w:r w:rsidRPr="001C72B2">
        <w:rPr>
          <w:rFonts w:cs="Courier New"/>
          <w:noProof w:val="0"/>
          <w:color w:val="000000"/>
        </w:rPr>
        <w:tab/>
        <w:t xml:space="preserve">area() := (0.0 .. </w:t>
      </w:r>
      <w:r w:rsidRPr="001C72B2">
        <w:rPr>
          <w:rFonts w:cs="Courier New"/>
          <w:b/>
          <w:bCs/>
          <w:noProof w:val="0"/>
          <w:color w:val="000000"/>
        </w:rPr>
        <w:t>infinity</w:t>
      </w:r>
      <w:r w:rsidRPr="001C72B2">
        <w:rPr>
          <w:rFonts w:cs="Courier New"/>
          <w:noProof w:val="0"/>
          <w:color w:val="000000"/>
        </w:rPr>
        <w:t>),</w:t>
      </w:r>
      <w:r w:rsidRPr="001C72B2">
        <w:rPr>
          <w:noProof w:val="0"/>
        </w:rPr>
        <w:t xml:space="preserve"> </w:t>
      </w:r>
    </w:p>
    <w:p w14:paraId="478A49FE" w14:textId="3A50956B" w:rsidR="00D14954" w:rsidRPr="001C72B2" w:rsidRDefault="00D14954" w:rsidP="00D14954">
      <w:pPr>
        <w:pStyle w:val="PL"/>
        <w:rPr>
          <w:noProof w:val="0"/>
        </w:rPr>
      </w:pPr>
      <w:r w:rsidRPr="001C72B2">
        <w:rPr>
          <w:rFonts w:cs="Courier New"/>
          <w:noProof w:val="0"/>
          <w:color w:val="000000"/>
        </w:rPr>
        <w:tab/>
        <w:t>area() := {-</w:t>
      </w:r>
      <w:r w:rsidRPr="001C72B2">
        <w:rPr>
          <w:rFonts w:cs="Courier New"/>
          <w:b/>
          <w:bCs/>
          <w:noProof w:val="0"/>
          <w:color w:val="000000"/>
        </w:rPr>
        <w:t>infinity</w:t>
      </w:r>
      <w:r w:rsidRPr="001C72B2">
        <w:rPr>
          <w:rFonts w:cs="Courier New"/>
          <w:noProof w:val="0"/>
          <w:color w:val="000000"/>
        </w:rPr>
        <w:t xml:space="preserve"> .. !0.0)</w:t>
      </w:r>
      <w:r w:rsidRPr="001C72B2">
        <w:rPr>
          <w:noProof w:val="0"/>
        </w:rPr>
        <w:t xml:space="preserve"> </w:t>
      </w:r>
    </w:p>
    <w:p w14:paraId="1DFE3657" w14:textId="5AC78FB0" w:rsidR="00D14954" w:rsidRPr="001C72B2" w:rsidRDefault="00D14954" w:rsidP="00D14954">
      <w:pPr>
        <w:pStyle w:val="PL"/>
        <w:rPr>
          <w:rFonts w:cs="Courier New"/>
          <w:noProof w:val="0"/>
          <w:color w:val="000000"/>
        </w:rPr>
      </w:pPr>
      <w:r w:rsidRPr="001C72B2">
        <w:rPr>
          <w:rFonts w:cs="Courier New"/>
          <w:noProof w:val="0"/>
          <w:color w:val="000000"/>
        </w:rPr>
        <w:t>}</w:t>
      </w:r>
    </w:p>
    <w:p w14:paraId="34E0413C" w14:textId="77777777" w:rsidR="002508E7" w:rsidRPr="001C72B2" w:rsidRDefault="002508E7" w:rsidP="00D14954">
      <w:pPr>
        <w:pStyle w:val="PL"/>
        <w:rPr>
          <w:noProof w:val="0"/>
        </w:rPr>
      </w:pPr>
    </w:p>
    <w:p w14:paraId="507E6554" w14:textId="77777777" w:rsidR="00F176CD" w:rsidRPr="001C72B2" w:rsidRDefault="00F176CD" w:rsidP="00F176CD">
      <w:pPr>
        <w:pStyle w:val="berschrift3"/>
      </w:pPr>
      <w:bookmarkStart w:id="243" w:name="_Toc66104950"/>
      <w:bookmarkStart w:id="244" w:name="_Toc66112436"/>
      <w:bookmarkStart w:id="245" w:name="_Toc66354611"/>
      <w:bookmarkStart w:id="246" w:name="_Toc72305842"/>
      <w:bookmarkStart w:id="247" w:name="_Toc72306674"/>
      <w:r w:rsidRPr="001C72B2">
        <w:t>5.1.3</w:t>
      </w:r>
      <w:r w:rsidRPr="001C72B2">
        <w:tab/>
        <w:t>Extension to ETSI ES 201 873-1, clause 7.1.8 (Presence checking operators)</w:t>
      </w:r>
      <w:bookmarkEnd w:id="243"/>
      <w:bookmarkEnd w:id="244"/>
      <w:bookmarkEnd w:id="245"/>
      <w:bookmarkEnd w:id="246"/>
      <w:bookmarkEnd w:id="247"/>
    </w:p>
    <w:p w14:paraId="1C02379C" w14:textId="77777777" w:rsidR="00F176CD" w:rsidRPr="001C72B2" w:rsidRDefault="00F176CD" w:rsidP="00F176CD">
      <w:pPr>
        <w:rPr>
          <w:b/>
          <w:bCs/>
        </w:rPr>
      </w:pPr>
      <w:r w:rsidRPr="001C72B2">
        <w:rPr>
          <w:b/>
          <w:bCs/>
        </w:rPr>
        <w:t>Clause 7.1.8.0</w:t>
      </w:r>
      <w:r w:rsidRPr="001C72B2">
        <w:rPr>
          <w:b/>
          <w:bCs/>
        </w:rPr>
        <w:tab/>
        <w:t>General</w:t>
      </w:r>
    </w:p>
    <w:p w14:paraId="1C1C2B53" w14:textId="77777777" w:rsidR="00F176CD" w:rsidRPr="001C72B2" w:rsidRDefault="00F176CD" w:rsidP="00F176CD">
      <w:pPr>
        <w:rPr>
          <w:lang w:eastAsia="en-GB"/>
        </w:rPr>
      </w:pPr>
      <w:r w:rsidRPr="001C72B2">
        <w:t>The</w:t>
      </w:r>
      <w:r w:rsidRPr="001C72B2">
        <w:rPr>
          <w:lang w:eastAsia="en-GB"/>
        </w:rPr>
        <w:t xml:space="preserve"> presence checking operators (</w:t>
      </w:r>
      <w:r w:rsidRPr="001C72B2">
        <w:rPr>
          <w:b/>
          <w:bCs/>
          <w:lang w:eastAsia="en-GB"/>
        </w:rPr>
        <w:t>ispresent</w:t>
      </w:r>
      <w:r w:rsidRPr="001C72B2">
        <w:rPr>
          <w:lang w:eastAsia="en-GB"/>
        </w:rPr>
        <w:t xml:space="preserve">, </w:t>
      </w:r>
      <w:r w:rsidRPr="001C72B2">
        <w:rPr>
          <w:b/>
          <w:bCs/>
          <w:lang w:eastAsia="en-GB"/>
        </w:rPr>
        <w:t>ischosen</w:t>
      </w:r>
      <w:r w:rsidRPr="001C72B2">
        <w:rPr>
          <w:lang w:eastAsia="en-GB"/>
        </w:rPr>
        <w:t xml:space="preserve">, </w:t>
      </w:r>
      <w:r w:rsidRPr="001C72B2">
        <w:rPr>
          <w:b/>
          <w:bCs/>
          <w:lang w:eastAsia="en-GB"/>
        </w:rPr>
        <w:t xml:space="preserve">isvalue </w:t>
      </w:r>
      <w:r w:rsidRPr="001C72B2">
        <w:rPr>
          <w:lang w:eastAsia="en-GB"/>
        </w:rPr>
        <w:t xml:space="preserve">and </w:t>
      </w:r>
      <w:r w:rsidRPr="001C72B2">
        <w:rPr>
          <w:b/>
          <w:bCs/>
          <w:lang w:eastAsia="en-GB"/>
        </w:rPr>
        <w:t xml:space="preserve">isbound) </w:t>
      </w:r>
      <w:r w:rsidRPr="001C72B2">
        <w:rPr>
          <w:lang w:eastAsia="en-GB"/>
        </w:rPr>
        <w:t>shall also apply to object references and invocations of methods of objects.</w:t>
      </w:r>
    </w:p>
    <w:p w14:paraId="7FB6C5D9" w14:textId="77777777" w:rsidR="00F176CD" w:rsidRPr="001C72B2" w:rsidRDefault="00F176CD" w:rsidP="00F176CD">
      <w:r w:rsidRPr="001C72B2">
        <w:rPr>
          <w:lang w:eastAsia="en-GB"/>
        </w:rPr>
        <w:t xml:space="preserve">If resolving a dot notation on an object would produce an error (the object referenced or returned by the invoked method having the null value) </w:t>
      </w:r>
      <w:r w:rsidRPr="001C72B2">
        <w:t>the following happens:</w:t>
      </w:r>
    </w:p>
    <w:p w14:paraId="21D1069A" w14:textId="77777777" w:rsidR="00F176CD" w:rsidRPr="001C72B2" w:rsidRDefault="00F176CD" w:rsidP="00F176CD">
      <w:pPr>
        <w:pStyle w:val="B1"/>
      </w:pPr>
      <w:r w:rsidRPr="001C72B2">
        <w:t>No error is produced.</w:t>
      </w:r>
    </w:p>
    <w:p w14:paraId="6AF703A8" w14:textId="77777777" w:rsidR="00F176CD" w:rsidRPr="001C72B2" w:rsidRDefault="00F176CD" w:rsidP="00F176CD">
      <w:pPr>
        <w:pStyle w:val="B1"/>
      </w:pPr>
      <w:r w:rsidRPr="001C72B2">
        <w:t xml:space="preserve">Evaluation of all remaining unresolved fields in the </w:t>
      </w:r>
      <w:r w:rsidRPr="001C72B2">
        <w:rPr>
          <w:i/>
        </w:rPr>
        <w:t>ExtendedFieldReference</w:t>
      </w:r>
      <w:r w:rsidRPr="001C72B2">
        <w:t xml:space="preserve"> is stopped. All remaining parts of the </w:t>
      </w:r>
      <w:r w:rsidRPr="001C72B2">
        <w:rPr>
          <w:i/>
        </w:rPr>
        <w:t>ExtendedFieldReference</w:t>
      </w:r>
      <w:r w:rsidRPr="001C72B2">
        <w:t xml:space="preserve"> that are located right from the operation that would normally produce an error up to the end of the presence checking operator are not evaluated.</w:t>
      </w:r>
    </w:p>
    <w:p w14:paraId="21542956" w14:textId="77777777" w:rsidR="00F176CD" w:rsidRPr="001C72B2" w:rsidRDefault="00F176CD" w:rsidP="00F176CD">
      <w:pPr>
        <w:pStyle w:val="B1"/>
      </w:pPr>
      <w:r w:rsidRPr="001C72B2">
        <w:t xml:space="preserve">The presence checking operator yields the value </w:t>
      </w:r>
      <w:r w:rsidRPr="001C72B2">
        <w:rPr>
          <w:rFonts w:ascii="Courier New" w:hAnsi="Courier New" w:cs="Courier New"/>
          <w:b/>
        </w:rPr>
        <w:t>false</w:t>
      </w:r>
      <w:r w:rsidRPr="001C72B2">
        <w:t>.</w:t>
      </w:r>
    </w:p>
    <w:p w14:paraId="34C291E6" w14:textId="6CE68193" w:rsidR="00F176CD" w:rsidRPr="001C72B2" w:rsidRDefault="00F176CD" w:rsidP="00F176CD">
      <w:pPr>
        <w:pStyle w:val="B1"/>
        <w:numPr>
          <w:ilvl w:val="0"/>
          <w:numId w:val="0"/>
        </w:numPr>
        <w:ind w:left="284"/>
      </w:pPr>
      <w:r w:rsidRPr="001C72B2">
        <w:t>The rule on special handling of dot notation, index notation, object method invocation and decoded field references is not applied recursively. Errors occurring during the invocation of an object</w:t>
      </w:r>
      <w:r w:rsidR="00526360" w:rsidRPr="001C72B2">
        <w:t>'</w:t>
      </w:r>
      <w:r w:rsidRPr="001C72B2">
        <w:t>s method are not affected by this rule.</w:t>
      </w:r>
    </w:p>
    <w:p w14:paraId="2763ED3D" w14:textId="77777777" w:rsidR="00F176CD" w:rsidRPr="001C72B2" w:rsidRDefault="00F176CD" w:rsidP="00F176CD">
      <w:pPr>
        <w:rPr>
          <w:b/>
          <w:bCs/>
          <w:lang w:eastAsia="en-GB"/>
        </w:rPr>
      </w:pPr>
      <w:r w:rsidRPr="001C72B2">
        <w:rPr>
          <w:b/>
          <w:bCs/>
          <w:lang w:eastAsia="en-GB"/>
        </w:rPr>
        <w:t>Clause 7.1.8.1</w:t>
      </w:r>
      <w:r w:rsidRPr="001C72B2">
        <w:rPr>
          <w:b/>
          <w:bCs/>
          <w:lang w:eastAsia="en-GB"/>
        </w:rPr>
        <w:tab/>
      </w:r>
      <w:r w:rsidRPr="001C72B2">
        <w:rPr>
          <w:b/>
          <w:bCs/>
        </w:rPr>
        <w:t>The ispresent operator</w:t>
      </w:r>
    </w:p>
    <w:p w14:paraId="3F90F7FB" w14:textId="77777777" w:rsidR="00F176CD" w:rsidRPr="001C72B2" w:rsidRDefault="00F176CD" w:rsidP="00F176CD">
      <w:r w:rsidRPr="001C72B2">
        <w:t xml:space="preserve">The </w:t>
      </w:r>
      <w:r w:rsidRPr="001C72B2">
        <w:rPr>
          <w:rFonts w:ascii="Courier New" w:hAnsi="Courier New" w:cs="Courier New"/>
          <w:b/>
        </w:rPr>
        <w:t>ispresent</w:t>
      </w:r>
      <w:r w:rsidRPr="001C72B2">
        <w:t xml:space="preserve"> operator can also be used to check if an object instance is present.</w:t>
      </w:r>
    </w:p>
    <w:p w14:paraId="37862237" w14:textId="77777777" w:rsidR="00F176CD" w:rsidRPr="001C72B2" w:rsidRDefault="00F176CD" w:rsidP="00F176CD">
      <w:pPr>
        <w:rPr>
          <w:color w:val="000000"/>
        </w:rPr>
      </w:pPr>
      <w:r w:rsidRPr="001C72B2">
        <w:rPr>
          <w:color w:val="000000"/>
        </w:rPr>
        <w:t xml:space="preserve">For an object instance argument the </w:t>
      </w:r>
      <w:r w:rsidRPr="001C72B2">
        <w:rPr>
          <w:rFonts w:ascii="Courier New" w:hAnsi="Courier New"/>
          <w:b/>
          <w:color w:val="000000"/>
        </w:rPr>
        <w:t>ispresent</w:t>
      </w:r>
      <w:r w:rsidRPr="001C72B2">
        <w:rPr>
          <w:color w:val="000000"/>
        </w:rPr>
        <w:t xml:space="preserve"> operator returns:</w:t>
      </w:r>
    </w:p>
    <w:p w14:paraId="2FDB5D24" w14:textId="77777777" w:rsidR="00F176CD" w:rsidRPr="001C72B2" w:rsidRDefault="00F176CD" w:rsidP="00F176CD">
      <w:pPr>
        <w:pStyle w:val="B1"/>
      </w:pPr>
      <w:r w:rsidRPr="001C72B2">
        <w:t xml:space="preserve">The value </w:t>
      </w:r>
      <w:r w:rsidRPr="001C72B2">
        <w:rPr>
          <w:rFonts w:ascii="Courier New" w:hAnsi="Courier New" w:cs="Courier New"/>
          <w:b/>
        </w:rPr>
        <w:t>false</w:t>
      </w:r>
      <w:r w:rsidRPr="001C72B2">
        <w:t xml:space="preserve"> if the object is set to the null value.</w:t>
      </w:r>
    </w:p>
    <w:p w14:paraId="0D90FAA9" w14:textId="77777777" w:rsidR="00F176CD" w:rsidRPr="001C72B2" w:rsidRDefault="00F176CD" w:rsidP="00F176CD">
      <w:pPr>
        <w:pStyle w:val="B1"/>
      </w:pPr>
      <w:r w:rsidRPr="001C72B2">
        <w:t xml:space="preserve">The value </w:t>
      </w:r>
      <w:r w:rsidRPr="001C72B2">
        <w:rPr>
          <w:rFonts w:ascii="Courier New" w:hAnsi="Courier New" w:cs="Courier New"/>
          <w:b/>
          <w:bCs/>
        </w:rPr>
        <w:t>true</w:t>
      </w:r>
      <w:r w:rsidRPr="001C72B2">
        <w:t xml:space="preserve"> otherwise.</w:t>
      </w:r>
    </w:p>
    <w:p w14:paraId="50320CBD" w14:textId="77777777" w:rsidR="00F176CD" w:rsidRPr="001C72B2" w:rsidRDefault="00F176CD" w:rsidP="00F176CD">
      <w:pPr>
        <w:keepNext/>
      </w:pPr>
      <w:r w:rsidRPr="001C72B2">
        <w:rPr>
          <w:b/>
          <w:i/>
        </w:rPr>
        <w:lastRenderedPageBreak/>
        <w:t>Examples</w:t>
      </w:r>
    </w:p>
    <w:p w14:paraId="2B1F874D" w14:textId="1EBCA5D6" w:rsidR="00F176CD" w:rsidRPr="001C72B2" w:rsidRDefault="00F176CD" w:rsidP="00F176CD">
      <w:pPr>
        <w:pStyle w:val="EX"/>
      </w:pPr>
      <w:r w:rsidRPr="001C72B2">
        <w:t>EXAMPLE:</w:t>
      </w:r>
    </w:p>
    <w:p w14:paraId="73966A3D" w14:textId="77777777" w:rsidR="00F176CD" w:rsidRPr="001C72B2" w:rsidRDefault="00F176CD" w:rsidP="00F176CD">
      <w:pPr>
        <w:pStyle w:val="PL"/>
        <w:rPr>
          <w:noProof w:val="0"/>
          <w:color w:val="000000"/>
        </w:rPr>
      </w:pPr>
      <w:r w:rsidRPr="001C72B2">
        <w:rPr>
          <w:noProof w:val="0"/>
          <w:color w:val="000000"/>
        </w:rPr>
        <w:tab/>
        <w:t xml:space="preserve">// Given  </w:t>
      </w:r>
    </w:p>
    <w:p w14:paraId="6C769B1F" w14:textId="77777777" w:rsidR="00F176CD" w:rsidRPr="001C72B2" w:rsidRDefault="00F176CD" w:rsidP="00F176CD">
      <w:pPr>
        <w:pStyle w:val="PL"/>
        <w:rPr>
          <w:noProof w:val="0"/>
        </w:rPr>
      </w:pPr>
      <w:r w:rsidRPr="001C72B2">
        <w:rPr>
          <w:b/>
          <w:noProof w:val="0"/>
        </w:rPr>
        <w:t>type class</w:t>
      </w:r>
      <w:r w:rsidRPr="001C72B2">
        <w:rPr>
          <w:noProof w:val="0"/>
        </w:rPr>
        <w:t xml:space="preserve"> A {}</w:t>
      </w:r>
    </w:p>
    <w:p w14:paraId="1D29E2EF" w14:textId="77777777" w:rsidR="00F176CD" w:rsidRPr="001C72B2" w:rsidRDefault="00F176CD" w:rsidP="00F176CD">
      <w:pPr>
        <w:pStyle w:val="PL"/>
        <w:rPr>
          <w:b/>
          <w:noProof w:val="0"/>
        </w:rPr>
      </w:pPr>
    </w:p>
    <w:p w14:paraId="6AF3A93D" w14:textId="77777777" w:rsidR="00F176CD" w:rsidRPr="001C72B2" w:rsidRDefault="00F176CD" w:rsidP="00F176CD">
      <w:pPr>
        <w:pStyle w:val="PL"/>
        <w:rPr>
          <w:noProof w:val="0"/>
        </w:rPr>
      </w:pPr>
      <w:r w:rsidRPr="001C72B2">
        <w:rPr>
          <w:b/>
          <w:noProof w:val="0"/>
        </w:rPr>
        <w:t>var</w:t>
      </w:r>
      <w:r w:rsidRPr="001C72B2">
        <w:rPr>
          <w:noProof w:val="0"/>
        </w:rPr>
        <w:t xml:space="preserve"> A v_a1;</w:t>
      </w:r>
    </w:p>
    <w:p w14:paraId="20B06EC4" w14:textId="77777777" w:rsidR="00F176CD" w:rsidRPr="001C72B2" w:rsidRDefault="00F176CD" w:rsidP="00F176CD">
      <w:pPr>
        <w:pStyle w:val="PL"/>
        <w:rPr>
          <w:noProof w:val="0"/>
        </w:rPr>
      </w:pPr>
      <w:r w:rsidRPr="001C72B2">
        <w:rPr>
          <w:b/>
          <w:noProof w:val="0"/>
        </w:rPr>
        <w:t>var</w:t>
      </w:r>
      <w:r w:rsidRPr="001C72B2">
        <w:rPr>
          <w:noProof w:val="0"/>
        </w:rPr>
        <w:t xml:space="preserve"> A v_a2 := A.</w:t>
      </w:r>
      <w:r w:rsidRPr="001C72B2">
        <w:rPr>
          <w:b/>
          <w:noProof w:val="0"/>
        </w:rPr>
        <w:t>create</w:t>
      </w:r>
      <w:r w:rsidRPr="001C72B2">
        <w:rPr>
          <w:noProof w:val="0"/>
        </w:rPr>
        <w:t>();</w:t>
      </w:r>
    </w:p>
    <w:p w14:paraId="2B96145F" w14:textId="77777777" w:rsidR="00F176CD" w:rsidRPr="001C72B2" w:rsidRDefault="00F176CD" w:rsidP="00F176CD">
      <w:pPr>
        <w:pStyle w:val="PL"/>
        <w:rPr>
          <w:noProof w:val="0"/>
        </w:rPr>
      </w:pPr>
    </w:p>
    <w:p w14:paraId="379838B5" w14:textId="77777777" w:rsidR="00F176CD" w:rsidRPr="001C72B2" w:rsidRDefault="00F176CD" w:rsidP="00F176CD">
      <w:pPr>
        <w:pStyle w:val="PL"/>
        <w:rPr>
          <w:noProof w:val="0"/>
          <w:color w:val="000000"/>
        </w:rPr>
      </w:pPr>
      <w:r w:rsidRPr="001C72B2">
        <w:rPr>
          <w:b/>
          <w:noProof w:val="0"/>
          <w:color w:val="000000"/>
        </w:rPr>
        <w:t>var</w:t>
      </w:r>
      <w:r w:rsidRPr="001C72B2">
        <w:rPr>
          <w:noProof w:val="0"/>
          <w:color w:val="000000"/>
        </w:rPr>
        <w:t xml:space="preserve"> </w:t>
      </w:r>
      <w:r w:rsidRPr="001C72B2">
        <w:rPr>
          <w:b/>
          <w:noProof w:val="0"/>
          <w:color w:val="000000"/>
        </w:rPr>
        <w:t>boolean</w:t>
      </w:r>
      <w:r w:rsidRPr="001C72B2">
        <w:rPr>
          <w:noProof w:val="0"/>
          <w:color w:val="000000"/>
        </w:rPr>
        <w:t xml:space="preserve"> v_checkResult := </w:t>
      </w:r>
      <w:r w:rsidRPr="001C72B2">
        <w:rPr>
          <w:b/>
          <w:noProof w:val="0"/>
          <w:color w:val="000000"/>
        </w:rPr>
        <w:t>ispresent</w:t>
      </w:r>
      <w:r w:rsidRPr="001C72B2">
        <w:rPr>
          <w:noProof w:val="0"/>
          <w:color w:val="000000"/>
        </w:rPr>
        <w:t>(v_a1) // yields false</w:t>
      </w:r>
      <w:r w:rsidRPr="001C72B2">
        <w:rPr>
          <w:noProof w:val="0"/>
          <w:color w:val="000000"/>
        </w:rPr>
        <w:br/>
        <w:t xml:space="preserve">v_checkResult := </w:t>
      </w:r>
      <w:r w:rsidRPr="001C72B2">
        <w:rPr>
          <w:b/>
          <w:noProof w:val="0"/>
          <w:color w:val="000000"/>
        </w:rPr>
        <w:t>ispresent</w:t>
      </w:r>
      <w:r w:rsidRPr="001C72B2">
        <w:rPr>
          <w:noProof w:val="0"/>
          <w:color w:val="000000"/>
        </w:rPr>
        <w:t>(v_a2) // yields true</w:t>
      </w:r>
    </w:p>
    <w:p w14:paraId="65C45A6F" w14:textId="77777777" w:rsidR="00F176CD" w:rsidRPr="001C72B2" w:rsidRDefault="00F176CD" w:rsidP="00F176CD">
      <w:pPr>
        <w:pStyle w:val="PL"/>
        <w:rPr>
          <w:noProof w:val="0"/>
          <w:color w:val="000000"/>
        </w:rPr>
      </w:pPr>
    </w:p>
    <w:p w14:paraId="38CE36A2" w14:textId="77777777" w:rsidR="00F176CD" w:rsidRPr="001C72B2" w:rsidRDefault="00F176CD" w:rsidP="00F176CD">
      <w:pPr>
        <w:rPr>
          <w:b/>
          <w:bCs/>
          <w:lang w:eastAsia="en-GB"/>
        </w:rPr>
      </w:pPr>
      <w:r w:rsidRPr="001C72B2">
        <w:rPr>
          <w:b/>
          <w:bCs/>
          <w:lang w:eastAsia="en-GB"/>
        </w:rPr>
        <w:t>Clause 7.1.8.3</w:t>
      </w:r>
      <w:r w:rsidRPr="001C72B2">
        <w:rPr>
          <w:b/>
          <w:bCs/>
          <w:lang w:eastAsia="en-GB"/>
        </w:rPr>
        <w:tab/>
      </w:r>
      <w:r w:rsidRPr="001C72B2">
        <w:rPr>
          <w:b/>
          <w:bCs/>
        </w:rPr>
        <w:t>The isvalue operator</w:t>
      </w:r>
    </w:p>
    <w:p w14:paraId="5A12A451" w14:textId="77777777" w:rsidR="00F176CD" w:rsidRPr="001C72B2" w:rsidRDefault="00F176CD" w:rsidP="00F176CD">
      <w:r w:rsidRPr="001C72B2">
        <w:t xml:space="preserve">The </w:t>
      </w:r>
      <w:r w:rsidRPr="001C72B2">
        <w:rPr>
          <w:rFonts w:ascii="Courier New" w:hAnsi="Courier New" w:cs="Courier New"/>
          <w:b/>
        </w:rPr>
        <w:t>isvalue</w:t>
      </w:r>
      <w:r w:rsidRPr="001C72B2">
        <w:t xml:space="preserve"> operator always returns the value true for an object instance.</w:t>
      </w:r>
    </w:p>
    <w:p w14:paraId="18368B80" w14:textId="77777777" w:rsidR="00F176CD" w:rsidRPr="001C72B2" w:rsidRDefault="00F176CD" w:rsidP="00F176CD">
      <w:pPr>
        <w:keepNext/>
      </w:pPr>
      <w:r w:rsidRPr="001C72B2">
        <w:rPr>
          <w:b/>
          <w:i/>
        </w:rPr>
        <w:t>Examples</w:t>
      </w:r>
    </w:p>
    <w:p w14:paraId="7F925954" w14:textId="4D2398F0" w:rsidR="00F176CD" w:rsidRPr="001C72B2" w:rsidRDefault="00F176CD" w:rsidP="00F176CD">
      <w:pPr>
        <w:pStyle w:val="EX"/>
      </w:pPr>
      <w:r w:rsidRPr="001C72B2">
        <w:t>EXAMPLE:</w:t>
      </w:r>
    </w:p>
    <w:p w14:paraId="2C79F5AF" w14:textId="77777777" w:rsidR="00F176CD" w:rsidRPr="001C72B2" w:rsidRDefault="00F176CD" w:rsidP="00F176CD">
      <w:pPr>
        <w:pStyle w:val="PL"/>
        <w:rPr>
          <w:noProof w:val="0"/>
          <w:color w:val="000000"/>
        </w:rPr>
      </w:pPr>
      <w:r w:rsidRPr="001C72B2">
        <w:rPr>
          <w:noProof w:val="0"/>
          <w:color w:val="000000"/>
        </w:rPr>
        <w:tab/>
        <w:t xml:space="preserve">// Given  </w:t>
      </w:r>
    </w:p>
    <w:p w14:paraId="5DD31250" w14:textId="77777777" w:rsidR="00F176CD" w:rsidRPr="001C72B2" w:rsidRDefault="00F176CD" w:rsidP="00F176CD">
      <w:pPr>
        <w:pStyle w:val="PL"/>
        <w:rPr>
          <w:noProof w:val="0"/>
        </w:rPr>
      </w:pPr>
      <w:r w:rsidRPr="001C72B2">
        <w:rPr>
          <w:b/>
          <w:noProof w:val="0"/>
        </w:rPr>
        <w:t>type class</w:t>
      </w:r>
      <w:r w:rsidRPr="001C72B2">
        <w:rPr>
          <w:noProof w:val="0"/>
        </w:rPr>
        <w:t xml:space="preserve"> A {}</w:t>
      </w:r>
    </w:p>
    <w:p w14:paraId="05727BCE" w14:textId="77777777" w:rsidR="00F176CD" w:rsidRPr="001C72B2" w:rsidRDefault="00F176CD" w:rsidP="00F176CD">
      <w:pPr>
        <w:pStyle w:val="PL"/>
        <w:rPr>
          <w:b/>
          <w:noProof w:val="0"/>
        </w:rPr>
      </w:pPr>
    </w:p>
    <w:p w14:paraId="1404412A" w14:textId="77777777" w:rsidR="00F176CD" w:rsidRPr="001C72B2" w:rsidRDefault="00F176CD" w:rsidP="00F176CD">
      <w:pPr>
        <w:pStyle w:val="PL"/>
        <w:rPr>
          <w:noProof w:val="0"/>
        </w:rPr>
      </w:pPr>
      <w:r w:rsidRPr="001C72B2">
        <w:rPr>
          <w:b/>
          <w:noProof w:val="0"/>
        </w:rPr>
        <w:t>var</w:t>
      </w:r>
      <w:r w:rsidRPr="001C72B2">
        <w:rPr>
          <w:noProof w:val="0"/>
        </w:rPr>
        <w:t xml:space="preserve"> A v_a1;</w:t>
      </w:r>
    </w:p>
    <w:p w14:paraId="0244ABFF" w14:textId="77777777" w:rsidR="00F176CD" w:rsidRPr="001C72B2" w:rsidRDefault="00F176CD" w:rsidP="00F176CD">
      <w:pPr>
        <w:pStyle w:val="PL"/>
        <w:rPr>
          <w:noProof w:val="0"/>
        </w:rPr>
      </w:pPr>
      <w:r w:rsidRPr="001C72B2">
        <w:rPr>
          <w:b/>
          <w:noProof w:val="0"/>
        </w:rPr>
        <w:t>var</w:t>
      </w:r>
      <w:r w:rsidRPr="001C72B2">
        <w:rPr>
          <w:noProof w:val="0"/>
        </w:rPr>
        <w:t xml:space="preserve"> A v_a2 := A.</w:t>
      </w:r>
      <w:r w:rsidRPr="001C72B2">
        <w:rPr>
          <w:b/>
          <w:noProof w:val="0"/>
        </w:rPr>
        <w:t>create</w:t>
      </w:r>
      <w:r w:rsidRPr="001C72B2">
        <w:rPr>
          <w:noProof w:val="0"/>
        </w:rPr>
        <w:t>();</w:t>
      </w:r>
    </w:p>
    <w:p w14:paraId="1F8710E8" w14:textId="77777777" w:rsidR="00F176CD" w:rsidRPr="001C72B2" w:rsidRDefault="00F176CD" w:rsidP="00F176CD">
      <w:pPr>
        <w:pStyle w:val="PL"/>
        <w:rPr>
          <w:noProof w:val="0"/>
        </w:rPr>
      </w:pPr>
    </w:p>
    <w:p w14:paraId="1BA061C3" w14:textId="77777777" w:rsidR="00F176CD" w:rsidRPr="001C72B2" w:rsidRDefault="00F176CD" w:rsidP="00F176CD">
      <w:pPr>
        <w:pStyle w:val="PL"/>
        <w:rPr>
          <w:noProof w:val="0"/>
          <w:color w:val="000000"/>
        </w:rPr>
      </w:pPr>
      <w:r w:rsidRPr="001C72B2">
        <w:rPr>
          <w:b/>
          <w:noProof w:val="0"/>
          <w:color w:val="000000"/>
        </w:rPr>
        <w:t>var</w:t>
      </w:r>
      <w:r w:rsidRPr="001C72B2">
        <w:rPr>
          <w:noProof w:val="0"/>
          <w:color w:val="000000"/>
        </w:rPr>
        <w:t xml:space="preserve"> </w:t>
      </w:r>
      <w:r w:rsidRPr="001C72B2">
        <w:rPr>
          <w:b/>
          <w:noProof w:val="0"/>
          <w:color w:val="000000"/>
        </w:rPr>
        <w:t>boolean</w:t>
      </w:r>
      <w:r w:rsidRPr="001C72B2">
        <w:rPr>
          <w:noProof w:val="0"/>
          <w:color w:val="000000"/>
        </w:rPr>
        <w:t xml:space="preserve"> v_checkResult := </w:t>
      </w:r>
      <w:r w:rsidRPr="001C72B2">
        <w:rPr>
          <w:b/>
          <w:noProof w:val="0"/>
          <w:color w:val="000000"/>
        </w:rPr>
        <w:t>isvalue</w:t>
      </w:r>
      <w:r w:rsidRPr="001C72B2">
        <w:rPr>
          <w:noProof w:val="0"/>
          <w:color w:val="000000"/>
        </w:rPr>
        <w:t>(v_a1) // yields true</w:t>
      </w:r>
      <w:r w:rsidRPr="001C72B2">
        <w:rPr>
          <w:noProof w:val="0"/>
          <w:color w:val="000000"/>
        </w:rPr>
        <w:br/>
        <w:t xml:space="preserve">v_checkResult := </w:t>
      </w:r>
      <w:r w:rsidRPr="001C72B2">
        <w:rPr>
          <w:b/>
          <w:noProof w:val="0"/>
          <w:color w:val="000000"/>
        </w:rPr>
        <w:t>isvalue</w:t>
      </w:r>
      <w:r w:rsidRPr="001C72B2">
        <w:rPr>
          <w:noProof w:val="0"/>
          <w:color w:val="000000"/>
        </w:rPr>
        <w:t>(v_a2) // yields true</w:t>
      </w:r>
    </w:p>
    <w:p w14:paraId="72D33946" w14:textId="77777777" w:rsidR="00F176CD" w:rsidRPr="001C72B2" w:rsidRDefault="00F176CD" w:rsidP="00F176CD">
      <w:pPr>
        <w:pStyle w:val="PL"/>
        <w:rPr>
          <w:noProof w:val="0"/>
          <w:color w:val="000000"/>
        </w:rPr>
      </w:pPr>
    </w:p>
    <w:p w14:paraId="2C491E8E" w14:textId="77777777" w:rsidR="00F176CD" w:rsidRPr="001C72B2" w:rsidRDefault="00F176CD" w:rsidP="00F176CD">
      <w:pPr>
        <w:rPr>
          <w:b/>
          <w:bCs/>
          <w:lang w:eastAsia="en-GB"/>
        </w:rPr>
      </w:pPr>
      <w:r w:rsidRPr="001C72B2">
        <w:rPr>
          <w:b/>
          <w:bCs/>
          <w:lang w:eastAsia="en-GB"/>
        </w:rPr>
        <w:t>Clause 7.1.8.4</w:t>
      </w:r>
      <w:r w:rsidRPr="001C72B2">
        <w:rPr>
          <w:b/>
          <w:bCs/>
          <w:lang w:eastAsia="en-GB"/>
        </w:rPr>
        <w:tab/>
      </w:r>
      <w:r w:rsidRPr="001C72B2">
        <w:rPr>
          <w:b/>
          <w:bCs/>
        </w:rPr>
        <w:t>The isbound operator</w:t>
      </w:r>
    </w:p>
    <w:p w14:paraId="0C25E543" w14:textId="77777777" w:rsidR="00F176CD" w:rsidRPr="001C72B2" w:rsidRDefault="00F176CD" w:rsidP="00F176CD">
      <w:r w:rsidRPr="001C72B2">
        <w:t xml:space="preserve">The </w:t>
      </w:r>
      <w:r w:rsidRPr="001C72B2">
        <w:rPr>
          <w:rFonts w:ascii="Courier New" w:hAnsi="Courier New" w:cs="Courier New"/>
          <w:b/>
        </w:rPr>
        <w:t>isbound</w:t>
      </w:r>
      <w:r w:rsidRPr="001C72B2">
        <w:t xml:space="preserve"> operator always returns the value true for an object instance.</w:t>
      </w:r>
    </w:p>
    <w:p w14:paraId="24D8ED3E" w14:textId="77777777" w:rsidR="00F176CD" w:rsidRPr="001C72B2" w:rsidRDefault="00F176CD" w:rsidP="00F176CD">
      <w:pPr>
        <w:keepNext/>
      </w:pPr>
      <w:r w:rsidRPr="001C72B2">
        <w:rPr>
          <w:b/>
          <w:i/>
        </w:rPr>
        <w:t>Examples</w:t>
      </w:r>
    </w:p>
    <w:p w14:paraId="31123C51" w14:textId="0D82968C" w:rsidR="00F176CD" w:rsidRPr="001C72B2" w:rsidRDefault="00F176CD" w:rsidP="00F176CD">
      <w:pPr>
        <w:pStyle w:val="EX"/>
      </w:pPr>
      <w:r w:rsidRPr="001C72B2">
        <w:t>EXAMPLE:</w:t>
      </w:r>
    </w:p>
    <w:p w14:paraId="23A0AC45" w14:textId="77777777" w:rsidR="00F176CD" w:rsidRPr="001C72B2" w:rsidRDefault="00F176CD" w:rsidP="00F176CD">
      <w:pPr>
        <w:pStyle w:val="PL"/>
        <w:rPr>
          <w:noProof w:val="0"/>
          <w:color w:val="000000"/>
        </w:rPr>
      </w:pPr>
      <w:r w:rsidRPr="001C72B2">
        <w:rPr>
          <w:noProof w:val="0"/>
          <w:color w:val="000000"/>
        </w:rPr>
        <w:tab/>
        <w:t xml:space="preserve">// Given  </w:t>
      </w:r>
    </w:p>
    <w:p w14:paraId="65FD996C" w14:textId="77777777" w:rsidR="00F176CD" w:rsidRPr="001C72B2" w:rsidRDefault="00F176CD" w:rsidP="00F176CD">
      <w:pPr>
        <w:pStyle w:val="PL"/>
        <w:rPr>
          <w:noProof w:val="0"/>
        </w:rPr>
      </w:pPr>
      <w:r w:rsidRPr="001C72B2">
        <w:rPr>
          <w:b/>
          <w:noProof w:val="0"/>
        </w:rPr>
        <w:t>type class</w:t>
      </w:r>
      <w:r w:rsidRPr="001C72B2">
        <w:rPr>
          <w:noProof w:val="0"/>
        </w:rPr>
        <w:t xml:space="preserve"> A {}</w:t>
      </w:r>
    </w:p>
    <w:p w14:paraId="4CF3B394" w14:textId="77777777" w:rsidR="00F176CD" w:rsidRPr="001C72B2" w:rsidRDefault="00F176CD" w:rsidP="00F176CD">
      <w:pPr>
        <w:pStyle w:val="PL"/>
        <w:rPr>
          <w:b/>
          <w:noProof w:val="0"/>
        </w:rPr>
      </w:pPr>
    </w:p>
    <w:p w14:paraId="3C3D0B75" w14:textId="77777777" w:rsidR="00F176CD" w:rsidRPr="001C72B2" w:rsidRDefault="00F176CD" w:rsidP="00F176CD">
      <w:pPr>
        <w:pStyle w:val="PL"/>
        <w:rPr>
          <w:noProof w:val="0"/>
        </w:rPr>
      </w:pPr>
      <w:r w:rsidRPr="001C72B2">
        <w:rPr>
          <w:b/>
          <w:noProof w:val="0"/>
        </w:rPr>
        <w:t>var</w:t>
      </w:r>
      <w:r w:rsidRPr="001C72B2">
        <w:rPr>
          <w:noProof w:val="0"/>
        </w:rPr>
        <w:t xml:space="preserve"> A v_a1;</w:t>
      </w:r>
    </w:p>
    <w:p w14:paraId="0CED676A" w14:textId="77777777" w:rsidR="00F176CD" w:rsidRPr="001C72B2" w:rsidRDefault="00F176CD" w:rsidP="00F176CD">
      <w:pPr>
        <w:pStyle w:val="PL"/>
        <w:rPr>
          <w:noProof w:val="0"/>
        </w:rPr>
      </w:pPr>
      <w:r w:rsidRPr="001C72B2">
        <w:rPr>
          <w:b/>
          <w:noProof w:val="0"/>
        </w:rPr>
        <w:t>var</w:t>
      </w:r>
      <w:r w:rsidRPr="001C72B2">
        <w:rPr>
          <w:noProof w:val="0"/>
        </w:rPr>
        <w:t xml:space="preserve"> A v_a2 := A.</w:t>
      </w:r>
      <w:r w:rsidRPr="001C72B2">
        <w:rPr>
          <w:b/>
          <w:noProof w:val="0"/>
        </w:rPr>
        <w:t>create</w:t>
      </w:r>
      <w:r w:rsidRPr="001C72B2">
        <w:rPr>
          <w:noProof w:val="0"/>
        </w:rPr>
        <w:t>();</w:t>
      </w:r>
    </w:p>
    <w:p w14:paraId="0AA5142B" w14:textId="77777777" w:rsidR="00F176CD" w:rsidRPr="001C72B2" w:rsidRDefault="00F176CD" w:rsidP="00F176CD">
      <w:pPr>
        <w:pStyle w:val="PL"/>
        <w:rPr>
          <w:noProof w:val="0"/>
        </w:rPr>
      </w:pPr>
    </w:p>
    <w:p w14:paraId="7A03741C" w14:textId="7DF8FBDE" w:rsidR="00F176CD" w:rsidRPr="001C72B2" w:rsidRDefault="00F176CD" w:rsidP="00F176CD">
      <w:pPr>
        <w:pStyle w:val="PL"/>
        <w:rPr>
          <w:noProof w:val="0"/>
          <w:color w:val="000000"/>
        </w:rPr>
      </w:pPr>
      <w:r w:rsidRPr="001C72B2">
        <w:rPr>
          <w:b/>
          <w:noProof w:val="0"/>
          <w:color w:val="000000"/>
        </w:rPr>
        <w:t>var</w:t>
      </w:r>
      <w:r w:rsidRPr="001C72B2">
        <w:rPr>
          <w:noProof w:val="0"/>
          <w:color w:val="000000"/>
        </w:rPr>
        <w:t xml:space="preserve"> </w:t>
      </w:r>
      <w:r w:rsidRPr="001C72B2">
        <w:rPr>
          <w:b/>
          <w:noProof w:val="0"/>
          <w:color w:val="000000"/>
        </w:rPr>
        <w:t>boolean</w:t>
      </w:r>
      <w:r w:rsidRPr="001C72B2">
        <w:rPr>
          <w:noProof w:val="0"/>
          <w:color w:val="000000"/>
        </w:rPr>
        <w:t xml:space="preserve"> v_checkResult := </w:t>
      </w:r>
      <w:r w:rsidRPr="001C72B2">
        <w:rPr>
          <w:b/>
          <w:noProof w:val="0"/>
          <w:color w:val="000000"/>
        </w:rPr>
        <w:t>isbound</w:t>
      </w:r>
      <w:r w:rsidRPr="001C72B2">
        <w:rPr>
          <w:noProof w:val="0"/>
          <w:color w:val="000000"/>
        </w:rPr>
        <w:t>(v_a1) // yields true</w:t>
      </w:r>
      <w:r w:rsidRPr="001C72B2">
        <w:rPr>
          <w:noProof w:val="0"/>
          <w:color w:val="000000"/>
        </w:rPr>
        <w:br/>
        <w:t xml:space="preserve">v_checkResult := </w:t>
      </w:r>
      <w:r w:rsidRPr="001C72B2">
        <w:rPr>
          <w:b/>
          <w:noProof w:val="0"/>
          <w:color w:val="000000"/>
        </w:rPr>
        <w:t>isbound</w:t>
      </w:r>
      <w:r w:rsidRPr="001C72B2">
        <w:rPr>
          <w:noProof w:val="0"/>
          <w:color w:val="000000"/>
        </w:rPr>
        <w:t>(v_a2) // yields true</w:t>
      </w:r>
    </w:p>
    <w:p w14:paraId="53E37220" w14:textId="2D6AC3DE" w:rsidR="00F176CD" w:rsidRPr="001C72B2" w:rsidRDefault="00F176CD" w:rsidP="00F176CD">
      <w:pPr>
        <w:pStyle w:val="PL"/>
        <w:rPr>
          <w:noProof w:val="0"/>
          <w:color w:val="000000"/>
        </w:rPr>
      </w:pPr>
    </w:p>
    <w:p w14:paraId="1CB6F5F4" w14:textId="77777777" w:rsidR="00B154C9" w:rsidRPr="001C72B2" w:rsidRDefault="00B154C9" w:rsidP="00B154C9">
      <w:pPr>
        <w:pStyle w:val="berschrift2"/>
      </w:pPr>
      <w:bookmarkStart w:id="248" w:name="_Toc66104951"/>
      <w:bookmarkStart w:id="249" w:name="_Toc66112437"/>
      <w:bookmarkStart w:id="250" w:name="_Toc66354612"/>
      <w:bookmarkStart w:id="251" w:name="_Toc72305843"/>
      <w:bookmarkStart w:id="252" w:name="_Toc72306675"/>
      <w:r w:rsidRPr="001C72B2">
        <w:t>5.2</w:t>
      </w:r>
      <w:r w:rsidRPr="001C72B2">
        <w:tab/>
        <w:t>Exception handling</w:t>
      </w:r>
      <w:bookmarkEnd w:id="248"/>
      <w:bookmarkEnd w:id="249"/>
      <w:bookmarkEnd w:id="250"/>
      <w:bookmarkEnd w:id="251"/>
      <w:bookmarkEnd w:id="252"/>
    </w:p>
    <w:p w14:paraId="32064B56" w14:textId="77777777" w:rsidR="00B154C9" w:rsidRPr="001C72B2" w:rsidRDefault="00B154C9" w:rsidP="00B154C9">
      <w:pPr>
        <w:pStyle w:val="berschrift3"/>
      </w:pPr>
      <w:bookmarkStart w:id="253" w:name="_Toc66104952"/>
      <w:bookmarkStart w:id="254" w:name="_Toc66112438"/>
      <w:bookmarkStart w:id="255" w:name="_Toc66354613"/>
      <w:bookmarkStart w:id="256" w:name="_Toc72305844"/>
      <w:bookmarkStart w:id="257" w:name="_Toc72306676"/>
      <w:r w:rsidRPr="001C72B2">
        <w:t>5.2.0</w:t>
      </w:r>
      <w:r w:rsidRPr="001C72B2">
        <w:tab/>
        <w:t>General</w:t>
      </w:r>
      <w:bookmarkEnd w:id="253"/>
      <w:bookmarkEnd w:id="254"/>
      <w:bookmarkEnd w:id="255"/>
      <w:bookmarkEnd w:id="256"/>
      <w:bookmarkEnd w:id="257"/>
    </w:p>
    <w:p w14:paraId="3684F6D6" w14:textId="3680C047" w:rsidR="00B154C9" w:rsidRPr="001C72B2" w:rsidRDefault="006627EA" w:rsidP="00B154C9">
      <w:r w:rsidRPr="001C72B2">
        <w:t xml:space="preserve">This </w:t>
      </w:r>
      <w:r w:rsidR="005555BB" w:rsidRPr="001C72B2">
        <w:t xml:space="preserve">clause introduces exception handling into TTCN-3. It provides means to define exception handling for functions, </w:t>
      </w:r>
      <w:r w:rsidR="005555BB" w:rsidRPr="001C72B2">
        <w:rPr>
          <w:lang w:eastAsia="en-GB"/>
        </w:rPr>
        <w:t>external functions,</w:t>
      </w:r>
      <w:r w:rsidR="005555BB" w:rsidRPr="001C72B2">
        <w:t xml:space="preserve"> altsteps and test cases.</w:t>
      </w:r>
    </w:p>
    <w:p w14:paraId="25FE4C5B" w14:textId="77777777" w:rsidR="00B154C9" w:rsidRPr="001C72B2" w:rsidRDefault="00B154C9" w:rsidP="00B154C9">
      <w:pPr>
        <w:pStyle w:val="berschrift3"/>
      </w:pPr>
      <w:bookmarkStart w:id="258" w:name="_Toc66104953"/>
      <w:bookmarkStart w:id="259" w:name="_Toc66112439"/>
      <w:bookmarkStart w:id="260" w:name="_Toc66354614"/>
      <w:bookmarkStart w:id="261" w:name="_Toc72305845"/>
      <w:bookmarkStart w:id="262" w:name="_Toc72306677"/>
      <w:r w:rsidRPr="001C72B2">
        <w:t>5.2.1</w:t>
      </w:r>
      <w:r w:rsidRPr="001C72B2">
        <w:tab/>
        <w:t>Extension to ETSI ES 201 873-1, clause 16.1.0 (Functions)</w:t>
      </w:r>
      <w:bookmarkEnd w:id="258"/>
      <w:bookmarkEnd w:id="259"/>
      <w:bookmarkEnd w:id="260"/>
      <w:bookmarkEnd w:id="261"/>
      <w:bookmarkEnd w:id="262"/>
    </w:p>
    <w:p w14:paraId="27C40604" w14:textId="6D73D961" w:rsidR="00B154C9" w:rsidRPr="001C72B2" w:rsidRDefault="00B154C9" w:rsidP="00314490">
      <w:pPr>
        <w:rPr>
          <w:b/>
        </w:rPr>
      </w:pPr>
      <w:r w:rsidRPr="001C72B2">
        <w:rPr>
          <w:b/>
          <w:lang w:eastAsia="en-GB"/>
        </w:rPr>
        <w:t>Clause 16.1.0</w:t>
      </w:r>
      <w:r w:rsidR="00986124" w:rsidRPr="001C72B2">
        <w:rPr>
          <w:b/>
          <w:lang w:eastAsia="en-GB"/>
        </w:rPr>
        <w:tab/>
      </w:r>
      <w:r w:rsidRPr="001C72B2">
        <w:rPr>
          <w:b/>
          <w:lang w:eastAsia="en-GB"/>
        </w:rPr>
        <w:tab/>
        <w:t>General</w:t>
      </w:r>
    </w:p>
    <w:p w14:paraId="5977AB03" w14:textId="1479039C" w:rsidR="00B154C9" w:rsidRPr="001C72B2" w:rsidRDefault="00B154C9" w:rsidP="00314490">
      <w:r w:rsidRPr="001C72B2">
        <w:t xml:space="preserve">The syntax of functions is extended with </w:t>
      </w:r>
      <w:r w:rsidR="001C02AC" w:rsidRPr="001C72B2">
        <w:t xml:space="preserve">an </w:t>
      </w:r>
      <w:r w:rsidRPr="001C72B2">
        <w:t xml:space="preserve">optional </w:t>
      </w:r>
      <w:r w:rsidRPr="001C72B2">
        <w:rPr>
          <w:rFonts w:ascii="Courier New" w:hAnsi="Courier New" w:cs="Courier New"/>
          <w:b/>
        </w:rPr>
        <w:t>exception</w:t>
      </w:r>
      <w:r w:rsidR="001C02AC" w:rsidRPr="001C72B2">
        <w:rPr>
          <w:rFonts w:ascii="Courier New" w:hAnsi="Courier New" w:cs="Courier New"/>
          <w:b/>
        </w:rPr>
        <w:t xml:space="preserve"> </w:t>
      </w:r>
      <w:r w:rsidR="001C02AC" w:rsidRPr="001C72B2">
        <w:t>clause</w:t>
      </w:r>
      <w:r w:rsidR="00466415" w:rsidRPr="001C72B2">
        <w:t>.</w:t>
      </w:r>
    </w:p>
    <w:p w14:paraId="5EE874FE" w14:textId="77777777" w:rsidR="00B154C9" w:rsidRPr="001C72B2" w:rsidRDefault="00B154C9" w:rsidP="00314490">
      <w:r w:rsidRPr="001C72B2">
        <w:rPr>
          <w:b/>
          <w:i/>
        </w:rPr>
        <w:t>Syntactical Structure</w:t>
      </w:r>
    </w:p>
    <w:p w14:paraId="32209960" w14:textId="77777777" w:rsidR="00E757FE" w:rsidRPr="001C72B2" w:rsidRDefault="00E757FE" w:rsidP="00E757FE">
      <w:pPr>
        <w:pStyle w:val="PL"/>
        <w:rPr>
          <w:noProof w:val="0"/>
        </w:rPr>
      </w:pPr>
      <w:r w:rsidRPr="001C72B2">
        <w:rPr>
          <w:b/>
          <w:noProof w:val="0"/>
        </w:rPr>
        <w:t>function</w:t>
      </w:r>
      <w:r w:rsidRPr="001C72B2">
        <w:rPr>
          <w:noProof w:val="0"/>
        </w:rPr>
        <w:t xml:space="preserve"> [ </w:t>
      </w:r>
      <w:r w:rsidRPr="001C72B2">
        <w:rPr>
          <w:b/>
          <w:noProof w:val="0"/>
        </w:rPr>
        <w:t>@deterministic</w:t>
      </w:r>
      <w:r w:rsidRPr="001C72B2">
        <w:rPr>
          <w:noProof w:val="0"/>
        </w:rPr>
        <w:t xml:space="preserve"> | </w:t>
      </w:r>
      <w:r w:rsidRPr="001C72B2">
        <w:rPr>
          <w:b/>
          <w:noProof w:val="0"/>
        </w:rPr>
        <w:t>@control</w:t>
      </w:r>
      <w:r w:rsidRPr="001C72B2">
        <w:rPr>
          <w:noProof w:val="0"/>
        </w:rPr>
        <w:t xml:space="preserve"> ]  </w:t>
      </w:r>
      <w:r w:rsidRPr="001C72B2">
        <w:rPr>
          <w:i/>
          <w:noProof w:val="0"/>
        </w:rPr>
        <w:t>FunctionIdentifier</w:t>
      </w:r>
    </w:p>
    <w:p w14:paraId="27A8D90F" w14:textId="77777777" w:rsidR="00E757FE" w:rsidRPr="001C72B2" w:rsidRDefault="00E757FE" w:rsidP="00E757FE">
      <w:pPr>
        <w:pStyle w:val="PL"/>
        <w:rPr>
          <w:noProof w:val="0"/>
        </w:rPr>
      </w:pPr>
      <w:r w:rsidRPr="001C72B2">
        <w:rPr>
          <w:noProof w:val="0"/>
        </w:rPr>
        <w:t xml:space="preserve">"(" { ( </w:t>
      </w:r>
      <w:r w:rsidRPr="001C72B2">
        <w:rPr>
          <w:i/>
          <w:noProof w:val="0"/>
        </w:rPr>
        <w:t>FormalValuePar</w:t>
      </w:r>
      <w:r w:rsidRPr="001C72B2">
        <w:rPr>
          <w:noProof w:val="0"/>
        </w:rPr>
        <w:t xml:space="preserve"> | </w:t>
      </w:r>
      <w:r w:rsidRPr="001C72B2">
        <w:rPr>
          <w:i/>
          <w:noProof w:val="0"/>
        </w:rPr>
        <w:t>FormalTemplatePar</w:t>
      </w:r>
      <w:r w:rsidRPr="001C72B2">
        <w:rPr>
          <w:noProof w:val="0"/>
        </w:rPr>
        <w:t xml:space="preserve"> ) [","] } ")"</w:t>
      </w:r>
    </w:p>
    <w:p w14:paraId="7418E854" w14:textId="70625EDB" w:rsidR="003154FC" w:rsidRPr="001C72B2" w:rsidRDefault="00E757FE" w:rsidP="00292CBE">
      <w:pPr>
        <w:pStyle w:val="PL"/>
        <w:rPr>
          <w:noProof w:val="0"/>
        </w:rPr>
      </w:pPr>
      <w:r w:rsidRPr="001C72B2" w:rsidDel="00E757FE">
        <w:rPr>
          <w:noProof w:val="0"/>
        </w:rPr>
        <w:t xml:space="preserve"> </w:t>
      </w:r>
      <w:r w:rsidR="003154FC" w:rsidRPr="001C72B2">
        <w:rPr>
          <w:noProof w:val="0"/>
        </w:rPr>
        <w:t xml:space="preserve">[ </w:t>
      </w:r>
      <w:r w:rsidR="003154FC" w:rsidRPr="001C72B2">
        <w:rPr>
          <w:b/>
          <w:noProof w:val="0"/>
        </w:rPr>
        <w:t>runs on</w:t>
      </w:r>
      <w:r w:rsidR="003154FC" w:rsidRPr="001C72B2">
        <w:rPr>
          <w:noProof w:val="0"/>
        </w:rPr>
        <w:t xml:space="preserve"> </w:t>
      </w:r>
      <w:r w:rsidR="003154FC" w:rsidRPr="001C72B2">
        <w:rPr>
          <w:i/>
          <w:noProof w:val="0"/>
        </w:rPr>
        <w:t xml:space="preserve">ComponentType </w:t>
      </w:r>
      <w:r w:rsidR="003154FC" w:rsidRPr="001C72B2">
        <w:rPr>
          <w:noProof w:val="0"/>
        </w:rPr>
        <w:t xml:space="preserve">] </w:t>
      </w:r>
    </w:p>
    <w:p w14:paraId="7A95D473" w14:textId="77777777" w:rsidR="003154FC" w:rsidRPr="001C72B2" w:rsidRDefault="003154FC" w:rsidP="00292CBE">
      <w:pPr>
        <w:pStyle w:val="PL"/>
        <w:rPr>
          <w:noProof w:val="0"/>
        </w:rPr>
      </w:pPr>
      <w:r w:rsidRPr="001C72B2">
        <w:rPr>
          <w:noProof w:val="0"/>
        </w:rPr>
        <w:t xml:space="preserve">[ </w:t>
      </w:r>
      <w:r w:rsidRPr="001C72B2">
        <w:rPr>
          <w:b/>
          <w:bCs/>
          <w:noProof w:val="0"/>
        </w:rPr>
        <w:t>mtc</w:t>
      </w:r>
      <w:r w:rsidRPr="001C72B2">
        <w:rPr>
          <w:noProof w:val="0"/>
        </w:rPr>
        <w:t xml:space="preserve"> </w:t>
      </w:r>
      <w:r w:rsidRPr="001C72B2">
        <w:rPr>
          <w:i/>
          <w:iCs/>
          <w:noProof w:val="0"/>
        </w:rPr>
        <w:t>ComponentType</w:t>
      </w:r>
      <w:r w:rsidRPr="001C72B2">
        <w:rPr>
          <w:noProof w:val="0"/>
        </w:rPr>
        <w:t xml:space="preserve"> ]</w:t>
      </w:r>
    </w:p>
    <w:p w14:paraId="61043C62" w14:textId="77777777" w:rsidR="003154FC" w:rsidRPr="001C72B2" w:rsidRDefault="003154FC" w:rsidP="00292CBE">
      <w:pPr>
        <w:pStyle w:val="PL"/>
        <w:rPr>
          <w:noProof w:val="0"/>
        </w:rPr>
      </w:pPr>
      <w:r w:rsidRPr="001C72B2">
        <w:rPr>
          <w:noProof w:val="0"/>
        </w:rPr>
        <w:t xml:space="preserve">[ </w:t>
      </w:r>
      <w:r w:rsidRPr="001C72B2">
        <w:rPr>
          <w:b/>
          <w:bCs/>
          <w:noProof w:val="0"/>
        </w:rPr>
        <w:t>system</w:t>
      </w:r>
      <w:r w:rsidRPr="001C72B2">
        <w:rPr>
          <w:noProof w:val="0"/>
        </w:rPr>
        <w:t xml:space="preserve"> </w:t>
      </w:r>
      <w:r w:rsidRPr="001C72B2">
        <w:rPr>
          <w:i/>
          <w:iCs/>
          <w:noProof w:val="0"/>
        </w:rPr>
        <w:t>ComponentType</w:t>
      </w:r>
      <w:r w:rsidRPr="001C72B2">
        <w:rPr>
          <w:noProof w:val="0"/>
        </w:rPr>
        <w:t xml:space="preserve"> ]</w:t>
      </w:r>
    </w:p>
    <w:p w14:paraId="7A8D5822" w14:textId="77777777" w:rsidR="003154FC" w:rsidRPr="001C72B2" w:rsidRDefault="003154FC" w:rsidP="00292CBE">
      <w:pPr>
        <w:pStyle w:val="PL"/>
        <w:rPr>
          <w:noProof w:val="0"/>
        </w:rPr>
      </w:pPr>
      <w:r w:rsidRPr="001C72B2">
        <w:rPr>
          <w:noProof w:val="0"/>
        </w:rPr>
        <w:t xml:space="preserve">[ </w:t>
      </w:r>
      <w:r w:rsidRPr="001C72B2">
        <w:rPr>
          <w:b/>
          <w:noProof w:val="0"/>
        </w:rPr>
        <w:t>return</w:t>
      </w:r>
      <w:r w:rsidRPr="001C72B2">
        <w:rPr>
          <w:noProof w:val="0"/>
        </w:rPr>
        <w:t xml:space="preserve"> [ template ] </w:t>
      </w:r>
      <w:r w:rsidRPr="001C72B2">
        <w:rPr>
          <w:i/>
          <w:noProof w:val="0"/>
        </w:rPr>
        <w:t>Type</w:t>
      </w:r>
      <w:r w:rsidRPr="001C72B2">
        <w:rPr>
          <w:noProof w:val="0"/>
        </w:rPr>
        <w:t xml:space="preserve"> ]</w:t>
      </w:r>
    </w:p>
    <w:p w14:paraId="1B7B1D12" w14:textId="0D637B28" w:rsidR="003154FC" w:rsidRPr="001C72B2" w:rsidRDefault="003154FC" w:rsidP="00292CBE">
      <w:pPr>
        <w:pStyle w:val="PL"/>
        <w:rPr>
          <w:noProof w:val="0"/>
        </w:rPr>
      </w:pPr>
      <w:r w:rsidRPr="001C72B2">
        <w:rPr>
          <w:noProof w:val="0"/>
        </w:rPr>
        <w:t xml:space="preserve">[ </w:t>
      </w:r>
      <w:r w:rsidRPr="001C72B2">
        <w:rPr>
          <w:b/>
          <w:noProof w:val="0"/>
        </w:rPr>
        <w:t>exception</w:t>
      </w:r>
      <w:r w:rsidRPr="001C72B2">
        <w:rPr>
          <w:noProof w:val="0"/>
        </w:rPr>
        <w:t xml:space="preserve"> </w:t>
      </w:r>
      <w:r w:rsidR="00466415" w:rsidRPr="001C72B2">
        <w:rPr>
          <w:noProof w:val="0"/>
        </w:rPr>
        <w:t>"</w:t>
      </w:r>
      <w:r w:rsidRPr="001C72B2">
        <w:rPr>
          <w:noProof w:val="0"/>
        </w:rPr>
        <w:t>(</w:t>
      </w:r>
      <w:r w:rsidR="00466415" w:rsidRPr="001C72B2">
        <w:rPr>
          <w:noProof w:val="0"/>
        </w:rPr>
        <w:t>"</w:t>
      </w:r>
      <w:r w:rsidRPr="001C72B2">
        <w:rPr>
          <w:noProof w:val="0"/>
        </w:rPr>
        <w:t xml:space="preserve"> {Type [</w:t>
      </w:r>
      <w:r w:rsidR="00466415" w:rsidRPr="001C72B2">
        <w:rPr>
          <w:noProof w:val="0"/>
        </w:rPr>
        <w:t>"</w:t>
      </w:r>
      <w:r w:rsidRPr="001C72B2">
        <w:rPr>
          <w:noProof w:val="0"/>
        </w:rPr>
        <w:t>,</w:t>
      </w:r>
      <w:r w:rsidR="00466415" w:rsidRPr="001C72B2">
        <w:rPr>
          <w:noProof w:val="0"/>
        </w:rPr>
        <w:t>"</w:t>
      </w:r>
      <w:r w:rsidRPr="001C72B2">
        <w:rPr>
          <w:noProof w:val="0"/>
        </w:rPr>
        <w:t xml:space="preserve">]}+ </w:t>
      </w:r>
      <w:r w:rsidR="00466415" w:rsidRPr="001C72B2">
        <w:rPr>
          <w:noProof w:val="0"/>
        </w:rPr>
        <w:t>"</w:t>
      </w:r>
      <w:r w:rsidRPr="001C72B2">
        <w:rPr>
          <w:noProof w:val="0"/>
        </w:rPr>
        <w:t>)</w:t>
      </w:r>
      <w:r w:rsidR="00466415" w:rsidRPr="001C72B2">
        <w:rPr>
          <w:noProof w:val="0"/>
        </w:rPr>
        <w:t>"</w:t>
      </w:r>
      <w:r w:rsidRPr="001C72B2">
        <w:rPr>
          <w:noProof w:val="0"/>
        </w:rPr>
        <w:t xml:space="preserve"> ]</w:t>
      </w:r>
    </w:p>
    <w:p w14:paraId="5D16F3CF" w14:textId="7E4F284F" w:rsidR="003154FC" w:rsidRPr="001C72B2" w:rsidRDefault="003154FC" w:rsidP="00292CBE">
      <w:pPr>
        <w:pStyle w:val="PL"/>
        <w:rPr>
          <w:i/>
          <w:noProof w:val="0"/>
        </w:rPr>
      </w:pPr>
      <w:r w:rsidRPr="001C72B2">
        <w:rPr>
          <w:i/>
          <w:noProof w:val="0"/>
        </w:rPr>
        <w:lastRenderedPageBreak/>
        <w:t>StatementBlock</w:t>
      </w:r>
    </w:p>
    <w:p w14:paraId="3DCA6D83" w14:textId="77777777" w:rsidR="001E7689" w:rsidRPr="001C72B2" w:rsidRDefault="001E7689" w:rsidP="00292CBE">
      <w:pPr>
        <w:pStyle w:val="PL"/>
        <w:rPr>
          <w:i/>
          <w:noProof w:val="0"/>
        </w:rPr>
      </w:pPr>
    </w:p>
    <w:p w14:paraId="0D6DDF22" w14:textId="53AB029C" w:rsidR="00B154C9" w:rsidRPr="001C72B2" w:rsidRDefault="00F43FE2" w:rsidP="001E7689">
      <w:pPr>
        <w:keepNext/>
        <w:keepLines/>
        <w:rPr>
          <w:b/>
        </w:rPr>
      </w:pPr>
      <w:r w:rsidRPr="001C72B2">
        <w:rPr>
          <w:b/>
          <w:lang w:eastAsia="en-GB"/>
        </w:rPr>
        <w:t>Clause 16.1.0</w:t>
      </w:r>
      <w:r w:rsidR="00A65103" w:rsidRPr="001C72B2">
        <w:rPr>
          <w:b/>
          <w:lang w:eastAsia="en-GB"/>
        </w:rPr>
        <w:tab/>
      </w:r>
      <w:r w:rsidR="00B154C9" w:rsidRPr="001C72B2">
        <w:rPr>
          <w:b/>
          <w:lang w:eastAsia="en-GB"/>
        </w:rPr>
        <w:tab/>
        <w:t>General</w:t>
      </w:r>
    </w:p>
    <w:p w14:paraId="1FD75F3D" w14:textId="77777777" w:rsidR="00B154C9" w:rsidRPr="001C72B2" w:rsidRDefault="00B154C9" w:rsidP="001E7689">
      <w:pPr>
        <w:keepNext/>
        <w:keepLines/>
      </w:pPr>
      <w:r w:rsidRPr="001C72B2">
        <w:t>The semantic description part is extended.</w:t>
      </w:r>
    </w:p>
    <w:p w14:paraId="16EC7AD5" w14:textId="77777777" w:rsidR="00B154C9" w:rsidRPr="001C72B2" w:rsidRDefault="00B154C9" w:rsidP="006D0EAE">
      <w:r w:rsidRPr="001C72B2">
        <w:t>Functions may have an exception list. The exception list declares, what exception types may be raised during the execution of the function either directly or indirectly.</w:t>
      </w:r>
    </w:p>
    <w:p w14:paraId="0930F428" w14:textId="77777777" w:rsidR="00B154C9" w:rsidRPr="001C72B2" w:rsidRDefault="00B154C9" w:rsidP="006D0EAE">
      <w:pPr>
        <w:pStyle w:val="NO"/>
      </w:pPr>
      <w:r w:rsidRPr="001C72B2">
        <w:t>NOTE 1:</w:t>
      </w:r>
      <w:r w:rsidRPr="001C72B2">
        <w:tab/>
        <w:t>The exception list can be used to communicate to the callers of the function what exceptions to prepare for and by tools to perform stronger static checks. For backward compatibility reasons the exception list is optional.</w:t>
      </w:r>
    </w:p>
    <w:p w14:paraId="36134D8B" w14:textId="72860A62" w:rsidR="00B154C9" w:rsidRPr="001C72B2" w:rsidRDefault="00F43FE2" w:rsidP="006D0EAE">
      <w:pPr>
        <w:pStyle w:val="NO"/>
      </w:pPr>
      <w:r w:rsidRPr="001C72B2">
        <w:t>NOTE 2:</w:t>
      </w:r>
      <w:r w:rsidR="00986124" w:rsidRPr="001C72B2">
        <w:tab/>
      </w:r>
      <w:r w:rsidR="00B154C9" w:rsidRPr="001C72B2">
        <w:t>The exception list might not be exhaustive. With activated altsteps it might not be possible to precisely know what exceptions might be raised within a function directly or indirectly</w:t>
      </w:r>
      <w:r w:rsidR="00986124" w:rsidRPr="001C72B2">
        <w:t>.</w:t>
      </w:r>
    </w:p>
    <w:p w14:paraId="62314214" w14:textId="0A871346" w:rsidR="00B154C9" w:rsidRPr="001C72B2" w:rsidRDefault="001C02AC" w:rsidP="006D0EAE">
      <w:r w:rsidRPr="001C72B2">
        <w:t>If the statement block of a funct</w:t>
      </w:r>
      <w:r w:rsidR="002C08C5" w:rsidRPr="001C72B2">
        <w:t xml:space="preserve">ion </w:t>
      </w:r>
      <w:r w:rsidRPr="001C72B2">
        <w:t xml:space="preserve">has </w:t>
      </w:r>
      <w:r w:rsidR="00B154C9" w:rsidRPr="001C72B2">
        <w:t xml:space="preserve">a </w:t>
      </w:r>
      <w:r w:rsidR="00B154C9" w:rsidRPr="001C72B2">
        <w:rPr>
          <w:rFonts w:ascii="Courier New" w:hAnsi="Courier New" w:cs="Courier New"/>
          <w:b/>
        </w:rPr>
        <w:t>finally</w:t>
      </w:r>
      <w:r w:rsidR="00B154C9" w:rsidRPr="001C72B2">
        <w:t xml:space="preserve"> </w:t>
      </w:r>
      <w:r w:rsidR="00526360" w:rsidRPr="001C72B2">
        <w:t>block, the</w:t>
      </w:r>
      <w:r w:rsidR="00B154C9" w:rsidRPr="001C72B2">
        <w:t xml:space="preserve"> finally block is always executed before control returns to the location of the call of the function.</w:t>
      </w:r>
    </w:p>
    <w:p w14:paraId="16C0EDB5" w14:textId="0A74569C" w:rsidR="00B154C9" w:rsidRPr="001C72B2" w:rsidRDefault="00B154C9" w:rsidP="006A7957">
      <w:pPr>
        <w:pStyle w:val="berschrift3"/>
      </w:pPr>
      <w:bookmarkStart w:id="263" w:name="_Toc66104954"/>
      <w:bookmarkStart w:id="264" w:name="_Toc66112440"/>
      <w:bookmarkStart w:id="265" w:name="_Toc66354615"/>
      <w:bookmarkStart w:id="266" w:name="_Toc72305846"/>
      <w:bookmarkStart w:id="267" w:name="_Toc72306678"/>
      <w:r w:rsidRPr="001C72B2">
        <w:t>5.2.</w:t>
      </w:r>
      <w:r w:rsidR="002F2A21" w:rsidRPr="001C72B2">
        <w:t>2</w:t>
      </w:r>
      <w:r w:rsidRPr="001C72B2">
        <w:tab/>
        <w:t>Extension to ETSI ES 201 873-1, clause 16.1.3 (External Functions)</w:t>
      </w:r>
      <w:bookmarkEnd w:id="263"/>
      <w:bookmarkEnd w:id="264"/>
      <w:bookmarkEnd w:id="265"/>
      <w:bookmarkEnd w:id="266"/>
      <w:bookmarkEnd w:id="267"/>
    </w:p>
    <w:p w14:paraId="026BF693" w14:textId="325AC0DF" w:rsidR="00B154C9" w:rsidRPr="001C72B2" w:rsidRDefault="00B154C9" w:rsidP="006A7957">
      <w:pPr>
        <w:keepNext/>
        <w:rPr>
          <w:b/>
        </w:rPr>
      </w:pPr>
      <w:r w:rsidRPr="001C72B2">
        <w:rPr>
          <w:b/>
          <w:lang w:eastAsia="en-GB"/>
        </w:rPr>
        <w:t>Clause 16.1.3</w:t>
      </w:r>
      <w:r w:rsidRPr="001C72B2">
        <w:rPr>
          <w:b/>
          <w:lang w:eastAsia="en-GB"/>
        </w:rPr>
        <w:tab/>
      </w:r>
      <w:r w:rsidR="00A65103" w:rsidRPr="001C72B2">
        <w:rPr>
          <w:b/>
          <w:lang w:eastAsia="en-GB"/>
        </w:rPr>
        <w:tab/>
      </w:r>
      <w:r w:rsidRPr="001C72B2">
        <w:rPr>
          <w:b/>
          <w:lang w:eastAsia="en-GB"/>
        </w:rPr>
        <w:t>General</w:t>
      </w:r>
    </w:p>
    <w:p w14:paraId="729B43BB" w14:textId="1AB0B067" w:rsidR="00B154C9" w:rsidRPr="001C72B2" w:rsidRDefault="00B154C9" w:rsidP="006A7957">
      <w:pPr>
        <w:keepNext/>
      </w:pPr>
      <w:r w:rsidRPr="001C72B2">
        <w:t xml:space="preserve">The syntax of external functions is extended with the optional </w:t>
      </w:r>
      <w:r w:rsidRPr="001C72B2">
        <w:rPr>
          <w:rFonts w:ascii="Courier New" w:hAnsi="Courier New" w:cs="Courier New"/>
          <w:b/>
        </w:rPr>
        <w:t>exception</w:t>
      </w:r>
      <w:r w:rsidRPr="001C72B2">
        <w:t xml:space="preserve"> clause.</w:t>
      </w:r>
    </w:p>
    <w:p w14:paraId="49824B14" w14:textId="77777777" w:rsidR="00B154C9" w:rsidRPr="001C72B2" w:rsidRDefault="00B154C9" w:rsidP="00B154C9">
      <w:pPr>
        <w:keepNext/>
        <w:keepLines/>
      </w:pPr>
      <w:r w:rsidRPr="001C72B2">
        <w:rPr>
          <w:b/>
          <w:i/>
        </w:rPr>
        <w:t>Syntactical Structure</w:t>
      </w:r>
    </w:p>
    <w:p w14:paraId="1EA97750" w14:textId="77777777" w:rsidR="00D0657C" w:rsidRPr="001C72B2" w:rsidRDefault="00D0657C" w:rsidP="00D0657C">
      <w:pPr>
        <w:pStyle w:val="PL"/>
        <w:rPr>
          <w:noProof w:val="0"/>
        </w:rPr>
      </w:pPr>
      <w:r w:rsidRPr="001C72B2">
        <w:rPr>
          <w:b/>
          <w:noProof w:val="0"/>
        </w:rPr>
        <w:t>external function</w:t>
      </w:r>
      <w:r w:rsidRPr="001C72B2">
        <w:rPr>
          <w:noProof w:val="0"/>
        </w:rPr>
        <w:t xml:space="preserve"> [ </w:t>
      </w:r>
      <w:r w:rsidRPr="001C72B2">
        <w:rPr>
          <w:b/>
          <w:noProof w:val="0"/>
        </w:rPr>
        <w:t>@deterministic</w:t>
      </w:r>
      <w:r w:rsidRPr="001C72B2">
        <w:rPr>
          <w:noProof w:val="0"/>
        </w:rPr>
        <w:t xml:space="preserve"> | </w:t>
      </w:r>
      <w:r w:rsidRPr="001C72B2">
        <w:rPr>
          <w:b/>
          <w:noProof w:val="0"/>
        </w:rPr>
        <w:t>@control</w:t>
      </w:r>
      <w:r w:rsidRPr="001C72B2">
        <w:rPr>
          <w:noProof w:val="0"/>
        </w:rPr>
        <w:t xml:space="preserve"> ] </w:t>
      </w:r>
      <w:r w:rsidRPr="001C72B2">
        <w:rPr>
          <w:i/>
          <w:noProof w:val="0"/>
        </w:rPr>
        <w:t>ExtFunctionIdentifier</w:t>
      </w:r>
    </w:p>
    <w:p w14:paraId="6652F474" w14:textId="77777777" w:rsidR="00D0657C" w:rsidRPr="001C72B2" w:rsidRDefault="00D0657C" w:rsidP="00D0657C">
      <w:pPr>
        <w:pStyle w:val="PL"/>
        <w:rPr>
          <w:noProof w:val="0"/>
        </w:rPr>
      </w:pPr>
      <w:r w:rsidRPr="001C72B2">
        <w:rPr>
          <w:noProof w:val="0"/>
        </w:rPr>
        <w:t xml:space="preserve">"(" { ( </w:t>
      </w:r>
      <w:r w:rsidRPr="001C72B2">
        <w:rPr>
          <w:i/>
          <w:noProof w:val="0"/>
        </w:rPr>
        <w:t>FormalValuePar</w:t>
      </w:r>
      <w:r w:rsidRPr="001C72B2">
        <w:rPr>
          <w:noProof w:val="0"/>
        </w:rPr>
        <w:t xml:space="preserve"> | </w:t>
      </w:r>
      <w:r w:rsidRPr="001C72B2">
        <w:rPr>
          <w:i/>
          <w:noProof w:val="0"/>
        </w:rPr>
        <w:t xml:space="preserve">FormalTemplatePar </w:t>
      </w:r>
      <w:r w:rsidRPr="001C72B2">
        <w:rPr>
          <w:noProof w:val="0"/>
        </w:rPr>
        <w:t>) [","] } ")"</w:t>
      </w:r>
    </w:p>
    <w:p w14:paraId="052E3848" w14:textId="71D2BE7A" w:rsidR="00466415" w:rsidRPr="001C72B2" w:rsidRDefault="00D0657C" w:rsidP="00292CBE">
      <w:pPr>
        <w:pStyle w:val="PL"/>
        <w:rPr>
          <w:noProof w:val="0"/>
        </w:rPr>
      </w:pPr>
      <w:r w:rsidRPr="001C72B2" w:rsidDel="00D0657C">
        <w:rPr>
          <w:noProof w:val="0"/>
        </w:rPr>
        <w:t xml:space="preserve"> </w:t>
      </w:r>
      <w:r w:rsidR="003154FC" w:rsidRPr="001C72B2">
        <w:rPr>
          <w:noProof w:val="0"/>
        </w:rPr>
        <w:t xml:space="preserve">[ </w:t>
      </w:r>
      <w:r w:rsidR="003154FC" w:rsidRPr="001C72B2">
        <w:rPr>
          <w:b/>
          <w:noProof w:val="0"/>
        </w:rPr>
        <w:t>return</w:t>
      </w:r>
      <w:r w:rsidR="003154FC" w:rsidRPr="001C72B2">
        <w:rPr>
          <w:noProof w:val="0"/>
        </w:rPr>
        <w:t xml:space="preserve">  [ </w:t>
      </w:r>
      <w:r w:rsidR="003154FC" w:rsidRPr="001C72B2">
        <w:rPr>
          <w:b/>
          <w:noProof w:val="0"/>
        </w:rPr>
        <w:t>template</w:t>
      </w:r>
      <w:r w:rsidR="003154FC" w:rsidRPr="001C72B2">
        <w:rPr>
          <w:noProof w:val="0"/>
        </w:rPr>
        <w:t xml:space="preserve"> [ </w:t>
      </w:r>
      <w:r w:rsidR="003154FC" w:rsidRPr="001C72B2">
        <w:rPr>
          <w:i/>
          <w:noProof w:val="0"/>
        </w:rPr>
        <w:t>Restriction</w:t>
      </w:r>
      <w:r w:rsidR="003154FC" w:rsidRPr="001C72B2">
        <w:rPr>
          <w:noProof w:val="0"/>
        </w:rPr>
        <w:t xml:space="preserve"> ] ] </w:t>
      </w:r>
      <w:r w:rsidR="003154FC" w:rsidRPr="001C72B2">
        <w:rPr>
          <w:i/>
          <w:noProof w:val="0"/>
        </w:rPr>
        <w:t>Type</w:t>
      </w:r>
      <w:r w:rsidR="003154FC" w:rsidRPr="001C72B2">
        <w:rPr>
          <w:noProof w:val="0"/>
        </w:rPr>
        <w:t xml:space="preserve"> ] [ </w:t>
      </w:r>
      <w:r w:rsidR="003154FC" w:rsidRPr="001C72B2">
        <w:rPr>
          <w:b/>
          <w:noProof w:val="0"/>
        </w:rPr>
        <w:t>exception</w:t>
      </w:r>
      <w:r w:rsidR="003154FC" w:rsidRPr="001C72B2">
        <w:rPr>
          <w:noProof w:val="0"/>
        </w:rPr>
        <w:t xml:space="preserve"> </w:t>
      </w:r>
      <w:r w:rsidR="00466415" w:rsidRPr="001C72B2">
        <w:rPr>
          <w:noProof w:val="0"/>
        </w:rPr>
        <w:t>"</w:t>
      </w:r>
      <w:r w:rsidR="003154FC" w:rsidRPr="001C72B2">
        <w:rPr>
          <w:noProof w:val="0"/>
        </w:rPr>
        <w:t>(</w:t>
      </w:r>
      <w:r w:rsidR="00466415" w:rsidRPr="001C72B2">
        <w:rPr>
          <w:noProof w:val="0"/>
        </w:rPr>
        <w:t>"</w:t>
      </w:r>
      <w:r w:rsidR="003154FC" w:rsidRPr="001C72B2">
        <w:rPr>
          <w:noProof w:val="0"/>
        </w:rPr>
        <w:t xml:space="preserve"> {Type [</w:t>
      </w:r>
      <w:r w:rsidR="00466415" w:rsidRPr="001C72B2">
        <w:rPr>
          <w:noProof w:val="0"/>
        </w:rPr>
        <w:t>"</w:t>
      </w:r>
      <w:r w:rsidR="003154FC" w:rsidRPr="001C72B2">
        <w:rPr>
          <w:noProof w:val="0"/>
        </w:rPr>
        <w:t>,</w:t>
      </w:r>
      <w:r w:rsidR="00466415" w:rsidRPr="001C72B2">
        <w:rPr>
          <w:noProof w:val="0"/>
        </w:rPr>
        <w:t>"</w:t>
      </w:r>
      <w:r w:rsidR="003154FC" w:rsidRPr="001C72B2">
        <w:rPr>
          <w:noProof w:val="0"/>
        </w:rPr>
        <w:t xml:space="preserve">]}+ </w:t>
      </w:r>
      <w:r w:rsidR="00466415" w:rsidRPr="001C72B2">
        <w:rPr>
          <w:noProof w:val="0"/>
        </w:rPr>
        <w:t>"</w:t>
      </w:r>
      <w:r w:rsidR="003154FC" w:rsidRPr="001C72B2">
        <w:rPr>
          <w:noProof w:val="0"/>
        </w:rPr>
        <w:t>)</w:t>
      </w:r>
      <w:r w:rsidR="00466415" w:rsidRPr="001C72B2">
        <w:rPr>
          <w:noProof w:val="0"/>
        </w:rPr>
        <w:t>"</w:t>
      </w:r>
      <w:r w:rsidR="003154FC" w:rsidRPr="001C72B2">
        <w:rPr>
          <w:noProof w:val="0"/>
        </w:rPr>
        <w:t xml:space="preserve"> ]</w:t>
      </w:r>
    </w:p>
    <w:p w14:paraId="47A08DB8" w14:textId="77777777" w:rsidR="001E4D0D" w:rsidRPr="001C72B2" w:rsidRDefault="001E4D0D" w:rsidP="00292CBE">
      <w:pPr>
        <w:pStyle w:val="PL"/>
        <w:rPr>
          <w:noProof w:val="0"/>
        </w:rPr>
      </w:pPr>
    </w:p>
    <w:p w14:paraId="3D3894B1" w14:textId="7280CCF7" w:rsidR="00B154C9" w:rsidRPr="001C72B2" w:rsidRDefault="00B154C9" w:rsidP="00314490">
      <w:pPr>
        <w:rPr>
          <w:b/>
        </w:rPr>
      </w:pPr>
      <w:r w:rsidRPr="001C72B2">
        <w:rPr>
          <w:b/>
          <w:lang w:eastAsia="en-GB"/>
        </w:rPr>
        <w:t>Clause 16.1.</w:t>
      </w:r>
      <w:r w:rsidR="00213224" w:rsidRPr="001C72B2">
        <w:rPr>
          <w:b/>
          <w:lang w:eastAsia="en-GB"/>
        </w:rPr>
        <w:t>3</w:t>
      </w:r>
      <w:r w:rsidR="00A65103" w:rsidRPr="001C72B2">
        <w:rPr>
          <w:b/>
          <w:lang w:eastAsia="en-GB"/>
        </w:rPr>
        <w:tab/>
      </w:r>
      <w:r w:rsidRPr="001C72B2">
        <w:rPr>
          <w:b/>
          <w:lang w:eastAsia="en-GB"/>
        </w:rPr>
        <w:tab/>
        <w:t>General</w:t>
      </w:r>
    </w:p>
    <w:p w14:paraId="1547541F" w14:textId="77777777" w:rsidR="00B154C9" w:rsidRPr="001C72B2" w:rsidRDefault="00B154C9" w:rsidP="00314490">
      <w:r w:rsidRPr="001C72B2">
        <w:t>The semantic description part is extended.</w:t>
      </w:r>
    </w:p>
    <w:p w14:paraId="0EA1E3CA" w14:textId="77777777" w:rsidR="00B154C9" w:rsidRPr="001C72B2" w:rsidRDefault="00B154C9" w:rsidP="00466415">
      <w:r w:rsidRPr="001C72B2">
        <w:t>External functions may have an exception list. The exception list declares, what exception types may be raised during the execution of the external function.</w:t>
      </w:r>
    </w:p>
    <w:p w14:paraId="73AC85BC" w14:textId="77777777" w:rsidR="00B154C9" w:rsidRPr="001C72B2" w:rsidRDefault="00B154C9" w:rsidP="00466415">
      <w:pPr>
        <w:pStyle w:val="NO"/>
      </w:pPr>
      <w:r w:rsidRPr="001C72B2">
        <w:t>NOTE 0:</w:t>
      </w:r>
      <w:r w:rsidRPr="001C72B2">
        <w:tab/>
        <w:t>The exception list can be used by tools to perform stronger static checks. For backward compatibility reasons the exception list is optional.</w:t>
      </w:r>
    </w:p>
    <w:p w14:paraId="490E9961" w14:textId="4133830C" w:rsidR="00483AE3" w:rsidRPr="001C72B2" w:rsidRDefault="00B154C9" w:rsidP="00466415">
      <w:pPr>
        <w:pStyle w:val="NO"/>
      </w:pPr>
      <w:r w:rsidRPr="001C72B2">
        <w:t>NOTE 1:</w:t>
      </w:r>
      <w:r w:rsidR="001E4D0D" w:rsidRPr="001C72B2">
        <w:tab/>
      </w:r>
      <w:r w:rsidRPr="001C72B2">
        <w:t>The exception list might not be exhaustive. It might not be possible to precisely know what exceptions might be raised within an external function directly or indirectly.</w:t>
      </w:r>
    </w:p>
    <w:p w14:paraId="004294D6" w14:textId="523019BB" w:rsidR="00B154C9" w:rsidRPr="001C72B2" w:rsidRDefault="00B154C9" w:rsidP="00B154C9">
      <w:pPr>
        <w:pStyle w:val="berschrift3"/>
      </w:pPr>
      <w:bookmarkStart w:id="268" w:name="_Toc66104955"/>
      <w:bookmarkStart w:id="269" w:name="_Toc66112441"/>
      <w:bookmarkStart w:id="270" w:name="_Toc66354616"/>
      <w:bookmarkStart w:id="271" w:name="_Toc72305847"/>
      <w:bookmarkStart w:id="272" w:name="_Toc72306679"/>
      <w:r w:rsidRPr="001C72B2">
        <w:t>5.2.</w:t>
      </w:r>
      <w:r w:rsidR="002F2A21" w:rsidRPr="001C72B2">
        <w:t>3</w:t>
      </w:r>
      <w:r w:rsidRPr="001C72B2">
        <w:tab/>
        <w:t>Extension to ETSI ES 201 873-1, clause 16.1.4 (Invoking functions from specific places)</w:t>
      </w:r>
      <w:bookmarkEnd w:id="268"/>
      <w:bookmarkEnd w:id="269"/>
      <w:bookmarkEnd w:id="270"/>
      <w:bookmarkEnd w:id="271"/>
      <w:bookmarkEnd w:id="272"/>
    </w:p>
    <w:p w14:paraId="155485D9" w14:textId="5792F8DE" w:rsidR="00B154C9" w:rsidRPr="001C72B2" w:rsidRDefault="00B154C9" w:rsidP="00314490">
      <w:pPr>
        <w:rPr>
          <w:b/>
        </w:rPr>
      </w:pPr>
      <w:r w:rsidRPr="001C72B2">
        <w:rPr>
          <w:b/>
          <w:lang w:eastAsia="en-GB"/>
        </w:rPr>
        <w:t>Clause 16.1.4</w:t>
      </w:r>
      <w:r w:rsidRPr="001C72B2">
        <w:rPr>
          <w:b/>
          <w:lang w:eastAsia="en-GB"/>
        </w:rPr>
        <w:tab/>
      </w:r>
      <w:r w:rsidR="00A65103" w:rsidRPr="001C72B2">
        <w:rPr>
          <w:b/>
          <w:lang w:eastAsia="en-GB"/>
        </w:rPr>
        <w:tab/>
      </w:r>
      <w:r w:rsidRPr="001C72B2">
        <w:rPr>
          <w:b/>
          <w:lang w:eastAsia="en-GB"/>
        </w:rPr>
        <w:t>General</w:t>
      </w:r>
    </w:p>
    <w:p w14:paraId="14EA1322" w14:textId="77777777" w:rsidR="00B154C9" w:rsidRPr="001C72B2" w:rsidRDefault="00B154C9" w:rsidP="00314490">
      <w:r w:rsidRPr="001C72B2">
        <w:t>The list of restrictions is extended to avoid side effects.</w:t>
      </w:r>
    </w:p>
    <w:p w14:paraId="0DFCA3EF" w14:textId="77777777" w:rsidR="00D0657C" w:rsidRPr="001C72B2" w:rsidRDefault="00D0657C" w:rsidP="00D0657C">
      <w:pPr>
        <w:pStyle w:val="BL"/>
        <w:numPr>
          <w:ilvl w:val="0"/>
          <w:numId w:val="0"/>
        </w:numPr>
        <w:ind w:left="737" w:hanging="453"/>
      </w:pPr>
      <w:r w:rsidRPr="001C72B2">
        <w:t>n)</w:t>
      </w:r>
      <w:r w:rsidRPr="001C72B2">
        <w:tab/>
        <w:t>Raising an exception with the raise exception statement.</w:t>
      </w:r>
    </w:p>
    <w:p w14:paraId="6775087C" w14:textId="1B490285" w:rsidR="00B154C9" w:rsidRPr="001C72B2" w:rsidRDefault="00B154C9" w:rsidP="00B154C9">
      <w:pPr>
        <w:pStyle w:val="berschrift3"/>
      </w:pPr>
      <w:bookmarkStart w:id="273" w:name="_Toc66104956"/>
      <w:bookmarkStart w:id="274" w:name="_Toc66112442"/>
      <w:bookmarkStart w:id="275" w:name="_Toc66354617"/>
      <w:bookmarkStart w:id="276" w:name="_Toc72305848"/>
      <w:bookmarkStart w:id="277" w:name="_Toc72306680"/>
      <w:r w:rsidRPr="001C72B2">
        <w:t>5.2.</w:t>
      </w:r>
      <w:r w:rsidR="002F2A21" w:rsidRPr="001C72B2">
        <w:t>4</w:t>
      </w:r>
      <w:r w:rsidRPr="001C72B2">
        <w:tab/>
        <w:t>Extension to ETSI ES 201 873-1, clause 16.2 (Altsteps)</w:t>
      </w:r>
      <w:bookmarkEnd w:id="273"/>
      <w:bookmarkEnd w:id="274"/>
      <w:bookmarkEnd w:id="275"/>
      <w:bookmarkEnd w:id="276"/>
      <w:bookmarkEnd w:id="277"/>
    </w:p>
    <w:p w14:paraId="0FD36CC5" w14:textId="3E01B735" w:rsidR="00B154C9" w:rsidRPr="001C72B2" w:rsidRDefault="00B154C9" w:rsidP="00314490">
      <w:pPr>
        <w:rPr>
          <w:b/>
        </w:rPr>
      </w:pPr>
      <w:r w:rsidRPr="001C72B2">
        <w:rPr>
          <w:b/>
          <w:lang w:eastAsia="en-GB"/>
        </w:rPr>
        <w:t>Clause 16.2.0</w:t>
      </w:r>
      <w:r w:rsidRPr="001C72B2">
        <w:rPr>
          <w:b/>
          <w:lang w:eastAsia="en-GB"/>
        </w:rPr>
        <w:tab/>
      </w:r>
      <w:r w:rsidR="00A65103" w:rsidRPr="001C72B2">
        <w:rPr>
          <w:b/>
          <w:lang w:eastAsia="en-GB"/>
        </w:rPr>
        <w:tab/>
      </w:r>
      <w:r w:rsidRPr="001C72B2">
        <w:rPr>
          <w:b/>
          <w:lang w:eastAsia="en-GB"/>
        </w:rPr>
        <w:t>General</w:t>
      </w:r>
    </w:p>
    <w:p w14:paraId="5497242D" w14:textId="1A0AF3E1" w:rsidR="00B154C9" w:rsidRPr="001C72B2" w:rsidRDefault="00B154C9" w:rsidP="00314490">
      <w:r w:rsidRPr="001C72B2">
        <w:t xml:space="preserve">The syntax of altstep is extended with the optional </w:t>
      </w:r>
      <w:r w:rsidRPr="001C72B2">
        <w:rPr>
          <w:rFonts w:ascii="Courier New" w:hAnsi="Courier New" w:cs="Courier New"/>
          <w:b/>
        </w:rPr>
        <w:t>exception</w:t>
      </w:r>
      <w:r w:rsidRPr="001C72B2">
        <w:t xml:space="preserve">, </w:t>
      </w:r>
      <w:r w:rsidRPr="001C72B2">
        <w:rPr>
          <w:rFonts w:ascii="Courier New" w:hAnsi="Courier New" w:cs="Courier New"/>
          <w:b/>
        </w:rPr>
        <w:t>catch</w:t>
      </w:r>
      <w:r w:rsidRPr="001C72B2">
        <w:t xml:space="preserve"> and </w:t>
      </w:r>
      <w:r w:rsidRPr="001C72B2">
        <w:rPr>
          <w:rFonts w:ascii="Courier New" w:hAnsi="Courier New" w:cs="Courier New"/>
          <w:b/>
        </w:rPr>
        <w:t>finally</w:t>
      </w:r>
      <w:r w:rsidRPr="001C72B2">
        <w:t xml:space="preserve"> clauses.</w:t>
      </w:r>
    </w:p>
    <w:p w14:paraId="39293AC5" w14:textId="77777777" w:rsidR="00B154C9" w:rsidRPr="001C72B2" w:rsidRDefault="00B154C9" w:rsidP="00B154C9">
      <w:pPr>
        <w:keepNext/>
        <w:keepLines/>
      </w:pPr>
      <w:r w:rsidRPr="001C72B2">
        <w:rPr>
          <w:b/>
          <w:i/>
        </w:rPr>
        <w:t>Syntactical Structure</w:t>
      </w:r>
    </w:p>
    <w:p w14:paraId="518EDE25" w14:textId="77777777" w:rsidR="00D0657C" w:rsidRPr="001C72B2" w:rsidRDefault="00D0657C" w:rsidP="00D0657C">
      <w:pPr>
        <w:pStyle w:val="PL"/>
        <w:rPr>
          <w:noProof w:val="0"/>
        </w:rPr>
      </w:pPr>
      <w:r w:rsidRPr="001C72B2">
        <w:rPr>
          <w:b/>
          <w:noProof w:val="0"/>
        </w:rPr>
        <w:t>altstep</w:t>
      </w:r>
      <w:r w:rsidRPr="001C72B2">
        <w:rPr>
          <w:noProof w:val="0"/>
        </w:rPr>
        <w:t xml:space="preserve"> [ </w:t>
      </w:r>
      <w:r w:rsidRPr="001C72B2">
        <w:rPr>
          <w:b/>
          <w:noProof w:val="0"/>
        </w:rPr>
        <w:t>@control</w:t>
      </w:r>
      <w:r w:rsidRPr="001C72B2">
        <w:rPr>
          <w:noProof w:val="0"/>
        </w:rPr>
        <w:t xml:space="preserve"> ] [ </w:t>
      </w:r>
      <w:r w:rsidRPr="001C72B2">
        <w:rPr>
          <w:b/>
          <w:noProof w:val="0"/>
        </w:rPr>
        <w:t>interleave</w:t>
      </w:r>
      <w:r w:rsidRPr="001C72B2">
        <w:rPr>
          <w:noProof w:val="0"/>
        </w:rPr>
        <w:t xml:space="preserve"> ] AltstepIdentifier</w:t>
      </w:r>
    </w:p>
    <w:p w14:paraId="70ED2401" w14:textId="77777777" w:rsidR="00D0657C" w:rsidRPr="001C72B2" w:rsidRDefault="00D0657C" w:rsidP="00D0657C">
      <w:pPr>
        <w:pStyle w:val="PL"/>
        <w:rPr>
          <w:noProof w:val="0"/>
        </w:rPr>
      </w:pPr>
      <w:r w:rsidRPr="001C72B2">
        <w:rPr>
          <w:noProof w:val="0"/>
        </w:rPr>
        <w:t>"(" { ( FormalValuePar | FormalTemplatePar) [","] } ")"</w:t>
      </w:r>
    </w:p>
    <w:p w14:paraId="7301FFE9" w14:textId="628D8437" w:rsidR="003154FC" w:rsidRPr="001C72B2" w:rsidRDefault="00D0657C" w:rsidP="00292CBE">
      <w:pPr>
        <w:pStyle w:val="PL"/>
        <w:rPr>
          <w:noProof w:val="0"/>
        </w:rPr>
      </w:pPr>
      <w:r w:rsidRPr="001C72B2" w:rsidDel="00D0657C">
        <w:rPr>
          <w:b/>
          <w:noProof w:val="0"/>
        </w:rPr>
        <w:t xml:space="preserve"> </w:t>
      </w:r>
      <w:r w:rsidR="003154FC" w:rsidRPr="001C72B2">
        <w:rPr>
          <w:noProof w:val="0"/>
        </w:rPr>
        <w:t xml:space="preserve">[ </w:t>
      </w:r>
      <w:r w:rsidR="003154FC" w:rsidRPr="001C72B2">
        <w:rPr>
          <w:b/>
          <w:noProof w:val="0"/>
        </w:rPr>
        <w:t>runs</w:t>
      </w:r>
      <w:r w:rsidR="003154FC" w:rsidRPr="001C72B2">
        <w:rPr>
          <w:noProof w:val="0"/>
        </w:rPr>
        <w:t xml:space="preserve"> </w:t>
      </w:r>
      <w:r w:rsidR="003154FC" w:rsidRPr="001C72B2">
        <w:rPr>
          <w:b/>
          <w:noProof w:val="0"/>
        </w:rPr>
        <w:t>on</w:t>
      </w:r>
      <w:r w:rsidR="003154FC" w:rsidRPr="001C72B2">
        <w:rPr>
          <w:noProof w:val="0"/>
        </w:rPr>
        <w:t xml:space="preserve"> ComponentType ] </w:t>
      </w:r>
    </w:p>
    <w:p w14:paraId="2EC39531" w14:textId="77777777" w:rsidR="003154FC" w:rsidRPr="001C72B2" w:rsidRDefault="003154FC" w:rsidP="00292CBE">
      <w:pPr>
        <w:pStyle w:val="PL"/>
        <w:rPr>
          <w:noProof w:val="0"/>
        </w:rPr>
      </w:pPr>
      <w:r w:rsidRPr="001C72B2">
        <w:rPr>
          <w:noProof w:val="0"/>
        </w:rPr>
        <w:t xml:space="preserve">[ </w:t>
      </w:r>
      <w:r w:rsidRPr="001C72B2">
        <w:rPr>
          <w:b/>
          <w:bCs/>
          <w:noProof w:val="0"/>
        </w:rPr>
        <w:t>mtc</w:t>
      </w:r>
      <w:r w:rsidRPr="001C72B2">
        <w:rPr>
          <w:noProof w:val="0"/>
        </w:rPr>
        <w:t xml:space="preserve"> </w:t>
      </w:r>
      <w:r w:rsidRPr="001C72B2">
        <w:rPr>
          <w:iCs/>
          <w:noProof w:val="0"/>
        </w:rPr>
        <w:t>ComponentType</w:t>
      </w:r>
      <w:r w:rsidRPr="001C72B2">
        <w:rPr>
          <w:noProof w:val="0"/>
        </w:rPr>
        <w:t xml:space="preserve"> ]</w:t>
      </w:r>
    </w:p>
    <w:p w14:paraId="203F42E8" w14:textId="77777777" w:rsidR="003154FC" w:rsidRPr="001C72B2" w:rsidRDefault="003154FC" w:rsidP="00292CBE">
      <w:pPr>
        <w:pStyle w:val="PL"/>
        <w:rPr>
          <w:noProof w:val="0"/>
        </w:rPr>
      </w:pPr>
      <w:r w:rsidRPr="001C72B2">
        <w:rPr>
          <w:noProof w:val="0"/>
        </w:rPr>
        <w:t xml:space="preserve">[ </w:t>
      </w:r>
      <w:r w:rsidRPr="001C72B2">
        <w:rPr>
          <w:b/>
          <w:bCs/>
          <w:noProof w:val="0"/>
        </w:rPr>
        <w:t>system</w:t>
      </w:r>
      <w:r w:rsidRPr="001C72B2">
        <w:rPr>
          <w:noProof w:val="0"/>
        </w:rPr>
        <w:t xml:space="preserve"> </w:t>
      </w:r>
      <w:r w:rsidRPr="001C72B2">
        <w:rPr>
          <w:iCs/>
          <w:noProof w:val="0"/>
        </w:rPr>
        <w:t>ComponentType</w:t>
      </w:r>
      <w:r w:rsidRPr="001C72B2">
        <w:rPr>
          <w:noProof w:val="0"/>
        </w:rPr>
        <w:t xml:space="preserve"> ]</w:t>
      </w:r>
    </w:p>
    <w:p w14:paraId="35F68A69" w14:textId="7D96A746" w:rsidR="003154FC" w:rsidRPr="001C72B2" w:rsidRDefault="003154FC" w:rsidP="00292CBE">
      <w:pPr>
        <w:pStyle w:val="PL"/>
        <w:rPr>
          <w:noProof w:val="0"/>
        </w:rPr>
      </w:pPr>
      <w:r w:rsidRPr="001C72B2">
        <w:rPr>
          <w:noProof w:val="0"/>
        </w:rPr>
        <w:lastRenderedPageBreak/>
        <w:t xml:space="preserve">[ </w:t>
      </w:r>
      <w:r w:rsidRPr="001C72B2">
        <w:rPr>
          <w:b/>
          <w:noProof w:val="0"/>
        </w:rPr>
        <w:t>exception</w:t>
      </w:r>
      <w:r w:rsidRPr="001C72B2">
        <w:rPr>
          <w:noProof w:val="0"/>
        </w:rPr>
        <w:t xml:space="preserve"> </w:t>
      </w:r>
      <w:r w:rsidR="00466415" w:rsidRPr="001C72B2">
        <w:rPr>
          <w:noProof w:val="0"/>
        </w:rPr>
        <w:t>"</w:t>
      </w:r>
      <w:r w:rsidRPr="001C72B2">
        <w:rPr>
          <w:noProof w:val="0"/>
        </w:rPr>
        <w:t>(</w:t>
      </w:r>
      <w:r w:rsidR="00466415" w:rsidRPr="001C72B2">
        <w:rPr>
          <w:noProof w:val="0"/>
        </w:rPr>
        <w:t>"</w:t>
      </w:r>
      <w:r w:rsidRPr="001C72B2">
        <w:rPr>
          <w:noProof w:val="0"/>
        </w:rPr>
        <w:t xml:space="preserve"> {Type [</w:t>
      </w:r>
      <w:r w:rsidR="00466415" w:rsidRPr="001C72B2">
        <w:rPr>
          <w:noProof w:val="0"/>
        </w:rPr>
        <w:t>"</w:t>
      </w:r>
      <w:r w:rsidRPr="001C72B2">
        <w:rPr>
          <w:noProof w:val="0"/>
        </w:rPr>
        <w:t>,</w:t>
      </w:r>
      <w:r w:rsidR="00466415" w:rsidRPr="001C72B2">
        <w:rPr>
          <w:noProof w:val="0"/>
        </w:rPr>
        <w:t>"</w:t>
      </w:r>
      <w:r w:rsidRPr="001C72B2">
        <w:rPr>
          <w:noProof w:val="0"/>
        </w:rPr>
        <w:t xml:space="preserve">]}+ </w:t>
      </w:r>
      <w:r w:rsidR="00466415" w:rsidRPr="001C72B2">
        <w:rPr>
          <w:noProof w:val="0"/>
        </w:rPr>
        <w:t>"</w:t>
      </w:r>
      <w:r w:rsidRPr="001C72B2">
        <w:rPr>
          <w:noProof w:val="0"/>
        </w:rPr>
        <w:t>)</w:t>
      </w:r>
      <w:r w:rsidR="00466415" w:rsidRPr="001C72B2">
        <w:rPr>
          <w:noProof w:val="0"/>
        </w:rPr>
        <w:t>"</w:t>
      </w:r>
      <w:r w:rsidRPr="001C72B2">
        <w:rPr>
          <w:noProof w:val="0"/>
        </w:rPr>
        <w:t xml:space="preserve"> ]</w:t>
      </w:r>
    </w:p>
    <w:p w14:paraId="4E28A69A" w14:textId="6E0F9FAA" w:rsidR="003154FC" w:rsidRPr="001C72B2" w:rsidRDefault="00466415" w:rsidP="00292CBE">
      <w:pPr>
        <w:pStyle w:val="PL"/>
        <w:rPr>
          <w:noProof w:val="0"/>
        </w:rPr>
      </w:pPr>
      <w:r w:rsidRPr="001C72B2">
        <w:rPr>
          <w:noProof w:val="0"/>
        </w:rPr>
        <w:t>"</w:t>
      </w:r>
      <w:r w:rsidR="003154FC" w:rsidRPr="001C72B2">
        <w:rPr>
          <w:noProof w:val="0"/>
        </w:rPr>
        <w:t>{</w:t>
      </w:r>
      <w:r w:rsidRPr="001C72B2">
        <w:rPr>
          <w:noProof w:val="0"/>
        </w:rPr>
        <w:t>"</w:t>
      </w:r>
      <w:r w:rsidR="003154FC" w:rsidRPr="001C72B2">
        <w:rPr>
          <w:noProof w:val="0"/>
        </w:rPr>
        <w:t xml:space="preserve"> </w:t>
      </w:r>
    </w:p>
    <w:p w14:paraId="088C2E3A" w14:textId="7A24DC62" w:rsidR="003154FC" w:rsidRPr="001C72B2" w:rsidRDefault="003154FC" w:rsidP="00292CBE">
      <w:pPr>
        <w:pStyle w:val="PL"/>
        <w:rPr>
          <w:noProof w:val="0"/>
        </w:rPr>
      </w:pPr>
      <w:r w:rsidRPr="001C72B2">
        <w:rPr>
          <w:noProof w:val="0"/>
        </w:rPr>
        <w:tab/>
      </w:r>
      <w:r w:rsidRPr="001C72B2">
        <w:rPr>
          <w:noProof w:val="0"/>
        </w:rPr>
        <w:tab/>
        <w:t>{ ( VarInstance | TimerInstance | ConstDef | TemplateDef ) [</w:t>
      </w:r>
      <w:r w:rsidR="00466415" w:rsidRPr="001C72B2">
        <w:rPr>
          <w:noProof w:val="0"/>
        </w:rPr>
        <w:t>"</w:t>
      </w:r>
      <w:r w:rsidRPr="001C72B2">
        <w:rPr>
          <w:noProof w:val="0"/>
        </w:rPr>
        <w:t>;</w:t>
      </w:r>
      <w:r w:rsidR="00466415" w:rsidRPr="001C72B2">
        <w:rPr>
          <w:noProof w:val="0"/>
        </w:rPr>
        <w:t>"</w:t>
      </w:r>
      <w:r w:rsidRPr="001C72B2">
        <w:rPr>
          <w:noProof w:val="0"/>
        </w:rPr>
        <w:t>] }</w:t>
      </w:r>
    </w:p>
    <w:p w14:paraId="04D6171A" w14:textId="77777777" w:rsidR="003154FC" w:rsidRPr="001C72B2" w:rsidRDefault="003154FC" w:rsidP="00292CBE">
      <w:pPr>
        <w:pStyle w:val="PL"/>
        <w:rPr>
          <w:noProof w:val="0"/>
        </w:rPr>
      </w:pPr>
      <w:r w:rsidRPr="001C72B2">
        <w:rPr>
          <w:noProof w:val="0"/>
        </w:rPr>
        <w:tab/>
      </w:r>
      <w:r w:rsidRPr="001C72B2">
        <w:rPr>
          <w:noProof w:val="0"/>
        </w:rPr>
        <w:tab/>
        <w:t>AltGuardList</w:t>
      </w:r>
    </w:p>
    <w:p w14:paraId="2441047B" w14:textId="57E29A88" w:rsidR="003154FC" w:rsidRPr="001C72B2" w:rsidRDefault="00466415" w:rsidP="00292CBE">
      <w:pPr>
        <w:pStyle w:val="PL"/>
        <w:rPr>
          <w:noProof w:val="0"/>
        </w:rPr>
      </w:pPr>
      <w:r w:rsidRPr="001C72B2">
        <w:rPr>
          <w:noProof w:val="0"/>
        </w:rPr>
        <w:t>"</w:t>
      </w:r>
      <w:r w:rsidR="003154FC" w:rsidRPr="001C72B2">
        <w:rPr>
          <w:noProof w:val="0"/>
        </w:rPr>
        <w:t>}</w:t>
      </w:r>
      <w:r w:rsidRPr="001C72B2">
        <w:rPr>
          <w:noProof w:val="0"/>
        </w:rPr>
        <w:t>"</w:t>
      </w:r>
    </w:p>
    <w:p w14:paraId="786C6C6F" w14:textId="7CD63E85" w:rsidR="00660C88" w:rsidRPr="001C72B2" w:rsidRDefault="00660C88" w:rsidP="00292CBE">
      <w:pPr>
        <w:pStyle w:val="PL"/>
        <w:rPr>
          <w:noProof w:val="0"/>
        </w:rPr>
      </w:pPr>
      <w:r w:rsidRPr="001C72B2">
        <w:rPr>
          <w:noProof w:val="0"/>
        </w:rPr>
        <w:t>{ CatchBlock }</w:t>
      </w:r>
    </w:p>
    <w:p w14:paraId="42295EB7" w14:textId="049CD827" w:rsidR="00660C88" w:rsidRPr="001C72B2" w:rsidRDefault="00660C88" w:rsidP="00292CBE">
      <w:pPr>
        <w:pStyle w:val="PL"/>
        <w:rPr>
          <w:noProof w:val="0"/>
        </w:rPr>
      </w:pPr>
      <w:r w:rsidRPr="001C72B2">
        <w:rPr>
          <w:noProof w:val="0"/>
        </w:rPr>
        <w:t>[ FinallyBlock ]</w:t>
      </w:r>
    </w:p>
    <w:p w14:paraId="101D127C" w14:textId="77777777" w:rsidR="001E4D0D" w:rsidRPr="001C72B2" w:rsidRDefault="001E4D0D" w:rsidP="00292CBE">
      <w:pPr>
        <w:pStyle w:val="PL"/>
        <w:rPr>
          <w:noProof w:val="0"/>
        </w:rPr>
      </w:pPr>
    </w:p>
    <w:p w14:paraId="6BCE9BAC" w14:textId="6B33A285" w:rsidR="00B154C9" w:rsidRPr="001C72B2" w:rsidRDefault="00B154C9" w:rsidP="00314490">
      <w:pPr>
        <w:rPr>
          <w:b/>
        </w:rPr>
      </w:pPr>
      <w:r w:rsidRPr="001C72B2">
        <w:rPr>
          <w:b/>
          <w:lang w:eastAsia="en-GB"/>
        </w:rPr>
        <w:t>Clause 16.2.0</w:t>
      </w:r>
      <w:r w:rsidRPr="001C72B2">
        <w:rPr>
          <w:b/>
          <w:lang w:eastAsia="en-GB"/>
        </w:rPr>
        <w:tab/>
      </w:r>
      <w:r w:rsidR="00A65103" w:rsidRPr="001C72B2">
        <w:rPr>
          <w:b/>
          <w:lang w:eastAsia="en-GB"/>
        </w:rPr>
        <w:tab/>
      </w:r>
      <w:r w:rsidRPr="001C72B2">
        <w:rPr>
          <w:b/>
          <w:lang w:eastAsia="en-GB"/>
        </w:rPr>
        <w:t>General</w:t>
      </w:r>
    </w:p>
    <w:p w14:paraId="0A7067E6" w14:textId="77777777" w:rsidR="00B154C9" w:rsidRPr="001C72B2" w:rsidRDefault="00B154C9" w:rsidP="00314490">
      <w:r w:rsidRPr="001C72B2">
        <w:t>The semantic description part is extended.</w:t>
      </w:r>
    </w:p>
    <w:p w14:paraId="01A8108D" w14:textId="77777777" w:rsidR="00B154C9" w:rsidRPr="001C72B2" w:rsidRDefault="00B154C9" w:rsidP="00466415">
      <w:r w:rsidRPr="001C72B2">
        <w:t>Altsteps may have an exception list. The exception list declares, what exception types may be raised during the execution of the altstep either directly or indirectly.</w:t>
      </w:r>
    </w:p>
    <w:p w14:paraId="278F94F7" w14:textId="4674A9F8" w:rsidR="00B154C9" w:rsidRPr="001C72B2" w:rsidRDefault="00B154C9" w:rsidP="00466415">
      <w:pPr>
        <w:pStyle w:val="NO"/>
      </w:pPr>
      <w:r w:rsidRPr="001C72B2">
        <w:t>NOTE 0:</w:t>
      </w:r>
      <w:r w:rsidRPr="001C72B2">
        <w:tab/>
        <w:t>The exception list can be used to communicate to the callers of the</w:t>
      </w:r>
      <w:r w:rsidR="00777454" w:rsidRPr="001C72B2">
        <w:t xml:space="preserve"> altstep</w:t>
      </w:r>
      <w:r w:rsidRPr="001C72B2">
        <w:t xml:space="preserve"> what exceptions to prepare for and by tools to perform stronger static checks. For backward compatibility reasons the exception list is optional.</w:t>
      </w:r>
    </w:p>
    <w:p w14:paraId="4A5293DC" w14:textId="4EC4A514" w:rsidR="00B154C9" w:rsidRPr="001C72B2" w:rsidRDefault="00B154C9" w:rsidP="00466415">
      <w:pPr>
        <w:pStyle w:val="NO"/>
      </w:pPr>
      <w:r w:rsidRPr="001C72B2">
        <w:t>NOTE 1:</w:t>
      </w:r>
      <w:r w:rsidR="001E4D0D" w:rsidRPr="001C72B2">
        <w:tab/>
      </w:r>
      <w:r w:rsidRPr="001C72B2">
        <w:t>The exception list might not be exhaustive. With activated altsteps it might not be possible to precisely know what exceptions might be raised within an altstep directly or indirectly</w:t>
      </w:r>
      <w:r w:rsidR="00986124" w:rsidRPr="001C72B2">
        <w:t>.</w:t>
      </w:r>
    </w:p>
    <w:p w14:paraId="0B94AE99" w14:textId="79441D6C" w:rsidR="00B154C9" w:rsidRPr="001C72B2" w:rsidRDefault="00B154C9" w:rsidP="00466415">
      <w:r w:rsidRPr="001C72B2">
        <w:t>Altsteps may have a finally block. If present the finally block is always executed before control returns to the location of the call of the altstep</w:t>
      </w:r>
      <w:r w:rsidR="00777454" w:rsidRPr="001C72B2">
        <w:t xml:space="preserve"> every time the altstep is invoked, regardless of whether implicitly as an activated default or explici</w:t>
      </w:r>
      <w:r w:rsidR="00CB1D7C" w:rsidRPr="001C72B2">
        <w:t>tly from another alt statement.</w:t>
      </w:r>
    </w:p>
    <w:p w14:paraId="3ABA5D6B" w14:textId="5CFF4759" w:rsidR="00B154C9" w:rsidRPr="001C72B2" w:rsidRDefault="00B154C9" w:rsidP="00466415">
      <w:pPr>
        <w:pStyle w:val="berschrift3"/>
      </w:pPr>
      <w:bookmarkStart w:id="278" w:name="_Toc66104957"/>
      <w:bookmarkStart w:id="279" w:name="_Toc66112443"/>
      <w:bookmarkStart w:id="280" w:name="_Toc66354618"/>
      <w:bookmarkStart w:id="281" w:name="_Toc72305849"/>
      <w:bookmarkStart w:id="282" w:name="_Toc72306681"/>
      <w:r w:rsidRPr="001C72B2">
        <w:t>5.2.</w:t>
      </w:r>
      <w:r w:rsidR="002F2A21" w:rsidRPr="001C72B2">
        <w:t>5</w:t>
      </w:r>
      <w:r w:rsidRPr="001C72B2">
        <w:tab/>
        <w:t>Extension to ETSI ES 201 873-1, clause 16.3 (Test cases)</w:t>
      </w:r>
      <w:bookmarkEnd w:id="278"/>
      <w:bookmarkEnd w:id="279"/>
      <w:bookmarkEnd w:id="280"/>
      <w:bookmarkEnd w:id="281"/>
      <w:bookmarkEnd w:id="282"/>
    </w:p>
    <w:p w14:paraId="1F5E3BFC" w14:textId="004FCBA5" w:rsidR="00934F4B" w:rsidRPr="001C72B2" w:rsidRDefault="00934F4B" w:rsidP="00934F4B">
      <w:pPr>
        <w:rPr>
          <w:b/>
        </w:rPr>
      </w:pPr>
      <w:r w:rsidRPr="001C72B2">
        <w:rPr>
          <w:b/>
          <w:lang w:eastAsia="en-GB"/>
        </w:rPr>
        <w:t>Clause 16.3</w:t>
      </w:r>
      <w:r w:rsidR="006D0EAE" w:rsidRPr="001C72B2">
        <w:rPr>
          <w:b/>
          <w:lang w:eastAsia="en-GB"/>
        </w:rPr>
        <w:tab/>
      </w:r>
      <w:r w:rsidRPr="001C72B2">
        <w:rPr>
          <w:b/>
          <w:lang w:eastAsia="en-GB"/>
        </w:rPr>
        <w:t>Test cases</w:t>
      </w:r>
    </w:p>
    <w:p w14:paraId="64798E36" w14:textId="77777777" w:rsidR="00B154C9" w:rsidRPr="001C72B2" w:rsidRDefault="00B154C9" w:rsidP="00314490">
      <w:r w:rsidRPr="001C72B2">
        <w:t>The semantic description part is extended.</w:t>
      </w:r>
    </w:p>
    <w:p w14:paraId="4740B649" w14:textId="3CE47D09" w:rsidR="00B154C9" w:rsidRPr="001C72B2" w:rsidRDefault="00C169A1" w:rsidP="00466415">
      <w:r w:rsidRPr="001C72B2">
        <w:t xml:space="preserve">The StatementBlock of </w:t>
      </w:r>
      <w:r w:rsidR="00B154C9" w:rsidRPr="001C72B2">
        <w:t>Test cases may have a finally block. If present the finally block is always executed before the test case terminates.</w:t>
      </w:r>
    </w:p>
    <w:p w14:paraId="189DF4CD" w14:textId="56D57FA3" w:rsidR="00B154C9" w:rsidRPr="001C72B2" w:rsidRDefault="00B154C9" w:rsidP="00B154C9">
      <w:pPr>
        <w:rPr>
          <w:color w:val="000000"/>
        </w:rPr>
      </w:pPr>
      <w:r w:rsidRPr="001C72B2">
        <w:rPr>
          <w:color w:val="000000"/>
        </w:rPr>
        <w:t xml:space="preserve">Exceptions raised directly or indirectly within the test case and not handled latest by the catch clauses of the </w:t>
      </w:r>
      <w:r w:rsidR="00C169A1" w:rsidRPr="001C72B2">
        <w:rPr>
          <w:color w:val="000000"/>
        </w:rPr>
        <w:t xml:space="preserve">StatementBlock of the </w:t>
      </w:r>
      <w:r w:rsidRPr="001C72B2">
        <w:rPr>
          <w:color w:val="000000"/>
        </w:rPr>
        <w:t>testcase results in the testcase finishing with a dynamic error. In this situation the dynamic error has to reference not handling the exception as the reason of error.</w:t>
      </w:r>
    </w:p>
    <w:p w14:paraId="7EC50D9F" w14:textId="77777777" w:rsidR="00B154C9" w:rsidRPr="001C72B2" w:rsidRDefault="00B154C9" w:rsidP="00466415">
      <w:pPr>
        <w:pStyle w:val="NO"/>
      </w:pPr>
      <w:r w:rsidRPr="001C72B2">
        <w:t>NOTE 0:</w:t>
      </w:r>
      <w:r w:rsidRPr="001C72B2">
        <w:tab/>
        <w:t>The reason for the dynamic error is not the raising of the exception, but the lack of handling within the testcase.</w:t>
      </w:r>
    </w:p>
    <w:p w14:paraId="3663998F" w14:textId="77777777" w:rsidR="00B154C9" w:rsidRPr="001C72B2" w:rsidRDefault="00B154C9" w:rsidP="00B154C9">
      <w:pPr>
        <w:pStyle w:val="berschrift3"/>
      </w:pPr>
      <w:bookmarkStart w:id="283" w:name="_Toc66104958"/>
      <w:bookmarkStart w:id="284" w:name="_Toc66112444"/>
      <w:bookmarkStart w:id="285" w:name="_Toc66354619"/>
      <w:bookmarkStart w:id="286" w:name="_Toc72305850"/>
      <w:bookmarkStart w:id="287" w:name="_Toc72306682"/>
      <w:r w:rsidRPr="001C72B2">
        <w:t>5.2.6</w:t>
      </w:r>
      <w:r w:rsidRPr="001C72B2">
        <w:tab/>
        <w:t>Extension to ETSI ES 201 873-1, clause 18 (Overview of program statements and operations)</w:t>
      </w:r>
      <w:bookmarkEnd w:id="283"/>
      <w:bookmarkEnd w:id="284"/>
      <w:bookmarkEnd w:id="285"/>
      <w:bookmarkEnd w:id="286"/>
      <w:bookmarkEnd w:id="287"/>
    </w:p>
    <w:p w14:paraId="2606CBA2" w14:textId="609E7636" w:rsidR="00B154C9" w:rsidRPr="001C72B2" w:rsidRDefault="00B154C9" w:rsidP="006D0EAE">
      <w:pPr>
        <w:rPr>
          <w:lang w:eastAsia="en-GB"/>
        </w:rPr>
      </w:pPr>
      <w:r w:rsidRPr="001C72B2">
        <w:rPr>
          <w:lang w:eastAsia="en-GB"/>
        </w:rPr>
        <w:t xml:space="preserve">The list of statements in table 15 </w:t>
      </w:r>
      <w:r w:rsidR="00986124" w:rsidRPr="001C72B2">
        <w:rPr>
          <w:lang w:eastAsia="en-GB"/>
        </w:rPr>
        <w:t xml:space="preserve">of ETSI ES 201 873-1 </w:t>
      </w:r>
      <w:r w:rsidRPr="001C72B2">
        <w:rPr>
          <w:lang w:eastAsia="en-GB"/>
        </w:rPr>
        <w:t xml:space="preserve">needs to be extended with </w:t>
      </w:r>
      <w:r w:rsidR="00145051" w:rsidRPr="001C72B2">
        <w:rPr>
          <w:lang w:eastAsia="en-GB"/>
        </w:rPr>
        <w:t xml:space="preserve">a </w:t>
      </w:r>
      <w:r w:rsidRPr="001C72B2">
        <w:rPr>
          <w:lang w:eastAsia="en-GB"/>
        </w:rPr>
        <w:t>raise exception</w:t>
      </w:r>
      <w:r w:rsidR="00145051" w:rsidRPr="001C72B2">
        <w:rPr>
          <w:lang w:eastAsia="en-GB"/>
        </w:rPr>
        <w:t xml:space="preserve"> </w:t>
      </w:r>
      <w:r w:rsidRPr="001C72B2">
        <w:rPr>
          <w:lang w:eastAsia="en-GB"/>
        </w:rPr>
        <w:t xml:space="preserve">statement as </w:t>
      </w:r>
      <w:r w:rsidR="00145051" w:rsidRPr="001C72B2">
        <w:rPr>
          <w:lang w:eastAsia="en-GB"/>
        </w:rPr>
        <w:t xml:space="preserve">shown </w:t>
      </w:r>
      <w:r w:rsidRPr="001C72B2">
        <w:rPr>
          <w:lang w:eastAsia="en-GB"/>
        </w:rPr>
        <w:t>below.</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18"/>
        <w:gridCol w:w="2268"/>
        <w:gridCol w:w="1276"/>
        <w:gridCol w:w="1559"/>
        <w:gridCol w:w="1559"/>
      </w:tblGrid>
      <w:tr w:rsidR="00B154C9" w:rsidRPr="001C72B2" w14:paraId="094A946C" w14:textId="77777777" w:rsidTr="00213224">
        <w:trPr>
          <w:tblHeader/>
          <w:jc w:val="center"/>
        </w:trPr>
        <w:tc>
          <w:tcPr>
            <w:tcW w:w="3118" w:type="dxa"/>
          </w:tcPr>
          <w:p w14:paraId="6DBEC0AB" w14:textId="77777777" w:rsidR="00B154C9" w:rsidRPr="001C72B2" w:rsidRDefault="00B154C9" w:rsidP="00213224">
            <w:pPr>
              <w:pStyle w:val="TAH"/>
              <w:keepLines w:val="0"/>
              <w:rPr>
                <w:color w:val="000000"/>
              </w:rPr>
            </w:pPr>
            <w:r w:rsidRPr="001C72B2">
              <w:rPr>
                <w:color w:val="000000"/>
              </w:rPr>
              <w:t>Statement</w:t>
            </w:r>
          </w:p>
        </w:tc>
        <w:tc>
          <w:tcPr>
            <w:tcW w:w="2268" w:type="dxa"/>
          </w:tcPr>
          <w:p w14:paraId="49F25083" w14:textId="77777777" w:rsidR="00B154C9" w:rsidRPr="001C72B2" w:rsidRDefault="00B154C9" w:rsidP="00213224">
            <w:pPr>
              <w:pStyle w:val="TAH"/>
              <w:keepLines w:val="0"/>
              <w:rPr>
                <w:color w:val="000000"/>
              </w:rPr>
            </w:pPr>
            <w:r w:rsidRPr="001C72B2">
              <w:rPr>
                <w:color w:val="000000"/>
              </w:rPr>
              <w:t>Associated keyword or symbol</w:t>
            </w:r>
          </w:p>
        </w:tc>
        <w:tc>
          <w:tcPr>
            <w:tcW w:w="1276" w:type="dxa"/>
          </w:tcPr>
          <w:p w14:paraId="70079D1C" w14:textId="77777777" w:rsidR="00B154C9" w:rsidRPr="001C72B2" w:rsidRDefault="00B154C9" w:rsidP="00213224">
            <w:pPr>
              <w:pStyle w:val="TAH"/>
              <w:keepLines w:val="0"/>
              <w:rPr>
                <w:color w:val="000000"/>
              </w:rPr>
            </w:pPr>
            <w:r w:rsidRPr="001C72B2">
              <w:rPr>
                <w:color w:val="000000"/>
              </w:rPr>
              <w:t>Can be directly or indirectly invoked by module control, but not by test components</w:t>
            </w:r>
          </w:p>
        </w:tc>
        <w:tc>
          <w:tcPr>
            <w:tcW w:w="1559" w:type="dxa"/>
          </w:tcPr>
          <w:p w14:paraId="6F232E1C" w14:textId="77777777" w:rsidR="00B154C9" w:rsidRPr="001C72B2" w:rsidRDefault="00B154C9" w:rsidP="00213224">
            <w:pPr>
              <w:pStyle w:val="TAH"/>
              <w:keepLines w:val="0"/>
              <w:rPr>
                <w:color w:val="000000"/>
              </w:rPr>
            </w:pPr>
            <w:r w:rsidRPr="001C72B2">
              <w:rPr>
                <w:color w:val="000000"/>
              </w:rPr>
              <w:t>Can be invoked by functions, test cases and altsteps running on test components</w:t>
            </w:r>
          </w:p>
        </w:tc>
        <w:tc>
          <w:tcPr>
            <w:tcW w:w="1559" w:type="dxa"/>
          </w:tcPr>
          <w:p w14:paraId="33ACDA97" w14:textId="77777777" w:rsidR="00B154C9" w:rsidRPr="001C72B2" w:rsidRDefault="00B154C9" w:rsidP="00213224">
            <w:pPr>
              <w:pStyle w:val="TAH"/>
              <w:keepLines w:val="0"/>
              <w:rPr>
                <w:color w:val="000000"/>
              </w:rPr>
            </w:pPr>
            <w:r w:rsidRPr="001C72B2">
              <w:t>Can be directly or indirectly invoked from specific places (see note 1)</w:t>
            </w:r>
          </w:p>
        </w:tc>
      </w:tr>
      <w:tr w:rsidR="00B154C9" w:rsidRPr="001C72B2" w14:paraId="0AA553BD" w14:textId="77777777" w:rsidTr="00213224">
        <w:trPr>
          <w:jc w:val="center"/>
        </w:trPr>
        <w:tc>
          <w:tcPr>
            <w:tcW w:w="3118" w:type="dxa"/>
          </w:tcPr>
          <w:p w14:paraId="0D2CA43E" w14:textId="77777777" w:rsidR="00B154C9" w:rsidRPr="001C72B2" w:rsidRDefault="00B154C9" w:rsidP="00213224">
            <w:pPr>
              <w:pStyle w:val="TAL"/>
              <w:keepLines w:val="0"/>
              <w:rPr>
                <w:color w:val="000000"/>
              </w:rPr>
            </w:pPr>
            <w:r w:rsidRPr="001C72B2">
              <w:rPr>
                <w:color w:val="000000"/>
              </w:rPr>
              <w:t>Expressions</w:t>
            </w:r>
          </w:p>
        </w:tc>
        <w:tc>
          <w:tcPr>
            <w:tcW w:w="2268" w:type="dxa"/>
          </w:tcPr>
          <w:p w14:paraId="04A58A10" w14:textId="77777777" w:rsidR="00B154C9" w:rsidRPr="001C72B2" w:rsidRDefault="00B154C9" w:rsidP="00213224">
            <w:pPr>
              <w:pStyle w:val="TAL"/>
              <w:keepLines w:val="0"/>
              <w:rPr>
                <w:b/>
              </w:rPr>
            </w:pPr>
            <w:r w:rsidRPr="001C72B2">
              <w:rPr>
                <w:b/>
              </w:rPr>
              <w:t>(…)</w:t>
            </w:r>
          </w:p>
        </w:tc>
        <w:tc>
          <w:tcPr>
            <w:tcW w:w="1276" w:type="dxa"/>
          </w:tcPr>
          <w:p w14:paraId="5DAE2961" w14:textId="77777777" w:rsidR="00B154C9" w:rsidRPr="001C72B2" w:rsidRDefault="00B154C9" w:rsidP="00213224">
            <w:pPr>
              <w:pStyle w:val="TAC"/>
              <w:keepLines w:val="0"/>
            </w:pPr>
            <w:r w:rsidRPr="001C72B2">
              <w:t>Yes</w:t>
            </w:r>
          </w:p>
        </w:tc>
        <w:tc>
          <w:tcPr>
            <w:tcW w:w="1559" w:type="dxa"/>
          </w:tcPr>
          <w:p w14:paraId="7D765676" w14:textId="77777777" w:rsidR="00B154C9" w:rsidRPr="001C72B2" w:rsidRDefault="00B154C9" w:rsidP="00213224">
            <w:pPr>
              <w:pStyle w:val="TAC"/>
              <w:keepLines w:val="0"/>
            </w:pPr>
            <w:r w:rsidRPr="001C72B2">
              <w:t>Yes</w:t>
            </w:r>
          </w:p>
        </w:tc>
        <w:tc>
          <w:tcPr>
            <w:tcW w:w="1559" w:type="dxa"/>
          </w:tcPr>
          <w:p w14:paraId="3FDFE01B" w14:textId="77777777" w:rsidR="00B154C9" w:rsidRPr="001C72B2" w:rsidRDefault="00B154C9" w:rsidP="00213224">
            <w:pPr>
              <w:pStyle w:val="TAC"/>
              <w:keepLines w:val="0"/>
            </w:pPr>
            <w:r w:rsidRPr="001C72B2">
              <w:t>Yes</w:t>
            </w:r>
          </w:p>
        </w:tc>
      </w:tr>
      <w:tr w:rsidR="00B154C9" w:rsidRPr="001C72B2" w14:paraId="66938DA7" w14:textId="77777777" w:rsidTr="00213224">
        <w:trPr>
          <w:jc w:val="center"/>
        </w:trPr>
        <w:tc>
          <w:tcPr>
            <w:tcW w:w="9780" w:type="dxa"/>
            <w:gridSpan w:val="5"/>
          </w:tcPr>
          <w:p w14:paraId="038A2AAB" w14:textId="77777777" w:rsidR="00B154C9" w:rsidRPr="001C72B2" w:rsidRDefault="00B154C9" w:rsidP="00213224">
            <w:pPr>
              <w:pStyle w:val="TAC"/>
              <w:keepLines w:val="0"/>
              <w:jc w:val="left"/>
              <w:rPr>
                <w:b/>
              </w:rPr>
            </w:pPr>
            <w:r w:rsidRPr="001C72B2">
              <w:rPr>
                <w:b/>
                <w:color w:val="000000"/>
              </w:rPr>
              <w:t>Basic program statements</w:t>
            </w:r>
          </w:p>
        </w:tc>
      </w:tr>
      <w:tr w:rsidR="00B154C9" w:rsidRPr="001C72B2" w14:paraId="47AE63D0" w14:textId="77777777" w:rsidTr="00213224">
        <w:trPr>
          <w:jc w:val="center"/>
        </w:trPr>
        <w:tc>
          <w:tcPr>
            <w:tcW w:w="3118" w:type="dxa"/>
          </w:tcPr>
          <w:p w14:paraId="45AE2DF6" w14:textId="77777777" w:rsidR="00B154C9" w:rsidRPr="001C72B2" w:rsidRDefault="00B154C9" w:rsidP="00213224">
            <w:pPr>
              <w:pStyle w:val="TAL"/>
              <w:keepNext w:val="0"/>
              <w:keepLines w:val="0"/>
              <w:rPr>
                <w:color w:val="000000"/>
              </w:rPr>
            </w:pPr>
            <w:r w:rsidRPr="001C72B2">
              <w:rPr>
                <w:color w:val="000000"/>
              </w:rPr>
              <w:t xml:space="preserve">Assignments </w:t>
            </w:r>
          </w:p>
        </w:tc>
        <w:tc>
          <w:tcPr>
            <w:tcW w:w="2268" w:type="dxa"/>
          </w:tcPr>
          <w:p w14:paraId="46261E98" w14:textId="77777777" w:rsidR="00B154C9" w:rsidRPr="001C72B2" w:rsidRDefault="00B154C9" w:rsidP="00213224">
            <w:pPr>
              <w:pStyle w:val="TAL"/>
              <w:keepNext w:val="0"/>
              <w:keepLines w:val="0"/>
              <w:rPr>
                <w:b/>
              </w:rPr>
            </w:pPr>
            <w:r w:rsidRPr="001C72B2">
              <w:rPr>
                <w:b/>
              </w:rPr>
              <w:t>:=</w:t>
            </w:r>
          </w:p>
        </w:tc>
        <w:tc>
          <w:tcPr>
            <w:tcW w:w="1276" w:type="dxa"/>
            <w:tcBorders>
              <w:bottom w:val="nil"/>
            </w:tcBorders>
          </w:tcPr>
          <w:p w14:paraId="3F707A18" w14:textId="77777777" w:rsidR="00B154C9" w:rsidRPr="001C72B2" w:rsidRDefault="00B154C9" w:rsidP="00213224">
            <w:pPr>
              <w:pStyle w:val="TAC"/>
              <w:keepNext w:val="0"/>
              <w:keepLines w:val="0"/>
            </w:pPr>
            <w:r w:rsidRPr="001C72B2">
              <w:t>Yes</w:t>
            </w:r>
          </w:p>
        </w:tc>
        <w:tc>
          <w:tcPr>
            <w:tcW w:w="1559" w:type="dxa"/>
          </w:tcPr>
          <w:p w14:paraId="5908D27E" w14:textId="77777777" w:rsidR="00B154C9" w:rsidRPr="001C72B2" w:rsidRDefault="00B154C9" w:rsidP="00213224">
            <w:pPr>
              <w:pStyle w:val="TAC"/>
              <w:keepNext w:val="0"/>
              <w:keepLines w:val="0"/>
            </w:pPr>
            <w:r w:rsidRPr="001C72B2">
              <w:t>Yes</w:t>
            </w:r>
          </w:p>
        </w:tc>
        <w:tc>
          <w:tcPr>
            <w:tcW w:w="1559" w:type="dxa"/>
          </w:tcPr>
          <w:p w14:paraId="42801B91" w14:textId="77777777" w:rsidR="00B154C9" w:rsidRPr="001C72B2" w:rsidRDefault="00B154C9" w:rsidP="00213224">
            <w:pPr>
              <w:pStyle w:val="TAC"/>
              <w:keepNext w:val="0"/>
              <w:keepLines w:val="0"/>
            </w:pPr>
            <w:r w:rsidRPr="001C72B2">
              <w:t>Yes (see note 4)</w:t>
            </w:r>
          </w:p>
        </w:tc>
      </w:tr>
      <w:tr w:rsidR="00B154C9" w:rsidRPr="001C72B2" w14:paraId="2C9D00E8" w14:textId="77777777" w:rsidTr="00213224">
        <w:trPr>
          <w:jc w:val="center"/>
        </w:trPr>
        <w:tc>
          <w:tcPr>
            <w:tcW w:w="3118" w:type="dxa"/>
          </w:tcPr>
          <w:p w14:paraId="0838101D" w14:textId="77777777" w:rsidR="00B154C9" w:rsidRPr="001C72B2" w:rsidRDefault="00B154C9" w:rsidP="00213224">
            <w:pPr>
              <w:pStyle w:val="TAL"/>
              <w:keepNext w:val="0"/>
              <w:keepLines w:val="0"/>
              <w:rPr>
                <w:color w:val="000000"/>
              </w:rPr>
            </w:pPr>
            <w:r w:rsidRPr="001C72B2">
              <w:rPr>
                <w:color w:val="000000"/>
              </w:rPr>
              <w:t xml:space="preserve">If-else </w:t>
            </w:r>
          </w:p>
        </w:tc>
        <w:tc>
          <w:tcPr>
            <w:tcW w:w="2268" w:type="dxa"/>
          </w:tcPr>
          <w:p w14:paraId="69CECB13" w14:textId="77777777" w:rsidR="00B154C9" w:rsidRPr="001C72B2" w:rsidRDefault="00B154C9" w:rsidP="00213224">
            <w:pPr>
              <w:pStyle w:val="TAL"/>
              <w:keepNext w:val="0"/>
              <w:keepLines w:val="0"/>
              <w:rPr>
                <w:b/>
              </w:rPr>
            </w:pPr>
            <w:r w:rsidRPr="001C72B2">
              <w:rPr>
                <w:b/>
              </w:rPr>
              <w:t>if (…) {…} else {…}</w:t>
            </w:r>
          </w:p>
        </w:tc>
        <w:tc>
          <w:tcPr>
            <w:tcW w:w="1276" w:type="dxa"/>
          </w:tcPr>
          <w:p w14:paraId="3D518DFD" w14:textId="77777777" w:rsidR="00B154C9" w:rsidRPr="001C72B2" w:rsidRDefault="00B154C9" w:rsidP="00213224">
            <w:pPr>
              <w:pStyle w:val="TAC"/>
              <w:keepNext w:val="0"/>
              <w:keepLines w:val="0"/>
            </w:pPr>
            <w:r w:rsidRPr="001C72B2">
              <w:t>Yes</w:t>
            </w:r>
          </w:p>
        </w:tc>
        <w:tc>
          <w:tcPr>
            <w:tcW w:w="1559" w:type="dxa"/>
          </w:tcPr>
          <w:p w14:paraId="7CC106F0" w14:textId="77777777" w:rsidR="00B154C9" w:rsidRPr="001C72B2" w:rsidRDefault="00B154C9" w:rsidP="00213224">
            <w:pPr>
              <w:pStyle w:val="TAC"/>
              <w:keepNext w:val="0"/>
              <w:keepLines w:val="0"/>
            </w:pPr>
            <w:r w:rsidRPr="001C72B2">
              <w:t>Yes</w:t>
            </w:r>
          </w:p>
        </w:tc>
        <w:tc>
          <w:tcPr>
            <w:tcW w:w="1559" w:type="dxa"/>
          </w:tcPr>
          <w:p w14:paraId="143411D6" w14:textId="77777777" w:rsidR="00B154C9" w:rsidRPr="001C72B2" w:rsidRDefault="00B154C9" w:rsidP="00213224">
            <w:pPr>
              <w:pStyle w:val="TAC"/>
              <w:keepNext w:val="0"/>
              <w:keepLines w:val="0"/>
            </w:pPr>
            <w:r w:rsidRPr="001C72B2">
              <w:t>Yes</w:t>
            </w:r>
          </w:p>
        </w:tc>
      </w:tr>
      <w:tr w:rsidR="00B154C9" w:rsidRPr="001C72B2" w14:paraId="3EEF4DFD" w14:textId="77777777" w:rsidTr="00213224">
        <w:trPr>
          <w:jc w:val="center"/>
        </w:trPr>
        <w:tc>
          <w:tcPr>
            <w:tcW w:w="3118" w:type="dxa"/>
          </w:tcPr>
          <w:p w14:paraId="1E3886AC" w14:textId="77777777" w:rsidR="00B154C9" w:rsidRPr="001C72B2" w:rsidRDefault="00B154C9" w:rsidP="00213224">
            <w:pPr>
              <w:pStyle w:val="TAL"/>
              <w:keepNext w:val="0"/>
              <w:keepLines w:val="0"/>
              <w:rPr>
                <w:color w:val="000000"/>
              </w:rPr>
            </w:pPr>
            <w:r w:rsidRPr="001C72B2">
              <w:rPr>
                <w:color w:val="000000"/>
              </w:rPr>
              <w:t>Select case</w:t>
            </w:r>
          </w:p>
        </w:tc>
        <w:tc>
          <w:tcPr>
            <w:tcW w:w="2268" w:type="dxa"/>
          </w:tcPr>
          <w:p w14:paraId="79932569" w14:textId="77777777" w:rsidR="00B154C9" w:rsidRPr="001C72B2" w:rsidRDefault="00B154C9" w:rsidP="00213224">
            <w:pPr>
              <w:pStyle w:val="TAL"/>
              <w:keepNext w:val="0"/>
              <w:keepLines w:val="0"/>
              <w:rPr>
                <w:b/>
              </w:rPr>
            </w:pPr>
            <w:r w:rsidRPr="001C72B2">
              <w:rPr>
                <w:b/>
              </w:rPr>
              <w:t>select case (…) { case (…) {…} case else {…}}</w:t>
            </w:r>
          </w:p>
        </w:tc>
        <w:tc>
          <w:tcPr>
            <w:tcW w:w="1276" w:type="dxa"/>
          </w:tcPr>
          <w:p w14:paraId="1D0F1E70" w14:textId="77777777" w:rsidR="00B154C9" w:rsidRPr="001C72B2" w:rsidRDefault="00B154C9" w:rsidP="00213224">
            <w:pPr>
              <w:pStyle w:val="TAC"/>
              <w:keepNext w:val="0"/>
              <w:keepLines w:val="0"/>
            </w:pPr>
            <w:r w:rsidRPr="001C72B2">
              <w:t>Yes</w:t>
            </w:r>
          </w:p>
        </w:tc>
        <w:tc>
          <w:tcPr>
            <w:tcW w:w="1559" w:type="dxa"/>
          </w:tcPr>
          <w:p w14:paraId="680F7ABD" w14:textId="77777777" w:rsidR="00B154C9" w:rsidRPr="001C72B2" w:rsidRDefault="00B154C9" w:rsidP="00213224">
            <w:pPr>
              <w:pStyle w:val="TAC"/>
              <w:keepNext w:val="0"/>
              <w:keepLines w:val="0"/>
            </w:pPr>
            <w:r w:rsidRPr="001C72B2">
              <w:t>Yes</w:t>
            </w:r>
          </w:p>
        </w:tc>
        <w:tc>
          <w:tcPr>
            <w:tcW w:w="1559" w:type="dxa"/>
          </w:tcPr>
          <w:p w14:paraId="34E48C83" w14:textId="77777777" w:rsidR="00B154C9" w:rsidRPr="001C72B2" w:rsidRDefault="00B154C9" w:rsidP="00213224">
            <w:pPr>
              <w:pStyle w:val="TAC"/>
              <w:keepNext w:val="0"/>
              <w:keepLines w:val="0"/>
            </w:pPr>
            <w:r w:rsidRPr="001C72B2">
              <w:t>Yes</w:t>
            </w:r>
          </w:p>
        </w:tc>
      </w:tr>
      <w:tr w:rsidR="00584E8F" w:rsidRPr="001C72B2" w14:paraId="131B0A5D" w14:textId="77777777" w:rsidTr="00213224">
        <w:trPr>
          <w:jc w:val="center"/>
          <w:ins w:id="288" w:author="Jens Grabowski" w:date="2021-11-12T13:11:00Z"/>
        </w:trPr>
        <w:tc>
          <w:tcPr>
            <w:tcW w:w="3118" w:type="dxa"/>
          </w:tcPr>
          <w:p w14:paraId="49C20F1E" w14:textId="6E3A9DFA" w:rsidR="00584E8F" w:rsidRPr="001C72B2" w:rsidRDefault="00584E8F" w:rsidP="00584E8F">
            <w:pPr>
              <w:pStyle w:val="TAL"/>
              <w:keepNext w:val="0"/>
              <w:keepLines w:val="0"/>
              <w:rPr>
                <w:ins w:id="289" w:author="Jens Grabowski" w:date="2021-11-12T13:11:00Z"/>
                <w:color w:val="000000"/>
              </w:rPr>
            </w:pPr>
            <w:ins w:id="290" w:author="Jens Grabowski" w:date="2021-11-12T13:11:00Z">
              <w:r>
                <w:rPr>
                  <w:color w:val="000000"/>
                </w:rPr>
                <w:t>Select class</w:t>
              </w:r>
            </w:ins>
          </w:p>
        </w:tc>
        <w:tc>
          <w:tcPr>
            <w:tcW w:w="2268" w:type="dxa"/>
          </w:tcPr>
          <w:p w14:paraId="34CAD3AF" w14:textId="59CB668C" w:rsidR="00584E8F" w:rsidRPr="001C72B2" w:rsidRDefault="00584E8F" w:rsidP="00584E8F">
            <w:pPr>
              <w:pStyle w:val="TAL"/>
              <w:keepNext w:val="0"/>
              <w:keepLines w:val="0"/>
              <w:rPr>
                <w:ins w:id="291" w:author="Jens Grabowski" w:date="2021-11-12T13:11:00Z"/>
                <w:b/>
              </w:rPr>
            </w:pPr>
            <w:ins w:id="292" w:author="Jens Grabowski" w:date="2021-11-12T13:11:00Z">
              <w:r w:rsidRPr="001C72B2">
                <w:rPr>
                  <w:b/>
                </w:rPr>
                <w:t>select c</w:t>
              </w:r>
              <w:r>
                <w:rPr>
                  <w:b/>
                </w:rPr>
                <w:t>lass</w:t>
              </w:r>
              <w:r w:rsidRPr="001C72B2">
                <w:rPr>
                  <w:b/>
                </w:rPr>
                <w:t xml:space="preserve"> (…) { case (…) {…} case else {…}}</w:t>
              </w:r>
            </w:ins>
          </w:p>
        </w:tc>
        <w:tc>
          <w:tcPr>
            <w:tcW w:w="1276" w:type="dxa"/>
          </w:tcPr>
          <w:p w14:paraId="6427ACA0" w14:textId="6B29E3E5" w:rsidR="00584E8F" w:rsidRPr="001C72B2" w:rsidRDefault="00584E8F" w:rsidP="00584E8F">
            <w:pPr>
              <w:pStyle w:val="TAC"/>
              <w:keepNext w:val="0"/>
              <w:keepLines w:val="0"/>
              <w:rPr>
                <w:ins w:id="293" w:author="Jens Grabowski" w:date="2021-11-12T13:11:00Z"/>
              </w:rPr>
            </w:pPr>
            <w:ins w:id="294" w:author="Jens Grabowski" w:date="2021-11-12T13:11:00Z">
              <w:r w:rsidRPr="001C72B2">
                <w:t>Yes</w:t>
              </w:r>
            </w:ins>
          </w:p>
        </w:tc>
        <w:tc>
          <w:tcPr>
            <w:tcW w:w="1559" w:type="dxa"/>
          </w:tcPr>
          <w:p w14:paraId="61165DF9" w14:textId="4118BCA1" w:rsidR="00584E8F" w:rsidRPr="001C72B2" w:rsidRDefault="00584E8F" w:rsidP="00584E8F">
            <w:pPr>
              <w:pStyle w:val="TAC"/>
              <w:keepNext w:val="0"/>
              <w:keepLines w:val="0"/>
              <w:rPr>
                <w:ins w:id="295" w:author="Jens Grabowski" w:date="2021-11-12T13:11:00Z"/>
              </w:rPr>
            </w:pPr>
            <w:ins w:id="296" w:author="Jens Grabowski" w:date="2021-11-12T13:11:00Z">
              <w:r w:rsidRPr="001C72B2">
                <w:t>Yes</w:t>
              </w:r>
            </w:ins>
          </w:p>
        </w:tc>
        <w:tc>
          <w:tcPr>
            <w:tcW w:w="1559" w:type="dxa"/>
          </w:tcPr>
          <w:p w14:paraId="32201038" w14:textId="6D0950D1" w:rsidR="00584E8F" w:rsidRPr="001C72B2" w:rsidRDefault="00584E8F" w:rsidP="00584E8F">
            <w:pPr>
              <w:pStyle w:val="TAC"/>
              <w:keepNext w:val="0"/>
              <w:keepLines w:val="0"/>
              <w:rPr>
                <w:ins w:id="297" w:author="Jens Grabowski" w:date="2021-11-12T13:11:00Z"/>
              </w:rPr>
            </w:pPr>
            <w:ins w:id="298" w:author="Jens Grabowski" w:date="2021-11-12T13:11:00Z">
              <w:r w:rsidRPr="001C72B2">
                <w:t>Yes</w:t>
              </w:r>
            </w:ins>
          </w:p>
        </w:tc>
      </w:tr>
      <w:tr w:rsidR="00B154C9" w:rsidRPr="001C72B2" w14:paraId="4B77AECE" w14:textId="77777777" w:rsidTr="00213224">
        <w:trPr>
          <w:jc w:val="center"/>
        </w:trPr>
        <w:tc>
          <w:tcPr>
            <w:tcW w:w="3118" w:type="dxa"/>
          </w:tcPr>
          <w:p w14:paraId="7D8FB8ED" w14:textId="77777777" w:rsidR="00B154C9" w:rsidRPr="001C72B2" w:rsidRDefault="00B154C9" w:rsidP="00213224">
            <w:pPr>
              <w:pStyle w:val="TAL"/>
              <w:keepNext w:val="0"/>
              <w:keepLines w:val="0"/>
              <w:rPr>
                <w:color w:val="000000"/>
              </w:rPr>
            </w:pPr>
            <w:r w:rsidRPr="001C72B2">
              <w:rPr>
                <w:color w:val="000000"/>
              </w:rPr>
              <w:t xml:space="preserve">For loop </w:t>
            </w:r>
          </w:p>
        </w:tc>
        <w:tc>
          <w:tcPr>
            <w:tcW w:w="2268" w:type="dxa"/>
          </w:tcPr>
          <w:p w14:paraId="0DB64A05" w14:textId="77777777" w:rsidR="00B154C9" w:rsidRPr="001C72B2" w:rsidRDefault="00B154C9" w:rsidP="00213224">
            <w:pPr>
              <w:pStyle w:val="TAL"/>
              <w:keepNext w:val="0"/>
              <w:keepLines w:val="0"/>
              <w:rPr>
                <w:b/>
              </w:rPr>
            </w:pPr>
            <w:r w:rsidRPr="001C72B2">
              <w:rPr>
                <w:b/>
              </w:rPr>
              <w:t>for (…) {…}</w:t>
            </w:r>
          </w:p>
        </w:tc>
        <w:tc>
          <w:tcPr>
            <w:tcW w:w="1276" w:type="dxa"/>
          </w:tcPr>
          <w:p w14:paraId="25426747" w14:textId="77777777" w:rsidR="00B154C9" w:rsidRPr="001C72B2" w:rsidRDefault="00B154C9" w:rsidP="00213224">
            <w:pPr>
              <w:pStyle w:val="TAC"/>
              <w:keepNext w:val="0"/>
              <w:keepLines w:val="0"/>
            </w:pPr>
            <w:r w:rsidRPr="001C72B2">
              <w:t>Yes</w:t>
            </w:r>
          </w:p>
        </w:tc>
        <w:tc>
          <w:tcPr>
            <w:tcW w:w="1559" w:type="dxa"/>
          </w:tcPr>
          <w:p w14:paraId="7F80D0E0" w14:textId="77777777" w:rsidR="00B154C9" w:rsidRPr="001C72B2" w:rsidRDefault="00B154C9" w:rsidP="00213224">
            <w:pPr>
              <w:pStyle w:val="TAC"/>
              <w:keepNext w:val="0"/>
              <w:keepLines w:val="0"/>
            </w:pPr>
            <w:r w:rsidRPr="001C72B2">
              <w:t>Yes</w:t>
            </w:r>
          </w:p>
        </w:tc>
        <w:tc>
          <w:tcPr>
            <w:tcW w:w="1559" w:type="dxa"/>
          </w:tcPr>
          <w:p w14:paraId="0BDA2986" w14:textId="77777777" w:rsidR="00B154C9" w:rsidRPr="001C72B2" w:rsidRDefault="00B154C9" w:rsidP="00213224">
            <w:pPr>
              <w:pStyle w:val="TAC"/>
              <w:keepNext w:val="0"/>
              <w:keepLines w:val="0"/>
            </w:pPr>
            <w:r w:rsidRPr="001C72B2">
              <w:t>Yes</w:t>
            </w:r>
          </w:p>
        </w:tc>
      </w:tr>
      <w:tr w:rsidR="00B154C9" w:rsidRPr="001C72B2" w14:paraId="30C3F48D" w14:textId="77777777" w:rsidTr="00213224">
        <w:trPr>
          <w:jc w:val="center"/>
        </w:trPr>
        <w:tc>
          <w:tcPr>
            <w:tcW w:w="3118" w:type="dxa"/>
          </w:tcPr>
          <w:p w14:paraId="4979E65C" w14:textId="77777777" w:rsidR="00B154C9" w:rsidRPr="001C72B2" w:rsidRDefault="00B154C9" w:rsidP="00213224">
            <w:pPr>
              <w:pStyle w:val="TAL"/>
              <w:keepNext w:val="0"/>
              <w:keepLines w:val="0"/>
              <w:rPr>
                <w:color w:val="000000"/>
              </w:rPr>
            </w:pPr>
            <w:r w:rsidRPr="001C72B2">
              <w:rPr>
                <w:color w:val="000000"/>
              </w:rPr>
              <w:lastRenderedPageBreak/>
              <w:t xml:space="preserve">While loop </w:t>
            </w:r>
          </w:p>
        </w:tc>
        <w:tc>
          <w:tcPr>
            <w:tcW w:w="2268" w:type="dxa"/>
          </w:tcPr>
          <w:p w14:paraId="648722DF" w14:textId="77777777" w:rsidR="00B154C9" w:rsidRPr="001C72B2" w:rsidRDefault="00B154C9" w:rsidP="00213224">
            <w:pPr>
              <w:pStyle w:val="TAL"/>
              <w:keepNext w:val="0"/>
              <w:keepLines w:val="0"/>
              <w:rPr>
                <w:b/>
              </w:rPr>
            </w:pPr>
            <w:r w:rsidRPr="001C72B2">
              <w:rPr>
                <w:b/>
              </w:rPr>
              <w:t>while (…) {…}</w:t>
            </w:r>
          </w:p>
        </w:tc>
        <w:tc>
          <w:tcPr>
            <w:tcW w:w="1276" w:type="dxa"/>
          </w:tcPr>
          <w:p w14:paraId="2F51C1D8" w14:textId="77777777" w:rsidR="00B154C9" w:rsidRPr="001C72B2" w:rsidRDefault="00B154C9" w:rsidP="00213224">
            <w:pPr>
              <w:pStyle w:val="TAC"/>
              <w:keepNext w:val="0"/>
              <w:keepLines w:val="0"/>
            </w:pPr>
            <w:r w:rsidRPr="001C72B2">
              <w:t>Yes</w:t>
            </w:r>
          </w:p>
        </w:tc>
        <w:tc>
          <w:tcPr>
            <w:tcW w:w="1559" w:type="dxa"/>
          </w:tcPr>
          <w:p w14:paraId="6E864678" w14:textId="77777777" w:rsidR="00B154C9" w:rsidRPr="001C72B2" w:rsidRDefault="00B154C9" w:rsidP="00213224">
            <w:pPr>
              <w:pStyle w:val="TAC"/>
              <w:keepNext w:val="0"/>
              <w:keepLines w:val="0"/>
            </w:pPr>
            <w:r w:rsidRPr="001C72B2">
              <w:t>Yes</w:t>
            </w:r>
          </w:p>
        </w:tc>
        <w:tc>
          <w:tcPr>
            <w:tcW w:w="1559" w:type="dxa"/>
          </w:tcPr>
          <w:p w14:paraId="304A62FB" w14:textId="77777777" w:rsidR="00B154C9" w:rsidRPr="001C72B2" w:rsidRDefault="00B154C9" w:rsidP="00213224">
            <w:pPr>
              <w:pStyle w:val="TAC"/>
              <w:keepNext w:val="0"/>
              <w:keepLines w:val="0"/>
            </w:pPr>
            <w:r w:rsidRPr="001C72B2">
              <w:t>Yes</w:t>
            </w:r>
          </w:p>
        </w:tc>
      </w:tr>
      <w:tr w:rsidR="00B154C9" w:rsidRPr="001C72B2" w14:paraId="2BD6235A" w14:textId="77777777" w:rsidTr="00213224">
        <w:trPr>
          <w:jc w:val="center"/>
        </w:trPr>
        <w:tc>
          <w:tcPr>
            <w:tcW w:w="3118" w:type="dxa"/>
          </w:tcPr>
          <w:p w14:paraId="688995FE" w14:textId="77777777" w:rsidR="00B154C9" w:rsidRPr="001C72B2" w:rsidRDefault="00B154C9" w:rsidP="00213224">
            <w:pPr>
              <w:pStyle w:val="TAL"/>
              <w:keepNext w:val="0"/>
              <w:keepLines w:val="0"/>
              <w:rPr>
                <w:color w:val="000000"/>
              </w:rPr>
            </w:pPr>
            <w:r w:rsidRPr="001C72B2">
              <w:rPr>
                <w:color w:val="000000"/>
              </w:rPr>
              <w:t>Do while loop</w:t>
            </w:r>
          </w:p>
        </w:tc>
        <w:tc>
          <w:tcPr>
            <w:tcW w:w="2268" w:type="dxa"/>
          </w:tcPr>
          <w:p w14:paraId="014C2A23" w14:textId="77777777" w:rsidR="00B154C9" w:rsidRPr="001C72B2" w:rsidRDefault="00B154C9" w:rsidP="00213224">
            <w:pPr>
              <w:pStyle w:val="TAL"/>
              <w:keepNext w:val="0"/>
              <w:keepLines w:val="0"/>
              <w:rPr>
                <w:b/>
              </w:rPr>
            </w:pPr>
            <w:r w:rsidRPr="001C72B2">
              <w:rPr>
                <w:b/>
              </w:rPr>
              <w:t>do {…} while (…)</w:t>
            </w:r>
          </w:p>
        </w:tc>
        <w:tc>
          <w:tcPr>
            <w:tcW w:w="1276" w:type="dxa"/>
          </w:tcPr>
          <w:p w14:paraId="61F933AA" w14:textId="77777777" w:rsidR="00B154C9" w:rsidRPr="001C72B2" w:rsidRDefault="00B154C9" w:rsidP="00213224">
            <w:pPr>
              <w:pStyle w:val="TAC"/>
              <w:keepNext w:val="0"/>
              <w:keepLines w:val="0"/>
            </w:pPr>
            <w:r w:rsidRPr="001C72B2">
              <w:t>Yes</w:t>
            </w:r>
          </w:p>
        </w:tc>
        <w:tc>
          <w:tcPr>
            <w:tcW w:w="1559" w:type="dxa"/>
          </w:tcPr>
          <w:p w14:paraId="303FEE61" w14:textId="77777777" w:rsidR="00B154C9" w:rsidRPr="001C72B2" w:rsidRDefault="00B154C9" w:rsidP="00213224">
            <w:pPr>
              <w:pStyle w:val="TAC"/>
              <w:keepNext w:val="0"/>
              <w:keepLines w:val="0"/>
            </w:pPr>
            <w:r w:rsidRPr="001C72B2">
              <w:t>Yes</w:t>
            </w:r>
          </w:p>
        </w:tc>
        <w:tc>
          <w:tcPr>
            <w:tcW w:w="1559" w:type="dxa"/>
          </w:tcPr>
          <w:p w14:paraId="1FA8DA94" w14:textId="77777777" w:rsidR="00B154C9" w:rsidRPr="001C72B2" w:rsidRDefault="00B154C9" w:rsidP="00213224">
            <w:pPr>
              <w:pStyle w:val="TAC"/>
              <w:keepNext w:val="0"/>
              <w:keepLines w:val="0"/>
            </w:pPr>
            <w:r w:rsidRPr="001C72B2">
              <w:t>Yes</w:t>
            </w:r>
          </w:p>
        </w:tc>
      </w:tr>
      <w:tr w:rsidR="00B154C9" w:rsidRPr="001C72B2" w14:paraId="1749F459" w14:textId="77777777" w:rsidTr="00213224">
        <w:trPr>
          <w:jc w:val="center"/>
        </w:trPr>
        <w:tc>
          <w:tcPr>
            <w:tcW w:w="3118" w:type="dxa"/>
          </w:tcPr>
          <w:p w14:paraId="51170764" w14:textId="77777777" w:rsidR="00B154C9" w:rsidRPr="001C72B2" w:rsidRDefault="00B154C9" w:rsidP="00213224">
            <w:pPr>
              <w:pStyle w:val="TAL"/>
              <w:keepNext w:val="0"/>
              <w:keepLines w:val="0"/>
              <w:rPr>
                <w:color w:val="000000"/>
              </w:rPr>
            </w:pPr>
            <w:r w:rsidRPr="001C72B2">
              <w:rPr>
                <w:color w:val="000000"/>
              </w:rPr>
              <w:t>Label and Goto</w:t>
            </w:r>
          </w:p>
        </w:tc>
        <w:tc>
          <w:tcPr>
            <w:tcW w:w="2268" w:type="dxa"/>
          </w:tcPr>
          <w:p w14:paraId="7B835D0B" w14:textId="77777777" w:rsidR="00B154C9" w:rsidRPr="001C72B2" w:rsidRDefault="00B154C9" w:rsidP="00213224">
            <w:pPr>
              <w:pStyle w:val="TAL"/>
              <w:keepNext w:val="0"/>
              <w:keepLines w:val="0"/>
              <w:rPr>
                <w:b/>
              </w:rPr>
            </w:pPr>
            <w:r w:rsidRPr="001C72B2">
              <w:rPr>
                <w:b/>
              </w:rPr>
              <w:t>label / goto</w:t>
            </w:r>
          </w:p>
        </w:tc>
        <w:tc>
          <w:tcPr>
            <w:tcW w:w="1276" w:type="dxa"/>
          </w:tcPr>
          <w:p w14:paraId="79956767" w14:textId="77777777" w:rsidR="00B154C9" w:rsidRPr="001C72B2" w:rsidRDefault="00B154C9" w:rsidP="00213224">
            <w:pPr>
              <w:pStyle w:val="TAC"/>
              <w:keepNext w:val="0"/>
              <w:keepLines w:val="0"/>
            </w:pPr>
            <w:r w:rsidRPr="001C72B2">
              <w:t>Yes</w:t>
            </w:r>
          </w:p>
        </w:tc>
        <w:tc>
          <w:tcPr>
            <w:tcW w:w="1559" w:type="dxa"/>
          </w:tcPr>
          <w:p w14:paraId="73ACD6B9" w14:textId="77777777" w:rsidR="00B154C9" w:rsidRPr="001C72B2" w:rsidRDefault="00B154C9" w:rsidP="00213224">
            <w:pPr>
              <w:pStyle w:val="TAC"/>
              <w:keepNext w:val="0"/>
              <w:keepLines w:val="0"/>
            </w:pPr>
            <w:r w:rsidRPr="001C72B2">
              <w:t>Yes</w:t>
            </w:r>
          </w:p>
        </w:tc>
        <w:tc>
          <w:tcPr>
            <w:tcW w:w="1559" w:type="dxa"/>
          </w:tcPr>
          <w:p w14:paraId="48B65E3C" w14:textId="77777777" w:rsidR="00B154C9" w:rsidRPr="001C72B2" w:rsidRDefault="00B154C9" w:rsidP="00213224">
            <w:pPr>
              <w:pStyle w:val="TAC"/>
              <w:keepNext w:val="0"/>
              <w:keepLines w:val="0"/>
            </w:pPr>
            <w:r w:rsidRPr="001C72B2">
              <w:t>Yes</w:t>
            </w:r>
          </w:p>
        </w:tc>
      </w:tr>
      <w:tr w:rsidR="00B154C9" w:rsidRPr="001C72B2" w14:paraId="1BC32A04" w14:textId="77777777" w:rsidTr="00213224">
        <w:trPr>
          <w:jc w:val="center"/>
        </w:trPr>
        <w:tc>
          <w:tcPr>
            <w:tcW w:w="3118" w:type="dxa"/>
          </w:tcPr>
          <w:p w14:paraId="0B2FB7ED" w14:textId="77777777" w:rsidR="00B154C9" w:rsidRPr="001C72B2" w:rsidRDefault="00B154C9" w:rsidP="00213224">
            <w:pPr>
              <w:pStyle w:val="TAL"/>
              <w:keepNext w:val="0"/>
              <w:keepLines w:val="0"/>
              <w:rPr>
                <w:color w:val="000000"/>
              </w:rPr>
            </w:pPr>
            <w:r w:rsidRPr="001C72B2">
              <w:rPr>
                <w:color w:val="000000"/>
              </w:rPr>
              <w:t>Stop execution</w:t>
            </w:r>
          </w:p>
        </w:tc>
        <w:tc>
          <w:tcPr>
            <w:tcW w:w="2268" w:type="dxa"/>
          </w:tcPr>
          <w:p w14:paraId="40AFBE6A" w14:textId="77CD7CB6" w:rsidR="00B154C9" w:rsidRPr="001C72B2" w:rsidRDefault="00CC1426" w:rsidP="00213224">
            <w:pPr>
              <w:pStyle w:val="TAL"/>
              <w:keepNext w:val="0"/>
              <w:keepLines w:val="0"/>
              <w:rPr>
                <w:b/>
              </w:rPr>
            </w:pPr>
            <w:r w:rsidRPr="001C72B2">
              <w:rPr>
                <w:b/>
              </w:rPr>
              <w:t>s</w:t>
            </w:r>
            <w:r w:rsidR="00B154C9" w:rsidRPr="001C72B2">
              <w:rPr>
                <w:b/>
              </w:rPr>
              <w:t>top</w:t>
            </w:r>
          </w:p>
        </w:tc>
        <w:tc>
          <w:tcPr>
            <w:tcW w:w="1276" w:type="dxa"/>
          </w:tcPr>
          <w:p w14:paraId="3128AEA4" w14:textId="77777777" w:rsidR="00B154C9" w:rsidRPr="001C72B2" w:rsidRDefault="00B154C9" w:rsidP="00213224">
            <w:pPr>
              <w:pStyle w:val="TAC"/>
              <w:keepNext w:val="0"/>
              <w:keepLines w:val="0"/>
            </w:pPr>
            <w:r w:rsidRPr="001C72B2">
              <w:t>Yes</w:t>
            </w:r>
          </w:p>
        </w:tc>
        <w:tc>
          <w:tcPr>
            <w:tcW w:w="1559" w:type="dxa"/>
          </w:tcPr>
          <w:p w14:paraId="00C0A405" w14:textId="77777777" w:rsidR="00B154C9" w:rsidRPr="001C72B2" w:rsidRDefault="00B154C9" w:rsidP="00213224">
            <w:pPr>
              <w:pStyle w:val="TAC"/>
              <w:keepNext w:val="0"/>
              <w:keepLines w:val="0"/>
            </w:pPr>
            <w:r w:rsidRPr="001C72B2">
              <w:t>Yes</w:t>
            </w:r>
          </w:p>
        </w:tc>
        <w:tc>
          <w:tcPr>
            <w:tcW w:w="1559" w:type="dxa"/>
            <w:shd w:val="clear" w:color="auto" w:fill="D9D9D9"/>
          </w:tcPr>
          <w:p w14:paraId="79611081" w14:textId="77777777" w:rsidR="00B154C9" w:rsidRPr="001C72B2" w:rsidRDefault="00B154C9" w:rsidP="00213224">
            <w:pPr>
              <w:pStyle w:val="TAC"/>
              <w:keepNext w:val="0"/>
              <w:keepLines w:val="0"/>
            </w:pPr>
          </w:p>
        </w:tc>
      </w:tr>
      <w:tr w:rsidR="00B154C9" w:rsidRPr="001C72B2" w14:paraId="4F188399" w14:textId="77777777" w:rsidTr="00213224">
        <w:trPr>
          <w:jc w:val="center"/>
        </w:trPr>
        <w:tc>
          <w:tcPr>
            <w:tcW w:w="3118" w:type="dxa"/>
          </w:tcPr>
          <w:p w14:paraId="292F91ED" w14:textId="77777777" w:rsidR="00B154C9" w:rsidRPr="001C72B2" w:rsidRDefault="00B154C9" w:rsidP="00213224">
            <w:pPr>
              <w:pStyle w:val="TAL"/>
              <w:keepNext w:val="0"/>
              <w:keepLines w:val="0"/>
              <w:rPr>
                <w:color w:val="000000"/>
              </w:rPr>
            </w:pPr>
            <w:r w:rsidRPr="001C72B2">
              <w:rPr>
                <w:color w:val="000000"/>
              </w:rPr>
              <w:t>Returning control</w:t>
            </w:r>
          </w:p>
        </w:tc>
        <w:tc>
          <w:tcPr>
            <w:tcW w:w="2268" w:type="dxa"/>
          </w:tcPr>
          <w:p w14:paraId="20FE0CF6" w14:textId="21364655" w:rsidR="00B154C9" w:rsidRPr="001C72B2" w:rsidRDefault="00CC1426" w:rsidP="00213224">
            <w:pPr>
              <w:pStyle w:val="TAL"/>
              <w:keepNext w:val="0"/>
              <w:keepLines w:val="0"/>
              <w:rPr>
                <w:b/>
              </w:rPr>
            </w:pPr>
            <w:r w:rsidRPr="001C72B2">
              <w:rPr>
                <w:b/>
              </w:rPr>
              <w:t>r</w:t>
            </w:r>
            <w:r w:rsidR="00B154C9" w:rsidRPr="001C72B2">
              <w:rPr>
                <w:b/>
              </w:rPr>
              <w:t>eturn</w:t>
            </w:r>
          </w:p>
        </w:tc>
        <w:tc>
          <w:tcPr>
            <w:tcW w:w="1276" w:type="dxa"/>
            <w:shd w:val="clear" w:color="000000" w:fill="D9D9D9"/>
          </w:tcPr>
          <w:p w14:paraId="4D44075E" w14:textId="77777777" w:rsidR="00B154C9" w:rsidRPr="001C72B2" w:rsidRDefault="00B154C9" w:rsidP="00213224">
            <w:pPr>
              <w:pStyle w:val="TAC"/>
              <w:keepNext w:val="0"/>
              <w:keepLines w:val="0"/>
            </w:pPr>
          </w:p>
        </w:tc>
        <w:tc>
          <w:tcPr>
            <w:tcW w:w="1559" w:type="dxa"/>
          </w:tcPr>
          <w:p w14:paraId="45DB7E5C" w14:textId="77777777" w:rsidR="00B154C9" w:rsidRPr="001C72B2" w:rsidRDefault="00B154C9" w:rsidP="00213224">
            <w:pPr>
              <w:pStyle w:val="TAC"/>
              <w:keepNext w:val="0"/>
              <w:keepLines w:val="0"/>
            </w:pPr>
            <w:r w:rsidRPr="001C72B2">
              <w:t>Yes (see note 5)</w:t>
            </w:r>
          </w:p>
        </w:tc>
        <w:tc>
          <w:tcPr>
            <w:tcW w:w="1559" w:type="dxa"/>
          </w:tcPr>
          <w:p w14:paraId="108B67C4" w14:textId="77777777" w:rsidR="00B154C9" w:rsidRPr="001C72B2" w:rsidRDefault="00B154C9" w:rsidP="00213224">
            <w:pPr>
              <w:pStyle w:val="TAC"/>
              <w:keepNext w:val="0"/>
              <w:keepLines w:val="0"/>
            </w:pPr>
            <w:r w:rsidRPr="001C72B2">
              <w:t>Yes</w:t>
            </w:r>
          </w:p>
        </w:tc>
      </w:tr>
      <w:tr w:rsidR="00B154C9" w:rsidRPr="001C72B2" w14:paraId="3A21FA84" w14:textId="77777777" w:rsidTr="00213224">
        <w:trPr>
          <w:jc w:val="center"/>
        </w:trPr>
        <w:tc>
          <w:tcPr>
            <w:tcW w:w="3118" w:type="dxa"/>
          </w:tcPr>
          <w:p w14:paraId="7A7D63AA" w14:textId="77777777" w:rsidR="00B154C9" w:rsidRPr="001C72B2" w:rsidRDefault="00B154C9" w:rsidP="00213224">
            <w:pPr>
              <w:pStyle w:val="TAL"/>
              <w:keepNext w:val="0"/>
              <w:keepLines w:val="0"/>
              <w:rPr>
                <w:color w:val="000000"/>
              </w:rPr>
            </w:pPr>
            <w:r w:rsidRPr="001C72B2">
              <w:rPr>
                <w:color w:val="000000"/>
              </w:rPr>
              <w:t>Leaving a loop, alt, altstep or interleave</w:t>
            </w:r>
          </w:p>
        </w:tc>
        <w:tc>
          <w:tcPr>
            <w:tcW w:w="2268" w:type="dxa"/>
          </w:tcPr>
          <w:p w14:paraId="37655DDB" w14:textId="3A34FA3B" w:rsidR="00B154C9" w:rsidRPr="001C72B2" w:rsidRDefault="00CC1426" w:rsidP="00213224">
            <w:pPr>
              <w:pStyle w:val="TAL"/>
              <w:keepNext w:val="0"/>
              <w:keepLines w:val="0"/>
              <w:rPr>
                <w:b/>
              </w:rPr>
            </w:pPr>
            <w:r w:rsidRPr="001C72B2">
              <w:rPr>
                <w:b/>
              </w:rPr>
              <w:t>b</w:t>
            </w:r>
            <w:r w:rsidR="00B154C9" w:rsidRPr="001C72B2">
              <w:rPr>
                <w:b/>
              </w:rPr>
              <w:t>reak</w:t>
            </w:r>
          </w:p>
        </w:tc>
        <w:tc>
          <w:tcPr>
            <w:tcW w:w="1276" w:type="dxa"/>
          </w:tcPr>
          <w:p w14:paraId="46CE6004" w14:textId="77777777" w:rsidR="00B154C9" w:rsidRPr="001C72B2" w:rsidRDefault="00B154C9" w:rsidP="00213224">
            <w:pPr>
              <w:pStyle w:val="TAC"/>
              <w:keepNext w:val="0"/>
              <w:keepLines w:val="0"/>
            </w:pPr>
            <w:r w:rsidRPr="001C72B2">
              <w:t>Yes</w:t>
            </w:r>
          </w:p>
        </w:tc>
        <w:tc>
          <w:tcPr>
            <w:tcW w:w="1559" w:type="dxa"/>
          </w:tcPr>
          <w:p w14:paraId="764661E6" w14:textId="77777777" w:rsidR="00B154C9" w:rsidRPr="001C72B2" w:rsidRDefault="00B154C9" w:rsidP="00213224">
            <w:pPr>
              <w:pStyle w:val="TAC"/>
              <w:keepNext w:val="0"/>
              <w:keepLines w:val="0"/>
            </w:pPr>
            <w:r w:rsidRPr="001C72B2">
              <w:t>Yes</w:t>
            </w:r>
          </w:p>
        </w:tc>
        <w:tc>
          <w:tcPr>
            <w:tcW w:w="1559" w:type="dxa"/>
          </w:tcPr>
          <w:p w14:paraId="0526BCB4" w14:textId="77777777" w:rsidR="00B154C9" w:rsidRPr="001C72B2" w:rsidRDefault="00B154C9" w:rsidP="00213224">
            <w:pPr>
              <w:pStyle w:val="TAC"/>
              <w:keepNext w:val="0"/>
              <w:keepLines w:val="0"/>
            </w:pPr>
            <w:r w:rsidRPr="001C72B2">
              <w:t>Yes</w:t>
            </w:r>
          </w:p>
        </w:tc>
      </w:tr>
      <w:tr w:rsidR="00B154C9" w:rsidRPr="001C72B2" w14:paraId="3A773953" w14:textId="77777777" w:rsidTr="00213224">
        <w:trPr>
          <w:jc w:val="center"/>
        </w:trPr>
        <w:tc>
          <w:tcPr>
            <w:tcW w:w="3118" w:type="dxa"/>
          </w:tcPr>
          <w:p w14:paraId="44946B7A" w14:textId="77777777" w:rsidR="00B154C9" w:rsidRPr="001C72B2" w:rsidRDefault="00B154C9" w:rsidP="00213224">
            <w:pPr>
              <w:pStyle w:val="TAL"/>
              <w:keepNext w:val="0"/>
              <w:keepLines w:val="0"/>
              <w:rPr>
                <w:color w:val="000000"/>
              </w:rPr>
            </w:pPr>
            <w:r w:rsidRPr="001C72B2">
              <w:rPr>
                <w:color w:val="000000"/>
              </w:rPr>
              <w:t>Next iteration of a loop</w:t>
            </w:r>
          </w:p>
        </w:tc>
        <w:tc>
          <w:tcPr>
            <w:tcW w:w="2268" w:type="dxa"/>
          </w:tcPr>
          <w:p w14:paraId="0CEBF2C7" w14:textId="1D706AA0" w:rsidR="00B154C9" w:rsidRPr="001C72B2" w:rsidRDefault="00CC1426" w:rsidP="00213224">
            <w:pPr>
              <w:pStyle w:val="TAL"/>
              <w:keepNext w:val="0"/>
              <w:keepLines w:val="0"/>
              <w:rPr>
                <w:b/>
              </w:rPr>
            </w:pPr>
            <w:r w:rsidRPr="001C72B2">
              <w:rPr>
                <w:b/>
              </w:rPr>
              <w:t>c</w:t>
            </w:r>
            <w:r w:rsidR="00B154C9" w:rsidRPr="001C72B2">
              <w:rPr>
                <w:b/>
              </w:rPr>
              <w:t>ontinue</w:t>
            </w:r>
          </w:p>
        </w:tc>
        <w:tc>
          <w:tcPr>
            <w:tcW w:w="1276" w:type="dxa"/>
          </w:tcPr>
          <w:p w14:paraId="52CD6C65" w14:textId="77777777" w:rsidR="00B154C9" w:rsidRPr="001C72B2" w:rsidRDefault="00B154C9" w:rsidP="00213224">
            <w:pPr>
              <w:pStyle w:val="TAC"/>
              <w:keepNext w:val="0"/>
              <w:keepLines w:val="0"/>
            </w:pPr>
            <w:r w:rsidRPr="001C72B2">
              <w:t>Yes</w:t>
            </w:r>
          </w:p>
        </w:tc>
        <w:tc>
          <w:tcPr>
            <w:tcW w:w="1559" w:type="dxa"/>
          </w:tcPr>
          <w:p w14:paraId="2DC4500F" w14:textId="77777777" w:rsidR="00B154C9" w:rsidRPr="001C72B2" w:rsidRDefault="00B154C9" w:rsidP="00213224">
            <w:pPr>
              <w:pStyle w:val="TAC"/>
              <w:keepNext w:val="0"/>
              <w:keepLines w:val="0"/>
            </w:pPr>
            <w:r w:rsidRPr="001C72B2">
              <w:t>Yes</w:t>
            </w:r>
          </w:p>
        </w:tc>
        <w:tc>
          <w:tcPr>
            <w:tcW w:w="1559" w:type="dxa"/>
          </w:tcPr>
          <w:p w14:paraId="5F402278" w14:textId="77777777" w:rsidR="00B154C9" w:rsidRPr="001C72B2" w:rsidRDefault="00B154C9" w:rsidP="00213224">
            <w:pPr>
              <w:pStyle w:val="TAC"/>
              <w:keepNext w:val="0"/>
              <w:keepLines w:val="0"/>
            </w:pPr>
            <w:r w:rsidRPr="001C72B2">
              <w:t>Yes</w:t>
            </w:r>
          </w:p>
        </w:tc>
      </w:tr>
      <w:tr w:rsidR="003154FC" w:rsidRPr="001C72B2" w14:paraId="475EEE79" w14:textId="77777777" w:rsidTr="00213224">
        <w:trPr>
          <w:jc w:val="center"/>
        </w:trPr>
        <w:tc>
          <w:tcPr>
            <w:tcW w:w="3118" w:type="dxa"/>
          </w:tcPr>
          <w:p w14:paraId="0ADEF5EE" w14:textId="2771101F" w:rsidR="003154FC" w:rsidRPr="001C72B2" w:rsidRDefault="003154FC" w:rsidP="00213224">
            <w:pPr>
              <w:pStyle w:val="TAL"/>
              <w:keepNext w:val="0"/>
              <w:keepLines w:val="0"/>
              <w:rPr>
                <w:color w:val="000000"/>
              </w:rPr>
            </w:pPr>
            <w:r w:rsidRPr="001C72B2">
              <w:rPr>
                <w:color w:val="000000"/>
              </w:rPr>
              <w:t>Raise exception</w:t>
            </w:r>
          </w:p>
        </w:tc>
        <w:tc>
          <w:tcPr>
            <w:tcW w:w="2268" w:type="dxa"/>
          </w:tcPr>
          <w:p w14:paraId="268D5798" w14:textId="7CB730A5" w:rsidR="003154FC" w:rsidRPr="001C72B2" w:rsidRDefault="00CC1426" w:rsidP="00213224">
            <w:pPr>
              <w:pStyle w:val="TAL"/>
              <w:keepNext w:val="0"/>
              <w:keepLines w:val="0"/>
              <w:rPr>
                <w:b/>
              </w:rPr>
            </w:pPr>
            <w:r w:rsidRPr="001C72B2">
              <w:rPr>
                <w:b/>
              </w:rPr>
              <w:t>r</w:t>
            </w:r>
            <w:r w:rsidR="003154FC" w:rsidRPr="001C72B2">
              <w:rPr>
                <w:b/>
              </w:rPr>
              <w:t>aise</w:t>
            </w:r>
          </w:p>
        </w:tc>
        <w:tc>
          <w:tcPr>
            <w:tcW w:w="1276" w:type="dxa"/>
            <w:shd w:val="clear" w:color="auto" w:fill="D9D9D9" w:themeFill="background1" w:themeFillShade="D9"/>
          </w:tcPr>
          <w:p w14:paraId="17663B89" w14:textId="473A41E4" w:rsidR="003154FC" w:rsidRPr="001C72B2" w:rsidRDefault="003154FC" w:rsidP="00213224">
            <w:pPr>
              <w:pStyle w:val="TAC"/>
              <w:keepNext w:val="0"/>
              <w:keepLines w:val="0"/>
            </w:pPr>
            <w:r w:rsidRPr="001C72B2">
              <w:t>Yes</w:t>
            </w:r>
          </w:p>
        </w:tc>
        <w:tc>
          <w:tcPr>
            <w:tcW w:w="1559" w:type="dxa"/>
          </w:tcPr>
          <w:p w14:paraId="4806BE07" w14:textId="6444E684" w:rsidR="003154FC" w:rsidRPr="001C72B2" w:rsidRDefault="003154FC" w:rsidP="00213224">
            <w:pPr>
              <w:pStyle w:val="TAC"/>
              <w:keepNext w:val="0"/>
              <w:keepLines w:val="0"/>
            </w:pPr>
            <w:r w:rsidRPr="001C72B2">
              <w:t>Yes</w:t>
            </w:r>
          </w:p>
        </w:tc>
        <w:tc>
          <w:tcPr>
            <w:tcW w:w="1559" w:type="dxa"/>
            <w:shd w:val="clear" w:color="auto" w:fill="D9D9D9" w:themeFill="background1" w:themeFillShade="D9"/>
          </w:tcPr>
          <w:p w14:paraId="45B4E26B" w14:textId="424C3423" w:rsidR="003154FC" w:rsidRPr="001C72B2" w:rsidRDefault="003154FC" w:rsidP="00213224">
            <w:pPr>
              <w:pStyle w:val="TAC"/>
              <w:keepNext w:val="0"/>
              <w:keepLines w:val="0"/>
            </w:pPr>
            <w:r w:rsidRPr="001C72B2">
              <w:t>Yes</w:t>
            </w:r>
          </w:p>
        </w:tc>
      </w:tr>
      <w:tr w:rsidR="00B154C9" w:rsidRPr="001C72B2" w14:paraId="4A94F8AC" w14:textId="77777777" w:rsidTr="00213224">
        <w:trPr>
          <w:jc w:val="center"/>
        </w:trPr>
        <w:tc>
          <w:tcPr>
            <w:tcW w:w="3118" w:type="dxa"/>
          </w:tcPr>
          <w:p w14:paraId="1FEF7C5D" w14:textId="77777777" w:rsidR="00B154C9" w:rsidRPr="001C72B2" w:rsidRDefault="00B154C9" w:rsidP="00213224">
            <w:pPr>
              <w:pStyle w:val="TAL"/>
              <w:keepNext w:val="0"/>
              <w:keepLines w:val="0"/>
              <w:rPr>
                <w:color w:val="000000"/>
              </w:rPr>
            </w:pPr>
            <w:r w:rsidRPr="001C72B2">
              <w:rPr>
                <w:color w:val="000000"/>
              </w:rPr>
              <w:t xml:space="preserve">Logging </w:t>
            </w:r>
          </w:p>
        </w:tc>
        <w:tc>
          <w:tcPr>
            <w:tcW w:w="2268" w:type="dxa"/>
          </w:tcPr>
          <w:p w14:paraId="4182BE8C" w14:textId="1AD236CF" w:rsidR="00B154C9" w:rsidRPr="001C72B2" w:rsidRDefault="00CC1426" w:rsidP="00213224">
            <w:pPr>
              <w:pStyle w:val="TAL"/>
              <w:keepNext w:val="0"/>
              <w:keepLines w:val="0"/>
              <w:rPr>
                <w:b/>
              </w:rPr>
            </w:pPr>
            <w:r w:rsidRPr="001C72B2">
              <w:rPr>
                <w:b/>
              </w:rPr>
              <w:t>l</w:t>
            </w:r>
            <w:r w:rsidR="00B154C9" w:rsidRPr="001C72B2">
              <w:rPr>
                <w:b/>
              </w:rPr>
              <w:t>og</w:t>
            </w:r>
          </w:p>
        </w:tc>
        <w:tc>
          <w:tcPr>
            <w:tcW w:w="1276" w:type="dxa"/>
          </w:tcPr>
          <w:p w14:paraId="4FD4D4A1" w14:textId="77777777" w:rsidR="00B154C9" w:rsidRPr="001C72B2" w:rsidRDefault="00B154C9" w:rsidP="00213224">
            <w:pPr>
              <w:pStyle w:val="TAC"/>
              <w:keepNext w:val="0"/>
              <w:keepLines w:val="0"/>
            </w:pPr>
            <w:r w:rsidRPr="001C72B2">
              <w:t>Yes</w:t>
            </w:r>
          </w:p>
        </w:tc>
        <w:tc>
          <w:tcPr>
            <w:tcW w:w="1559" w:type="dxa"/>
          </w:tcPr>
          <w:p w14:paraId="32EE012D" w14:textId="77777777" w:rsidR="00B154C9" w:rsidRPr="001C72B2" w:rsidRDefault="00B154C9" w:rsidP="00213224">
            <w:pPr>
              <w:pStyle w:val="TAC"/>
              <w:keepNext w:val="0"/>
              <w:keepLines w:val="0"/>
            </w:pPr>
            <w:r w:rsidRPr="001C72B2">
              <w:t>Yes</w:t>
            </w:r>
          </w:p>
        </w:tc>
        <w:tc>
          <w:tcPr>
            <w:tcW w:w="1559" w:type="dxa"/>
          </w:tcPr>
          <w:p w14:paraId="6FAFE945" w14:textId="77777777" w:rsidR="00B154C9" w:rsidRPr="001C72B2" w:rsidRDefault="00B154C9" w:rsidP="00213224">
            <w:pPr>
              <w:pStyle w:val="TAC"/>
              <w:keepNext w:val="0"/>
              <w:keepLines w:val="0"/>
            </w:pPr>
            <w:r w:rsidRPr="001C72B2">
              <w:t>Yes</w:t>
            </w:r>
          </w:p>
        </w:tc>
      </w:tr>
      <w:tr w:rsidR="00B154C9" w:rsidRPr="001C72B2" w14:paraId="4657952B" w14:textId="77777777" w:rsidTr="00213224">
        <w:trPr>
          <w:jc w:val="center"/>
        </w:trPr>
        <w:tc>
          <w:tcPr>
            <w:tcW w:w="9780" w:type="dxa"/>
            <w:gridSpan w:val="5"/>
          </w:tcPr>
          <w:p w14:paraId="5014BB05" w14:textId="77777777" w:rsidR="00B154C9" w:rsidRPr="001C72B2" w:rsidRDefault="00B154C9" w:rsidP="00213224">
            <w:pPr>
              <w:pStyle w:val="TAC"/>
              <w:jc w:val="left"/>
              <w:rPr>
                <w:b/>
              </w:rPr>
            </w:pPr>
            <w:r w:rsidRPr="001C72B2">
              <w:rPr>
                <w:b/>
                <w:color w:val="000000"/>
              </w:rPr>
              <w:t>Statements and operations for alternative behaviours</w:t>
            </w:r>
          </w:p>
        </w:tc>
      </w:tr>
      <w:tr w:rsidR="00B154C9" w:rsidRPr="001C72B2" w14:paraId="53393A72" w14:textId="77777777" w:rsidTr="00213224">
        <w:trPr>
          <w:jc w:val="center"/>
        </w:trPr>
        <w:tc>
          <w:tcPr>
            <w:tcW w:w="3118" w:type="dxa"/>
          </w:tcPr>
          <w:p w14:paraId="2902711B" w14:textId="77777777" w:rsidR="00B154C9" w:rsidRPr="001C72B2" w:rsidRDefault="00B154C9" w:rsidP="00213224">
            <w:pPr>
              <w:pStyle w:val="TAL"/>
              <w:keepNext w:val="0"/>
              <w:keepLines w:val="0"/>
              <w:rPr>
                <w:color w:val="000000"/>
              </w:rPr>
            </w:pPr>
            <w:r w:rsidRPr="001C72B2">
              <w:rPr>
                <w:color w:val="000000"/>
              </w:rPr>
              <w:t>Alternative behaviour</w:t>
            </w:r>
          </w:p>
        </w:tc>
        <w:tc>
          <w:tcPr>
            <w:tcW w:w="2268" w:type="dxa"/>
          </w:tcPr>
          <w:p w14:paraId="5DB9F485" w14:textId="77777777" w:rsidR="00B154C9" w:rsidRPr="001C72B2" w:rsidRDefault="00B154C9" w:rsidP="00213224">
            <w:pPr>
              <w:pStyle w:val="TAL"/>
              <w:keepNext w:val="0"/>
              <w:keepLines w:val="0"/>
              <w:rPr>
                <w:b/>
              </w:rPr>
            </w:pPr>
            <w:r w:rsidRPr="001C72B2">
              <w:rPr>
                <w:b/>
              </w:rPr>
              <w:t xml:space="preserve">alt {…} </w:t>
            </w:r>
          </w:p>
        </w:tc>
        <w:tc>
          <w:tcPr>
            <w:tcW w:w="1276" w:type="dxa"/>
          </w:tcPr>
          <w:p w14:paraId="41E678BE" w14:textId="77777777" w:rsidR="00B154C9" w:rsidRPr="001C72B2" w:rsidRDefault="00B154C9" w:rsidP="00213224">
            <w:pPr>
              <w:pStyle w:val="TAC"/>
              <w:keepNext w:val="0"/>
              <w:keepLines w:val="0"/>
            </w:pPr>
            <w:r w:rsidRPr="001C72B2">
              <w:t>Yes (see note 2)</w:t>
            </w:r>
          </w:p>
        </w:tc>
        <w:tc>
          <w:tcPr>
            <w:tcW w:w="1559" w:type="dxa"/>
          </w:tcPr>
          <w:p w14:paraId="41B2F67A" w14:textId="77777777" w:rsidR="00B154C9" w:rsidRPr="001C72B2" w:rsidRDefault="00B154C9" w:rsidP="00213224">
            <w:pPr>
              <w:pStyle w:val="TAC"/>
              <w:keepNext w:val="0"/>
              <w:keepLines w:val="0"/>
            </w:pPr>
            <w:r w:rsidRPr="001C72B2">
              <w:t>Yes</w:t>
            </w:r>
          </w:p>
        </w:tc>
        <w:tc>
          <w:tcPr>
            <w:tcW w:w="1559" w:type="dxa"/>
            <w:shd w:val="clear" w:color="auto" w:fill="D9D9D9"/>
          </w:tcPr>
          <w:p w14:paraId="09A67DEA" w14:textId="77777777" w:rsidR="00B154C9" w:rsidRPr="001C72B2" w:rsidRDefault="00B154C9" w:rsidP="00213224">
            <w:pPr>
              <w:pStyle w:val="TAC"/>
              <w:keepNext w:val="0"/>
              <w:keepLines w:val="0"/>
            </w:pPr>
          </w:p>
        </w:tc>
      </w:tr>
      <w:tr w:rsidR="00B154C9" w:rsidRPr="001C72B2" w14:paraId="5FCF1413" w14:textId="77777777" w:rsidTr="00213224">
        <w:trPr>
          <w:jc w:val="center"/>
        </w:trPr>
        <w:tc>
          <w:tcPr>
            <w:tcW w:w="3118" w:type="dxa"/>
          </w:tcPr>
          <w:p w14:paraId="55840958" w14:textId="77777777" w:rsidR="00B154C9" w:rsidRPr="001C72B2" w:rsidRDefault="00B154C9" w:rsidP="00213224">
            <w:pPr>
              <w:pStyle w:val="TAL"/>
              <w:keepNext w:val="0"/>
              <w:keepLines w:val="0"/>
              <w:rPr>
                <w:color w:val="000000"/>
              </w:rPr>
            </w:pPr>
            <w:r w:rsidRPr="001C72B2">
              <w:rPr>
                <w:color w:val="000000"/>
              </w:rPr>
              <w:t>Re-evaluation of alternative behaviour</w:t>
            </w:r>
          </w:p>
        </w:tc>
        <w:tc>
          <w:tcPr>
            <w:tcW w:w="2268" w:type="dxa"/>
          </w:tcPr>
          <w:p w14:paraId="45675E51" w14:textId="0D8D6943" w:rsidR="00B154C9" w:rsidRPr="001C72B2" w:rsidRDefault="00CC1426" w:rsidP="00213224">
            <w:pPr>
              <w:pStyle w:val="TAL"/>
              <w:keepNext w:val="0"/>
              <w:keepLines w:val="0"/>
              <w:rPr>
                <w:b/>
              </w:rPr>
            </w:pPr>
            <w:r w:rsidRPr="001C72B2">
              <w:rPr>
                <w:b/>
              </w:rPr>
              <w:t>r</w:t>
            </w:r>
            <w:r w:rsidR="00B154C9" w:rsidRPr="001C72B2">
              <w:rPr>
                <w:b/>
              </w:rPr>
              <w:t>epeat</w:t>
            </w:r>
          </w:p>
        </w:tc>
        <w:tc>
          <w:tcPr>
            <w:tcW w:w="1276" w:type="dxa"/>
          </w:tcPr>
          <w:p w14:paraId="299A321A" w14:textId="77777777" w:rsidR="00B154C9" w:rsidRPr="001C72B2" w:rsidRDefault="00B154C9" w:rsidP="00213224">
            <w:pPr>
              <w:pStyle w:val="TAC"/>
              <w:keepNext w:val="0"/>
              <w:keepLines w:val="0"/>
            </w:pPr>
            <w:r w:rsidRPr="001C72B2">
              <w:t>Yes</w:t>
            </w:r>
          </w:p>
        </w:tc>
        <w:tc>
          <w:tcPr>
            <w:tcW w:w="1559" w:type="dxa"/>
          </w:tcPr>
          <w:p w14:paraId="1B80DFC5" w14:textId="77777777" w:rsidR="00B154C9" w:rsidRPr="001C72B2" w:rsidRDefault="00B154C9" w:rsidP="00213224">
            <w:pPr>
              <w:pStyle w:val="TAC"/>
              <w:keepNext w:val="0"/>
              <w:keepLines w:val="0"/>
            </w:pPr>
            <w:r w:rsidRPr="001C72B2">
              <w:t>Yes</w:t>
            </w:r>
          </w:p>
        </w:tc>
        <w:tc>
          <w:tcPr>
            <w:tcW w:w="1559" w:type="dxa"/>
            <w:shd w:val="clear" w:color="auto" w:fill="D9D9D9"/>
          </w:tcPr>
          <w:p w14:paraId="3A15579E" w14:textId="77777777" w:rsidR="00B154C9" w:rsidRPr="001C72B2" w:rsidRDefault="00B154C9" w:rsidP="00213224">
            <w:pPr>
              <w:pStyle w:val="TAC"/>
              <w:keepNext w:val="0"/>
              <w:keepLines w:val="0"/>
            </w:pPr>
          </w:p>
        </w:tc>
      </w:tr>
      <w:tr w:rsidR="00B154C9" w:rsidRPr="001C72B2" w14:paraId="5A3E1302" w14:textId="77777777" w:rsidTr="00213224">
        <w:trPr>
          <w:jc w:val="center"/>
        </w:trPr>
        <w:tc>
          <w:tcPr>
            <w:tcW w:w="3118" w:type="dxa"/>
          </w:tcPr>
          <w:p w14:paraId="26420847" w14:textId="77777777" w:rsidR="00B154C9" w:rsidRPr="001C72B2" w:rsidRDefault="00B154C9" w:rsidP="00213224">
            <w:pPr>
              <w:pStyle w:val="TAL"/>
              <w:keepNext w:val="0"/>
              <w:keepLines w:val="0"/>
              <w:rPr>
                <w:color w:val="000000"/>
              </w:rPr>
            </w:pPr>
            <w:r w:rsidRPr="001C72B2">
              <w:rPr>
                <w:color w:val="000000"/>
              </w:rPr>
              <w:t>Interleaved behaviour</w:t>
            </w:r>
          </w:p>
        </w:tc>
        <w:tc>
          <w:tcPr>
            <w:tcW w:w="2268" w:type="dxa"/>
          </w:tcPr>
          <w:p w14:paraId="4E444A6F" w14:textId="77777777" w:rsidR="00B154C9" w:rsidRPr="001C72B2" w:rsidRDefault="00B154C9" w:rsidP="00213224">
            <w:pPr>
              <w:pStyle w:val="TAL"/>
              <w:keepNext w:val="0"/>
              <w:keepLines w:val="0"/>
              <w:rPr>
                <w:b/>
              </w:rPr>
            </w:pPr>
            <w:r w:rsidRPr="001C72B2">
              <w:rPr>
                <w:b/>
              </w:rPr>
              <w:t>interleave {…}</w:t>
            </w:r>
          </w:p>
        </w:tc>
        <w:tc>
          <w:tcPr>
            <w:tcW w:w="1276" w:type="dxa"/>
          </w:tcPr>
          <w:p w14:paraId="2CE85878" w14:textId="77777777" w:rsidR="00B154C9" w:rsidRPr="001C72B2" w:rsidRDefault="00B154C9" w:rsidP="00213224">
            <w:pPr>
              <w:pStyle w:val="TAC"/>
              <w:keepNext w:val="0"/>
              <w:keepLines w:val="0"/>
            </w:pPr>
            <w:r w:rsidRPr="001C72B2">
              <w:t>Yes (see note 2)</w:t>
            </w:r>
          </w:p>
        </w:tc>
        <w:tc>
          <w:tcPr>
            <w:tcW w:w="1559" w:type="dxa"/>
          </w:tcPr>
          <w:p w14:paraId="6896CCC2" w14:textId="77777777" w:rsidR="00B154C9" w:rsidRPr="001C72B2" w:rsidRDefault="00B154C9" w:rsidP="00213224">
            <w:pPr>
              <w:pStyle w:val="TAC"/>
              <w:keepNext w:val="0"/>
              <w:keepLines w:val="0"/>
            </w:pPr>
            <w:r w:rsidRPr="001C72B2">
              <w:t>Yes</w:t>
            </w:r>
          </w:p>
        </w:tc>
        <w:tc>
          <w:tcPr>
            <w:tcW w:w="1559" w:type="dxa"/>
            <w:shd w:val="clear" w:color="auto" w:fill="D9D9D9"/>
          </w:tcPr>
          <w:p w14:paraId="7C3A0E28" w14:textId="77777777" w:rsidR="00B154C9" w:rsidRPr="001C72B2" w:rsidRDefault="00B154C9" w:rsidP="00213224">
            <w:pPr>
              <w:pStyle w:val="TAC"/>
              <w:keepNext w:val="0"/>
              <w:keepLines w:val="0"/>
            </w:pPr>
          </w:p>
        </w:tc>
      </w:tr>
      <w:tr w:rsidR="00B154C9" w:rsidRPr="001C72B2" w14:paraId="738A8B0D" w14:textId="77777777" w:rsidTr="00213224">
        <w:trPr>
          <w:jc w:val="center"/>
        </w:trPr>
        <w:tc>
          <w:tcPr>
            <w:tcW w:w="3118" w:type="dxa"/>
          </w:tcPr>
          <w:p w14:paraId="1A6C24F2" w14:textId="77777777" w:rsidR="00B154C9" w:rsidRPr="001C72B2" w:rsidRDefault="00B154C9" w:rsidP="00213224">
            <w:pPr>
              <w:pStyle w:val="TAL"/>
              <w:keepNext w:val="0"/>
              <w:keepLines w:val="0"/>
              <w:rPr>
                <w:color w:val="000000"/>
              </w:rPr>
            </w:pPr>
            <w:r w:rsidRPr="001C72B2">
              <w:rPr>
                <w:color w:val="000000"/>
              </w:rPr>
              <w:t>Activate a default</w:t>
            </w:r>
          </w:p>
        </w:tc>
        <w:tc>
          <w:tcPr>
            <w:tcW w:w="2268" w:type="dxa"/>
          </w:tcPr>
          <w:p w14:paraId="41D21D00" w14:textId="77777777" w:rsidR="00B154C9" w:rsidRPr="001C72B2" w:rsidRDefault="00B154C9" w:rsidP="00213224">
            <w:pPr>
              <w:pStyle w:val="TAL"/>
              <w:keepNext w:val="0"/>
              <w:keepLines w:val="0"/>
              <w:rPr>
                <w:b/>
              </w:rPr>
            </w:pPr>
            <w:r w:rsidRPr="001C72B2">
              <w:rPr>
                <w:b/>
              </w:rPr>
              <w:t>activate</w:t>
            </w:r>
          </w:p>
        </w:tc>
        <w:tc>
          <w:tcPr>
            <w:tcW w:w="1276" w:type="dxa"/>
          </w:tcPr>
          <w:p w14:paraId="34AF4E9C" w14:textId="77777777" w:rsidR="00B154C9" w:rsidRPr="001C72B2" w:rsidRDefault="00B154C9" w:rsidP="00213224">
            <w:pPr>
              <w:pStyle w:val="TAC"/>
              <w:keepNext w:val="0"/>
              <w:keepLines w:val="0"/>
            </w:pPr>
            <w:r w:rsidRPr="001C72B2">
              <w:t>Yes</w:t>
            </w:r>
          </w:p>
        </w:tc>
        <w:tc>
          <w:tcPr>
            <w:tcW w:w="1559" w:type="dxa"/>
          </w:tcPr>
          <w:p w14:paraId="446786B2" w14:textId="77777777" w:rsidR="00B154C9" w:rsidRPr="001C72B2" w:rsidRDefault="00B154C9" w:rsidP="00213224">
            <w:pPr>
              <w:pStyle w:val="TAC"/>
              <w:keepNext w:val="0"/>
              <w:keepLines w:val="0"/>
            </w:pPr>
            <w:r w:rsidRPr="001C72B2">
              <w:t>Yes</w:t>
            </w:r>
          </w:p>
        </w:tc>
        <w:tc>
          <w:tcPr>
            <w:tcW w:w="1559" w:type="dxa"/>
            <w:shd w:val="clear" w:color="auto" w:fill="D9D9D9"/>
          </w:tcPr>
          <w:p w14:paraId="52A73434" w14:textId="77777777" w:rsidR="00B154C9" w:rsidRPr="001C72B2" w:rsidRDefault="00B154C9" w:rsidP="00213224">
            <w:pPr>
              <w:pStyle w:val="TAC"/>
              <w:keepNext w:val="0"/>
              <w:keepLines w:val="0"/>
            </w:pPr>
          </w:p>
        </w:tc>
      </w:tr>
      <w:tr w:rsidR="00B154C9" w:rsidRPr="001C72B2" w14:paraId="7EBD6EA9" w14:textId="77777777" w:rsidTr="00213224">
        <w:trPr>
          <w:jc w:val="center"/>
        </w:trPr>
        <w:tc>
          <w:tcPr>
            <w:tcW w:w="3118" w:type="dxa"/>
          </w:tcPr>
          <w:p w14:paraId="25055B99" w14:textId="77777777" w:rsidR="00B154C9" w:rsidRPr="001C72B2" w:rsidRDefault="00B154C9" w:rsidP="00213224">
            <w:pPr>
              <w:pStyle w:val="TAL"/>
              <w:keepNext w:val="0"/>
              <w:keepLines w:val="0"/>
              <w:rPr>
                <w:color w:val="000000"/>
              </w:rPr>
            </w:pPr>
            <w:r w:rsidRPr="001C72B2">
              <w:rPr>
                <w:color w:val="000000"/>
              </w:rPr>
              <w:t>Deactivate a default</w:t>
            </w:r>
          </w:p>
        </w:tc>
        <w:tc>
          <w:tcPr>
            <w:tcW w:w="2268" w:type="dxa"/>
          </w:tcPr>
          <w:p w14:paraId="5997C962" w14:textId="77777777" w:rsidR="00B154C9" w:rsidRPr="001C72B2" w:rsidRDefault="00B154C9" w:rsidP="00213224">
            <w:pPr>
              <w:pStyle w:val="TAL"/>
              <w:keepNext w:val="0"/>
              <w:keepLines w:val="0"/>
              <w:rPr>
                <w:b/>
              </w:rPr>
            </w:pPr>
            <w:r w:rsidRPr="001C72B2">
              <w:rPr>
                <w:b/>
              </w:rPr>
              <w:t>deactivate</w:t>
            </w:r>
          </w:p>
        </w:tc>
        <w:tc>
          <w:tcPr>
            <w:tcW w:w="1276" w:type="dxa"/>
          </w:tcPr>
          <w:p w14:paraId="2F159569" w14:textId="77777777" w:rsidR="00B154C9" w:rsidRPr="001C72B2" w:rsidRDefault="00B154C9" w:rsidP="00213224">
            <w:pPr>
              <w:pStyle w:val="TAC"/>
              <w:keepNext w:val="0"/>
              <w:keepLines w:val="0"/>
            </w:pPr>
            <w:r w:rsidRPr="001C72B2">
              <w:t>Yes</w:t>
            </w:r>
          </w:p>
        </w:tc>
        <w:tc>
          <w:tcPr>
            <w:tcW w:w="1559" w:type="dxa"/>
          </w:tcPr>
          <w:p w14:paraId="6A11AAB1" w14:textId="77777777" w:rsidR="00B154C9" w:rsidRPr="001C72B2" w:rsidRDefault="00B154C9" w:rsidP="00213224">
            <w:pPr>
              <w:pStyle w:val="TAC"/>
              <w:keepNext w:val="0"/>
              <w:keepLines w:val="0"/>
            </w:pPr>
            <w:r w:rsidRPr="001C72B2">
              <w:t>Yes</w:t>
            </w:r>
          </w:p>
        </w:tc>
        <w:tc>
          <w:tcPr>
            <w:tcW w:w="1559" w:type="dxa"/>
            <w:shd w:val="clear" w:color="auto" w:fill="D9D9D9"/>
          </w:tcPr>
          <w:p w14:paraId="42CE486E" w14:textId="77777777" w:rsidR="00B154C9" w:rsidRPr="001C72B2" w:rsidRDefault="00B154C9" w:rsidP="00213224">
            <w:pPr>
              <w:pStyle w:val="TAC"/>
              <w:keepNext w:val="0"/>
              <w:keepLines w:val="0"/>
            </w:pPr>
          </w:p>
        </w:tc>
      </w:tr>
      <w:tr w:rsidR="00B154C9" w:rsidRPr="001C72B2" w14:paraId="17E01DEB" w14:textId="77777777" w:rsidTr="00213224">
        <w:trPr>
          <w:jc w:val="center"/>
        </w:trPr>
        <w:tc>
          <w:tcPr>
            <w:tcW w:w="9780" w:type="dxa"/>
            <w:gridSpan w:val="5"/>
          </w:tcPr>
          <w:p w14:paraId="444B4D45" w14:textId="77777777" w:rsidR="00B154C9" w:rsidRPr="001C72B2" w:rsidRDefault="00B154C9" w:rsidP="00213224">
            <w:pPr>
              <w:pStyle w:val="TAC"/>
              <w:keepNext w:val="0"/>
              <w:keepLines w:val="0"/>
              <w:jc w:val="left"/>
              <w:rPr>
                <w:b/>
              </w:rPr>
            </w:pPr>
            <w:r w:rsidRPr="001C72B2">
              <w:rPr>
                <w:b/>
                <w:color w:val="000000"/>
              </w:rPr>
              <w:t>Configuration operations</w:t>
            </w:r>
          </w:p>
        </w:tc>
      </w:tr>
      <w:tr w:rsidR="00B154C9" w:rsidRPr="001C72B2" w14:paraId="5B538730" w14:textId="77777777" w:rsidTr="00213224">
        <w:trPr>
          <w:jc w:val="center"/>
        </w:trPr>
        <w:tc>
          <w:tcPr>
            <w:tcW w:w="3118" w:type="dxa"/>
          </w:tcPr>
          <w:p w14:paraId="0BE88FA6" w14:textId="77777777" w:rsidR="00B154C9" w:rsidRPr="001C72B2" w:rsidRDefault="00B154C9" w:rsidP="00213224">
            <w:pPr>
              <w:pStyle w:val="TAL"/>
              <w:keepNext w:val="0"/>
              <w:keepLines w:val="0"/>
              <w:rPr>
                <w:color w:val="000000"/>
              </w:rPr>
            </w:pPr>
            <w:r w:rsidRPr="001C72B2">
              <w:rPr>
                <w:color w:val="000000"/>
              </w:rPr>
              <w:t>Create parallel test component</w:t>
            </w:r>
          </w:p>
        </w:tc>
        <w:tc>
          <w:tcPr>
            <w:tcW w:w="2268" w:type="dxa"/>
          </w:tcPr>
          <w:p w14:paraId="73DB8D85" w14:textId="77777777" w:rsidR="00B154C9" w:rsidRPr="001C72B2" w:rsidRDefault="00B154C9" w:rsidP="00213224">
            <w:pPr>
              <w:pStyle w:val="TAL"/>
              <w:keepNext w:val="0"/>
              <w:keepLines w:val="0"/>
              <w:rPr>
                <w:b/>
              </w:rPr>
            </w:pPr>
            <w:r w:rsidRPr="001C72B2">
              <w:rPr>
                <w:b/>
              </w:rPr>
              <w:t>create</w:t>
            </w:r>
          </w:p>
        </w:tc>
        <w:tc>
          <w:tcPr>
            <w:tcW w:w="1276" w:type="dxa"/>
            <w:shd w:val="clear" w:color="auto" w:fill="D9D9D9"/>
          </w:tcPr>
          <w:p w14:paraId="48D12CB0" w14:textId="77777777" w:rsidR="00B154C9" w:rsidRPr="001C72B2" w:rsidRDefault="00B154C9" w:rsidP="00213224">
            <w:pPr>
              <w:pStyle w:val="TAC"/>
              <w:keepNext w:val="0"/>
              <w:keepLines w:val="0"/>
            </w:pPr>
          </w:p>
        </w:tc>
        <w:tc>
          <w:tcPr>
            <w:tcW w:w="1559" w:type="dxa"/>
          </w:tcPr>
          <w:p w14:paraId="1BAC4211" w14:textId="77777777" w:rsidR="00B154C9" w:rsidRPr="001C72B2" w:rsidRDefault="00B154C9" w:rsidP="00213224">
            <w:pPr>
              <w:pStyle w:val="TAC"/>
              <w:keepNext w:val="0"/>
              <w:keepLines w:val="0"/>
            </w:pPr>
            <w:r w:rsidRPr="001C72B2">
              <w:t>Yes</w:t>
            </w:r>
          </w:p>
        </w:tc>
        <w:tc>
          <w:tcPr>
            <w:tcW w:w="1559" w:type="dxa"/>
            <w:shd w:val="clear" w:color="auto" w:fill="D9D9D9"/>
          </w:tcPr>
          <w:p w14:paraId="3A6F4FC2" w14:textId="77777777" w:rsidR="00B154C9" w:rsidRPr="001C72B2" w:rsidRDefault="00B154C9" w:rsidP="00213224">
            <w:pPr>
              <w:pStyle w:val="TAC"/>
              <w:keepNext w:val="0"/>
              <w:keepLines w:val="0"/>
            </w:pPr>
          </w:p>
        </w:tc>
      </w:tr>
      <w:tr w:rsidR="00B154C9" w:rsidRPr="001C72B2" w14:paraId="096AB56D" w14:textId="77777777" w:rsidTr="00213224">
        <w:trPr>
          <w:jc w:val="center"/>
        </w:trPr>
        <w:tc>
          <w:tcPr>
            <w:tcW w:w="3118" w:type="dxa"/>
          </w:tcPr>
          <w:p w14:paraId="2E7621BE" w14:textId="77777777" w:rsidR="00B154C9" w:rsidRPr="001C72B2" w:rsidRDefault="00B154C9" w:rsidP="00213224">
            <w:pPr>
              <w:pStyle w:val="TAL"/>
              <w:keepNext w:val="0"/>
              <w:keepLines w:val="0"/>
              <w:rPr>
                <w:color w:val="000000"/>
              </w:rPr>
            </w:pPr>
            <w:r w:rsidRPr="001C72B2">
              <w:rPr>
                <w:color w:val="000000"/>
              </w:rPr>
              <w:t>Connect component port to component port</w:t>
            </w:r>
          </w:p>
        </w:tc>
        <w:tc>
          <w:tcPr>
            <w:tcW w:w="2268" w:type="dxa"/>
          </w:tcPr>
          <w:p w14:paraId="04F93FAF" w14:textId="77777777" w:rsidR="00B154C9" w:rsidRPr="001C72B2" w:rsidRDefault="00B154C9" w:rsidP="00213224">
            <w:pPr>
              <w:pStyle w:val="TAL"/>
              <w:keepNext w:val="0"/>
              <w:keepLines w:val="0"/>
              <w:rPr>
                <w:b/>
              </w:rPr>
            </w:pPr>
            <w:r w:rsidRPr="001C72B2">
              <w:rPr>
                <w:b/>
              </w:rPr>
              <w:t>connect</w:t>
            </w:r>
          </w:p>
        </w:tc>
        <w:tc>
          <w:tcPr>
            <w:tcW w:w="1276" w:type="dxa"/>
            <w:shd w:val="clear" w:color="auto" w:fill="D9D9D9"/>
          </w:tcPr>
          <w:p w14:paraId="690CBEE4" w14:textId="77777777" w:rsidR="00B154C9" w:rsidRPr="001C72B2" w:rsidRDefault="00B154C9" w:rsidP="00213224">
            <w:pPr>
              <w:pStyle w:val="TAC"/>
              <w:keepNext w:val="0"/>
              <w:keepLines w:val="0"/>
            </w:pPr>
          </w:p>
        </w:tc>
        <w:tc>
          <w:tcPr>
            <w:tcW w:w="1559" w:type="dxa"/>
          </w:tcPr>
          <w:p w14:paraId="29041203" w14:textId="77777777" w:rsidR="00B154C9" w:rsidRPr="001C72B2" w:rsidRDefault="00B154C9" w:rsidP="00213224">
            <w:pPr>
              <w:pStyle w:val="TAC"/>
              <w:keepNext w:val="0"/>
              <w:keepLines w:val="0"/>
            </w:pPr>
            <w:r w:rsidRPr="001C72B2">
              <w:t>Yes</w:t>
            </w:r>
          </w:p>
        </w:tc>
        <w:tc>
          <w:tcPr>
            <w:tcW w:w="1559" w:type="dxa"/>
            <w:shd w:val="clear" w:color="auto" w:fill="D9D9D9"/>
          </w:tcPr>
          <w:p w14:paraId="1C33C71F" w14:textId="77777777" w:rsidR="00B154C9" w:rsidRPr="001C72B2" w:rsidRDefault="00B154C9" w:rsidP="00213224">
            <w:pPr>
              <w:pStyle w:val="TAC"/>
              <w:keepNext w:val="0"/>
              <w:keepLines w:val="0"/>
            </w:pPr>
          </w:p>
        </w:tc>
      </w:tr>
      <w:tr w:rsidR="00B154C9" w:rsidRPr="001C72B2" w14:paraId="6098BA27" w14:textId="77777777" w:rsidTr="00213224">
        <w:trPr>
          <w:jc w:val="center"/>
        </w:trPr>
        <w:tc>
          <w:tcPr>
            <w:tcW w:w="3118" w:type="dxa"/>
          </w:tcPr>
          <w:p w14:paraId="5DBEBCCF" w14:textId="77777777" w:rsidR="00B154C9" w:rsidRPr="001C72B2" w:rsidRDefault="00B154C9" w:rsidP="00213224">
            <w:pPr>
              <w:pStyle w:val="TAL"/>
              <w:keepNext w:val="0"/>
              <w:keepLines w:val="0"/>
              <w:rPr>
                <w:color w:val="000000"/>
              </w:rPr>
            </w:pPr>
            <w:r w:rsidRPr="001C72B2">
              <w:rPr>
                <w:color w:val="000000"/>
              </w:rPr>
              <w:t>Disconnect two component ports</w:t>
            </w:r>
          </w:p>
        </w:tc>
        <w:tc>
          <w:tcPr>
            <w:tcW w:w="2268" w:type="dxa"/>
          </w:tcPr>
          <w:p w14:paraId="795E4376" w14:textId="77777777" w:rsidR="00B154C9" w:rsidRPr="001C72B2" w:rsidRDefault="00B154C9" w:rsidP="00213224">
            <w:pPr>
              <w:pStyle w:val="TAL"/>
              <w:keepNext w:val="0"/>
              <w:keepLines w:val="0"/>
              <w:rPr>
                <w:b/>
              </w:rPr>
            </w:pPr>
            <w:r w:rsidRPr="001C72B2">
              <w:rPr>
                <w:b/>
              </w:rPr>
              <w:t>disconnect</w:t>
            </w:r>
          </w:p>
        </w:tc>
        <w:tc>
          <w:tcPr>
            <w:tcW w:w="1276" w:type="dxa"/>
            <w:shd w:val="clear" w:color="auto" w:fill="D9D9D9"/>
          </w:tcPr>
          <w:p w14:paraId="304F0625" w14:textId="77777777" w:rsidR="00B154C9" w:rsidRPr="001C72B2" w:rsidRDefault="00B154C9" w:rsidP="00213224">
            <w:pPr>
              <w:pStyle w:val="TAC"/>
              <w:keepNext w:val="0"/>
              <w:keepLines w:val="0"/>
            </w:pPr>
          </w:p>
        </w:tc>
        <w:tc>
          <w:tcPr>
            <w:tcW w:w="1559" w:type="dxa"/>
          </w:tcPr>
          <w:p w14:paraId="62AB9214" w14:textId="77777777" w:rsidR="00B154C9" w:rsidRPr="001C72B2" w:rsidRDefault="00B154C9" w:rsidP="00213224">
            <w:pPr>
              <w:pStyle w:val="TAC"/>
              <w:keepNext w:val="0"/>
              <w:keepLines w:val="0"/>
            </w:pPr>
            <w:r w:rsidRPr="001C72B2">
              <w:t>Yes</w:t>
            </w:r>
          </w:p>
        </w:tc>
        <w:tc>
          <w:tcPr>
            <w:tcW w:w="1559" w:type="dxa"/>
            <w:shd w:val="clear" w:color="auto" w:fill="D9D9D9"/>
          </w:tcPr>
          <w:p w14:paraId="6B1004E5" w14:textId="77777777" w:rsidR="00B154C9" w:rsidRPr="001C72B2" w:rsidRDefault="00B154C9" w:rsidP="00213224">
            <w:pPr>
              <w:pStyle w:val="TAC"/>
              <w:keepNext w:val="0"/>
              <w:keepLines w:val="0"/>
            </w:pPr>
          </w:p>
        </w:tc>
      </w:tr>
      <w:tr w:rsidR="00B154C9" w:rsidRPr="001C72B2" w14:paraId="6ED71675" w14:textId="77777777" w:rsidTr="00213224">
        <w:trPr>
          <w:jc w:val="center"/>
        </w:trPr>
        <w:tc>
          <w:tcPr>
            <w:tcW w:w="3118" w:type="dxa"/>
          </w:tcPr>
          <w:p w14:paraId="5E2A58D6" w14:textId="77777777" w:rsidR="00B154C9" w:rsidRPr="001C72B2" w:rsidRDefault="00B154C9" w:rsidP="00213224">
            <w:pPr>
              <w:pStyle w:val="TAL"/>
              <w:keepNext w:val="0"/>
              <w:keepLines w:val="0"/>
              <w:rPr>
                <w:color w:val="000000"/>
              </w:rPr>
            </w:pPr>
            <w:r w:rsidRPr="001C72B2">
              <w:rPr>
                <w:color w:val="000000"/>
              </w:rPr>
              <w:t>Map port to test interface</w:t>
            </w:r>
          </w:p>
        </w:tc>
        <w:tc>
          <w:tcPr>
            <w:tcW w:w="2268" w:type="dxa"/>
          </w:tcPr>
          <w:p w14:paraId="199EEE73" w14:textId="77777777" w:rsidR="00B154C9" w:rsidRPr="001C72B2" w:rsidRDefault="00B154C9" w:rsidP="00213224">
            <w:pPr>
              <w:pStyle w:val="TAL"/>
              <w:keepNext w:val="0"/>
              <w:keepLines w:val="0"/>
              <w:rPr>
                <w:b/>
              </w:rPr>
            </w:pPr>
            <w:r w:rsidRPr="001C72B2">
              <w:rPr>
                <w:b/>
              </w:rPr>
              <w:t>map</w:t>
            </w:r>
          </w:p>
        </w:tc>
        <w:tc>
          <w:tcPr>
            <w:tcW w:w="1276" w:type="dxa"/>
            <w:shd w:val="clear" w:color="auto" w:fill="D9D9D9"/>
          </w:tcPr>
          <w:p w14:paraId="012E6A0D" w14:textId="77777777" w:rsidR="00B154C9" w:rsidRPr="001C72B2" w:rsidRDefault="00B154C9" w:rsidP="00213224">
            <w:pPr>
              <w:pStyle w:val="TAC"/>
              <w:keepNext w:val="0"/>
              <w:keepLines w:val="0"/>
            </w:pPr>
          </w:p>
        </w:tc>
        <w:tc>
          <w:tcPr>
            <w:tcW w:w="1559" w:type="dxa"/>
          </w:tcPr>
          <w:p w14:paraId="6CA73802" w14:textId="77777777" w:rsidR="00B154C9" w:rsidRPr="001C72B2" w:rsidRDefault="00B154C9" w:rsidP="00213224">
            <w:pPr>
              <w:pStyle w:val="TAC"/>
              <w:keepNext w:val="0"/>
              <w:keepLines w:val="0"/>
            </w:pPr>
            <w:r w:rsidRPr="001C72B2">
              <w:t>Yes</w:t>
            </w:r>
          </w:p>
        </w:tc>
        <w:tc>
          <w:tcPr>
            <w:tcW w:w="1559" w:type="dxa"/>
            <w:shd w:val="clear" w:color="auto" w:fill="D9D9D9"/>
          </w:tcPr>
          <w:p w14:paraId="661C82E9" w14:textId="77777777" w:rsidR="00B154C9" w:rsidRPr="001C72B2" w:rsidRDefault="00B154C9" w:rsidP="00213224">
            <w:pPr>
              <w:pStyle w:val="TAC"/>
              <w:keepNext w:val="0"/>
              <w:keepLines w:val="0"/>
            </w:pPr>
          </w:p>
        </w:tc>
      </w:tr>
      <w:tr w:rsidR="00B154C9" w:rsidRPr="001C72B2" w14:paraId="1B348286" w14:textId="77777777" w:rsidTr="00213224">
        <w:trPr>
          <w:jc w:val="center"/>
        </w:trPr>
        <w:tc>
          <w:tcPr>
            <w:tcW w:w="3118" w:type="dxa"/>
          </w:tcPr>
          <w:p w14:paraId="4C858356" w14:textId="77777777" w:rsidR="00B154C9" w:rsidRPr="001C72B2" w:rsidRDefault="00B154C9" w:rsidP="00213224">
            <w:pPr>
              <w:pStyle w:val="TAL"/>
              <w:keepNext w:val="0"/>
              <w:keepLines w:val="0"/>
              <w:rPr>
                <w:color w:val="000000"/>
              </w:rPr>
            </w:pPr>
            <w:r w:rsidRPr="001C72B2">
              <w:rPr>
                <w:color w:val="000000"/>
              </w:rPr>
              <w:t>Unmap port from test system interface</w:t>
            </w:r>
          </w:p>
        </w:tc>
        <w:tc>
          <w:tcPr>
            <w:tcW w:w="2268" w:type="dxa"/>
          </w:tcPr>
          <w:p w14:paraId="390C4565" w14:textId="77777777" w:rsidR="00B154C9" w:rsidRPr="001C72B2" w:rsidRDefault="00B154C9" w:rsidP="00213224">
            <w:pPr>
              <w:pStyle w:val="TAL"/>
              <w:keepNext w:val="0"/>
              <w:keepLines w:val="0"/>
              <w:rPr>
                <w:b/>
              </w:rPr>
            </w:pPr>
            <w:r w:rsidRPr="001C72B2">
              <w:rPr>
                <w:b/>
              </w:rPr>
              <w:t>unmap</w:t>
            </w:r>
          </w:p>
        </w:tc>
        <w:tc>
          <w:tcPr>
            <w:tcW w:w="1276" w:type="dxa"/>
            <w:shd w:val="clear" w:color="auto" w:fill="D9D9D9"/>
          </w:tcPr>
          <w:p w14:paraId="26CF14A7" w14:textId="77777777" w:rsidR="00B154C9" w:rsidRPr="001C72B2" w:rsidRDefault="00B154C9" w:rsidP="00213224">
            <w:pPr>
              <w:pStyle w:val="TAC"/>
              <w:keepNext w:val="0"/>
              <w:keepLines w:val="0"/>
            </w:pPr>
          </w:p>
        </w:tc>
        <w:tc>
          <w:tcPr>
            <w:tcW w:w="1559" w:type="dxa"/>
          </w:tcPr>
          <w:p w14:paraId="7157FFCA" w14:textId="77777777" w:rsidR="00B154C9" w:rsidRPr="001C72B2" w:rsidRDefault="00B154C9" w:rsidP="00213224">
            <w:pPr>
              <w:pStyle w:val="TAC"/>
              <w:keepNext w:val="0"/>
              <w:keepLines w:val="0"/>
            </w:pPr>
            <w:r w:rsidRPr="001C72B2">
              <w:t>Yes</w:t>
            </w:r>
          </w:p>
        </w:tc>
        <w:tc>
          <w:tcPr>
            <w:tcW w:w="1559" w:type="dxa"/>
            <w:shd w:val="clear" w:color="auto" w:fill="D9D9D9"/>
          </w:tcPr>
          <w:p w14:paraId="57FCE044" w14:textId="77777777" w:rsidR="00B154C9" w:rsidRPr="001C72B2" w:rsidRDefault="00B154C9" w:rsidP="00213224">
            <w:pPr>
              <w:pStyle w:val="TAC"/>
              <w:keepNext w:val="0"/>
              <w:keepLines w:val="0"/>
            </w:pPr>
          </w:p>
        </w:tc>
      </w:tr>
      <w:tr w:rsidR="00B154C9" w:rsidRPr="001C72B2" w14:paraId="62A9913F" w14:textId="77777777" w:rsidTr="00213224">
        <w:trPr>
          <w:jc w:val="center"/>
        </w:trPr>
        <w:tc>
          <w:tcPr>
            <w:tcW w:w="3118" w:type="dxa"/>
          </w:tcPr>
          <w:p w14:paraId="487FFEC9" w14:textId="77777777" w:rsidR="00B154C9" w:rsidRPr="001C72B2" w:rsidRDefault="00B154C9" w:rsidP="00213224">
            <w:pPr>
              <w:pStyle w:val="TAL"/>
              <w:keepNext w:val="0"/>
              <w:keepLines w:val="0"/>
              <w:rPr>
                <w:color w:val="000000"/>
              </w:rPr>
            </w:pPr>
            <w:r w:rsidRPr="001C72B2">
              <w:rPr>
                <w:color w:val="000000"/>
              </w:rPr>
              <w:t xml:space="preserve">Get </w:t>
            </w:r>
            <w:r w:rsidRPr="001C72B2">
              <w:t>MTC</w:t>
            </w:r>
            <w:r w:rsidRPr="001C72B2">
              <w:rPr>
                <w:color w:val="000000"/>
              </w:rPr>
              <w:t xml:space="preserve"> component reference value</w:t>
            </w:r>
          </w:p>
        </w:tc>
        <w:tc>
          <w:tcPr>
            <w:tcW w:w="2268" w:type="dxa"/>
          </w:tcPr>
          <w:p w14:paraId="715E3005" w14:textId="050BDC73" w:rsidR="00B154C9" w:rsidRPr="001C72B2" w:rsidRDefault="00CC1426" w:rsidP="00213224">
            <w:pPr>
              <w:pStyle w:val="TAL"/>
              <w:keepNext w:val="0"/>
              <w:keepLines w:val="0"/>
              <w:rPr>
                <w:b/>
              </w:rPr>
            </w:pPr>
            <w:r w:rsidRPr="001C72B2">
              <w:rPr>
                <w:b/>
              </w:rPr>
              <w:t>m</w:t>
            </w:r>
            <w:r w:rsidR="00B154C9" w:rsidRPr="001C72B2">
              <w:rPr>
                <w:b/>
              </w:rPr>
              <w:t>tc</w:t>
            </w:r>
          </w:p>
        </w:tc>
        <w:tc>
          <w:tcPr>
            <w:tcW w:w="1276" w:type="dxa"/>
            <w:shd w:val="clear" w:color="auto" w:fill="D9D9D9"/>
          </w:tcPr>
          <w:p w14:paraId="45652933" w14:textId="77777777" w:rsidR="00B154C9" w:rsidRPr="001C72B2" w:rsidRDefault="00B154C9" w:rsidP="00213224">
            <w:pPr>
              <w:pStyle w:val="TAC"/>
              <w:keepNext w:val="0"/>
              <w:keepLines w:val="0"/>
            </w:pPr>
          </w:p>
        </w:tc>
        <w:tc>
          <w:tcPr>
            <w:tcW w:w="1559" w:type="dxa"/>
          </w:tcPr>
          <w:p w14:paraId="54EA6D42" w14:textId="77777777" w:rsidR="00B154C9" w:rsidRPr="001C72B2" w:rsidRDefault="00B154C9" w:rsidP="00213224">
            <w:pPr>
              <w:pStyle w:val="TAC"/>
              <w:keepNext w:val="0"/>
              <w:keepLines w:val="0"/>
            </w:pPr>
            <w:r w:rsidRPr="001C72B2">
              <w:t>Yes</w:t>
            </w:r>
          </w:p>
        </w:tc>
        <w:tc>
          <w:tcPr>
            <w:tcW w:w="1559" w:type="dxa"/>
          </w:tcPr>
          <w:p w14:paraId="406E4DC0" w14:textId="77777777" w:rsidR="00B154C9" w:rsidRPr="001C72B2" w:rsidRDefault="00B154C9" w:rsidP="00213224">
            <w:pPr>
              <w:pStyle w:val="TAC"/>
              <w:keepNext w:val="0"/>
              <w:keepLines w:val="0"/>
            </w:pPr>
            <w:r w:rsidRPr="001C72B2">
              <w:rPr>
                <w:color w:val="000000"/>
              </w:rPr>
              <w:t>Yes</w:t>
            </w:r>
          </w:p>
        </w:tc>
      </w:tr>
      <w:tr w:rsidR="00B154C9" w:rsidRPr="001C72B2" w14:paraId="16DF0FDC" w14:textId="77777777" w:rsidTr="00213224">
        <w:trPr>
          <w:jc w:val="center"/>
        </w:trPr>
        <w:tc>
          <w:tcPr>
            <w:tcW w:w="3118" w:type="dxa"/>
          </w:tcPr>
          <w:p w14:paraId="1E35F734" w14:textId="77777777" w:rsidR="00B154C9" w:rsidRPr="001C72B2" w:rsidRDefault="00B154C9" w:rsidP="00213224">
            <w:pPr>
              <w:pStyle w:val="TAL"/>
              <w:keepNext w:val="0"/>
              <w:keepLines w:val="0"/>
              <w:rPr>
                <w:color w:val="000000"/>
              </w:rPr>
            </w:pPr>
            <w:r w:rsidRPr="001C72B2">
              <w:rPr>
                <w:color w:val="000000"/>
              </w:rPr>
              <w:t>Get test system interface component reference value</w:t>
            </w:r>
          </w:p>
        </w:tc>
        <w:tc>
          <w:tcPr>
            <w:tcW w:w="2268" w:type="dxa"/>
          </w:tcPr>
          <w:p w14:paraId="17594D26" w14:textId="77777777" w:rsidR="00B154C9" w:rsidRPr="001C72B2" w:rsidRDefault="00B154C9" w:rsidP="00213224">
            <w:pPr>
              <w:pStyle w:val="TAL"/>
              <w:keepNext w:val="0"/>
              <w:keepLines w:val="0"/>
              <w:rPr>
                <w:b/>
              </w:rPr>
            </w:pPr>
            <w:r w:rsidRPr="001C72B2">
              <w:rPr>
                <w:b/>
              </w:rPr>
              <w:t>system</w:t>
            </w:r>
          </w:p>
        </w:tc>
        <w:tc>
          <w:tcPr>
            <w:tcW w:w="1276" w:type="dxa"/>
            <w:shd w:val="clear" w:color="auto" w:fill="D9D9D9"/>
          </w:tcPr>
          <w:p w14:paraId="57F17AAD" w14:textId="77777777" w:rsidR="00B154C9" w:rsidRPr="001C72B2" w:rsidRDefault="00B154C9" w:rsidP="00213224">
            <w:pPr>
              <w:pStyle w:val="TAC"/>
              <w:keepNext w:val="0"/>
              <w:keepLines w:val="0"/>
            </w:pPr>
          </w:p>
        </w:tc>
        <w:tc>
          <w:tcPr>
            <w:tcW w:w="1559" w:type="dxa"/>
          </w:tcPr>
          <w:p w14:paraId="65FC30D0" w14:textId="77777777" w:rsidR="00B154C9" w:rsidRPr="001C72B2" w:rsidRDefault="00B154C9" w:rsidP="00213224">
            <w:pPr>
              <w:pStyle w:val="TAC"/>
              <w:keepNext w:val="0"/>
              <w:keepLines w:val="0"/>
            </w:pPr>
            <w:r w:rsidRPr="001C72B2">
              <w:t>Yes</w:t>
            </w:r>
          </w:p>
        </w:tc>
        <w:tc>
          <w:tcPr>
            <w:tcW w:w="1559" w:type="dxa"/>
          </w:tcPr>
          <w:p w14:paraId="16E97FF8" w14:textId="77777777" w:rsidR="00B154C9" w:rsidRPr="001C72B2" w:rsidRDefault="00B154C9" w:rsidP="00213224">
            <w:pPr>
              <w:pStyle w:val="TAC"/>
              <w:keepNext w:val="0"/>
              <w:keepLines w:val="0"/>
            </w:pPr>
            <w:r w:rsidRPr="001C72B2">
              <w:rPr>
                <w:color w:val="000000"/>
              </w:rPr>
              <w:t>Yes</w:t>
            </w:r>
          </w:p>
        </w:tc>
      </w:tr>
      <w:tr w:rsidR="00B154C9" w:rsidRPr="001C72B2" w14:paraId="5076B5E2" w14:textId="77777777" w:rsidTr="00213224">
        <w:trPr>
          <w:jc w:val="center"/>
        </w:trPr>
        <w:tc>
          <w:tcPr>
            <w:tcW w:w="3118" w:type="dxa"/>
          </w:tcPr>
          <w:p w14:paraId="06701855" w14:textId="77777777" w:rsidR="00B154C9" w:rsidRPr="001C72B2" w:rsidRDefault="00B154C9" w:rsidP="00213224">
            <w:pPr>
              <w:pStyle w:val="TAL"/>
              <w:keepNext w:val="0"/>
              <w:keepLines w:val="0"/>
              <w:rPr>
                <w:color w:val="000000"/>
              </w:rPr>
            </w:pPr>
            <w:r w:rsidRPr="001C72B2">
              <w:rPr>
                <w:color w:val="000000"/>
              </w:rPr>
              <w:t>Get own component reference value</w:t>
            </w:r>
          </w:p>
        </w:tc>
        <w:tc>
          <w:tcPr>
            <w:tcW w:w="2268" w:type="dxa"/>
          </w:tcPr>
          <w:p w14:paraId="15622B34" w14:textId="3314E897" w:rsidR="00B154C9" w:rsidRPr="001C72B2" w:rsidRDefault="00CC1426" w:rsidP="00213224">
            <w:pPr>
              <w:pStyle w:val="TAL"/>
              <w:keepNext w:val="0"/>
              <w:keepLines w:val="0"/>
              <w:rPr>
                <w:b/>
              </w:rPr>
            </w:pPr>
            <w:r w:rsidRPr="001C72B2">
              <w:rPr>
                <w:b/>
              </w:rPr>
              <w:t>s</w:t>
            </w:r>
            <w:r w:rsidR="00B154C9" w:rsidRPr="001C72B2">
              <w:rPr>
                <w:b/>
              </w:rPr>
              <w:t>elf</w:t>
            </w:r>
          </w:p>
        </w:tc>
        <w:tc>
          <w:tcPr>
            <w:tcW w:w="1276" w:type="dxa"/>
            <w:shd w:val="clear" w:color="auto" w:fill="D9D9D9"/>
          </w:tcPr>
          <w:p w14:paraId="722037D0" w14:textId="77777777" w:rsidR="00B154C9" w:rsidRPr="001C72B2" w:rsidRDefault="00B154C9" w:rsidP="00213224">
            <w:pPr>
              <w:pStyle w:val="TAC"/>
              <w:keepNext w:val="0"/>
              <w:keepLines w:val="0"/>
            </w:pPr>
          </w:p>
        </w:tc>
        <w:tc>
          <w:tcPr>
            <w:tcW w:w="1559" w:type="dxa"/>
          </w:tcPr>
          <w:p w14:paraId="590A232B" w14:textId="77777777" w:rsidR="00B154C9" w:rsidRPr="001C72B2" w:rsidRDefault="00B154C9" w:rsidP="00213224">
            <w:pPr>
              <w:pStyle w:val="TAC"/>
              <w:keepNext w:val="0"/>
              <w:keepLines w:val="0"/>
            </w:pPr>
            <w:r w:rsidRPr="001C72B2">
              <w:t>Yes</w:t>
            </w:r>
          </w:p>
        </w:tc>
        <w:tc>
          <w:tcPr>
            <w:tcW w:w="1559" w:type="dxa"/>
          </w:tcPr>
          <w:p w14:paraId="74F40528" w14:textId="77777777" w:rsidR="00B154C9" w:rsidRPr="001C72B2" w:rsidRDefault="00B154C9" w:rsidP="00213224">
            <w:pPr>
              <w:pStyle w:val="TAC"/>
              <w:keepNext w:val="0"/>
              <w:keepLines w:val="0"/>
            </w:pPr>
            <w:r w:rsidRPr="001C72B2">
              <w:rPr>
                <w:color w:val="000000"/>
              </w:rPr>
              <w:t>Yes</w:t>
            </w:r>
          </w:p>
        </w:tc>
      </w:tr>
      <w:tr w:rsidR="00B154C9" w:rsidRPr="001C72B2" w14:paraId="0550428A" w14:textId="77777777" w:rsidTr="00213224">
        <w:trPr>
          <w:jc w:val="center"/>
        </w:trPr>
        <w:tc>
          <w:tcPr>
            <w:tcW w:w="3118" w:type="dxa"/>
          </w:tcPr>
          <w:p w14:paraId="752C7DBC" w14:textId="77777777" w:rsidR="00B154C9" w:rsidRPr="001C72B2" w:rsidRDefault="00B154C9" w:rsidP="00213224">
            <w:pPr>
              <w:pStyle w:val="TAL"/>
              <w:keepNext w:val="0"/>
              <w:keepLines w:val="0"/>
              <w:rPr>
                <w:color w:val="000000"/>
              </w:rPr>
            </w:pPr>
            <w:r w:rsidRPr="001C72B2">
              <w:rPr>
                <w:color w:val="000000"/>
              </w:rPr>
              <w:t>Start execution of test component behaviour</w:t>
            </w:r>
          </w:p>
        </w:tc>
        <w:tc>
          <w:tcPr>
            <w:tcW w:w="2268" w:type="dxa"/>
          </w:tcPr>
          <w:p w14:paraId="46E07EF2" w14:textId="77777777" w:rsidR="00B154C9" w:rsidRPr="001C72B2" w:rsidRDefault="00B154C9" w:rsidP="00213224">
            <w:pPr>
              <w:pStyle w:val="TAL"/>
              <w:keepNext w:val="0"/>
              <w:keepLines w:val="0"/>
              <w:rPr>
                <w:b/>
              </w:rPr>
            </w:pPr>
            <w:r w:rsidRPr="001C72B2">
              <w:rPr>
                <w:b/>
              </w:rPr>
              <w:t>start</w:t>
            </w:r>
          </w:p>
        </w:tc>
        <w:tc>
          <w:tcPr>
            <w:tcW w:w="1276" w:type="dxa"/>
            <w:shd w:val="clear" w:color="auto" w:fill="D9D9D9"/>
          </w:tcPr>
          <w:p w14:paraId="2D72E840" w14:textId="77777777" w:rsidR="00B154C9" w:rsidRPr="001C72B2" w:rsidRDefault="00B154C9" w:rsidP="00213224">
            <w:pPr>
              <w:pStyle w:val="TAC"/>
              <w:keepNext w:val="0"/>
              <w:keepLines w:val="0"/>
            </w:pPr>
          </w:p>
        </w:tc>
        <w:tc>
          <w:tcPr>
            <w:tcW w:w="1559" w:type="dxa"/>
          </w:tcPr>
          <w:p w14:paraId="2C44AD07" w14:textId="77777777" w:rsidR="00B154C9" w:rsidRPr="001C72B2" w:rsidRDefault="00B154C9" w:rsidP="00213224">
            <w:pPr>
              <w:pStyle w:val="TAC"/>
              <w:keepNext w:val="0"/>
              <w:keepLines w:val="0"/>
            </w:pPr>
            <w:r w:rsidRPr="001C72B2">
              <w:t>Yes</w:t>
            </w:r>
          </w:p>
        </w:tc>
        <w:tc>
          <w:tcPr>
            <w:tcW w:w="1559" w:type="dxa"/>
            <w:shd w:val="clear" w:color="auto" w:fill="D9D9D9"/>
          </w:tcPr>
          <w:p w14:paraId="61AEADD9" w14:textId="77777777" w:rsidR="00B154C9" w:rsidRPr="001C72B2" w:rsidRDefault="00B154C9" w:rsidP="00213224">
            <w:pPr>
              <w:pStyle w:val="TAC"/>
              <w:keepNext w:val="0"/>
              <w:keepLines w:val="0"/>
            </w:pPr>
          </w:p>
        </w:tc>
      </w:tr>
      <w:tr w:rsidR="00B154C9" w:rsidRPr="001C72B2" w14:paraId="179F6E97" w14:textId="77777777" w:rsidTr="00213224">
        <w:trPr>
          <w:jc w:val="center"/>
        </w:trPr>
        <w:tc>
          <w:tcPr>
            <w:tcW w:w="3118" w:type="dxa"/>
          </w:tcPr>
          <w:p w14:paraId="73156067" w14:textId="77777777" w:rsidR="00B154C9" w:rsidRPr="001C72B2" w:rsidRDefault="00B154C9" w:rsidP="00213224">
            <w:pPr>
              <w:pStyle w:val="TAL"/>
              <w:keepNext w:val="0"/>
              <w:keepLines w:val="0"/>
              <w:rPr>
                <w:color w:val="000000"/>
              </w:rPr>
            </w:pPr>
            <w:r w:rsidRPr="001C72B2">
              <w:rPr>
                <w:color w:val="000000"/>
              </w:rPr>
              <w:t>Stop execution of test component behaviour</w:t>
            </w:r>
          </w:p>
        </w:tc>
        <w:tc>
          <w:tcPr>
            <w:tcW w:w="2268" w:type="dxa"/>
          </w:tcPr>
          <w:p w14:paraId="16203912" w14:textId="77777777" w:rsidR="00B154C9" w:rsidRPr="001C72B2" w:rsidRDefault="00B154C9" w:rsidP="00213224">
            <w:pPr>
              <w:pStyle w:val="TAL"/>
              <w:keepNext w:val="0"/>
              <w:keepLines w:val="0"/>
              <w:rPr>
                <w:b/>
              </w:rPr>
            </w:pPr>
            <w:r w:rsidRPr="001C72B2">
              <w:rPr>
                <w:b/>
              </w:rPr>
              <w:t>stop</w:t>
            </w:r>
          </w:p>
        </w:tc>
        <w:tc>
          <w:tcPr>
            <w:tcW w:w="1276" w:type="dxa"/>
            <w:shd w:val="clear" w:color="auto" w:fill="D9D9D9"/>
          </w:tcPr>
          <w:p w14:paraId="6D3A1F82" w14:textId="77777777" w:rsidR="00B154C9" w:rsidRPr="001C72B2" w:rsidRDefault="00B154C9" w:rsidP="00213224">
            <w:pPr>
              <w:pStyle w:val="TAC"/>
              <w:keepNext w:val="0"/>
              <w:keepLines w:val="0"/>
            </w:pPr>
          </w:p>
        </w:tc>
        <w:tc>
          <w:tcPr>
            <w:tcW w:w="1559" w:type="dxa"/>
          </w:tcPr>
          <w:p w14:paraId="69D7B25D" w14:textId="77777777" w:rsidR="00B154C9" w:rsidRPr="001C72B2" w:rsidRDefault="00B154C9" w:rsidP="00213224">
            <w:pPr>
              <w:pStyle w:val="TAC"/>
              <w:keepNext w:val="0"/>
              <w:keepLines w:val="0"/>
            </w:pPr>
            <w:r w:rsidRPr="001C72B2">
              <w:t>Yes</w:t>
            </w:r>
          </w:p>
        </w:tc>
        <w:tc>
          <w:tcPr>
            <w:tcW w:w="1559" w:type="dxa"/>
            <w:shd w:val="clear" w:color="auto" w:fill="D9D9D9"/>
          </w:tcPr>
          <w:p w14:paraId="12E2889B" w14:textId="77777777" w:rsidR="00B154C9" w:rsidRPr="001C72B2" w:rsidRDefault="00B154C9" w:rsidP="00213224">
            <w:pPr>
              <w:pStyle w:val="TAC"/>
              <w:keepNext w:val="0"/>
              <w:keepLines w:val="0"/>
            </w:pPr>
          </w:p>
        </w:tc>
      </w:tr>
      <w:tr w:rsidR="00B154C9" w:rsidRPr="001C72B2" w14:paraId="51572C00" w14:textId="77777777" w:rsidTr="00213224">
        <w:trPr>
          <w:jc w:val="center"/>
        </w:trPr>
        <w:tc>
          <w:tcPr>
            <w:tcW w:w="3118" w:type="dxa"/>
          </w:tcPr>
          <w:p w14:paraId="5A6246E2" w14:textId="77777777" w:rsidR="00B154C9" w:rsidRPr="001C72B2" w:rsidRDefault="00B154C9" w:rsidP="00213224">
            <w:pPr>
              <w:pStyle w:val="TAL"/>
              <w:keepNext w:val="0"/>
              <w:keepLines w:val="0"/>
              <w:rPr>
                <w:color w:val="000000"/>
              </w:rPr>
            </w:pPr>
            <w:r w:rsidRPr="001C72B2">
              <w:rPr>
                <w:color w:val="000000"/>
              </w:rPr>
              <w:t xml:space="preserve">Terminating the testcase </w:t>
            </w:r>
            <w:r w:rsidRPr="001C72B2">
              <w:t>with</w:t>
            </w:r>
            <w:r w:rsidRPr="001C72B2">
              <w:rPr>
                <w:color w:val="000000"/>
              </w:rPr>
              <w:t xml:space="preserve"> an error verdict</w:t>
            </w:r>
          </w:p>
        </w:tc>
        <w:tc>
          <w:tcPr>
            <w:tcW w:w="2268" w:type="dxa"/>
          </w:tcPr>
          <w:p w14:paraId="07463681" w14:textId="77777777" w:rsidR="00B154C9" w:rsidRPr="001C72B2" w:rsidRDefault="00B154C9" w:rsidP="00213224">
            <w:pPr>
              <w:pStyle w:val="TAL"/>
              <w:keepNext w:val="0"/>
              <w:keepLines w:val="0"/>
              <w:rPr>
                <w:b/>
              </w:rPr>
            </w:pPr>
            <w:r w:rsidRPr="001C72B2">
              <w:rPr>
                <w:b/>
              </w:rPr>
              <w:t>testcase.stop</w:t>
            </w:r>
          </w:p>
        </w:tc>
        <w:tc>
          <w:tcPr>
            <w:tcW w:w="1276" w:type="dxa"/>
            <w:shd w:val="clear" w:color="auto" w:fill="D9D9D9"/>
          </w:tcPr>
          <w:p w14:paraId="2BA5A3A5" w14:textId="77777777" w:rsidR="00B154C9" w:rsidRPr="001C72B2" w:rsidRDefault="00B154C9" w:rsidP="00213224">
            <w:pPr>
              <w:pStyle w:val="TAC"/>
              <w:keepNext w:val="0"/>
              <w:keepLines w:val="0"/>
            </w:pPr>
          </w:p>
        </w:tc>
        <w:tc>
          <w:tcPr>
            <w:tcW w:w="1559" w:type="dxa"/>
          </w:tcPr>
          <w:p w14:paraId="0C83ADF0" w14:textId="77777777" w:rsidR="00B154C9" w:rsidRPr="001C72B2" w:rsidRDefault="00B154C9" w:rsidP="00213224">
            <w:pPr>
              <w:pStyle w:val="TAC"/>
              <w:keepNext w:val="0"/>
              <w:keepLines w:val="0"/>
            </w:pPr>
            <w:r w:rsidRPr="001C72B2">
              <w:t>Yes</w:t>
            </w:r>
          </w:p>
        </w:tc>
        <w:tc>
          <w:tcPr>
            <w:tcW w:w="1559" w:type="dxa"/>
          </w:tcPr>
          <w:p w14:paraId="32B47E1F" w14:textId="77777777" w:rsidR="00B154C9" w:rsidRPr="001C72B2" w:rsidRDefault="00B154C9" w:rsidP="00213224">
            <w:pPr>
              <w:pStyle w:val="TAC"/>
              <w:keepNext w:val="0"/>
              <w:keepLines w:val="0"/>
            </w:pPr>
            <w:r w:rsidRPr="001C72B2">
              <w:rPr>
                <w:color w:val="000000"/>
              </w:rPr>
              <w:t>Yes</w:t>
            </w:r>
          </w:p>
        </w:tc>
      </w:tr>
      <w:tr w:rsidR="00B154C9" w:rsidRPr="001C72B2" w14:paraId="13D8740B" w14:textId="77777777" w:rsidTr="00213224">
        <w:trPr>
          <w:jc w:val="center"/>
        </w:trPr>
        <w:tc>
          <w:tcPr>
            <w:tcW w:w="3118" w:type="dxa"/>
          </w:tcPr>
          <w:p w14:paraId="183FD372" w14:textId="77777777" w:rsidR="00B154C9" w:rsidRPr="001C72B2" w:rsidRDefault="00B154C9" w:rsidP="00213224">
            <w:pPr>
              <w:pStyle w:val="TAL"/>
              <w:keepNext w:val="0"/>
              <w:keepLines w:val="0"/>
              <w:rPr>
                <w:color w:val="000000"/>
              </w:rPr>
            </w:pPr>
            <w:r w:rsidRPr="001C72B2">
              <w:rPr>
                <w:color w:val="000000"/>
              </w:rPr>
              <w:t>Remove a test component from the system</w:t>
            </w:r>
          </w:p>
        </w:tc>
        <w:tc>
          <w:tcPr>
            <w:tcW w:w="2268" w:type="dxa"/>
          </w:tcPr>
          <w:p w14:paraId="639F6EEA" w14:textId="442BC744" w:rsidR="00B154C9" w:rsidRPr="001C72B2" w:rsidRDefault="00CC1426" w:rsidP="00213224">
            <w:pPr>
              <w:pStyle w:val="TAL"/>
              <w:keepNext w:val="0"/>
              <w:keepLines w:val="0"/>
              <w:rPr>
                <w:b/>
              </w:rPr>
            </w:pPr>
            <w:r w:rsidRPr="001C72B2">
              <w:rPr>
                <w:b/>
              </w:rPr>
              <w:t>k</w:t>
            </w:r>
            <w:r w:rsidR="00B154C9" w:rsidRPr="001C72B2">
              <w:rPr>
                <w:b/>
              </w:rPr>
              <w:t>ill</w:t>
            </w:r>
          </w:p>
        </w:tc>
        <w:tc>
          <w:tcPr>
            <w:tcW w:w="1276" w:type="dxa"/>
            <w:shd w:val="clear" w:color="auto" w:fill="D9D9D9"/>
          </w:tcPr>
          <w:p w14:paraId="766EF12E" w14:textId="77777777" w:rsidR="00B154C9" w:rsidRPr="001C72B2" w:rsidRDefault="00B154C9" w:rsidP="00213224">
            <w:pPr>
              <w:pStyle w:val="TAC"/>
              <w:keepNext w:val="0"/>
              <w:keepLines w:val="0"/>
            </w:pPr>
          </w:p>
        </w:tc>
        <w:tc>
          <w:tcPr>
            <w:tcW w:w="1559" w:type="dxa"/>
          </w:tcPr>
          <w:p w14:paraId="19275A50" w14:textId="77777777" w:rsidR="00B154C9" w:rsidRPr="001C72B2" w:rsidRDefault="00B154C9" w:rsidP="00213224">
            <w:pPr>
              <w:pStyle w:val="TAC"/>
              <w:keepNext w:val="0"/>
              <w:keepLines w:val="0"/>
            </w:pPr>
            <w:r w:rsidRPr="001C72B2">
              <w:t>Yes</w:t>
            </w:r>
          </w:p>
        </w:tc>
        <w:tc>
          <w:tcPr>
            <w:tcW w:w="1559" w:type="dxa"/>
            <w:shd w:val="clear" w:color="auto" w:fill="D9D9D9"/>
          </w:tcPr>
          <w:p w14:paraId="15C0786C" w14:textId="77777777" w:rsidR="00B154C9" w:rsidRPr="001C72B2" w:rsidRDefault="00B154C9" w:rsidP="00213224">
            <w:pPr>
              <w:pStyle w:val="TAC"/>
              <w:keepNext w:val="0"/>
              <w:keepLines w:val="0"/>
            </w:pPr>
          </w:p>
        </w:tc>
      </w:tr>
      <w:tr w:rsidR="00B154C9" w:rsidRPr="001C72B2" w14:paraId="01748E93" w14:textId="77777777" w:rsidTr="00213224">
        <w:trPr>
          <w:jc w:val="center"/>
        </w:trPr>
        <w:tc>
          <w:tcPr>
            <w:tcW w:w="3118" w:type="dxa"/>
          </w:tcPr>
          <w:p w14:paraId="71E8954C" w14:textId="77777777" w:rsidR="00B154C9" w:rsidRPr="001C72B2" w:rsidRDefault="00B154C9" w:rsidP="00213224">
            <w:pPr>
              <w:pStyle w:val="TAL"/>
              <w:keepNext w:val="0"/>
              <w:keepLines w:val="0"/>
              <w:rPr>
                <w:color w:val="000000"/>
              </w:rPr>
            </w:pPr>
            <w:r w:rsidRPr="001C72B2">
              <w:rPr>
                <w:color w:val="000000"/>
              </w:rPr>
              <w:t xml:space="preserve">Check termination of a </w:t>
            </w:r>
            <w:r w:rsidRPr="001C72B2">
              <w:t>PTC behaviour</w:t>
            </w:r>
          </w:p>
        </w:tc>
        <w:tc>
          <w:tcPr>
            <w:tcW w:w="2268" w:type="dxa"/>
          </w:tcPr>
          <w:p w14:paraId="02B47382" w14:textId="77777777" w:rsidR="00B154C9" w:rsidRPr="001C72B2" w:rsidRDefault="00B154C9" w:rsidP="00213224">
            <w:pPr>
              <w:pStyle w:val="TAL"/>
              <w:keepNext w:val="0"/>
              <w:keepLines w:val="0"/>
              <w:rPr>
                <w:b/>
              </w:rPr>
            </w:pPr>
            <w:r w:rsidRPr="001C72B2">
              <w:rPr>
                <w:b/>
              </w:rPr>
              <w:t>running</w:t>
            </w:r>
          </w:p>
        </w:tc>
        <w:tc>
          <w:tcPr>
            <w:tcW w:w="1276" w:type="dxa"/>
            <w:shd w:val="clear" w:color="auto" w:fill="D9D9D9"/>
          </w:tcPr>
          <w:p w14:paraId="5FBFEF1B" w14:textId="77777777" w:rsidR="00B154C9" w:rsidRPr="001C72B2" w:rsidRDefault="00B154C9" w:rsidP="00213224">
            <w:pPr>
              <w:pStyle w:val="TAC"/>
              <w:keepNext w:val="0"/>
              <w:keepLines w:val="0"/>
            </w:pPr>
          </w:p>
        </w:tc>
        <w:tc>
          <w:tcPr>
            <w:tcW w:w="1559" w:type="dxa"/>
          </w:tcPr>
          <w:p w14:paraId="6144D772" w14:textId="77777777" w:rsidR="00B154C9" w:rsidRPr="001C72B2" w:rsidRDefault="00B154C9" w:rsidP="00213224">
            <w:pPr>
              <w:pStyle w:val="TAC"/>
              <w:keepNext w:val="0"/>
              <w:keepLines w:val="0"/>
            </w:pPr>
            <w:r w:rsidRPr="001C72B2">
              <w:t>Yes</w:t>
            </w:r>
          </w:p>
        </w:tc>
        <w:tc>
          <w:tcPr>
            <w:tcW w:w="1559" w:type="dxa"/>
            <w:shd w:val="clear" w:color="auto" w:fill="D9D9D9"/>
          </w:tcPr>
          <w:p w14:paraId="290A0BD4" w14:textId="77777777" w:rsidR="00B154C9" w:rsidRPr="001C72B2" w:rsidRDefault="00B154C9" w:rsidP="00213224">
            <w:pPr>
              <w:pStyle w:val="TAC"/>
              <w:keepNext w:val="0"/>
              <w:keepLines w:val="0"/>
            </w:pPr>
          </w:p>
        </w:tc>
      </w:tr>
      <w:tr w:rsidR="00B154C9" w:rsidRPr="001C72B2" w14:paraId="01EAD28E" w14:textId="77777777" w:rsidTr="00213224">
        <w:trPr>
          <w:jc w:val="center"/>
        </w:trPr>
        <w:tc>
          <w:tcPr>
            <w:tcW w:w="3118" w:type="dxa"/>
          </w:tcPr>
          <w:p w14:paraId="6F8E469C" w14:textId="77777777" w:rsidR="00B154C9" w:rsidRPr="001C72B2" w:rsidRDefault="00B154C9" w:rsidP="00213224">
            <w:pPr>
              <w:pStyle w:val="TAL"/>
              <w:rPr>
                <w:color w:val="000000"/>
              </w:rPr>
            </w:pPr>
            <w:r w:rsidRPr="001C72B2">
              <w:rPr>
                <w:color w:val="000000"/>
              </w:rPr>
              <w:t xml:space="preserve">Check if a </w:t>
            </w:r>
            <w:r w:rsidRPr="001C72B2">
              <w:t>PTC exists in the test system</w:t>
            </w:r>
          </w:p>
        </w:tc>
        <w:tc>
          <w:tcPr>
            <w:tcW w:w="2268" w:type="dxa"/>
          </w:tcPr>
          <w:p w14:paraId="4037CB21" w14:textId="77777777" w:rsidR="00B154C9" w:rsidRPr="001C72B2" w:rsidRDefault="00B154C9" w:rsidP="00213224">
            <w:pPr>
              <w:pStyle w:val="TAL"/>
              <w:rPr>
                <w:b/>
              </w:rPr>
            </w:pPr>
            <w:r w:rsidRPr="001C72B2">
              <w:rPr>
                <w:b/>
              </w:rPr>
              <w:t>alive</w:t>
            </w:r>
          </w:p>
        </w:tc>
        <w:tc>
          <w:tcPr>
            <w:tcW w:w="1276" w:type="dxa"/>
            <w:shd w:val="clear" w:color="auto" w:fill="D9D9D9"/>
          </w:tcPr>
          <w:p w14:paraId="37788B21" w14:textId="77777777" w:rsidR="00B154C9" w:rsidRPr="001C72B2" w:rsidRDefault="00B154C9" w:rsidP="00213224">
            <w:pPr>
              <w:pStyle w:val="TAC"/>
            </w:pPr>
          </w:p>
        </w:tc>
        <w:tc>
          <w:tcPr>
            <w:tcW w:w="1559" w:type="dxa"/>
          </w:tcPr>
          <w:p w14:paraId="267E382C" w14:textId="77777777" w:rsidR="00B154C9" w:rsidRPr="001C72B2" w:rsidRDefault="00B154C9" w:rsidP="00213224">
            <w:pPr>
              <w:pStyle w:val="TAC"/>
            </w:pPr>
            <w:r w:rsidRPr="001C72B2">
              <w:t>Yes</w:t>
            </w:r>
          </w:p>
        </w:tc>
        <w:tc>
          <w:tcPr>
            <w:tcW w:w="1559" w:type="dxa"/>
            <w:shd w:val="clear" w:color="auto" w:fill="D9D9D9"/>
          </w:tcPr>
          <w:p w14:paraId="533DB8E4" w14:textId="77777777" w:rsidR="00B154C9" w:rsidRPr="001C72B2" w:rsidRDefault="00B154C9" w:rsidP="00213224">
            <w:pPr>
              <w:pStyle w:val="TAC"/>
            </w:pPr>
          </w:p>
        </w:tc>
      </w:tr>
      <w:tr w:rsidR="00B154C9" w:rsidRPr="001C72B2" w14:paraId="24775E58" w14:textId="77777777" w:rsidTr="00213224">
        <w:trPr>
          <w:jc w:val="center"/>
        </w:trPr>
        <w:tc>
          <w:tcPr>
            <w:tcW w:w="3118" w:type="dxa"/>
          </w:tcPr>
          <w:p w14:paraId="289C4F41" w14:textId="77777777" w:rsidR="00B154C9" w:rsidRPr="001C72B2" w:rsidRDefault="00B154C9" w:rsidP="00213224">
            <w:pPr>
              <w:pStyle w:val="TAL"/>
              <w:keepNext w:val="0"/>
              <w:keepLines w:val="0"/>
              <w:rPr>
                <w:color w:val="000000"/>
              </w:rPr>
            </w:pPr>
            <w:r w:rsidRPr="001C72B2">
              <w:rPr>
                <w:color w:val="000000"/>
              </w:rPr>
              <w:t xml:space="preserve">Wait for termination of a </w:t>
            </w:r>
            <w:r w:rsidRPr="001C72B2">
              <w:t>PTC behaviour</w:t>
            </w:r>
          </w:p>
        </w:tc>
        <w:tc>
          <w:tcPr>
            <w:tcW w:w="2268" w:type="dxa"/>
          </w:tcPr>
          <w:p w14:paraId="0F9936E7" w14:textId="77777777" w:rsidR="00B154C9" w:rsidRPr="001C72B2" w:rsidRDefault="00B154C9" w:rsidP="00213224">
            <w:pPr>
              <w:pStyle w:val="TAL"/>
              <w:keepNext w:val="0"/>
              <w:keepLines w:val="0"/>
              <w:rPr>
                <w:b/>
              </w:rPr>
            </w:pPr>
            <w:r w:rsidRPr="001C72B2">
              <w:rPr>
                <w:b/>
              </w:rPr>
              <w:t>done</w:t>
            </w:r>
          </w:p>
        </w:tc>
        <w:tc>
          <w:tcPr>
            <w:tcW w:w="1276" w:type="dxa"/>
            <w:shd w:val="clear" w:color="auto" w:fill="D9D9D9"/>
          </w:tcPr>
          <w:p w14:paraId="03DBEE93" w14:textId="77777777" w:rsidR="00B154C9" w:rsidRPr="001C72B2" w:rsidRDefault="00B154C9" w:rsidP="00213224">
            <w:pPr>
              <w:pStyle w:val="TAC"/>
              <w:keepNext w:val="0"/>
              <w:keepLines w:val="0"/>
            </w:pPr>
          </w:p>
        </w:tc>
        <w:tc>
          <w:tcPr>
            <w:tcW w:w="1559" w:type="dxa"/>
          </w:tcPr>
          <w:p w14:paraId="275C28CA" w14:textId="77777777" w:rsidR="00B154C9" w:rsidRPr="001C72B2" w:rsidRDefault="00B154C9" w:rsidP="00213224">
            <w:pPr>
              <w:pStyle w:val="TAC"/>
              <w:keepNext w:val="0"/>
              <w:keepLines w:val="0"/>
            </w:pPr>
            <w:r w:rsidRPr="001C72B2">
              <w:t>Yes</w:t>
            </w:r>
          </w:p>
        </w:tc>
        <w:tc>
          <w:tcPr>
            <w:tcW w:w="1559" w:type="dxa"/>
            <w:shd w:val="clear" w:color="auto" w:fill="D9D9D9"/>
          </w:tcPr>
          <w:p w14:paraId="15958761" w14:textId="77777777" w:rsidR="00B154C9" w:rsidRPr="001C72B2" w:rsidRDefault="00B154C9" w:rsidP="00213224">
            <w:pPr>
              <w:pStyle w:val="TAC"/>
              <w:keepNext w:val="0"/>
              <w:keepLines w:val="0"/>
            </w:pPr>
          </w:p>
        </w:tc>
      </w:tr>
      <w:tr w:rsidR="00B154C9" w:rsidRPr="001C72B2" w14:paraId="6E4B67C3" w14:textId="77777777" w:rsidTr="00213224">
        <w:trPr>
          <w:jc w:val="center"/>
        </w:trPr>
        <w:tc>
          <w:tcPr>
            <w:tcW w:w="3118" w:type="dxa"/>
          </w:tcPr>
          <w:p w14:paraId="126B2219" w14:textId="77777777" w:rsidR="00B154C9" w:rsidRPr="001C72B2" w:rsidRDefault="00B154C9" w:rsidP="00213224">
            <w:pPr>
              <w:pStyle w:val="TAL"/>
              <w:keepNext w:val="0"/>
              <w:keepLines w:val="0"/>
              <w:rPr>
                <w:color w:val="000000"/>
              </w:rPr>
            </w:pPr>
            <w:r w:rsidRPr="001C72B2">
              <w:rPr>
                <w:color w:val="000000"/>
              </w:rPr>
              <w:t xml:space="preserve">Wait a </w:t>
            </w:r>
            <w:r w:rsidRPr="001C72B2">
              <w:t>PTC cease to exist</w:t>
            </w:r>
          </w:p>
        </w:tc>
        <w:tc>
          <w:tcPr>
            <w:tcW w:w="2268" w:type="dxa"/>
          </w:tcPr>
          <w:p w14:paraId="3307E18A" w14:textId="77777777" w:rsidR="00B154C9" w:rsidRPr="001C72B2" w:rsidRDefault="00B154C9" w:rsidP="00213224">
            <w:pPr>
              <w:pStyle w:val="TAL"/>
              <w:keepNext w:val="0"/>
              <w:keepLines w:val="0"/>
              <w:rPr>
                <w:b/>
              </w:rPr>
            </w:pPr>
            <w:r w:rsidRPr="001C72B2">
              <w:rPr>
                <w:b/>
              </w:rPr>
              <w:t>killed</w:t>
            </w:r>
          </w:p>
        </w:tc>
        <w:tc>
          <w:tcPr>
            <w:tcW w:w="1276" w:type="dxa"/>
            <w:shd w:val="clear" w:color="auto" w:fill="D9D9D9"/>
          </w:tcPr>
          <w:p w14:paraId="50643769" w14:textId="77777777" w:rsidR="00B154C9" w:rsidRPr="001C72B2" w:rsidRDefault="00B154C9" w:rsidP="00213224">
            <w:pPr>
              <w:pStyle w:val="TAC"/>
              <w:keepNext w:val="0"/>
              <w:keepLines w:val="0"/>
            </w:pPr>
          </w:p>
        </w:tc>
        <w:tc>
          <w:tcPr>
            <w:tcW w:w="1559" w:type="dxa"/>
          </w:tcPr>
          <w:p w14:paraId="2FAE8D8A" w14:textId="77777777" w:rsidR="00B154C9" w:rsidRPr="001C72B2" w:rsidRDefault="00B154C9" w:rsidP="00213224">
            <w:pPr>
              <w:pStyle w:val="TAC"/>
              <w:keepNext w:val="0"/>
              <w:keepLines w:val="0"/>
            </w:pPr>
            <w:r w:rsidRPr="001C72B2">
              <w:t>Yes</w:t>
            </w:r>
          </w:p>
        </w:tc>
        <w:tc>
          <w:tcPr>
            <w:tcW w:w="1559" w:type="dxa"/>
            <w:shd w:val="clear" w:color="auto" w:fill="D9D9D9"/>
          </w:tcPr>
          <w:p w14:paraId="5678AB2B" w14:textId="77777777" w:rsidR="00B154C9" w:rsidRPr="001C72B2" w:rsidRDefault="00B154C9" w:rsidP="00213224">
            <w:pPr>
              <w:pStyle w:val="TAC"/>
              <w:keepNext w:val="0"/>
              <w:keepLines w:val="0"/>
            </w:pPr>
          </w:p>
        </w:tc>
      </w:tr>
      <w:tr w:rsidR="00B154C9" w:rsidRPr="001C72B2" w14:paraId="56C75D9B" w14:textId="77777777" w:rsidTr="00213224">
        <w:trPr>
          <w:jc w:val="center"/>
        </w:trPr>
        <w:tc>
          <w:tcPr>
            <w:tcW w:w="9780" w:type="dxa"/>
            <w:gridSpan w:val="5"/>
          </w:tcPr>
          <w:p w14:paraId="5DD88731" w14:textId="77777777" w:rsidR="00B154C9" w:rsidRPr="001C72B2" w:rsidRDefault="00B154C9" w:rsidP="00213224">
            <w:pPr>
              <w:pStyle w:val="TAC"/>
              <w:keepLines w:val="0"/>
              <w:jc w:val="left"/>
              <w:rPr>
                <w:b/>
              </w:rPr>
            </w:pPr>
            <w:r w:rsidRPr="001C72B2">
              <w:rPr>
                <w:b/>
                <w:color w:val="000000"/>
              </w:rPr>
              <w:t>Communication operations</w:t>
            </w:r>
          </w:p>
        </w:tc>
      </w:tr>
      <w:tr w:rsidR="00B154C9" w:rsidRPr="001C72B2" w14:paraId="436B7839" w14:textId="77777777" w:rsidTr="00213224">
        <w:trPr>
          <w:jc w:val="center"/>
        </w:trPr>
        <w:tc>
          <w:tcPr>
            <w:tcW w:w="3118" w:type="dxa"/>
          </w:tcPr>
          <w:p w14:paraId="395EF859" w14:textId="77777777" w:rsidR="00B154C9" w:rsidRPr="001C72B2" w:rsidRDefault="00B154C9" w:rsidP="00213224">
            <w:pPr>
              <w:pStyle w:val="TAL"/>
              <w:keepLines w:val="0"/>
              <w:rPr>
                <w:color w:val="000000"/>
              </w:rPr>
            </w:pPr>
            <w:r w:rsidRPr="001C72B2">
              <w:rPr>
                <w:color w:val="000000"/>
              </w:rPr>
              <w:t xml:space="preserve">Send message </w:t>
            </w:r>
          </w:p>
        </w:tc>
        <w:tc>
          <w:tcPr>
            <w:tcW w:w="2268" w:type="dxa"/>
          </w:tcPr>
          <w:p w14:paraId="0B6A3D89" w14:textId="77777777" w:rsidR="00B154C9" w:rsidRPr="001C72B2" w:rsidRDefault="00B154C9" w:rsidP="00213224">
            <w:pPr>
              <w:pStyle w:val="TAL"/>
              <w:keepLines w:val="0"/>
              <w:rPr>
                <w:b/>
              </w:rPr>
            </w:pPr>
            <w:r w:rsidRPr="001C72B2">
              <w:rPr>
                <w:b/>
              </w:rPr>
              <w:t>send</w:t>
            </w:r>
          </w:p>
        </w:tc>
        <w:tc>
          <w:tcPr>
            <w:tcW w:w="1276" w:type="dxa"/>
            <w:shd w:val="clear" w:color="auto" w:fill="D9D9D9"/>
          </w:tcPr>
          <w:p w14:paraId="05C76406" w14:textId="77777777" w:rsidR="00B154C9" w:rsidRPr="001C72B2" w:rsidRDefault="00B154C9" w:rsidP="00213224">
            <w:pPr>
              <w:pStyle w:val="TAC"/>
              <w:keepLines w:val="0"/>
            </w:pPr>
          </w:p>
        </w:tc>
        <w:tc>
          <w:tcPr>
            <w:tcW w:w="1559" w:type="dxa"/>
          </w:tcPr>
          <w:p w14:paraId="4D54F6F2" w14:textId="77777777" w:rsidR="00B154C9" w:rsidRPr="001C72B2" w:rsidRDefault="00B154C9" w:rsidP="00213224">
            <w:pPr>
              <w:pStyle w:val="TAC"/>
              <w:keepLines w:val="0"/>
            </w:pPr>
            <w:r w:rsidRPr="001C72B2">
              <w:t>Yes</w:t>
            </w:r>
          </w:p>
        </w:tc>
        <w:tc>
          <w:tcPr>
            <w:tcW w:w="1559" w:type="dxa"/>
            <w:shd w:val="clear" w:color="auto" w:fill="D9D9D9"/>
          </w:tcPr>
          <w:p w14:paraId="4F9287AB" w14:textId="77777777" w:rsidR="00B154C9" w:rsidRPr="001C72B2" w:rsidRDefault="00B154C9" w:rsidP="00213224">
            <w:pPr>
              <w:pStyle w:val="TAC"/>
              <w:keepLines w:val="0"/>
            </w:pPr>
          </w:p>
        </w:tc>
      </w:tr>
      <w:tr w:rsidR="00B154C9" w:rsidRPr="001C72B2" w14:paraId="59EE1DCB" w14:textId="77777777" w:rsidTr="00213224">
        <w:trPr>
          <w:jc w:val="center"/>
        </w:trPr>
        <w:tc>
          <w:tcPr>
            <w:tcW w:w="3118" w:type="dxa"/>
          </w:tcPr>
          <w:p w14:paraId="0CEFF907" w14:textId="77777777" w:rsidR="00B154C9" w:rsidRPr="001C72B2" w:rsidRDefault="00B154C9" w:rsidP="00213224">
            <w:pPr>
              <w:pStyle w:val="TAL"/>
              <w:keepLines w:val="0"/>
              <w:rPr>
                <w:color w:val="000000"/>
              </w:rPr>
            </w:pPr>
            <w:r w:rsidRPr="001C72B2">
              <w:rPr>
                <w:color w:val="000000"/>
              </w:rPr>
              <w:t>Invoke procedure call</w:t>
            </w:r>
          </w:p>
        </w:tc>
        <w:tc>
          <w:tcPr>
            <w:tcW w:w="2268" w:type="dxa"/>
          </w:tcPr>
          <w:p w14:paraId="6D313E9B" w14:textId="5E885072" w:rsidR="00B154C9" w:rsidRPr="001C72B2" w:rsidRDefault="00CC1426" w:rsidP="00213224">
            <w:pPr>
              <w:pStyle w:val="TAL"/>
              <w:keepLines w:val="0"/>
              <w:rPr>
                <w:b/>
              </w:rPr>
            </w:pPr>
            <w:r w:rsidRPr="001C72B2">
              <w:rPr>
                <w:b/>
              </w:rPr>
              <w:t>c</w:t>
            </w:r>
            <w:r w:rsidR="00B154C9" w:rsidRPr="001C72B2">
              <w:rPr>
                <w:b/>
              </w:rPr>
              <w:t>all</w:t>
            </w:r>
          </w:p>
        </w:tc>
        <w:tc>
          <w:tcPr>
            <w:tcW w:w="1276" w:type="dxa"/>
            <w:shd w:val="clear" w:color="auto" w:fill="D9D9D9"/>
          </w:tcPr>
          <w:p w14:paraId="153BC1F0" w14:textId="77777777" w:rsidR="00B154C9" w:rsidRPr="001C72B2" w:rsidRDefault="00B154C9" w:rsidP="00213224">
            <w:pPr>
              <w:pStyle w:val="TAC"/>
              <w:keepLines w:val="0"/>
            </w:pPr>
          </w:p>
        </w:tc>
        <w:tc>
          <w:tcPr>
            <w:tcW w:w="1559" w:type="dxa"/>
          </w:tcPr>
          <w:p w14:paraId="308BD0F5" w14:textId="77777777" w:rsidR="00B154C9" w:rsidRPr="001C72B2" w:rsidRDefault="00B154C9" w:rsidP="00213224">
            <w:pPr>
              <w:pStyle w:val="TAC"/>
              <w:keepLines w:val="0"/>
            </w:pPr>
            <w:r w:rsidRPr="001C72B2">
              <w:t>Yes</w:t>
            </w:r>
          </w:p>
        </w:tc>
        <w:tc>
          <w:tcPr>
            <w:tcW w:w="1559" w:type="dxa"/>
            <w:shd w:val="clear" w:color="auto" w:fill="D9D9D9"/>
          </w:tcPr>
          <w:p w14:paraId="7EDC0664" w14:textId="77777777" w:rsidR="00B154C9" w:rsidRPr="001C72B2" w:rsidRDefault="00B154C9" w:rsidP="00213224">
            <w:pPr>
              <w:pStyle w:val="TAC"/>
              <w:keepLines w:val="0"/>
            </w:pPr>
          </w:p>
        </w:tc>
      </w:tr>
      <w:tr w:rsidR="00B154C9" w:rsidRPr="001C72B2" w14:paraId="6A30C210" w14:textId="77777777" w:rsidTr="00213224">
        <w:trPr>
          <w:jc w:val="center"/>
        </w:trPr>
        <w:tc>
          <w:tcPr>
            <w:tcW w:w="3118" w:type="dxa"/>
          </w:tcPr>
          <w:p w14:paraId="1EF9CB24" w14:textId="77777777" w:rsidR="00B154C9" w:rsidRPr="001C72B2" w:rsidRDefault="00B154C9" w:rsidP="00213224">
            <w:pPr>
              <w:pStyle w:val="TAL"/>
              <w:keepLines w:val="0"/>
              <w:rPr>
                <w:color w:val="000000"/>
              </w:rPr>
            </w:pPr>
            <w:r w:rsidRPr="001C72B2">
              <w:rPr>
                <w:color w:val="000000"/>
              </w:rPr>
              <w:t>Reply to procedure call from remote entity</w:t>
            </w:r>
          </w:p>
        </w:tc>
        <w:tc>
          <w:tcPr>
            <w:tcW w:w="2268" w:type="dxa"/>
          </w:tcPr>
          <w:p w14:paraId="6FF2E81C" w14:textId="77777777" w:rsidR="00B154C9" w:rsidRPr="001C72B2" w:rsidRDefault="00B154C9" w:rsidP="00213224">
            <w:pPr>
              <w:pStyle w:val="TAL"/>
              <w:keepLines w:val="0"/>
              <w:rPr>
                <w:b/>
              </w:rPr>
            </w:pPr>
            <w:r w:rsidRPr="001C72B2">
              <w:rPr>
                <w:b/>
              </w:rPr>
              <w:t>reply</w:t>
            </w:r>
          </w:p>
        </w:tc>
        <w:tc>
          <w:tcPr>
            <w:tcW w:w="1276" w:type="dxa"/>
            <w:shd w:val="clear" w:color="auto" w:fill="D9D9D9"/>
          </w:tcPr>
          <w:p w14:paraId="54BF77AD" w14:textId="77777777" w:rsidR="00B154C9" w:rsidRPr="001C72B2" w:rsidRDefault="00B154C9" w:rsidP="00213224">
            <w:pPr>
              <w:pStyle w:val="TAC"/>
              <w:keepLines w:val="0"/>
            </w:pPr>
          </w:p>
        </w:tc>
        <w:tc>
          <w:tcPr>
            <w:tcW w:w="1559" w:type="dxa"/>
          </w:tcPr>
          <w:p w14:paraId="505F0B47" w14:textId="77777777" w:rsidR="00B154C9" w:rsidRPr="001C72B2" w:rsidRDefault="00B154C9" w:rsidP="00213224">
            <w:pPr>
              <w:pStyle w:val="TAC"/>
              <w:keepLines w:val="0"/>
            </w:pPr>
            <w:r w:rsidRPr="001C72B2">
              <w:t>Yes</w:t>
            </w:r>
          </w:p>
        </w:tc>
        <w:tc>
          <w:tcPr>
            <w:tcW w:w="1559" w:type="dxa"/>
            <w:shd w:val="clear" w:color="auto" w:fill="D9D9D9"/>
          </w:tcPr>
          <w:p w14:paraId="69407E0E" w14:textId="77777777" w:rsidR="00B154C9" w:rsidRPr="001C72B2" w:rsidRDefault="00B154C9" w:rsidP="00213224">
            <w:pPr>
              <w:pStyle w:val="TAC"/>
              <w:keepLines w:val="0"/>
            </w:pPr>
          </w:p>
        </w:tc>
      </w:tr>
      <w:tr w:rsidR="00B154C9" w:rsidRPr="001C72B2" w14:paraId="3B268A70" w14:textId="77777777" w:rsidTr="00213224">
        <w:trPr>
          <w:jc w:val="center"/>
        </w:trPr>
        <w:tc>
          <w:tcPr>
            <w:tcW w:w="3118" w:type="dxa"/>
          </w:tcPr>
          <w:p w14:paraId="6B91DDFD" w14:textId="77777777" w:rsidR="00B154C9" w:rsidRPr="001C72B2" w:rsidRDefault="00B154C9" w:rsidP="00213224">
            <w:pPr>
              <w:pStyle w:val="TAL"/>
              <w:keepNext w:val="0"/>
              <w:keepLines w:val="0"/>
              <w:rPr>
                <w:color w:val="000000"/>
              </w:rPr>
            </w:pPr>
            <w:r w:rsidRPr="001C72B2">
              <w:rPr>
                <w:color w:val="000000"/>
              </w:rPr>
              <w:t>Raise exception (to an accepted call)</w:t>
            </w:r>
          </w:p>
        </w:tc>
        <w:tc>
          <w:tcPr>
            <w:tcW w:w="2268" w:type="dxa"/>
          </w:tcPr>
          <w:p w14:paraId="55FE2E9E" w14:textId="77777777" w:rsidR="00B154C9" w:rsidRPr="001C72B2" w:rsidRDefault="00B154C9" w:rsidP="00213224">
            <w:pPr>
              <w:pStyle w:val="TAL"/>
              <w:keepNext w:val="0"/>
              <w:keepLines w:val="0"/>
              <w:rPr>
                <w:b/>
              </w:rPr>
            </w:pPr>
            <w:r w:rsidRPr="001C72B2">
              <w:rPr>
                <w:b/>
              </w:rPr>
              <w:t>raise</w:t>
            </w:r>
          </w:p>
        </w:tc>
        <w:tc>
          <w:tcPr>
            <w:tcW w:w="1276" w:type="dxa"/>
            <w:shd w:val="clear" w:color="auto" w:fill="D9D9D9"/>
          </w:tcPr>
          <w:p w14:paraId="134F390B" w14:textId="77777777" w:rsidR="00B154C9" w:rsidRPr="001C72B2" w:rsidRDefault="00B154C9" w:rsidP="00213224">
            <w:pPr>
              <w:pStyle w:val="TAC"/>
              <w:keepNext w:val="0"/>
              <w:keepLines w:val="0"/>
            </w:pPr>
          </w:p>
        </w:tc>
        <w:tc>
          <w:tcPr>
            <w:tcW w:w="1559" w:type="dxa"/>
          </w:tcPr>
          <w:p w14:paraId="614C2613" w14:textId="77777777" w:rsidR="00B154C9" w:rsidRPr="001C72B2" w:rsidRDefault="00B154C9" w:rsidP="00213224">
            <w:pPr>
              <w:pStyle w:val="TAC"/>
              <w:keepNext w:val="0"/>
              <w:keepLines w:val="0"/>
            </w:pPr>
            <w:r w:rsidRPr="001C72B2">
              <w:t>Yes</w:t>
            </w:r>
          </w:p>
        </w:tc>
        <w:tc>
          <w:tcPr>
            <w:tcW w:w="1559" w:type="dxa"/>
            <w:shd w:val="clear" w:color="auto" w:fill="D9D9D9"/>
          </w:tcPr>
          <w:p w14:paraId="415D80E4" w14:textId="77777777" w:rsidR="00B154C9" w:rsidRPr="001C72B2" w:rsidRDefault="00B154C9" w:rsidP="00213224">
            <w:pPr>
              <w:pStyle w:val="TAC"/>
              <w:keepNext w:val="0"/>
              <w:keepLines w:val="0"/>
            </w:pPr>
          </w:p>
        </w:tc>
      </w:tr>
      <w:tr w:rsidR="00B154C9" w:rsidRPr="001C72B2" w14:paraId="7475B8D6" w14:textId="77777777" w:rsidTr="00213224">
        <w:trPr>
          <w:jc w:val="center"/>
        </w:trPr>
        <w:tc>
          <w:tcPr>
            <w:tcW w:w="3118" w:type="dxa"/>
          </w:tcPr>
          <w:p w14:paraId="5099BBD6" w14:textId="77777777" w:rsidR="00B154C9" w:rsidRPr="001C72B2" w:rsidRDefault="00B154C9" w:rsidP="00213224">
            <w:pPr>
              <w:pStyle w:val="TAL"/>
              <w:keepNext w:val="0"/>
              <w:keepLines w:val="0"/>
              <w:rPr>
                <w:color w:val="000000"/>
              </w:rPr>
            </w:pPr>
            <w:r w:rsidRPr="001C72B2">
              <w:rPr>
                <w:color w:val="000000"/>
              </w:rPr>
              <w:t>Receive message</w:t>
            </w:r>
          </w:p>
        </w:tc>
        <w:tc>
          <w:tcPr>
            <w:tcW w:w="2268" w:type="dxa"/>
          </w:tcPr>
          <w:p w14:paraId="34C7CFB8" w14:textId="77777777" w:rsidR="00B154C9" w:rsidRPr="001C72B2" w:rsidRDefault="00B154C9" w:rsidP="00213224">
            <w:pPr>
              <w:pStyle w:val="TAL"/>
              <w:keepNext w:val="0"/>
              <w:keepLines w:val="0"/>
              <w:rPr>
                <w:b/>
              </w:rPr>
            </w:pPr>
            <w:r w:rsidRPr="001C72B2">
              <w:rPr>
                <w:b/>
              </w:rPr>
              <w:t>receive</w:t>
            </w:r>
          </w:p>
        </w:tc>
        <w:tc>
          <w:tcPr>
            <w:tcW w:w="1276" w:type="dxa"/>
            <w:shd w:val="clear" w:color="auto" w:fill="D9D9D9"/>
          </w:tcPr>
          <w:p w14:paraId="70788A8D" w14:textId="77777777" w:rsidR="00B154C9" w:rsidRPr="001C72B2" w:rsidRDefault="00B154C9" w:rsidP="00213224">
            <w:pPr>
              <w:pStyle w:val="TAC"/>
              <w:keepNext w:val="0"/>
              <w:keepLines w:val="0"/>
            </w:pPr>
          </w:p>
        </w:tc>
        <w:tc>
          <w:tcPr>
            <w:tcW w:w="1559" w:type="dxa"/>
          </w:tcPr>
          <w:p w14:paraId="5B6832B7" w14:textId="77777777" w:rsidR="00B154C9" w:rsidRPr="001C72B2" w:rsidRDefault="00B154C9" w:rsidP="00213224">
            <w:pPr>
              <w:pStyle w:val="TAC"/>
              <w:keepNext w:val="0"/>
              <w:keepLines w:val="0"/>
            </w:pPr>
            <w:r w:rsidRPr="001C72B2">
              <w:t>Yes</w:t>
            </w:r>
          </w:p>
        </w:tc>
        <w:tc>
          <w:tcPr>
            <w:tcW w:w="1559" w:type="dxa"/>
            <w:shd w:val="clear" w:color="auto" w:fill="D9D9D9"/>
          </w:tcPr>
          <w:p w14:paraId="476E7B1C" w14:textId="77777777" w:rsidR="00B154C9" w:rsidRPr="001C72B2" w:rsidRDefault="00B154C9" w:rsidP="00213224">
            <w:pPr>
              <w:pStyle w:val="TAC"/>
              <w:keepNext w:val="0"/>
              <w:keepLines w:val="0"/>
            </w:pPr>
          </w:p>
        </w:tc>
      </w:tr>
      <w:tr w:rsidR="00B154C9" w:rsidRPr="001C72B2" w14:paraId="551DAE4C" w14:textId="77777777" w:rsidTr="00213224">
        <w:trPr>
          <w:jc w:val="center"/>
        </w:trPr>
        <w:tc>
          <w:tcPr>
            <w:tcW w:w="3118" w:type="dxa"/>
          </w:tcPr>
          <w:p w14:paraId="6340D783" w14:textId="77777777" w:rsidR="00B154C9" w:rsidRPr="001C72B2" w:rsidRDefault="00B154C9" w:rsidP="00213224">
            <w:pPr>
              <w:pStyle w:val="TAL"/>
              <w:keepNext w:val="0"/>
              <w:keepLines w:val="0"/>
              <w:rPr>
                <w:color w:val="000000"/>
              </w:rPr>
            </w:pPr>
            <w:r w:rsidRPr="001C72B2">
              <w:rPr>
                <w:color w:val="000000"/>
              </w:rPr>
              <w:t>Trigger on message</w:t>
            </w:r>
          </w:p>
        </w:tc>
        <w:tc>
          <w:tcPr>
            <w:tcW w:w="2268" w:type="dxa"/>
          </w:tcPr>
          <w:p w14:paraId="49989A7A" w14:textId="77777777" w:rsidR="00B154C9" w:rsidRPr="001C72B2" w:rsidRDefault="00B154C9" w:rsidP="00213224">
            <w:pPr>
              <w:pStyle w:val="TAL"/>
              <w:keepNext w:val="0"/>
              <w:keepLines w:val="0"/>
              <w:rPr>
                <w:b/>
              </w:rPr>
            </w:pPr>
            <w:r w:rsidRPr="001C72B2">
              <w:rPr>
                <w:b/>
              </w:rPr>
              <w:t>trigger</w:t>
            </w:r>
          </w:p>
        </w:tc>
        <w:tc>
          <w:tcPr>
            <w:tcW w:w="1276" w:type="dxa"/>
            <w:shd w:val="clear" w:color="auto" w:fill="D9D9D9"/>
          </w:tcPr>
          <w:p w14:paraId="7E6B04A5" w14:textId="77777777" w:rsidR="00B154C9" w:rsidRPr="001C72B2" w:rsidRDefault="00B154C9" w:rsidP="00213224">
            <w:pPr>
              <w:pStyle w:val="TAC"/>
              <w:keepNext w:val="0"/>
              <w:keepLines w:val="0"/>
            </w:pPr>
          </w:p>
        </w:tc>
        <w:tc>
          <w:tcPr>
            <w:tcW w:w="1559" w:type="dxa"/>
          </w:tcPr>
          <w:p w14:paraId="6A9E3556" w14:textId="77777777" w:rsidR="00B154C9" w:rsidRPr="001C72B2" w:rsidRDefault="00B154C9" w:rsidP="00213224">
            <w:pPr>
              <w:pStyle w:val="TAC"/>
              <w:keepNext w:val="0"/>
              <w:keepLines w:val="0"/>
            </w:pPr>
            <w:r w:rsidRPr="001C72B2">
              <w:t>Yes</w:t>
            </w:r>
          </w:p>
        </w:tc>
        <w:tc>
          <w:tcPr>
            <w:tcW w:w="1559" w:type="dxa"/>
            <w:shd w:val="clear" w:color="auto" w:fill="D9D9D9"/>
          </w:tcPr>
          <w:p w14:paraId="527106C6" w14:textId="77777777" w:rsidR="00B154C9" w:rsidRPr="001C72B2" w:rsidRDefault="00B154C9" w:rsidP="00213224">
            <w:pPr>
              <w:pStyle w:val="TAC"/>
              <w:keepNext w:val="0"/>
              <w:keepLines w:val="0"/>
            </w:pPr>
          </w:p>
        </w:tc>
      </w:tr>
      <w:tr w:rsidR="00B154C9" w:rsidRPr="001C72B2" w14:paraId="6637DB35" w14:textId="77777777" w:rsidTr="00213224">
        <w:trPr>
          <w:jc w:val="center"/>
        </w:trPr>
        <w:tc>
          <w:tcPr>
            <w:tcW w:w="3118" w:type="dxa"/>
          </w:tcPr>
          <w:p w14:paraId="6EB487AD" w14:textId="77777777" w:rsidR="00B154C9" w:rsidRPr="001C72B2" w:rsidRDefault="00B154C9" w:rsidP="00213224">
            <w:pPr>
              <w:pStyle w:val="TAL"/>
              <w:keepNext w:val="0"/>
              <w:keepLines w:val="0"/>
              <w:rPr>
                <w:color w:val="000000"/>
              </w:rPr>
            </w:pPr>
            <w:r w:rsidRPr="001C72B2">
              <w:rPr>
                <w:color w:val="000000"/>
              </w:rPr>
              <w:t>Accept procedure call from remote entity</w:t>
            </w:r>
          </w:p>
        </w:tc>
        <w:tc>
          <w:tcPr>
            <w:tcW w:w="2268" w:type="dxa"/>
          </w:tcPr>
          <w:p w14:paraId="1EC5F189" w14:textId="77777777" w:rsidR="00B154C9" w:rsidRPr="001C72B2" w:rsidRDefault="00B154C9" w:rsidP="00213224">
            <w:pPr>
              <w:pStyle w:val="TAL"/>
              <w:keepNext w:val="0"/>
              <w:keepLines w:val="0"/>
              <w:rPr>
                <w:b/>
              </w:rPr>
            </w:pPr>
            <w:r w:rsidRPr="001C72B2">
              <w:rPr>
                <w:b/>
              </w:rPr>
              <w:t>getcall</w:t>
            </w:r>
          </w:p>
        </w:tc>
        <w:tc>
          <w:tcPr>
            <w:tcW w:w="1276" w:type="dxa"/>
            <w:shd w:val="clear" w:color="auto" w:fill="D9D9D9"/>
          </w:tcPr>
          <w:p w14:paraId="2ACFC7A6" w14:textId="77777777" w:rsidR="00B154C9" w:rsidRPr="001C72B2" w:rsidRDefault="00B154C9" w:rsidP="00213224">
            <w:pPr>
              <w:pStyle w:val="TAC"/>
              <w:keepNext w:val="0"/>
              <w:keepLines w:val="0"/>
            </w:pPr>
          </w:p>
        </w:tc>
        <w:tc>
          <w:tcPr>
            <w:tcW w:w="1559" w:type="dxa"/>
          </w:tcPr>
          <w:p w14:paraId="002AEB99" w14:textId="77777777" w:rsidR="00B154C9" w:rsidRPr="001C72B2" w:rsidRDefault="00B154C9" w:rsidP="00213224">
            <w:pPr>
              <w:pStyle w:val="TAC"/>
              <w:keepNext w:val="0"/>
              <w:keepLines w:val="0"/>
            </w:pPr>
            <w:r w:rsidRPr="001C72B2">
              <w:t>Yes</w:t>
            </w:r>
          </w:p>
        </w:tc>
        <w:tc>
          <w:tcPr>
            <w:tcW w:w="1559" w:type="dxa"/>
            <w:shd w:val="clear" w:color="auto" w:fill="D9D9D9"/>
          </w:tcPr>
          <w:p w14:paraId="099CFA38" w14:textId="77777777" w:rsidR="00B154C9" w:rsidRPr="001C72B2" w:rsidRDefault="00B154C9" w:rsidP="00213224">
            <w:pPr>
              <w:pStyle w:val="TAC"/>
              <w:keepNext w:val="0"/>
              <w:keepLines w:val="0"/>
            </w:pPr>
          </w:p>
        </w:tc>
      </w:tr>
      <w:tr w:rsidR="00B154C9" w:rsidRPr="001C72B2" w14:paraId="15FE9E70" w14:textId="77777777" w:rsidTr="00213224">
        <w:trPr>
          <w:jc w:val="center"/>
        </w:trPr>
        <w:tc>
          <w:tcPr>
            <w:tcW w:w="3118" w:type="dxa"/>
          </w:tcPr>
          <w:p w14:paraId="07E1768F" w14:textId="77777777" w:rsidR="00B154C9" w:rsidRPr="001C72B2" w:rsidRDefault="00B154C9" w:rsidP="00213224">
            <w:pPr>
              <w:pStyle w:val="TAL"/>
              <w:keepNext w:val="0"/>
              <w:keepLines w:val="0"/>
              <w:rPr>
                <w:color w:val="000000"/>
              </w:rPr>
            </w:pPr>
            <w:r w:rsidRPr="001C72B2">
              <w:rPr>
                <w:color w:val="000000"/>
              </w:rPr>
              <w:t>Handle response from a previous call</w:t>
            </w:r>
          </w:p>
        </w:tc>
        <w:tc>
          <w:tcPr>
            <w:tcW w:w="2268" w:type="dxa"/>
          </w:tcPr>
          <w:p w14:paraId="6F8E0F3B" w14:textId="77777777" w:rsidR="00B154C9" w:rsidRPr="001C72B2" w:rsidRDefault="00B154C9" w:rsidP="00213224">
            <w:pPr>
              <w:pStyle w:val="TAL"/>
              <w:keepNext w:val="0"/>
              <w:keepLines w:val="0"/>
              <w:rPr>
                <w:b/>
              </w:rPr>
            </w:pPr>
            <w:r w:rsidRPr="001C72B2">
              <w:rPr>
                <w:b/>
              </w:rPr>
              <w:t>getreply</w:t>
            </w:r>
          </w:p>
        </w:tc>
        <w:tc>
          <w:tcPr>
            <w:tcW w:w="1276" w:type="dxa"/>
            <w:shd w:val="clear" w:color="auto" w:fill="D9D9D9"/>
          </w:tcPr>
          <w:p w14:paraId="37EB4EFC" w14:textId="77777777" w:rsidR="00B154C9" w:rsidRPr="001C72B2" w:rsidRDefault="00B154C9" w:rsidP="00213224">
            <w:pPr>
              <w:pStyle w:val="TAC"/>
              <w:keepNext w:val="0"/>
              <w:keepLines w:val="0"/>
            </w:pPr>
          </w:p>
        </w:tc>
        <w:tc>
          <w:tcPr>
            <w:tcW w:w="1559" w:type="dxa"/>
          </w:tcPr>
          <w:p w14:paraId="5941D976" w14:textId="77777777" w:rsidR="00B154C9" w:rsidRPr="001C72B2" w:rsidRDefault="00B154C9" w:rsidP="00213224">
            <w:pPr>
              <w:pStyle w:val="TAC"/>
              <w:keepNext w:val="0"/>
              <w:keepLines w:val="0"/>
            </w:pPr>
            <w:r w:rsidRPr="001C72B2">
              <w:t>Yes</w:t>
            </w:r>
          </w:p>
        </w:tc>
        <w:tc>
          <w:tcPr>
            <w:tcW w:w="1559" w:type="dxa"/>
            <w:shd w:val="clear" w:color="auto" w:fill="D9D9D9"/>
          </w:tcPr>
          <w:p w14:paraId="4E405B62" w14:textId="77777777" w:rsidR="00B154C9" w:rsidRPr="001C72B2" w:rsidRDefault="00B154C9" w:rsidP="00213224">
            <w:pPr>
              <w:pStyle w:val="TAC"/>
              <w:keepNext w:val="0"/>
              <w:keepLines w:val="0"/>
            </w:pPr>
          </w:p>
        </w:tc>
      </w:tr>
      <w:tr w:rsidR="00B154C9" w:rsidRPr="001C72B2" w14:paraId="62BCC7C9" w14:textId="77777777" w:rsidTr="00213224">
        <w:trPr>
          <w:jc w:val="center"/>
        </w:trPr>
        <w:tc>
          <w:tcPr>
            <w:tcW w:w="3118" w:type="dxa"/>
          </w:tcPr>
          <w:p w14:paraId="6410EE60" w14:textId="77777777" w:rsidR="00B154C9" w:rsidRPr="001C72B2" w:rsidRDefault="00B154C9" w:rsidP="00213224">
            <w:pPr>
              <w:pStyle w:val="TAL"/>
              <w:keepNext w:val="0"/>
              <w:keepLines w:val="0"/>
              <w:rPr>
                <w:color w:val="000000"/>
              </w:rPr>
            </w:pPr>
            <w:r w:rsidRPr="001C72B2">
              <w:rPr>
                <w:color w:val="000000"/>
              </w:rPr>
              <w:t>Catch exception (from called entity)</w:t>
            </w:r>
          </w:p>
        </w:tc>
        <w:tc>
          <w:tcPr>
            <w:tcW w:w="2268" w:type="dxa"/>
          </w:tcPr>
          <w:p w14:paraId="7895C1D9" w14:textId="77777777" w:rsidR="00B154C9" w:rsidRPr="001C72B2" w:rsidRDefault="00B154C9" w:rsidP="00213224">
            <w:pPr>
              <w:pStyle w:val="TAL"/>
              <w:keepNext w:val="0"/>
              <w:keepLines w:val="0"/>
              <w:rPr>
                <w:b/>
              </w:rPr>
            </w:pPr>
            <w:r w:rsidRPr="001C72B2">
              <w:rPr>
                <w:b/>
              </w:rPr>
              <w:t>catch</w:t>
            </w:r>
          </w:p>
        </w:tc>
        <w:tc>
          <w:tcPr>
            <w:tcW w:w="1276" w:type="dxa"/>
            <w:shd w:val="clear" w:color="auto" w:fill="D9D9D9"/>
          </w:tcPr>
          <w:p w14:paraId="243A8E08" w14:textId="77777777" w:rsidR="00B154C9" w:rsidRPr="001C72B2" w:rsidRDefault="00B154C9" w:rsidP="00213224">
            <w:pPr>
              <w:pStyle w:val="TAC"/>
              <w:keepNext w:val="0"/>
              <w:keepLines w:val="0"/>
            </w:pPr>
          </w:p>
        </w:tc>
        <w:tc>
          <w:tcPr>
            <w:tcW w:w="1559" w:type="dxa"/>
          </w:tcPr>
          <w:p w14:paraId="75678778" w14:textId="77777777" w:rsidR="00B154C9" w:rsidRPr="001C72B2" w:rsidRDefault="00B154C9" w:rsidP="00213224">
            <w:pPr>
              <w:pStyle w:val="TAC"/>
              <w:keepNext w:val="0"/>
              <w:keepLines w:val="0"/>
            </w:pPr>
            <w:r w:rsidRPr="001C72B2">
              <w:t>Yes</w:t>
            </w:r>
          </w:p>
        </w:tc>
        <w:tc>
          <w:tcPr>
            <w:tcW w:w="1559" w:type="dxa"/>
            <w:shd w:val="clear" w:color="auto" w:fill="D9D9D9"/>
          </w:tcPr>
          <w:p w14:paraId="1FC4FA23" w14:textId="77777777" w:rsidR="00B154C9" w:rsidRPr="001C72B2" w:rsidRDefault="00B154C9" w:rsidP="00213224">
            <w:pPr>
              <w:pStyle w:val="TAC"/>
              <w:keepNext w:val="0"/>
              <w:keepLines w:val="0"/>
            </w:pPr>
          </w:p>
        </w:tc>
      </w:tr>
      <w:tr w:rsidR="00B154C9" w:rsidRPr="001C72B2" w14:paraId="404F58A6" w14:textId="77777777" w:rsidTr="00213224">
        <w:trPr>
          <w:jc w:val="center"/>
        </w:trPr>
        <w:tc>
          <w:tcPr>
            <w:tcW w:w="3118" w:type="dxa"/>
          </w:tcPr>
          <w:p w14:paraId="7F495743" w14:textId="77777777" w:rsidR="00B154C9" w:rsidRPr="001C72B2" w:rsidRDefault="00B154C9" w:rsidP="00213224">
            <w:pPr>
              <w:pStyle w:val="TAL"/>
              <w:keepNext w:val="0"/>
              <w:keepLines w:val="0"/>
              <w:rPr>
                <w:color w:val="000000"/>
              </w:rPr>
            </w:pPr>
            <w:r w:rsidRPr="001C72B2">
              <w:rPr>
                <w:color w:val="000000"/>
              </w:rPr>
              <w:t>Check (current) message/call received</w:t>
            </w:r>
          </w:p>
        </w:tc>
        <w:tc>
          <w:tcPr>
            <w:tcW w:w="2268" w:type="dxa"/>
          </w:tcPr>
          <w:p w14:paraId="3BA59F19" w14:textId="77777777" w:rsidR="00B154C9" w:rsidRPr="001C72B2" w:rsidRDefault="00B154C9" w:rsidP="00213224">
            <w:pPr>
              <w:pStyle w:val="TAL"/>
              <w:keepNext w:val="0"/>
              <w:keepLines w:val="0"/>
              <w:rPr>
                <w:b/>
              </w:rPr>
            </w:pPr>
            <w:r w:rsidRPr="001C72B2">
              <w:rPr>
                <w:b/>
              </w:rPr>
              <w:t>check</w:t>
            </w:r>
          </w:p>
        </w:tc>
        <w:tc>
          <w:tcPr>
            <w:tcW w:w="1276" w:type="dxa"/>
            <w:shd w:val="clear" w:color="auto" w:fill="D9D9D9"/>
          </w:tcPr>
          <w:p w14:paraId="5BD5625D" w14:textId="77777777" w:rsidR="00B154C9" w:rsidRPr="001C72B2" w:rsidRDefault="00B154C9" w:rsidP="00213224">
            <w:pPr>
              <w:pStyle w:val="TAC"/>
              <w:keepNext w:val="0"/>
              <w:keepLines w:val="0"/>
            </w:pPr>
          </w:p>
        </w:tc>
        <w:tc>
          <w:tcPr>
            <w:tcW w:w="1559" w:type="dxa"/>
          </w:tcPr>
          <w:p w14:paraId="242B7349" w14:textId="77777777" w:rsidR="00B154C9" w:rsidRPr="001C72B2" w:rsidRDefault="00B154C9" w:rsidP="00213224">
            <w:pPr>
              <w:pStyle w:val="TAC"/>
              <w:keepNext w:val="0"/>
              <w:keepLines w:val="0"/>
            </w:pPr>
            <w:r w:rsidRPr="001C72B2">
              <w:t>Yes</w:t>
            </w:r>
          </w:p>
        </w:tc>
        <w:tc>
          <w:tcPr>
            <w:tcW w:w="1559" w:type="dxa"/>
            <w:shd w:val="clear" w:color="auto" w:fill="D9D9D9"/>
          </w:tcPr>
          <w:p w14:paraId="31F287C5" w14:textId="77777777" w:rsidR="00B154C9" w:rsidRPr="001C72B2" w:rsidRDefault="00B154C9" w:rsidP="00213224">
            <w:pPr>
              <w:pStyle w:val="TAC"/>
              <w:keepNext w:val="0"/>
              <w:keepLines w:val="0"/>
            </w:pPr>
          </w:p>
        </w:tc>
      </w:tr>
      <w:tr w:rsidR="00B154C9" w:rsidRPr="001C72B2" w14:paraId="2FDB07CC" w14:textId="77777777" w:rsidTr="00213224">
        <w:trPr>
          <w:jc w:val="center"/>
        </w:trPr>
        <w:tc>
          <w:tcPr>
            <w:tcW w:w="3118" w:type="dxa"/>
          </w:tcPr>
          <w:p w14:paraId="3F08A81B" w14:textId="77777777" w:rsidR="00B154C9" w:rsidRPr="001C72B2" w:rsidRDefault="00B154C9" w:rsidP="00213224">
            <w:pPr>
              <w:pStyle w:val="TAL"/>
              <w:keepNext w:val="0"/>
              <w:keepLines w:val="0"/>
              <w:rPr>
                <w:color w:val="000000"/>
              </w:rPr>
            </w:pPr>
            <w:r w:rsidRPr="001C72B2">
              <w:rPr>
                <w:color w:val="000000"/>
              </w:rPr>
              <w:t>Clear port queue</w:t>
            </w:r>
          </w:p>
        </w:tc>
        <w:tc>
          <w:tcPr>
            <w:tcW w:w="2268" w:type="dxa"/>
          </w:tcPr>
          <w:p w14:paraId="4A25D871" w14:textId="77777777" w:rsidR="00B154C9" w:rsidRPr="001C72B2" w:rsidRDefault="00B154C9" w:rsidP="00213224">
            <w:pPr>
              <w:pStyle w:val="TAL"/>
              <w:keepNext w:val="0"/>
              <w:keepLines w:val="0"/>
              <w:rPr>
                <w:b/>
              </w:rPr>
            </w:pPr>
            <w:r w:rsidRPr="001C72B2">
              <w:rPr>
                <w:b/>
              </w:rPr>
              <w:t>clear</w:t>
            </w:r>
          </w:p>
        </w:tc>
        <w:tc>
          <w:tcPr>
            <w:tcW w:w="1276" w:type="dxa"/>
            <w:shd w:val="clear" w:color="auto" w:fill="D9D9D9"/>
          </w:tcPr>
          <w:p w14:paraId="28ED4F94" w14:textId="77777777" w:rsidR="00B154C9" w:rsidRPr="001C72B2" w:rsidRDefault="00B154C9" w:rsidP="00213224">
            <w:pPr>
              <w:pStyle w:val="TAC"/>
              <w:keepNext w:val="0"/>
              <w:keepLines w:val="0"/>
            </w:pPr>
          </w:p>
        </w:tc>
        <w:tc>
          <w:tcPr>
            <w:tcW w:w="1559" w:type="dxa"/>
          </w:tcPr>
          <w:p w14:paraId="3312A327" w14:textId="77777777" w:rsidR="00B154C9" w:rsidRPr="001C72B2" w:rsidRDefault="00B154C9" w:rsidP="00213224">
            <w:pPr>
              <w:pStyle w:val="TAC"/>
              <w:keepNext w:val="0"/>
              <w:keepLines w:val="0"/>
            </w:pPr>
            <w:r w:rsidRPr="001C72B2">
              <w:t>Yes</w:t>
            </w:r>
          </w:p>
        </w:tc>
        <w:tc>
          <w:tcPr>
            <w:tcW w:w="1559" w:type="dxa"/>
            <w:shd w:val="clear" w:color="auto" w:fill="D9D9D9"/>
          </w:tcPr>
          <w:p w14:paraId="6D09E675" w14:textId="77777777" w:rsidR="00B154C9" w:rsidRPr="001C72B2" w:rsidRDefault="00B154C9" w:rsidP="00213224">
            <w:pPr>
              <w:pStyle w:val="TAC"/>
              <w:keepNext w:val="0"/>
              <w:keepLines w:val="0"/>
            </w:pPr>
          </w:p>
        </w:tc>
      </w:tr>
      <w:tr w:rsidR="00B154C9" w:rsidRPr="001C72B2" w14:paraId="1DA83A75" w14:textId="77777777" w:rsidTr="00213224">
        <w:trPr>
          <w:jc w:val="center"/>
        </w:trPr>
        <w:tc>
          <w:tcPr>
            <w:tcW w:w="3118" w:type="dxa"/>
          </w:tcPr>
          <w:p w14:paraId="00C6E92A" w14:textId="77777777" w:rsidR="00B154C9" w:rsidRPr="001C72B2" w:rsidRDefault="00B154C9" w:rsidP="00213224">
            <w:pPr>
              <w:pStyle w:val="TAL"/>
              <w:keepNext w:val="0"/>
              <w:keepLines w:val="0"/>
              <w:rPr>
                <w:rFonts w:cs="Arial"/>
                <w:color w:val="000000"/>
              </w:rPr>
            </w:pPr>
            <w:r w:rsidRPr="001C72B2">
              <w:rPr>
                <w:rFonts w:cs="Arial"/>
                <w:color w:val="000000"/>
              </w:rPr>
              <w:lastRenderedPageBreak/>
              <w:t>Clear queue and enable sending &amp; receiving at a to port</w:t>
            </w:r>
          </w:p>
        </w:tc>
        <w:tc>
          <w:tcPr>
            <w:tcW w:w="2268" w:type="dxa"/>
          </w:tcPr>
          <w:p w14:paraId="69EBB1BE" w14:textId="77777777" w:rsidR="00B154C9" w:rsidRPr="001C72B2" w:rsidRDefault="00B154C9" w:rsidP="00213224">
            <w:pPr>
              <w:pStyle w:val="TAL"/>
              <w:keepNext w:val="0"/>
              <w:keepLines w:val="0"/>
              <w:rPr>
                <w:b/>
              </w:rPr>
            </w:pPr>
            <w:r w:rsidRPr="001C72B2">
              <w:rPr>
                <w:b/>
              </w:rPr>
              <w:t>start</w:t>
            </w:r>
          </w:p>
        </w:tc>
        <w:tc>
          <w:tcPr>
            <w:tcW w:w="1276" w:type="dxa"/>
            <w:shd w:val="clear" w:color="auto" w:fill="D9D9D9"/>
          </w:tcPr>
          <w:p w14:paraId="120EBCCA" w14:textId="77777777" w:rsidR="00B154C9" w:rsidRPr="001C72B2" w:rsidRDefault="00B154C9" w:rsidP="00213224">
            <w:pPr>
              <w:pStyle w:val="TAC"/>
              <w:keepNext w:val="0"/>
              <w:keepLines w:val="0"/>
            </w:pPr>
          </w:p>
        </w:tc>
        <w:tc>
          <w:tcPr>
            <w:tcW w:w="1559" w:type="dxa"/>
          </w:tcPr>
          <w:p w14:paraId="5A6D4C80" w14:textId="77777777" w:rsidR="00B154C9" w:rsidRPr="001C72B2" w:rsidRDefault="00B154C9" w:rsidP="00213224">
            <w:pPr>
              <w:pStyle w:val="TAC"/>
              <w:keepNext w:val="0"/>
              <w:keepLines w:val="0"/>
            </w:pPr>
            <w:r w:rsidRPr="001C72B2">
              <w:t>Yes</w:t>
            </w:r>
          </w:p>
        </w:tc>
        <w:tc>
          <w:tcPr>
            <w:tcW w:w="1559" w:type="dxa"/>
            <w:shd w:val="clear" w:color="auto" w:fill="D9D9D9"/>
          </w:tcPr>
          <w:p w14:paraId="2E1CB067" w14:textId="77777777" w:rsidR="00B154C9" w:rsidRPr="001C72B2" w:rsidRDefault="00B154C9" w:rsidP="00213224">
            <w:pPr>
              <w:pStyle w:val="TAC"/>
              <w:keepNext w:val="0"/>
              <w:keepLines w:val="0"/>
            </w:pPr>
          </w:p>
        </w:tc>
      </w:tr>
      <w:tr w:rsidR="00B154C9" w:rsidRPr="001C72B2" w14:paraId="485C4229" w14:textId="77777777" w:rsidTr="00213224">
        <w:trPr>
          <w:jc w:val="center"/>
        </w:trPr>
        <w:tc>
          <w:tcPr>
            <w:tcW w:w="3118" w:type="dxa"/>
          </w:tcPr>
          <w:p w14:paraId="59D76894" w14:textId="77777777" w:rsidR="00B154C9" w:rsidRPr="001C72B2" w:rsidRDefault="00B154C9" w:rsidP="00213224">
            <w:pPr>
              <w:pStyle w:val="TAL"/>
              <w:keepNext w:val="0"/>
              <w:keepLines w:val="0"/>
              <w:rPr>
                <w:rFonts w:cs="Arial"/>
                <w:color w:val="000000"/>
              </w:rPr>
            </w:pPr>
            <w:r w:rsidRPr="001C72B2">
              <w:rPr>
                <w:rFonts w:cs="Arial"/>
                <w:color w:val="000000"/>
              </w:rPr>
              <w:t>Disable sending and disallow receiving operations to match at a port</w:t>
            </w:r>
          </w:p>
        </w:tc>
        <w:tc>
          <w:tcPr>
            <w:tcW w:w="2268" w:type="dxa"/>
          </w:tcPr>
          <w:p w14:paraId="37D3D9F2" w14:textId="77777777" w:rsidR="00B154C9" w:rsidRPr="001C72B2" w:rsidRDefault="00B154C9" w:rsidP="00213224">
            <w:pPr>
              <w:pStyle w:val="TAL"/>
              <w:keepNext w:val="0"/>
              <w:keepLines w:val="0"/>
              <w:rPr>
                <w:b/>
              </w:rPr>
            </w:pPr>
            <w:r w:rsidRPr="001C72B2">
              <w:rPr>
                <w:b/>
              </w:rPr>
              <w:t>stop</w:t>
            </w:r>
          </w:p>
        </w:tc>
        <w:tc>
          <w:tcPr>
            <w:tcW w:w="1276" w:type="dxa"/>
            <w:shd w:val="clear" w:color="auto" w:fill="D9D9D9"/>
          </w:tcPr>
          <w:p w14:paraId="555CED22" w14:textId="77777777" w:rsidR="00B154C9" w:rsidRPr="001C72B2" w:rsidRDefault="00B154C9" w:rsidP="00213224">
            <w:pPr>
              <w:pStyle w:val="TAC"/>
              <w:keepNext w:val="0"/>
              <w:keepLines w:val="0"/>
            </w:pPr>
          </w:p>
        </w:tc>
        <w:tc>
          <w:tcPr>
            <w:tcW w:w="1559" w:type="dxa"/>
          </w:tcPr>
          <w:p w14:paraId="6902117B" w14:textId="77777777" w:rsidR="00B154C9" w:rsidRPr="001C72B2" w:rsidRDefault="00B154C9" w:rsidP="00213224">
            <w:pPr>
              <w:pStyle w:val="TAC"/>
              <w:keepNext w:val="0"/>
              <w:keepLines w:val="0"/>
            </w:pPr>
            <w:r w:rsidRPr="001C72B2">
              <w:t>Yes</w:t>
            </w:r>
          </w:p>
        </w:tc>
        <w:tc>
          <w:tcPr>
            <w:tcW w:w="1559" w:type="dxa"/>
            <w:shd w:val="clear" w:color="auto" w:fill="D9D9D9"/>
          </w:tcPr>
          <w:p w14:paraId="0F659D9D" w14:textId="77777777" w:rsidR="00B154C9" w:rsidRPr="001C72B2" w:rsidRDefault="00B154C9" w:rsidP="00213224">
            <w:pPr>
              <w:pStyle w:val="TAC"/>
              <w:keepNext w:val="0"/>
              <w:keepLines w:val="0"/>
            </w:pPr>
          </w:p>
        </w:tc>
      </w:tr>
      <w:tr w:rsidR="00B154C9" w:rsidRPr="001C72B2" w14:paraId="5FD6610A" w14:textId="77777777" w:rsidTr="00213224">
        <w:trPr>
          <w:jc w:val="center"/>
        </w:trPr>
        <w:tc>
          <w:tcPr>
            <w:tcW w:w="3118" w:type="dxa"/>
          </w:tcPr>
          <w:p w14:paraId="16630C98" w14:textId="77777777" w:rsidR="00B154C9" w:rsidRPr="001C72B2" w:rsidRDefault="00B154C9" w:rsidP="00213224">
            <w:pPr>
              <w:pStyle w:val="TAL"/>
              <w:keepNext w:val="0"/>
              <w:keepLines w:val="0"/>
              <w:rPr>
                <w:rFonts w:cs="Arial"/>
                <w:color w:val="000000"/>
              </w:rPr>
            </w:pPr>
            <w:r w:rsidRPr="001C72B2">
              <w:rPr>
                <w:rFonts w:cs="Arial"/>
                <w:color w:val="000000"/>
              </w:rPr>
              <w:t>Disable sending and disallow receiving operations to match new messages/calls</w:t>
            </w:r>
          </w:p>
        </w:tc>
        <w:tc>
          <w:tcPr>
            <w:tcW w:w="2268" w:type="dxa"/>
          </w:tcPr>
          <w:p w14:paraId="70E6D3B2" w14:textId="77777777" w:rsidR="00B154C9" w:rsidRPr="001C72B2" w:rsidRDefault="00B154C9" w:rsidP="00213224">
            <w:pPr>
              <w:pStyle w:val="TAL"/>
              <w:keepNext w:val="0"/>
              <w:keepLines w:val="0"/>
              <w:rPr>
                <w:rFonts w:cs="Arial"/>
                <w:b/>
              </w:rPr>
            </w:pPr>
            <w:r w:rsidRPr="001C72B2">
              <w:rPr>
                <w:rFonts w:cs="Arial"/>
                <w:b/>
              </w:rPr>
              <w:t>halt</w:t>
            </w:r>
          </w:p>
        </w:tc>
        <w:tc>
          <w:tcPr>
            <w:tcW w:w="1276" w:type="dxa"/>
            <w:shd w:val="clear" w:color="auto" w:fill="D9D9D9"/>
          </w:tcPr>
          <w:p w14:paraId="62544182" w14:textId="77777777" w:rsidR="00B154C9" w:rsidRPr="001C72B2" w:rsidRDefault="00B154C9" w:rsidP="00213224">
            <w:pPr>
              <w:pStyle w:val="TAC"/>
              <w:keepNext w:val="0"/>
              <w:keepLines w:val="0"/>
            </w:pPr>
          </w:p>
        </w:tc>
        <w:tc>
          <w:tcPr>
            <w:tcW w:w="1559" w:type="dxa"/>
          </w:tcPr>
          <w:p w14:paraId="5561FD27" w14:textId="77777777" w:rsidR="00B154C9" w:rsidRPr="001C72B2" w:rsidRDefault="00B154C9" w:rsidP="00213224">
            <w:pPr>
              <w:pStyle w:val="TAC"/>
              <w:keepNext w:val="0"/>
              <w:keepLines w:val="0"/>
            </w:pPr>
            <w:r w:rsidRPr="001C72B2">
              <w:t>Yes</w:t>
            </w:r>
          </w:p>
        </w:tc>
        <w:tc>
          <w:tcPr>
            <w:tcW w:w="1559" w:type="dxa"/>
            <w:shd w:val="clear" w:color="auto" w:fill="D9D9D9"/>
          </w:tcPr>
          <w:p w14:paraId="2B39B4B6" w14:textId="77777777" w:rsidR="00B154C9" w:rsidRPr="001C72B2" w:rsidRDefault="00B154C9" w:rsidP="00213224">
            <w:pPr>
              <w:pStyle w:val="TAC"/>
              <w:keepNext w:val="0"/>
              <w:keepLines w:val="0"/>
            </w:pPr>
          </w:p>
        </w:tc>
      </w:tr>
      <w:tr w:rsidR="00B154C9" w:rsidRPr="001C72B2" w14:paraId="6E0D06F9" w14:textId="77777777" w:rsidTr="00213224">
        <w:trPr>
          <w:jc w:val="center"/>
        </w:trPr>
        <w:tc>
          <w:tcPr>
            <w:tcW w:w="3118" w:type="dxa"/>
          </w:tcPr>
          <w:p w14:paraId="3E559BF1" w14:textId="77777777" w:rsidR="00B154C9" w:rsidRPr="001C72B2" w:rsidRDefault="00B154C9" w:rsidP="00213224">
            <w:pPr>
              <w:pStyle w:val="TAL"/>
              <w:keepNext w:val="0"/>
              <w:keepLines w:val="0"/>
              <w:rPr>
                <w:rFonts w:cs="Arial"/>
                <w:color w:val="000000"/>
              </w:rPr>
            </w:pPr>
            <w:r w:rsidRPr="001C72B2">
              <w:rPr>
                <w:rFonts w:cs="Arial"/>
                <w:color w:val="000000"/>
              </w:rPr>
              <w:t>Check the state of a port</w:t>
            </w:r>
          </w:p>
        </w:tc>
        <w:tc>
          <w:tcPr>
            <w:tcW w:w="2268" w:type="dxa"/>
          </w:tcPr>
          <w:p w14:paraId="754C482F" w14:textId="77777777" w:rsidR="00B154C9" w:rsidRPr="001C72B2" w:rsidRDefault="00B154C9" w:rsidP="00213224">
            <w:pPr>
              <w:pStyle w:val="TAL"/>
              <w:keepNext w:val="0"/>
              <w:keepLines w:val="0"/>
              <w:rPr>
                <w:rFonts w:cs="Arial"/>
                <w:b/>
              </w:rPr>
            </w:pPr>
            <w:r w:rsidRPr="001C72B2">
              <w:rPr>
                <w:rFonts w:cs="Arial"/>
                <w:b/>
              </w:rPr>
              <w:t>checkstate</w:t>
            </w:r>
          </w:p>
        </w:tc>
        <w:tc>
          <w:tcPr>
            <w:tcW w:w="1276" w:type="dxa"/>
            <w:shd w:val="clear" w:color="auto" w:fill="D9D9D9"/>
          </w:tcPr>
          <w:p w14:paraId="0A7A38E6" w14:textId="77777777" w:rsidR="00B154C9" w:rsidRPr="001C72B2" w:rsidRDefault="00B154C9" w:rsidP="00213224">
            <w:pPr>
              <w:pStyle w:val="TAC"/>
              <w:keepNext w:val="0"/>
              <w:keepLines w:val="0"/>
            </w:pPr>
          </w:p>
        </w:tc>
        <w:tc>
          <w:tcPr>
            <w:tcW w:w="1559" w:type="dxa"/>
          </w:tcPr>
          <w:p w14:paraId="0DE592EB" w14:textId="77777777" w:rsidR="00B154C9" w:rsidRPr="001C72B2" w:rsidRDefault="00B154C9" w:rsidP="00213224">
            <w:pPr>
              <w:pStyle w:val="TAC"/>
              <w:keepNext w:val="0"/>
              <w:keepLines w:val="0"/>
            </w:pPr>
            <w:r w:rsidRPr="001C72B2">
              <w:t>Yes</w:t>
            </w:r>
          </w:p>
        </w:tc>
        <w:tc>
          <w:tcPr>
            <w:tcW w:w="1559" w:type="dxa"/>
            <w:shd w:val="clear" w:color="auto" w:fill="D9D9D9"/>
          </w:tcPr>
          <w:p w14:paraId="3B420029" w14:textId="77777777" w:rsidR="00B154C9" w:rsidRPr="001C72B2" w:rsidRDefault="00B154C9" w:rsidP="00213224">
            <w:pPr>
              <w:pStyle w:val="TAC"/>
              <w:keepNext w:val="0"/>
              <w:keepLines w:val="0"/>
            </w:pPr>
          </w:p>
        </w:tc>
      </w:tr>
      <w:tr w:rsidR="00B154C9" w:rsidRPr="001C72B2" w14:paraId="729EDA74" w14:textId="77777777" w:rsidTr="00213224">
        <w:trPr>
          <w:jc w:val="center"/>
        </w:trPr>
        <w:tc>
          <w:tcPr>
            <w:tcW w:w="9780" w:type="dxa"/>
            <w:gridSpan w:val="5"/>
          </w:tcPr>
          <w:p w14:paraId="04D175BF" w14:textId="77777777" w:rsidR="00B154C9" w:rsidRPr="001C72B2" w:rsidRDefault="00B154C9" w:rsidP="00213224">
            <w:pPr>
              <w:pStyle w:val="TAC"/>
              <w:keepLines w:val="0"/>
              <w:jc w:val="left"/>
              <w:rPr>
                <w:b/>
              </w:rPr>
            </w:pPr>
            <w:r w:rsidRPr="001C72B2">
              <w:rPr>
                <w:b/>
                <w:color w:val="000000"/>
              </w:rPr>
              <w:t>Timer operations</w:t>
            </w:r>
          </w:p>
        </w:tc>
      </w:tr>
      <w:tr w:rsidR="00B154C9" w:rsidRPr="001C72B2" w14:paraId="73AE0528" w14:textId="77777777" w:rsidTr="00213224">
        <w:trPr>
          <w:jc w:val="center"/>
        </w:trPr>
        <w:tc>
          <w:tcPr>
            <w:tcW w:w="3118" w:type="dxa"/>
          </w:tcPr>
          <w:p w14:paraId="532F8B93" w14:textId="77777777" w:rsidR="00B154C9" w:rsidRPr="001C72B2" w:rsidRDefault="00B154C9" w:rsidP="00213224">
            <w:pPr>
              <w:pStyle w:val="TAL"/>
              <w:keepLines w:val="0"/>
              <w:rPr>
                <w:color w:val="000000"/>
              </w:rPr>
            </w:pPr>
            <w:r w:rsidRPr="001C72B2">
              <w:rPr>
                <w:color w:val="000000"/>
              </w:rPr>
              <w:t>Start timer</w:t>
            </w:r>
          </w:p>
        </w:tc>
        <w:tc>
          <w:tcPr>
            <w:tcW w:w="2268" w:type="dxa"/>
          </w:tcPr>
          <w:p w14:paraId="620A74EB" w14:textId="77777777" w:rsidR="00B154C9" w:rsidRPr="001C72B2" w:rsidRDefault="00B154C9" w:rsidP="00213224">
            <w:pPr>
              <w:pStyle w:val="TAL"/>
              <w:keepLines w:val="0"/>
              <w:rPr>
                <w:b/>
              </w:rPr>
            </w:pPr>
            <w:r w:rsidRPr="001C72B2">
              <w:rPr>
                <w:b/>
              </w:rPr>
              <w:t xml:space="preserve">start </w:t>
            </w:r>
          </w:p>
        </w:tc>
        <w:tc>
          <w:tcPr>
            <w:tcW w:w="1276" w:type="dxa"/>
          </w:tcPr>
          <w:p w14:paraId="46345880" w14:textId="77777777" w:rsidR="00B154C9" w:rsidRPr="001C72B2" w:rsidRDefault="00B154C9" w:rsidP="00213224">
            <w:pPr>
              <w:pStyle w:val="TAC"/>
              <w:keepLines w:val="0"/>
            </w:pPr>
            <w:r w:rsidRPr="001C72B2">
              <w:t>Yes</w:t>
            </w:r>
          </w:p>
        </w:tc>
        <w:tc>
          <w:tcPr>
            <w:tcW w:w="1559" w:type="dxa"/>
          </w:tcPr>
          <w:p w14:paraId="61340D60" w14:textId="77777777" w:rsidR="00B154C9" w:rsidRPr="001C72B2" w:rsidRDefault="00B154C9" w:rsidP="00213224">
            <w:pPr>
              <w:pStyle w:val="TAC"/>
              <w:keepLines w:val="0"/>
            </w:pPr>
            <w:r w:rsidRPr="001C72B2">
              <w:t>Yes</w:t>
            </w:r>
          </w:p>
        </w:tc>
        <w:tc>
          <w:tcPr>
            <w:tcW w:w="1559" w:type="dxa"/>
            <w:shd w:val="clear" w:color="auto" w:fill="D9D9D9"/>
          </w:tcPr>
          <w:p w14:paraId="24F204C7" w14:textId="77777777" w:rsidR="00B154C9" w:rsidRPr="001C72B2" w:rsidRDefault="00B154C9" w:rsidP="00213224">
            <w:pPr>
              <w:pStyle w:val="TAC"/>
              <w:keepLines w:val="0"/>
            </w:pPr>
          </w:p>
        </w:tc>
      </w:tr>
      <w:tr w:rsidR="00B154C9" w:rsidRPr="001C72B2" w14:paraId="36F992FA" w14:textId="77777777" w:rsidTr="00213224">
        <w:trPr>
          <w:jc w:val="center"/>
        </w:trPr>
        <w:tc>
          <w:tcPr>
            <w:tcW w:w="3118" w:type="dxa"/>
          </w:tcPr>
          <w:p w14:paraId="7608B894" w14:textId="77777777" w:rsidR="00B154C9" w:rsidRPr="001C72B2" w:rsidRDefault="00B154C9" w:rsidP="00213224">
            <w:pPr>
              <w:pStyle w:val="TAL"/>
              <w:keepNext w:val="0"/>
              <w:keepLines w:val="0"/>
              <w:rPr>
                <w:color w:val="000000"/>
              </w:rPr>
            </w:pPr>
            <w:r w:rsidRPr="001C72B2">
              <w:rPr>
                <w:color w:val="000000"/>
              </w:rPr>
              <w:t>Stop timer</w:t>
            </w:r>
          </w:p>
        </w:tc>
        <w:tc>
          <w:tcPr>
            <w:tcW w:w="2268" w:type="dxa"/>
          </w:tcPr>
          <w:p w14:paraId="479DF915" w14:textId="77777777" w:rsidR="00B154C9" w:rsidRPr="001C72B2" w:rsidRDefault="00B154C9" w:rsidP="00213224">
            <w:pPr>
              <w:pStyle w:val="TAL"/>
              <w:keepNext w:val="0"/>
              <w:keepLines w:val="0"/>
              <w:rPr>
                <w:b/>
              </w:rPr>
            </w:pPr>
            <w:r w:rsidRPr="001C72B2">
              <w:rPr>
                <w:b/>
              </w:rPr>
              <w:t>stop</w:t>
            </w:r>
          </w:p>
        </w:tc>
        <w:tc>
          <w:tcPr>
            <w:tcW w:w="1276" w:type="dxa"/>
          </w:tcPr>
          <w:p w14:paraId="12696316" w14:textId="77777777" w:rsidR="00B154C9" w:rsidRPr="001C72B2" w:rsidRDefault="00B154C9" w:rsidP="00213224">
            <w:pPr>
              <w:pStyle w:val="TAC"/>
              <w:keepNext w:val="0"/>
              <w:keepLines w:val="0"/>
            </w:pPr>
            <w:r w:rsidRPr="001C72B2">
              <w:t>Yes</w:t>
            </w:r>
          </w:p>
        </w:tc>
        <w:tc>
          <w:tcPr>
            <w:tcW w:w="1559" w:type="dxa"/>
          </w:tcPr>
          <w:p w14:paraId="700B0F44" w14:textId="77777777" w:rsidR="00B154C9" w:rsidRPr="001C72B2" w:rsidRDefault="00B154C9" w:rsidP="00213224">
            <w:pPr>
              <w:pStyle w:val="TAC"/>
              <w:keepNext w:val="0"/>
              <w:keepLines w:val="0"/>
            </w:pPr>
            <w:r w:rsidRPr="001C72B2">
              <w:t>Yes</w:t>
            </w:r>
          </w:p>
        </w:tc>
        <w:tc>
          <w:tcPr>
            <w:tcW w:w="1559" w:type="dxa"/>
            <w:shd w:val="clear" w:color="auto" w:fill="D9D9D9"/>
          </w:tcPr>
          <w:p w14:paraId="7355A075" w14:textId="77777777" w:rsidR="00B154C9" w:rsidRPr="001C72B2" w:rsidRDefault="00B154C9" w:rsidP="00213224">
            <w:pPr>
              <w:pStyle w:val="TAC"/>
              <w:keepNext w:val="0"/>
              <w:keepLines w:val="0"/>
            </w:pPr>
          </w:p>
        </w:tc>
      </w:tr>
      <w:tr w:rsidR="00B154C9" w:rsidRPr="001C72B2" w14:paraId="2035280A" w14:textId="77777777" w:rsidTr="00213224">
        <w:trPr>
          <w:jc w:val="center"/>
        </w:trPr>
        <w:tc>
          <w:tcPr>
            <w:tcW w:w="3118" w:type="dxa"/>
          </w:tcPr>
          <w:p w14:paraId="1F885F02" w14:textId="77777777" w:rsidR="00B154C9" w:rsidRPr="001C72B2" w:rsidRDefault="00B154C9" w:rsidP="00213224">
            <w:pPr>
              <w:pStyle w:val="TAL"/>
              <w:keepNext w:val="0"/>
              <w:keepLines w:val="0"/>
              <w:rPr>
                <w:color w:val="000000"/>
              </w:rPr>
            </w:pPr>
            <w:r w:rsidRPr="001C72B2">
              <w:rPr>
                <w:color w:val="000000"/>
              </w:rPr>
              <w:t>Read elapsed time</w:t>
            </w:r>
          </w:p>
        </w:tc>
        <w:tc>
          <w:tcPr>
            <w:tcW w:w="2268" w:type="dxa"/>
          </w:tcPr>
          <w:p w14:paraId="4DB18F91" w14:textId="77777777" w:rsidR="00B154C9" w:rsidRPr="001C72B2" w:rsidRDefault="00B154C9" w:rsidP="00213224">
            <w:pPr>
              <w:pStyle w:val="TAL"/>
              <w:keepNext w:val="0"/>
              <w:keepLines w:val="0"/>
              <w:rPr>
                <w:b/>
              </w:rPr>
            </w:pPr>
            <w:r w:rsidRPr="001C72B2">
              <w:rPr>
                <w:b/>
              </w:rPr>
              <w:t>read</w:t>
            </w:r>
          </w:p>
        </w:tc>
        <w:tc>
          <w:tcPr>
            <w:tcW w:w="1276" w:type="dxa"/>
          </w:tcPr>
          <w:p w14:paraId="2FDD7E3A" w14:textId="77777777" w:rsidR="00B154C9" w:rsidRPr="001C72B2" w:rsidRDefault="00B154C9" w:rsidP="00213224">
            <w:pPr>
              <w:pStyle w:val="TAC"/>
              <w:keepNext w:val="0"/>
              <w:keepLines w:val="0"/>
            </w:pPr>
            <w:r w:rsidRPr="001C72B2">
              <w:t>Yes</w:t>
            </w:r>
          </w:p>
        </w:tc>
        <w:tc>
          <w:tcPr>
            <w:tcW w:w="1559" w:type="dxa"/>
          </w:tcPr>
          <w:p w14:paraId="5F4034A9" w14:textId="77777777" w:rsidR="00B154C9" w:rsidRPr="001C72B2" w:rsidRDefault="00B154C9" w:rsidP="00213224">
            <w:pPr>
              <w:pStyle w:val="TAC"/>
              <w:keepNext w:val="0"/>
              <w:keepLines w:val="0"/>
            </w:pPr>
            <w:r w:rsidRPr="001C72B2">
              <w:t>Yes</w:t>
            </w:r>
          </w:p>
        </w:tc>
        <w:tc>
          <w:tcPr>
            <w:tcW w:w="1559" w:type="dxa"/>
            <w:shd w:val="clear" w:color="auto" w:fill="D9D9D9"/>
          </w:tcPr>
          <w:p w14:paraId="3D311D13" w14:textId="77777777" w:rsidR="00B154C9" w:rsidRPr="001C72B2" w:rsidRDefault="00B154C9" w:rsidP="00213224">
            <w:pPr>
              <w:pStyle w:val="TAC"/>
              <w:keepNext w:val="0"/>
              <w:keepLines w:val="0"/>
            </w:pPr>
          </w:p>
        </w:tc>
      </w:tr>
      <w:tr w:rsidR="00B154C9" w:rsidRPr="001C72B2" w14:paraId="7F3B3F11" w14:textId="77777777" w:rsidTr="00213224">
        <w:trPr>
          <w:jc w:val="center"/>
        </w:trPr>
        <w:tc>
          <w:tcPr>
            <w:tcW w:w="3118" w:type="dxa"/>
          </w:tcPr>
          <w:p w14:paraId="324DBBB6" w14:textId="77777777" w:rsidR="00B154C9" w:rsidRPr="001C72B2" w:rsidRDefault="00B154C9" w:rsidP="00213224">
            <w:pPr>
              <w:pStyle w:val="TAL"/>
              <w:keepNext w:val="0"/>
              <w:keepLines w:val="0"/>
              <w:rPr>
                <w:color w:val="000000"/>
              </w:rPr>
            </w:pPr>
            <w:r w:rsidRPr="001C72B2">
              <w:rPr>
                <w:color w:val="000000"/>
              </w:rPr>
              <w:t>Check if timer running</w:t>
            </w:r>
          </w:p>
        </w:tc>
        <w:tc>
          <w:tcPr>
            <w:tcW w:w="2268" w:type="dxa"/>
          </w:tcPr>
          <w:p w14:paraId="6B26F1CF" w14:textId="77777777" w:rsidR="00B154C9" w:rsidRPr="001C72B2" w:rsidRDefault="00B154C9" w:rsidP="00213224">
            <w:pPr>
              <w:pStyle w:val="TAL"/>
              <w:keepNext w:val="0"/>
              <w:keepLines w:val="0"/>
              <w:rPr>
                <w:b/>
              </w:rPr>
            </w:pPr>
            <w:r w:rsidRPr="001C72B2">
              <w:rPr>
                <w:b/>
              </w:rPr>
              <w:t>running</w:t>
            </w:r>
          </w:p>
        </w:tc>
        <w:tc>
          <w:tcPr>
            <w:tcW w:w="1276" w:type="dxa"/>
          </w:tcPr>
          <w:p w14:paraId="501770FC" w14:textId="77777777" w:rsidR="00B154C9" w:rsidRPr="001C72B2" w:rsidRDefault="00B154C9" w:rsidP="00213224">
            <w:pPr>
              <w:pStyle w:val="TAC"/>
              <w:keepNext w:val="0"/>
              <w:keepLines w:val="0"/>
            </w:pPr>
            <w:r w:rsidRPr="001C72B2">
              <w:t>Yes</w:t>
            </w:r>
          </w:p>
        </w:tc>
        <w:tc>
          <w:tcPr>
            <w:tcW w:w="1559" w:type="dxa"/>
          </w:tcPr>
          <w:p w14:paraId="2E5644D8" w14:textId="77777777" w:rsidR="00B154C9" w:rsidRPr="001C72B2" w:rsidRDefault="00B154C9" w:rsidP="00213224">
            <w:pPr>
              <w:pStyle w:val="TAC"/>
              <w:keepNext w:val="0"/>
              <w:keepLines w:val="0"/>
            </w:pPr>
            <w:r w:rsidRPr="001C72B2">
              <w:t>Yes</w:t>
            </w:r>
          </w:p>
        </w:tc>
        <w:tc>
          <w:tcPr>
            <w:tcW w:w="1559" w:type="dxa"/>
            <w:shd w:val="clear" w:color="auto" w:fill="D9D9D9"/>
          </w:tcPr>
          <w:p w14:paraId="3E9BEF61" w14:textId="77777777" w:rsidR="00B154C9" w:rsidRPr="001C72B2" w:rsidRDefault="00B154C9" w:rsidP="00213224">
            <w:pPr>
              <w:pStyle w:val="TAC"/>
              <w:keepNext w:val="0"/>
              <w:keepLines w:val="0"/>
            </w:pPr>
          </w:p>
        </w:tc>
      </w:tr>
      <w:tr w:rsidR="00B154C9" w:rsidRPr="001C72B2" w14:paraId="7BEB5178" w14:textId="77777777" w:rsidTr="00213224">
        <w:trPr>
          <w:jc w:val="center"/>
        </w:trPr>
        <w:tc>
          <w:tcPr>
            <w:tcW w:w="3118" w:type="dxa"/>
          </w:tcPr>
          <w:p w14:paraId="1EEF5F6C" w14:textId="77777777" w:rsidR="00B154C9" w:rsidRPr="001C72B2" w:rsidRDefault="00B154C9" w:rsidP="00213224">
            <w:pPr>
              <w:pStyle w:val="TAL"/>
              <w:keepNext w:val="0"/>
              <w:keepLines w:val="0"/>
              <w:rPr>
                <w:color w:val="000000"/>
              </w:rPr>
            </w:pPr>
            <w:r w:rsidRPr="001C72B2">
              <w:rPr>
                <w:color w:val="000000"/>
              </w:rPr>
              <w:t>Timeout event</w:t>
            </w:r>
          </w:p>
        </w:tc>
        <w:tc>
          <w:tcPr>
            <w:tcW w:w="2268" w:type="dxa"/>
          </w:tcPr>
          <w:p w14:paraId="602C699B" w14:textId="77777777" w:rsidR="00B154C9" w:rsidRPr="001C72B2" w:rsidRDefault="00B154C9" w:rsidP="00213224">
            <w:pPr>
              <w:pStyle w:val="TAL"/>
              <w:keepNext w:val="0"/>
              <w:keepLines w:val="0"/>
              <w:rPr>
                <w:b/>
              </w:rPr>
            </w:pPr>
            <w:r w:rsidRPr="001C72B2">
              <w:rPr>
                <w:b/>
              </w:rPr>
              <w:t>timeout</w:t>
            </w:r>
          </w:p>
        </w:tc>
        <w:tc>
          <w:tcPr>
            <w:tcW w:w="1276" w:type="dxa"/>
          </w:tcPr>
          <w:p w14:paraId="22DC4211" w14:textId="77777777" w:rsidR="00B154C9" w:rsidRPr="001C72B2" w:rsidRDefault="00B154C9" w:rsidP="00213224">
            <w:pPr>
              <w:pStyle w:val="TAC"/>
              <w:keepNext w:val="0"/>
              <w:keepLines w:val="0"/>
            </w:pPr>
            <w:r w:rsidRPr="001C72B2">
              <w:t>Yes</w:t>
            </w:r>
          </w:p>
        </w:tc>
        <w:tc>
          <w:tcPr>
            <w:tcW w:w="1559" w:type="dxa"/>
          </w:tcPr>
          <w:p w14:paraId="76DF4915" w14:textId="77777777" w:rsidR="00B154C9" w:rsidRPr="001C72B2" w:rsidRDefault="00B154C9" w:rsidP="00213224">
            <w:pPr>
              <w:pStyle w:val="TAC"/>
              <w:keepNext w:val="0"/>
              <w:keepLines w:val="0"/>
            </w:pPr>
            <w:r w:rsidRPr="001C72B2">
              <w:t>Yes</w:t>
            </w:r>
          </w:p>
        </w:tc>
        <w:tc>
          <w:tcPr>
            <w:tcW w:w="1559" w:type="dxa"/>
            <w:shd w:val="clear" w:color="auto" w:fill="D9D9D9"/>
          </w:tcPr>
          <w:p w14:paraId="6F03B2B2" w14:textId="77777777" w:rsidR="00B154C9" w:rsidRPr="001C72B2" w:rsidRDefault="00B154C9" w:rsidP="00213224">
            <w:pPr>
              <w:pStyle w:val="TAC"/>
              <w:keepNext w:val="0"/>
              <w:keepLines w:val="0"/>
            </w:pPr>
          </w:p>
        </w:tc>
      </w:tr>
      <w:tr w:rsidR="00B154C9" w:rsidRPr="001C72B2" w14:paraId="0294BF00" w14:textId="77777777" w:rsidTr="00213224">
        <w:trPr>
          <w:jc w:val="center"/>
        </w:trPr>
        <w:tc>
          <w:tcPr>
            <w:tcW w:w="9780" w:type="dxa"/>
            <w:gridSpan w:val="5"/>
          </w:tcPr>
          <w:p w14:paraId="0DA15DB6" w14:textId="77777777" w:rsidR="00B154C9" w:rsidRPr="001C72B2" w:rsidRDefault="00B154C9" w:rsidP="00213224">
            <w:pPr>
              <w:pStyle w:val="TAC"/>
              <w:keepNext w:val="0"/>
              <w:keepLines w:val="0"/>
              <w:jc w:val="left"/>
              <w:rPr>
                <w:b/>
              </w:rPr>
            </w:pPr>
            <w:r w:rsidRPr="001C72B2">
              <w:rPr>
                <w:b/>
                <w:color w:val="000000"/>
              </w:rPr>
              <w:t>Verdict operations</w:t>
            </w:r>
          </w:p>
        </w:tc>
      </w:tr>
      <w:tr w:rsidR="00B154C9" w:rsidRPr="001C72B2" w14:paraId="640DBD8F" w14:textId="77777777" w:rsidTr="00213224">
        <w:trPr>
          <w:jc w:val="center"/>
        </w:trPr>
        <w:tc>
          <w:tcPr>
            <w:tcW w:w="3118" w:type="dxa"/>
          </w:tcPr>
          <w:p w14:paraId="1F70191A" w14:textId="77777777" w:rsidR="00B154C9" w:rsidRPr="001C72B2" w:rsidRDefault="00B154C9" w:rsidP="00213224">
            <w:pPr>
              <w:pStyle w:val="TAL"/>
              <w:keepNext w:val="0"/>
              <w:keepLines w:val="0"/>
              <w:rPr>
                <w:color w:val="000000"/>
              </w:rPr>
            </w:pPr>
            <w:r w:rsidRPr="001C72B2">
              <w:rPr>
                <w:color w:val="000000"/>
              </w:rPr>
              <w:t>Set local verdict</w:t>
            </w:r>
          </w:p>
        </w:tc>
        <w:tc>
          <w:tcPr>
            <w:tcW w:w="2268" w:type="dxa"/>
          </w:tcPr>
          <w:p w14:paraId="2A7FB378" w14:textId="77777777" w:rsidR="00B154C9" w:rsidRPr="001C72B2" w:rsidRDefault="00B154C9" w:rsidP="00213224">
            <w:pPr>
              <w:pStyle w:val="TAL"/>
              <w:keepNext w:val="0"/>
              <w:keepLines w:val="0"/>
              <w:rPr>
                <w:b/>
              </w:rPr>
            </w:pPr>
            <w:r w:rsidRPr="001C72B2">
              <w:rPr>
                <w:b/>
              </w:rPr>
              <w:t>setverdict</w:t>
            </w:r>
          </w:p>
        </w:tc>
        <w:tc>
          <w:tcPr>
            <w:tcW w:w="1276" w:type="dxa"/>
            <w:shd w:val="clear" w:color="auto" w:fill="D9D9D9"/>
          </w:tcPr>
          <w:p w14:paraId="0014D5D8" w14:textId="77777777" w:rsidR="00B154C9" w:rsidRPr="001C72B2" w:rsidRDefault="00B154C9" w:rsidP="00213224">
            <w:pPr>
              <w:pStyle w:val="TAC"/>
              <w:keepNext w:val="0"/>
              <w:keepLines w:val="0"/>
            </w:pPr>
          </w:p>
        </w:tc>
        <w:tc>
          <w:tcPr>
            <w:tcW w:w="1559" w:type="dxa"/>
          </w:tcPr>
          <w:p w14:paraId="3A5C6B61" w14:textId="77777777" w:rsidR="00B154C9" w:rsidRPr="001C72B2" w:rsidRDefault="00B154C9" w:rsidP="00213224">
            <w:pPr>
              <w:pStyle w:val="TAC"/>
              <w:keepNext w:val="0"/>
              <w:keepLines w:val="0"/>
            </w:pPr>
            <w:r w:rsidRPr="001C72B2">
              <w:t>Yes</w:t>
            </w:r>
          </w:p>
        </w:tc>
        <w:tc>
          <w:tcPr>
            <w:tcW w:w="1559" w:type="dxa"/>
            <w:shd w:val="clear" w:color="auto" w:fill="D9D9D9"/>
          </w:tcPr>
          <w:p w14:paraId="06902CA7" w14:textId="77777777" w:rsidR="00B154C9" w:rsidRPr="001C72B2" w:rsidRDefault="00B154C9" w:rsidP="00213224">
            <w:pPr>
              <w:pStyle w:val="TAC"/>
              <w:keepNext w:val="0"/>
              <w:keepLines w:val="0"/>
            </w:pPr>
          </w:p>
        </w:tc>
      </w:tr>
      <w:tr w:rsidR="00B154C9" w:rsidRPr="001C72B2" w14:paraId="4B673126" w14:textId="77777777" w:rsidTr="00213224">
        <w:trPr>
          <w:jc w:val="center"/>
        </w:trPr>
        <w:tc>
          <w:tcPr>
            <w:tcW w:w="3118" w:type="dxa"/>
          </w:tcPr>
          <w:p w14:paraId="7E2E0E4E" w14:textId="77777777" w:rsidR="00B154C9" w:rsidRPr="001C72B2" w:rsidRDefault="00B154C9" w:rsidP="00213224">
            <w:pPr>
              <w:pStyle w:val="TAL"/>
              <w:keepNext w:val="0"/>
              <w:keepLines w:val="0"/>
              <w:rPr>
                <w:color w:val="000000"/>
              </w:rPr>
            </w:pPr>
            <w:r w:rsidRPr="001C72B2">
              <w:rPr>
                <w:color w:val="000000"/>
              </w:rPr>
              <w:t>Get local verdict</w:t>
            </w:r>
          </w:p>
        </w:tc>
        <w:tc>
          <w:tcPr>
            <w:tcW w:w="2268" w:type="dxa"/>
          </w:tcPr>
          <w:p w14:paraId="47E7D41A" w14:textId="77777777" w:rsidR="00B154C9" w:rsidRPr="001C72B2" w:rsidRDefault="00B154C9" w:rsidP="00213224">
            <w:pPr>
              <w:pStyle w:val="TAL"/>
              <w:keepNext w:val="0"/>
              <w:keepLines w:val="0"/>
              <w:rPr>
                <w:b/>
              </w:rPr>
            </w:pPr>
            <w:r w:rsidRPr="001C72B2">
              <w:rPr>
                <w:b/>
              </w:rPr>
              <w:t>getverdict</w:t>
            </w:r>
          </w:p>
        </w:tc>
        <w:tc>
          <w:tcPr>
            <w:tcW w:w="1276" w:type="dxa"/>
            <w:shd w:val="clear" w:color="auto" w:fill="D9D9D9"/>
          </w:tcPr>
          <w:p w14:paraId="23C0B666" w14:textId="77777777" w:rsidR="00B154C9" w:rsidRPr="001C72B2" w:rsidRDefault="00B154C9" w:rsidP="00213224">
            <w:pPr>
              <w:pStyle w:val="TAC"/>
              <w:keepNext w:val="0"/>
              <w:keepLines w:val="0"/>
            </w:pPr>
          </w:p>
        </w:tc>
        <w:tc>
          <w:tcPr>
            <w:tcW w:w="1559" w:type="dxa"/>
          </w:tcPr>
          <w:p w14:paraId="33222F70" w14:textId="77777777" w:rsidR="00B154C9" w:rsidRPr="001C72B2" w:rsidRDefault="00B154C9" w:rsidP="00213224">
            <w:pPr>
              <w:pStyle w:val="TAC"/>
              <w:keepNext w:val="0"/>
              <w:keepLines w:val="0"/>
            </w:pPr>
            <w:r w:rsidRPr="001C72B2">
              <w:t>Yes</w:t>
            </w:r>
          </w:p>
        </w:tc>
        <w:tc>
          <w:tcPr>
            <w:tcW w:w="1559" w:type="dxa"/>
          </w:tcPr>
          <w:p w14:paraId="4182A0FF" w14:textId="77777777" w:rsidR="00B154C9" w:rsidRPr="001C72B2" w:rsidRDefault="00B154C9" w:rsidP="00213224">
            <w:pPr>
              <w:pStyle w:val="TAC"/>
              <w:keepNext w:val="0"/>
              <w:keepLines w:val="0"/>
            </w:pPr>
            <w:r w:rsidRPr="001C72B2">
              <w:t>Yes</w:t>
            </w:r>
          </w:p>
        </w:tc>
      </w:tr>
      <w:tr w:rsidR="00B154C9" w:rsidRPr="001C72B2" w14:paraId="262367AE" w14:textId="77777777" w:rsidTr="00213224">
        <w:trPr>
          <w:jc w:val="center"/>
        </w:trPr>
        <w:tc>
          <w:tcPr>
            <w:tcW w:w="9780" w:type="dxa"/>
            <w:gridSpan w:val="5"/>
          </w:tcPr>
          <w:p w14:paraId="50D568D4" w14:textId="77777777" w:rsidR="00B154C9" w:rsidRPr="001C72B2" w:rsidRDefault="00B154C9" w:rsidP="00213224">
            <w:pPr>
              <w:pStyle w:val="TAC"/>
              <w:keepNext w:val="0"/>
              <w:keepLines w:val="0"/>
              <w:jc w:val="left"/>
              <w:rPr>
                <w:b/>
              </w:rPr>
            </w:pPr>
            <w:r w:rsidRPr="001C72B2">
              <w:rPr>
                <w:b/>
                <w:color w:val="000000"/>
              </w:rPr>
              <w:t>External actions</w:t>
            </w:r>
          </w:p>
        </w:tc>
      </w:tr>
      <w:tr w:rsidR="00B154C9" w:rsidRPr="001C72B2" w14:paraId="668B0512" w14:textId="77777777" w:rsidTr="00213224">
        <w:trPr>
          <w:jc w:val="center"/>
        </w:trPr>
        <w:tc>
          <w:tcPr>
            <w:tcW w:w="3118" w:type="dxa"/>
          </w:tcPr>
          <w:p w14:paraId="374D4FCF" w14:textId="77777777" w:rsidR="00B154C9" w:rsidRPr="001C72B2" w:rsidRDefault="00B154C9" w:rsidP="00213224">
            <w:pPr>
              <w:pStyle w:val="TAL"/>
              <w:keepNext w:val="0"/>
              <w:keepLines w:val="0"/>
              <w:rPr>
                <w:color w:val="000000"/>
              </w:rPr>
            </w:pPr>
            <w:r w:rsidRPr="001C72B2">
              <w:rPr>
                <w:color w:val="000000"/>
              </w:rPr>
              <w:t>Stimulate an (</w:t>
            </w:r>
            <w:r w:rsidRPr="001C72B2">
              <w:t>SUT</w:t>
            </w:r>
            <w:r w:rsidRPr="001C72B2">
              <w:rPr>
                <w:color w:val="000000"/>
              </w:rPr>
              <w:t>) action externally</w:t>
            </w:r>
          </w:p>
        </w:tc>
        <w:tc>
          <w:tcPr>
            <w:tcW w:w="2268" w:type="dxa"/>
          </w:tcPr>
          <w:p w14:paraId="2BFB8A9F" w14:textId="77777777" w:rsidR="00B154C9" w:rsidRPr="001C72B2" w:rsidRDefault="00B154C9" w:rsidP="00213224">
            <w:pPr>
              <w:pStyle w:val="TAL"/>
              <w:keepNext w:val="0"/>
              <w:keepLines w:val="0"/>
              <w:rPr>
                <w:b/>
              </w:rPr>
            </w:pPr>
            <w:r w:rsidRPr="001C72B2">
              <w:rPr>
                <w:b/>
              </w:rPr>
              <w:t>action</w:t>
            </w:r>
          </w:p>
        </w:tc>
        <w:tc>
          <w:tcPr>
            <w:tcW w:w="1276" w:type="dxa"/>
            <w:shd w:val="clear" w:color="000000" w:fill="FFFFFF"/>
          </w:tcPr>
          <w:p w14:paraId="6C01C81B" w14:textId="77777777" w:rsidR="00B154C9" w:rsidRPr="001C72B2" w:rsidRDefault="00B154C9" w:rsidP="00213224">
            <w:pPr>
              <w:pStyle w:val="TAC"/>
              <w:keepNext w:val="0"/>
              <w:keepLines w:val="0"/>
            </w:pPr>
            <w:r w:rsidRPr="001C72B2">
              <w:t>Yes</w:t>
            </w:r>
          </w:p>
        </w:tc>
        <w:tc>
          <w:tcPr>
            <w:tcW w:w="1559" w:type="dxa"/>
          </w:tcPr>
          <w:p w14:paraId="1B66A58D" w14:textId="77777777" w:rsidR="00B154C9" w:rsidRPr="001C72B2" w:rsidRDefault="00B154C9" w:rsidP="00213224">
            <w:pPr>
              <w:pStyle w:val="TAC"/>
              <w:keepNext w:val="0"/>
              <w:keepLines w:val="0"/>
            </w:pPr>
            <w:r w:rsidRPr="001C72B2">
              <w:t>Yes</w:t>
            </w:r>
          </w:p>
        </w:tc>
        <w:tc>
          <w:tcPr>
            <w:tcW w:w="1559" w:type="dxa"/>
            <w:shd w:val="clear" w:color="auto" w:fill="D9D9D9"/>
          </w:tcPr>
          <w:p w14:paraId="4BE9E1DF" w14:textId="77777777" w:rsidR="00B154C9" w:rsidRPr="001C72B2" w:rsidRDefault="00B154C9" w:rsidP="00213224">
            <w:pPr>
              <w:pStyle w:val="TAC"/>
              <w:keepNext w:val="0"/>
              <w:keepLines w:val="0"/>
            </w:pPr>
          </w:p>
        </w:tc>
      </w:tr>
      <w:tr w:rsidR="00B154C9" w:rsidRPr="001C72B2" w14:paraId="22D0BC57" w14:textId="77777777" w:rsidTr="00213224">
        <w:trPr>
          <w:jc w:val="center"/>
        </w:trPr>
        <w:tc>
          <w:tcPr>
            <w:tcW w:w="9780" w:type="dxa"/>
            <w:gridSpan w:val="5"/>
          </w:tcPr>
          <w:p w14:paraId="7E4E744D" w14:textId="77777777" w:rsidR="00B154C9" w:rsidRPr="001C72B2" w:rsidRDefault="00B154C9" w:rsidP="006A7957">
            <w:pPr>
              <w:pStyle w:val="TAC"/>
              <w:keepLines w:val="0"/>
              <w:jc w:val="left"/>
              <w:rPr>
                <w:b/>
              </w:rPr>
            </w:pPr>
            <w:r w:rsidRPr="001C72B2">
              <w:rPr>
                <w:b/>
                <w:color w:val="000000"/>
              </w:rPr>
              <w:t>Execution of test cases</w:t>
            </w:r>
          </w:p>
        </w:tc>
      </w:tr>
      <w:tr w:rsidR="00B154C9" w:rsidRPr="001C72B2" w14:paraId="45B1E1B9" w14:textId="77777777" w:rsidTr="00213224">
        <w:trPr>
          <w:jc w:val="center"/>
        </w:trPr>
        <w:tc>
          <w:tcPr>
            <w:tcW w:w="3118" w:type="dxa"/>
          </w:tcPr>
          <w:p w14:paraId="3CD60D94" w14:textId="77777777" w:rsidR="00B154C9" w:rsidRPr="001C72B2" w:rsidRDefault="00B154C9" w:rsidP="00213224">
            <w:pPr>
              <w:pStyle w:val="TAL"/>
              <w:keepNext w:val="0"/>
              <w:keepLines w:val="0"/>
              <w:rPr>
                <w:color w:val="000000"/>
              </w:rPr>
            </w:pPr>
            <w:r w:rsidRPr="001C72B2">
              <w:rPr>
                <w:color w:val="000000"/>
              </w:rPr>
              <w:t>Execute test case</w:t>
            </w:r>
          </w:p>
        </w:tc>
        <w:tc>
          <w:tcPr>
            <w:tcW w:w="2268" w:type="dxa"/>
          </w:tcPr>
          <w:p w14:paraId="7AD3B48A" w14:textId="77777777" w:rsidR="00B154C9" w:rsidRPr="001C72B2" w:rsidRDefault="00B154C9" w:rsidP="00213224">
            <w:pPr>
              <w:pStyle w:val="TAL"/>
              <w:keepNext w:val="0"/>
              <w:keepLines w:val="0"/>
              <w:rPr>
                <w:b/>
              </w:rPr>
            </w:pPr>
            <w:r w:rsidRPr="001C72B2">
              <w:rPr>
                <w:b/>
              </w:rPr>
              <w:t>execute</w:t>
            </w:r>
          </w:p>
        </w:tc>
        <w:tc>
          <w:tcPr>
            <w:tcW w:w="1276" w:type="dxa"/>
          </w:tcPr>
          <w:p w14:paraId="26C200CE" w14:textId="77777777" w:rsidR="00B154C9" w:rsidRPr="001C72B2" w:rsidRDefault="00B154C9" w:rsidP="00213224">
            <w:pPr>
              <w:pStyle w:val="TAC"/>
              <w:keepNext w:val="0"/>
              <w:keepLines w:val="0"/>
            </w:pPr>
            <w:r w:rsidRPr="001C72B2">
              <w:t>Yes</w:t>
            </w:r>
          </w:p>
        </w:tc>
        <w:tc>
          <w:tcPr>
            <w:tcW w:w="1559" w:type="dxa"/>
          </w:tcPr>
          <w:p w14:paraId="7BA59D3F" w14:textId="77777777" w:rsidR="00B154C9" w:rsidRPr="001C72B2" w:rsidRDefault="00B154C9" w:rsidP="00213224">
            <w:pPr>
              <w:pStyle w:val="TAC"/>
              <w:keepNext w:val="0"/>
              <w:keepLines w:val="0"/>
            </w:pPr>
            <w:r w:rsidRPr="001C72B2">
              <w:t>Yes</w:t>
            </w:r>
            <w:r w:rsidRPr="001C72B2">
              <w:br/>
              <w:t>(see note 3)</w:t>
            </w:r>
          </w:p>
        </w:tc>
        <w:tc>
          <w:tcPr>
            <w:tcW w:w="1559" w:type="dxa"/>
            <w:shd w:val="clear" w:color="auto" w:fill="D9D9D9"/>
          </w:tcPr>
          <w:p w14:paraId="1B8E85DB" w14:textId="77777777" w:rsidR="00B154C9" w:rsidRPr="001C72B2" w:rsidRDefault="00B154C9" w:rsidP="00213224">
            <w:pPr>
              <w:pStyle w:val="TAC"/>
              <w:keepNext w:val="0"/>
              <w:keepLines w:val="0"/>
            </w:pPr>
          </w:p>
        </w:tc>
      </w:tr>
      <w:tr w:rsidR="00B154C9" w:rsidRPr="001C72B2" w14:paraId="576D3717" w14:textId="77777777" w:rsidTr="00213224">
        <w:trPr>
          <w:cantSplit/>
          <w:trHeight w:val="617"/>
          <w:jc w:val="center"/>
        </w:trPr>
        <w:tc>
          <w:tcPr>
            <w:tcW w:w="9780" w:type="dxa"/>
            <w:gridSpan w:val="5"/>
          </w:tcPr>
          <w:p w14:paraId="542D54C4" w14:textId="77777777" w:rsidR="00B154C9" w:rsidRPr="001C72B2" w:rsidRDefault="00B154C9" w:rsidP="00213224">
            <w:pPr>
              <w:pStyle w:val="TAN"/>
              <w:keepNext w:val="0"/>
              <w:keepLines w:val="0"/>
            </w:pPr>
            <w:r w:rsidRPr="001C72B2">
              <w:t>NOTE 1:</w:t>
            </w:r>
            <w:r w:rsidRPr="001C72B2">
              <w:rPr>
                <w:color w:val="000000"/>
              </w:rPr>
              <w:tab/>
              <w:t>Specific places are defined in clause 16.1.4. Only operations that do not have any potential side effects on snapshot evaluation are allowed.</w:t>
            </w:r>
          </w:p>
          <w:p w14:paraId="6A19C5E2" w14:textId="77777777" w:rsidR="00B154C9" w:rsidRPr="001C72B2" w:rsidRDefault="00B154C9" w:rsidP="00213224">
            <w:pPr>
              <w:pStyle w:val="TAN"/>
              <w:keepNext w:val="0"/>
              <w:keepLines w:val="0"/>
              <w:rPr>
                <w:color w:val="000000"/>
              </w:rPr>
            </w:pPr>
            <w:r w:rsidRPr="001C72B2">
              <w:t>NOTE 2</w:t>
            </w:r>
            <w:r w:rsidRPr="001C72B2">
              <w:rPr>
                <w:color w:val="000000"/>
              </w:rPr>
              <w:t>:</w:t>
            </w:r>
            <w:r w:rsidRPr="001C72B2">
              <w:rPr>
                <w:color w:val="000000"/>
              </w:rPr>
              <w:tab/>
              <w:t>Can be used to control timer operations only.</w:t>
            </w:r>
          </w:p>
          <w:p w14:paraId="79C95167" w14:textId="77777777" w:rsidR="00B154C9" w:rsidRPr="001C72B2" w:rsidRDefault="00B154C9" w:rsidP="00213224">
            <w:pPr>
              <w:pStyle w:val="TAN"/>
              <w:keepNext w:val="0"/>
              <w:keepLines w:val="0"/>
              <w:rPr>
                <w:color w:val="000000"/>
              </w:rPr>
            </w:pPr>
            <w:r w:rsidRPr="001C72B2">
              <w:t>NOTE 3</w:t>
            </w:r>
            <w:r w:rsidRPr="001C72B2">
              <w:rPr>
                <w:color w:val="000000"/>
              </w:rPr>
              <w:t>:</w:t>
            </w:r>
            <w:r w:rsidRPr="001C72B2">
              <w:rPr>
                <w:color w:val="000000"/>
              </w:rPr>
              <w:tab/>
              <w:t>Can only be used in functions and altsteps that are used in module control.</w:t>
            </w:r>
          </w:p>
          <w:p w14:paraId="3B44E89C" w14:textId="77777777" w:rsidR="00B154C9" w:rsidRPr="001C72B2" w:rsidRDefault="00B154C9" w:rsidP="00213224">
            <w:pPr>
              <w:pStyle w:val="TAN"/>
              <w:keepNext w:val="0"/>
              <w:keepLines w:val="0"/>
              <w:rPr>
                <w:color w:val="000000"/>
              </w:rPr>
            </w:pPr>
            <w:r w:rsidRPr="001C72B2">
              <w:t>NOTE 4</w:t>
            </w:r>
            <w:r w:rsidRPr="001C72B2">
              <w:rPr>
                <w:color w:val="000000"/>
              </w:rPr>
              <w:t>:</w:t>
            </w:r>
            <w:r w:rsidRPr="001C72B2">
              <w:rPr>
                <w:color w:val="000000"/>
              </w:rPr>
              <w:tab/>
              <w:t>Changing of component variables is disallowed.</w:t>
            </w:r>
          </w:p>
          <w:p w14:paraId="5D9C7CD1" w14:textId="77777777" w:rsidR="00B154C9" w:rsidRPr="001C72B2" w:rsidRDefault="00B154C9" w:rsidP="00213224">
            <w:pPr>
              <w:pStyle w:val="TAN"/>
              <w:keepNext w:val="0"/>
              <w:keepLines w:val="0"/>
              <w:rPr>
                <w:color w:val="000000"/>
              </w:rPr>
            </w:pPr>
            <w:r w:rsidRPr="001C72B2">
              <w:t>NOTE 5</w:t>
            </w:r>
            <w:r w:rsidRPr="001C72B2">
              <w:rPr>
                <w:color w:val="000000"/>
              </w:rPr>
              <w:t>:</w:t>
            </w:r>
            <w:r w:rsidRPr="001C72B2">
              <w:rPr>
                <w:color w:val="000000"/>
              </w:rPr>
              <w:tab/>
              <w:t>Can be used in functions and altsteps but not in test cases.</w:t>
            </w:r>
          </w:p>
        </w:tc>
      </w:tr>
    </w:tbl>
    <w:p w14:paraId="13E74D0B" w14:textId="77777777" w:rsidR="00B154C9" w:rsidRPr="001C72B2" w:rsidRDefault="00B154C9" w:rsidP="00526360"/>
    <w:p w14:paraId="2B8350C0" w14:textId="7D339CB0" w:rsidR="00B154C9" w:rsidRPr="001C72B2" w:rsidRDefault="00B154C9" w:rsidP="00B154C9">
      <w:pPr>
        <w:pStyle w:val="berschrift3"/>
      </w:pPr>
      <w:bookmarkStart w:id="299" w:name="_Toc66104959"/>
      <w:bookmarkStart w:id="300" w:name="_Toc66112445"/>
      <w:bookmarkStart w:id="301" w:name="_Toc66354620"/>
      <w:bookmarkStart w:id="302" w:name="_Toc72305851"/>
      <w:bookmarkStart w:id="303" w:name="_Toc72306683"/>
      <w:r w:rsidRPr="001C72B2">
        <w:t>5.2.7</w:t>
      </w:r>
      <w:r w:rsidRPr="001C72B2">
        <w:tab/>
        <w:t>Extension to ETSI ES 201 873-1, clause 19 (Basic program statements)</w:t>
      </w:r>
      <w:bookmarkEnd w:id="299"/>
      <w:bookmarkEnd w:id="300"/>
      <w:bookmarkEnd w:id="301"/>
      <w:bookmarkEnd w:id="302"/>
      <w:bookmarkEnd w:id="303"/>
    </w:p>
    <w:p w14:paraId="67BDA09A" w14:textId="36F0F473" w:rsidR="00B154C9" w:rsidRPr="001C72B2" w:rsidRDefault="00B154C9" w:rsidP="00314490">
      <w:pPr>
        <w:rPr>
          <w:b/>
        </w:rPr>
      </w:pPr>
      <w:r w:rsidRPr="001C72B2">
        <w:rPr>
          <w:b/>
          <w:lang w:eastAsia="en-GB"/>
        </w:rPr>
        <w:t>Clause 19.0</w:t>
      </w:r>
      <w:r w:rsidR="006D0EAE" w:rsidRPr="001C72B2">
        <w:rPr>
          <w:b/>
          <w:lang w:eastAsia="en-GB"/>
        </w:rPr>
        <w:tab/>
      </w:r>
      <w:r w:rsidRPr="001C72B2">
        <w:rPr>
          <w:b/>
          <w:lang w:eastAsia="en-GB"/>
        </w:rPr>
        <w:t>General</w:t>
      </w:r>
    </w:p>
    <w:p w14:paraId="220C2B4D" w14:textId="5C4D252B" w:rsidR="00B154C9" w:rsidRPr="001C72B2" w:rsidRDefault="00B154C9" w:rsidP="00B154C9">
      <w:pPr>
        <w:pStyle w:val="BL"/>
        <w:numPr>
          <w:ilvl w:val="0"/>
          <w:numId w:val="0"/>
        </w:numPr>
        <w:rPr>
          <w:lang w:eastAsia="en-GB"/>
        </w:rPr>
      </w:pPr>
      <w:r w:rsidRPr="001C72B2">
        <w:rPr>
          <w:lang w:eastAsia="en-GB"/>
        </w:rPr>
        <w:t>The list of statements in table 1</w:t>
      </w:r>
      <w:r w:rsidR="006E297D" w:rsidRPr="001C72B2">
        <w:rPr>
          <w:lang w:eastAsia="en-GB"/>
        </w:rPr>
        <w:t>7</w:t>
      </w:r>
      <w:r w:rsidRPr="001C72B2">
        <w:rPr>
          <w:lang w:eastAsia="en-GB"/>
        </w:rPr>
        <w:t xml:space="preserve"> needs to be extended with the raise exception stat</w:t>
      </w:r>
      <w:r w:rsidR="004450FE" w:rsidRPr="001C72B2">
        <w:rPr>
          <w:lang w:eastAsia="en-GB"/>
        </w:rPr>
        <w:t>e</w:t>
      </w:r>
      <w:r w:rsidRPr="001C72B2">
        <w:rPr>
          <w:lang w:eastAsia="en-GB"/>
        </w:rPr>
        <w:t xml:space="preserve">ment as </w:t>
      </w:r>
      <w:r w:rsidR="004450FE" w:rsidRPr="001C72B2">
        <w:rPr>
          <w:lang w:eastAsia="en-GB"/>
        </w:rPr>
        <w:t xml:space="preserve">described </w:t>
      </w:r>
      <w:r w:rsidRPr="001C72B2">
        <w:rPr>
          <w:lang w:eastAsia="en-GB"/>
        </w:rPr>
        <w:t>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36"/>
        <w:gridCol w:w="3119"/>
      </w:tblGrid>
      <w:tr w:rsidR="00B154C9" w:rsidRPr="001C72B2" w14:paraId="5C91080C" w14:textId="77777777" w:rsidTr="00213224">
        <w:trPr>
          <w:cantSplit/>
          <w:jc w:val="center"/>
        </w:trPr>
        <w:tc>
          <w:tcPr>
            <w:tcW w:w="5655" w:type="dxa"/>
            <w:gridSpan w:val="2"/>
          </w:tcPr>
          <w:p w14:paraId="47E5F912" w14:textId="77777777" w:rsidR="00B154C9" w:rsidRPr="001C72B2" w:rsidRDefault="00B154C9" w:rsidP="00213224">
            <w:pPr>
              <w:pStyle w:val="TAH"/>
              <w:rPr>
                <w:color w:val="000000"/>
              </w:rPr>
            </w:pPr>
            <w:r w:rsidRPr="001C72B2">
              <w:rPr>
                <w:color w:val="000000"/>
              </w:rPr>
              <w:t>Basic program statements</w:t>
            </w:r>
          </w:p>
        </w:tc>
      </w:tr>
      <w:tr w:rsidR="00B154C9" w:rsidRPr="001C72B2" w14:paraId="4290EC8B" w14:textId="77777777" w:rsidTr="00213224">
        <w:trPr>
          <w:jc w:val="center"/>
        </w:trPr>
        <w:tc>
          <w:tcPr>
            <w:tcW w:w="2536" w:type="dxa"/>
          </w:tcPr>
          <w:p w14:paraId="42EE8C66" w14:textId="77777777" w:rsidR="00B154C9" w:rsidRPr="001C72B2" w:rsidRDefault="00B154C9" w:rsidP="00213224">
            <w:pPr>
              <w:pStyle w:val="TAH"/>
              <w:rPr>
                <w:color w:val="000000"/>
              </w:rPr>
            </w:pPr>
            <w:r w:rsidRPr="001C72B2">
              <w:rPr>
                <w:color w:val="000000"/>
              </w:rPr>
              <w:t>Statement</w:t>
            </w:r>
          </w:p>
        </w:tc>
        <w:tc>
          <w:tcPr>
            <w:tcW w:w="3119" w:type="dxa"/>
          </w:tcPr>
          <w:p w14:paraId="548D0F4D" w14:textId="77777777" w:rsidR="00B154C9" w:rsidRPr="001C72B2" w:rsidRDefault="00B154C9" w:rsidP="00213224">
            <w:pPr>
              <w:pStyle w:val="TAH"/>
              <w:rPr>
                <w:color w:val="000000"/>
              </w:rPr>
            </w:pPr>
            <w:r w:rsidRPr="001C72B2">
              <w:rPr>
                <w:color w:val="000000"/>
              </w:rPr>
              <w:t>Associated keyword or symbol</w:t>
            </w:r>
          </w:p>
        </w:tc>
      </w:tr>
      <w:tr w:rsidR="00B154C9" w:rsidRPr="001C72B2" w14:paraId="54B6C877" w14:textId="77777777" w:rsidTr="00213224">
        <w:trPr>
          <w:jc w:val="center"/>
        </w:trPr>
        <w:tc>
          <w:tcPr>
            <w:tcW w:w="2536" w:type="dxa"/>
          </w:tcPr>
          <w:p w14:paraId="4CCF55BB" w14:textId="77777777" w:rsidR="00B154C9" w:rsidRPr="001C72B2" w:rsidRDefault="00B154C9" w:rsidP="00213224">
            <w:pPr>
              <w:pStyle w:val="TAL"/>
              <w:rPr>
                <w:color w:val="000000"/>
              </w:rPr>
            </w:pPr>
            <w:r w:rsidRPr="001C72B2">
              <w:rPr>
                <w:color w:val="000000"/>
              </w:rPr>
              <w:t xml:space="preserve">Assignments </w:t>
            </w:r>
          </w:p>
        </w:tc>
        <w:tc>
          <w:tcPr>
            <w:tcW w:w="3119" w:type="dxa"/>
          </w:tcPr>
          <w:p w14:paraId="4918BA7A" w14:textId="77777777" w:rsidR="00B154C9" w:rsidRPr="001C72B2" w:rsidRDefault="00B154C9" w:rsidP="00213224">
            <w:pPr>
              <w:pStyle w:val="TAL"/>
              <w:rPr>
                <w:b/>
              </w:rPr>
            </w:pPr>
            <w:r w:rsidRPr="001C72B2">
              <w:rPr>
                <w:b/>
              </w:rPr>
              <w:t>:=</w:t>
            </w:r>
          </w:p>
        </w:tc>
      </w:tr>
      <w:tr w:rsidR="00B154C9" w:rsidRPr="001C72B2" w14:paraId="2212AF5B" w14:textId="77777777" w:rsidTr="00213224">
        <w:trPr>
          <w:jc w:val="center"/>
        </w:trPr>
        <w:tc>
          <w:tcPr>
            <w:tcW w:w="2536" w:type="dxa"/>
          </w:tcPr>
          <w:p w14:paraId="03355786" w14:textId="77777777" w:rsidR="00B154C9" w:rsidRPr="001C72B2" w:rsidRDefault="00B154C9" w:rsidP="00213224">
            <w:pPr>
              <w:pStyle w:val="TAL"/>
              <w:rPr>
                <w:color w:val="000000"/>
              </w:rPr>
            </w:pPr>
            <w:r w:rsidRPr="001C72B2">
              <w:rPr>
                <w:color w:val="000000"/>
              </w:rPr>
              <w:t xml:space="preserve">If-else </w:t>
            </w:r>
          </w:p>
        </w:tc>
        <w:tc>
          <w:tcPr>
            <w:tcW w:w="3119" w:type="dxa"/>
          </w:tcPr>
          <w:p w14:paraId="306B5E70" w14:textId="77777777" w:rsidR="00B154C9" w:rsidRPr="001C72B2" w:rsidRDefault="00B154C9" w:rsidP="00213224">
            <w:pPr>
              <w:pStyle w:val="TAL"/>
              <w:rPr>
                <w:b/>
              </w:rPr>
            </w:pPr>
            <w:r w:rsidRPr="001C72B2">
              <w:rPr>
                <w:b/>
              </w:rPr>
              <w:t>if (…) {…} else {…}</w:t>
            </w:r>
          </w:p>
        </w:tc>
      </w:tr>
      <w:tr w:rsidR="00B154C9" w:rsidRPr="001C72B2" w14:paraId="32C1568B" w14:textId="77777777" w:rsidTr="00213224">
        <w:trPr>
          <w:jc w:val="center"/>
        </w:trPr>
        <w:tc>
          <w:tcPr>
            <w:tcW w:w="2536" w:type="dxa"/>
          </w:tcPr>
          <w:p w14:paraId="41DDF72C" w14:textId="77777777" w:rsidR="00B154C9" w:rsidRPr="001C72B2" w:rsidRDefault="00B154C9" w:rsidP="00213224">
            <w:pPr>
              <w:pStyle w:val="TAL"/>
              <w:rPr>
                <w:color w:val="000000"/>
              </w:rPr>
            </w:pPr>
            <w:r w:rsidRPr="001C72B2">
              <w:rPr>
                <w:color w:val="000000"/>
              </w:rPr>
              <w:t>Select case</w:t>
            </w:r>
          </w:p>
        </w:tc>
        <w:tc>
          <w:tcPr>
            <w:tcW w:w="3119" w:type="dxa"/>
          </w:tcPr>
          <w:p w14:paraId="7B6026E7" w14:textId="77777777" w:rsidR="00B154C9" w:rsidRPr="001C72B2" w:rsidRDefault="00B154C9" w:rsidP="00213224">
            <w:pPr>
              <w:pStyle w:val="TAL"/>
              <w:rPr>
                <w:b/>
              </w:rPr>
            </w:pPr>
            <w:r w:rsidRPr="001C72B2">
              <w:rPr>
                <w:b/>
              </w:rPr>
              <w:t>select case (…) { case (…) {…} case else {…}}</w:t>
            </w:r>
          </w:p>
        </w:tc>
      </w:tr>
      <w:tr w:rsidR="00584E8F" w:rsidRPr="001C72B2" w14:paraId="1BE18B26" w14:textId="77777777" w:rsidTr="00213224">
        <w:trPr>
          <w:jc w:val="center"/>
          <w:ins w:id="304" w:author="Jens Grabowski" w:date="2021-11-12T13:12:00Z"/>
        </w:trPr>
        <w:tc>
          <w:tcPr>
            <w:tcW w:w="2536" w:type="dxa"/>
          </w:tcPr>
          <w:p w14:paraId="4462C26C" w14:textId="75FDB1AE" w:rsidR="00584E8F" w:rsidRPr="001C72B2" w:rsidRDefault="00584E8F" w:rsidP="00584E8F">
            <w:pPr>
              <w:pStyle w:val="TAL"/>
              <w:rPr>
                <w:ins w:id="305" w:author="Jens Grabowski" w:date="2021-11-12T13:12:00Z"/>
                <w:color w:val="000000"/>
              </w:rPr>
            </w:pPr>
            <w:ins w:id="306" w:author="Jens Grabowski" w:date="2021-11-12T13:12:00Z">
              <w:r w:rsidRPr="001C72B2">
                <w:rPr>
                  <w:color w:val="000000"/>
                </w:rPr>
                <w:t>Select c</w:t>
              </w:r>
              <w:r>
                <w:rPr>
                  <w:color w:val="000000"/>
                </w:rPr>
                <w:t>lass</w:t>
              </w:r>
            </w:ins>
          </w:p>
        </w:tc>
        <w:tc>
          <w:tcPr>
            <w:tcW w:w="3119" w:type="dxa"/>
          </w:tcPr>
          <w:p w14:paraId="1BC97D88" w14:textId="20965F24" w:rsidR="00584E8F" w:rsidRPr="001C72B2" w:rsidRDefault="00584E8F" w:rsidP="00584E8F">
            <w:pPr>
              <w:pStyle w:val="TAL"/>
              <w:rPr>
                <w:ins w:id="307" w:author="Jens Grabowski" w:date="2021-11-12T13:12:00Z"/>
                <w:b/>
              </w:rPr>
            </w:pPr>
            <w:ins w:id="308" w:author="Jens Grabowski" w:date="2021-11-12T13:12:00Z">
              <w:r w:rsidRPr="001C72B2">
                <w:rPr>
                  <w:b/>
                </w:rPr>
                <w:t>select c</w:t>
              </w:r>
              <w:r>
                <w:rPr>
                  <w:b/>
                </w:rPr>
                <w:t>lass</w:t>
              </w:r>
              <w:r w:rsidRPr="001C72B2">
                <w:rPr>
                  <w:b/>
                </w:rPr>
                <w:t xml:space="preserve"> (…) { case (…) {…} case else {…}}</w:t>
              </w:r>
            </w:ins>
          </w:p>
        </w:tc>
      </w:tr>
      <w:tr w:rsidR="00B154C9" w:rsidRPr="001C72B2" w14:paraId="3A65BFB3" w14:textId="77777777" w:rsidTr="00213224">
        <w:trPr>
          <w:jc w:val="center"/>
        </w:trPr>
        <w:tc>
          <w:tcPr>
            <w:tcW w:w="2536" w:type="dxa"/>
          </w:tcPr>
          <w:p w14:paraId="3E21D841" w14:textId="77777777" w:rsidR="00B154C9" w:rsidRPr="001C72B2" w:rsidRDefault="00B154C9" w:rsidP="00213224">
            <w:pPr>
              <w:pStyle w:val="TAL"/>
              <w:rPr>
                <w:color w:val="000000"/>
              </w:rPr>
            </w:pPr>
            <w:r w:rsidRPr="001C72B2">
              <w:rPr>
                <w:color w:val="000000"/>
              </w:rPr>
              <w:t xml:space="preserve">For loop </w:t>
            </w:r>
          </w:p>
        </w:tc>
        <w:tc>
          <w:tcPr>
            <w:tcW w:w="3119" w:type="dxa"/>
          </w:tcPr>
          <w:p w14:paraId="33721393" w14:textId="77777777" w:rsidR="00B154C9" w:rsidRPr="001C72B2" w:rsidRDefault="00B154C9" w:rsidP="00213224">
            <w:pPr>
              <w:pStyle w:val="TAL"/>
              <w:rPr>
                <w:b/>
              </w:rPr>
            </w:pPr>
            <w:r w:rsidRPr="001C72B2">
              <w:rPr>
                <w:b/>
              </w:rPr>
              <w:t>for (…) {…}</w:t>
            </w:r>
          </w:p>
        </w:tc>
      </w:tr>
      <w:tr w:rsidR="00B154C9" w:rsidRPr="001C72B2" w14:paraId="79B8DDC4" w14:textId="77777777" w:rsidTr="00213224">
        <w:trPr>
          <w:jc w:val="center"/>
        </w:trPr>
        <w:tc>
          <w:tcPr>
            <w:tcW w:w="2536" w:type="dxa"/>
          </w:tcPr>
          <w:p w14:paraId="6C7812F0" w14:textId="77777777" w:rsidR="00B154C9" w:rsidRPr="001C72B2" w:rsidRDefault="00B154C9" w:rsidP="00213224">
            <w:pPr>
              <w:pStyle w:val="TAL"/>
              <w:rPr>
                <w:color w:val="000000"/>
              </w:rPr>
            </w:pPr>
            <w:r w:rsidRPr="001C72B2">
              <w:rPr>
                <w:color w:val="000000"/>
              </w:rPr>
              <w:t xml:space="preserve">While loop </w:t>
            </w:r>
          </w:p>
        </w:tc>
        <w:tc>
          <w:tcPr>
            <w:tcW w:w="3119" w:type="dxa"/>
          </w:tcPr>
          <w:p w14:paraId="557B6404" w14:textId="77777777" w:rsidR="00B154C9" w:rsidRPr="001C72B2" w:rsidRDefault="00B154C9" w:rsidP="00213224">
            <w:pPr>
              <w:pStyle w:val="TAL"/>
              <w:rPr>
                <w:b/>
              </w:rPr>
            </w:pPr>
            <w:r w:rsidRPr="001C72B2">
              <w:rPr>
                <w:b/>
              </w:rPr>
              <w:t>while (…) {…}</w:t>
            </w:r>
          </w:p>
        </w:tc>
      </w:tr>
      <w:tr w:rsidR="00B154C9" w:rsidRPr="001C72B2" w14:paraId="36C074A3" w14:textId="77777777" w:rsidTr="00213224">
        <w:trPr>
          <w:jc w:val="center"/>
        </w:trPr>
        <w:tc>
          <w:tcPr>
            <w:tcW w:w="2536" w:type="dxa"/>
          </w:tcPr>
          <w:p w14:paraId="4420B31F" w14:textId="77777777" w:rsidR="00B154C9" w:rsidRPr="001C72B2" w:rsidRDefault="00B154C9" w:rsidP="00213224">
            <w:pPr>
              <w:pStyle w:val="TAL"/>
              <w:rPr>
                <w:color w:val="000000"/>
              </w:rPr>
            </w:pPr>
            <w:r w:rsidRPr="001C72B2">
              <w:rPr>
                <w:color w:val="000000"/>
              </w:rPr>
              <w:t>Do while loop</w:t>
            </w:r>
          </w:p>
        </w:tc>
        <w:tc>
          <w:tcPr>
            <w:tcW w:w="3119" w:type="dxa"/>
          </w:tcPr>
          <w:p w14:paraId="35847D1C" w14:textId="77777777" w:rsidR="00B154C9" w:rsidRPr="001C72B2" w:rsidRDefault="00B154C9" w:rsidP="00213224">
            <w:pPr>
              <w:pStyle w:val="TAL"/>
              <w:rPr>
                <w:b/>
              </w:rPr>
            </w:pPr>
            <w:r w:rsidRPr="001C72B2">
              <w:rPr>
                <w:b/>
              </w:rPr>
              <w:t>do {…} while (…)</w:t>
            </w:r>
          </w:p>
        </w:tc>
      </w:tr>
      <w:tr w:rsidR="00B154C9" w:rsidRPr="001C72B2" w14:paraId="48554BA5" w14:textId="77777777" w:rsidTr="00213224">
        <w:trPr>
          <w:jc w:val="center"/>
        </w:trPr>
        <w:tc>
          <w:tcPr>
            <w:tcW w:w="2536" w:type="dxa"/>
          </w:tcPr>
          <w:p w14:paraId="10476669" w14:textId="77777777" w:rsidR="00B154C9" w:rsidRPr="001C72B2" w:rsidRDefault="00B154C9" w:rsidP="00213224">
            <w:pPr>
              <w:pStyle w:val="TAL"/>
              <w:rPr>
                <w:color w:val="000000"/>
              </w:rPr>
            </w:pPr>
            <w:r w:rsidRPr="001C72B2">
              <w:rPr>
                <w:color w:val="000000"/>
              </w:rPr>
              <w:t>Label and Goto</w:t>
            </w:r>
          </w:p>
        </w:tc>
        <w:tc>
          <w:tcPr>
            <w:tcW w:w="3119" w:type="dxa"/>
          </w:tcPr>
          <w:p w14:paraId="1E3091C7" w14:textId="77777777" w:rsidR="00B154C9" w:rsidRPr="001C72B2" w:rsidRDefault="00B154C9" w:rsidP="00213224">
            <w:pPr>
              <w:pStyle w:val="TAL"/>
              <w:rPr>
                <w:b/>
              </w:rPr>
            </w:pPr>
            <w:r w:rsidRPr="001C72B2">
              <w:rPr>
                <w:b/>
              </w:rPr>
              <w:t>label / goto</w:t>
            </w:r>
          </w:p>
        </w:tc>
      </w:tr>
      <w:tr w:rsidR="00B154C9" w:rsidRPr="001C72B2" w14:paraId="2AD824C5" w14:textId="77777777" w:rsidTr="00213224">
        <w:trPr>
          <w:jc w:val="center"/>
        </w:trPr>
        <w:tc>
          <w:tcPr>
            <w:tcW w:w="2536" w:type="dxa"/>
          </w:tcPr>
          <w:p w14:paraId="0B43D64E" w14:textId="77777777" w:rsidR="00B154C9" w:rsidRPr="001C72B2" w:rsidRDefault="00B154C9" w:rsidP="00213224">
            <w:pPr>
              <w:pStyle w:val="TAL"/>
              <w:rPr>
                <w:color w:val="000000"/>
              </w:rPr>
            </w:pPr>
            <w:r w:rsidRPr="001C72B2">
              <w:rPr>
                <w:color w:val="000000"/>
              </w:rPr>
              <w:t>Stop execution</w:t>
            </w:r>
          </w:p>
        </w:tc>
        <w:tc>
          <w:tcPr>
            <w:tcW w:w="3119" w:type="dxa"/>
          </w:tcPr>
          <w:p w14:paraId="44812E40" w14:textId="15759111" w:rsidR="00B154C9" w:rsidRPr="001C72B2" w:rsidRDefault="00684EA0" w:rsidP="00213224">
            <w:pPr>
              <w:pStyle w:val="TAL"/>
              <w:rPr>
                <w:b/>
              </w:rPr>
            </w:pPr>
            <w:r w:rsidRPr="001C72B2">
              <w:rPr>
                <w:b/>
              </w:rPr>
              <w:t>s</w:t>
            </w:r>
            <w:r w:rsidR="00B154C9" w:rsidRPr="001C72B2">
              <w:rPr>
                <w:b/>
              </w:rPr>
              <w:t>top</w:t>
            </w:r>
          </w:p>
        </w:tc>
      </w:tr>
      <w:tr w:rsidR="00B154C9" w:rsidRPr="001C72B2" w14:paraId="70A740C3" w14:textId="77777777" w:rsidTr="00213224">
        <w:trPr>
          <w:jc w:val="center"/>
        </w:trPr>
        <w:tc>
          <w:tcPr>
            <w:tcW w:w="2536" w:type="dxa"/>
          </w:tcPr>
          <w:p w14:paraId="41075309" w14:textId="77777777" w:rsidR="00B154C9" w:rsidRPr="001C72B2" w:rsidRDefault="00B154C9" w:rsidP="00213224">
            <w:pPr>
              <w:pStyle w:val="TAL"/>
              <w:rPr>
                <w:color w:val="000000"/>
              </w:rPr>
            </w:pPr>
            <w:r w:rsidRPr="001C72B2">
              <w:rPr>
                <w:color w:val="000000"/>
              </w:rPr>
              <w:t>Returning control</w:t>
            </w:r>
          </w:p>
        </w:tc>
        <w:tc>
          <w:tcPr>
            <w:tcW w:w="3119" w:type="dxa"/>
          </w:tcPr>
          <w:p w14:paraId="51096652" w14:textId="07996905" w:rsidR="00B154C9" w:rsidRPr="001C72B2" w:rsidRDefault="00684EA0" w:rsidP="00213224">
            <w:pPr>
              <w:pStyle w:val="TAL"/>
              <w:rPr>
                <w:b/>
              </w:rPr>
            </w:pPr>
            <w:r w:rsidRPr="001C72B2">
              <w:rPr>
                <w:b/>
              </w:rPr>
              <w:t>return</w:t>
            </w:r>
          </w:p>
        </w:tc>
      </w:tr>
      <w:tr w:rsidR="00B154C9" w:rsidRPr="001C72B2" w14:paraId="362144B4" w14:textId="77777777" w:rsidTr="00213224">
        <w:trPr>
          <w:jc w:val="center"/>
        </w:trPr>
        <w:tc>
          <w:tcPr>
            <w:tcW w:w="2536" w:type="dxa"/>
          </w:tcPr>
          <w:p w14:paraId="5B6C6509" w14:textId="77777777" w:rsidR="00B154C9" w:rsidRPr="001C72B2" w:rsidRDefault="00B154C9" w:rsidP="00213224">
            <w:pPr>
              <w:pStyle w:val="TAL"/>
              <w:rPr>
                <w:color w:val="000000"/>
              </w:rPr>
            </w:pPr>
            <w:r w:rsidRPr="001C72B2">
              <w:rPr>
                <w:color w:val="000000"/>
              </w:rPr>
              <w:t>Leaving a loop, alt, altstep or interleave</w:t>
            </w:r>
          </w:p>
        </w:tc>
        <w:tc>
          <w:tcPr>
            <w:tcW w:w="3119" w:type="dxa"/>
          </w:tcPr>
          <w:p w14:paraId="686CEF32" w14:textId="7DF9F2F1" w:rsidR="00B154C9" w:rsidRPr="001C72B2" w:rsidRDefault="00684EA0" w:rsidP="00213224">
            <w:pPr>
              <w:pStyle w:val="TAL"/>
              <w:rPr>
                <w:b/>
              </w:rPr>
            </w:pPr>
            <w:r w:rsidRPr="001C72B2">
              <w:rPr>
                <w:b/>
              </w:rPr>
              <w:t>break</w:t>
            </w:r>
          </w:p>
        </w:tc>
      </w:tr>
      <w:tr w:rsidR="00B154C9" w:rsidRPr="001C72B2" w14:paraId="377E502B" w14:textId="77777777" w:rsidTr="00213224">
        <w:trPr>
          <w:jc w:val="center"/>
        </w:trPr>
        <w:tc>
          <w:tcPr>
            <w:tcW w:w="2536" w:type="dxa"/>
          </w:tcPr>
          <w:p w14:paraId="35558AAD" w14:textId="77777777" w:rsidR="00B154C9" w:rsidRPr="001C72B2" w:rsidRDefault="00B154C9" w:rsidP="00213224">
            <w:pPr>
              <w:pStyle w:val="TAL"/>
              <w:rPr>
                <w:color w:val="000000"/>
              </w:rPr>
            </w:pPr>
            <w:r w:rsidRPr="001C72B2">
              <w:rPr>
                <w:color w:val="000000"/>
              </w:rPr>
              <w:t>Next iteration of a loop</w:t>
            </w:r>
          </w:p>
        </w:tc>
        <w:tc>
          <w:tcPr>
            <w:tcW w:w="3119" w:type="dxa"/>
          </w:tcPr>
          <w:p w14:paraId="2DB5EE28" w14:textId="4518AA35" w:rsidR="00B154C9" w:rsidRPr="001C72B2" w:rsidRDefault="00684EA0" w:rsidP="00213224">
            <w:pPr>
              <w:pStyle w:val="TAL"/>
              <w:rPr>
                <w:b/>
              </w:rPr>
            </w:pPr>
            <w:r w:rsidRPr="001C72B2">
              <w:rPr>
                <w:b/>
              </w:rPr>
              <w:t>continue</w:t>
            </w:r>
          </w:p>
        </w:tc>
      </w:tr>
      <w:tr w:rsidR="003154FC" w:rsidRPr="001C72B2" w14:paraId="74538052" w14:textId="77777777" w:rsidTr="00213224">
        <w:trPr>
          <w:jc w:val="center"/>
        </w:trPr>
        <w:tc>
          <w:tcPr>
            <w:tcW w:w="2536" w:type="dxa"/>
          </w:tcPr>
          <w:p w14:paraId="03D66115" w14:textId="1AE90282" w:rsidR="003154FC" w:rsidRPr="001C72B2" w:rsidRDefault="003154FC" w:rsidP="00213224">
            <w:pPr>
              <w:pStyle w:val="TAL"/>
              <w:rPr>
                <w:color w:val="000000"/>
              </w:rPr>
            </w:pPr>
            <w:r w:rsidRPr="001C72B2">
              <w:rPr>
                <w:color w:val="000000"/>
              </w:rPr>
              <w:t>Raise exception</w:t>
            </w:r>
          </w:p>
        </w:tc>
        <w:tc>
          <w:tcPr>
            <w:tcW w:w="3119" w:type="dxa"/>
          </w:tcPr>
          <w:p w14:paraId="525725D7" w14:textId="6C4DEC43" w:rsidR="003154FC" w:rsidRPr="001C72B2" w:rsidRDefault="00684EA0" w:rsidP="00213224">
            <w:pPr>
              <w:pStyle w:val="TAL"/>
              <w:rPr>
                <w:b/>
              </w:rPr>
            </w:pPr>
            <w:r w:rsidRPr="001C72B2">
              <w:rPr>
                <w:b/>
              </w:rPr>
              <w:t>r</w:t>
            </w:r>
            <w:r w:rsidR="003154FC" w:rsidRPr="001C72B2">
              <w:rPr>
                <w:b/>
              </w:rPr>
              <w:t>aise</w:t>
            </w:r>
          </w:p>
        </w:tc>
      </w:tr>
      <w:tr w:rsidR="00B154C9" w:rsidRPr="001C72B2" w14:paraId="2C25C31A" w14:textId="77777777" w:rsidTr="00213224">
        <w:trPr>
          <w:jc w:val="center"/>
        </w:trPr>
        <w:tc>
          <w:tcPr>
            <w:tcW w:w="2536" w:type="dxa"/>
          </w:tcPr>
          <w:p w14:paraId="426EB41D" w14:textId="77777777" w:rsidR="00B154C9" w:rsidRPr="001C72B2" w:rsidRDefault="00B154C9" w:rsidP="00213224">
            <w:pPr>
              <w:pStyle w:val="TAL"/>
              <w:rPr>
                <w:color w:val="000000"/>
              </w:rPr>
            </w:pPr>
            <w:r w:rsidRPr="001C72B2">
              <w:rPr>
                <w:color w:val="000000"/>
              </w:rPr>
              <w:t xml:space="preserve">Logging </w:t>
            </w:r>
          </w:p>
        </w:tc>
        <w:tc>
          <w:tcPr>
            <w:tcW w:w="3119" w:type="dxa"/>
          </w:tcPr>
          <w:p w14:paraId="2C008CC9" w14:textId="549C9802" w:rsidR="00B154C9" w:rsidRPr="001C72B2" w:rsidRDefault="00684EA0" w:rsidP="00213224">
            <w:pPr>
              <w:pStyle w:val="TAL"/>
              <w:rPr>
                <w:b/>
              </w:rPr>
            </w:pPr>
            <w:r w:rsidRPr="001C72B2">
              <w:rPr>
                <w:b/>
              </w:rPr>
              <w:t>log</w:t>
            </w:r>
          </w:p>
        </w:tc>
      </w:tr>
    </w:tbl>
    <w:p w14:paraId="3FBA8C3F" w14:textId="77777777" w:rsidR="00B154C9" w:rsidRPr="001C72B2" w:rsidRDefault="00B154C9" w:rsidP="00E355C5"/>
    <w:p w14:paraId="6471B5F4" w14:textId="14DB1DB1" w:rsidR="000A224A" w:rsidRPr="001C72B2" w:rsidRDefault="000A224A" w:rsidP="007562E4">
      <w:pPr>
        <w:keepNext/>
        <w:keepLines/>
        <w:rPr>
          <w:b/>
        </w:rPr>
      </w:pPr>
      <w:r w:rsidRPr="001C72B2">
        <w:rPr>
          <w:b/>
          <w:lang w:eastAsia="en-GB"/>
        </w:rPr>
        <w:lastRenderedPageBreak/>
        <w:t>Clause 19.14</w:t>
      </w:r>
      <w:r w:rsidR="002508E7" w:rsidRPr="001C72B2">
        <w:rPr>
          <w:b/>
          <w:lang w:eastAsia="en-GB"/>
        </w:rPr>
        <w:tab/>
      </w:r>
      <w:r w:rsidR="00E355C5" w:rsidRPr="001C72B2">
        <w:rPr>
          <w:b/>
          <w:lang w:eastAsia="en-GB"/>
        </w:rPr>
        <w:tab/>
      </w:r>
      <w:r w:rsidR="00C169A1" w:rsidRPr="001C72B2">
        <w:rPr>
          <w:b/>
          <w:lang w:eastAsia="en-GB"/>
        </w:rPr>
        <w:t>Statement Block</w:t>
      </w:r>
    </w:p>
    <w:p w14:paraId="2DFBB0BE" w14:textId="30FC2FC4" w:rsidR="000A224A" w:rsidRPr="001C72B2" w:rsidRDefault="000A224A" w:rsidP="007562E4">
      <w:pPr>
        <w:keepNext/>
        <w:keepLines/>
      </w:pPr>
      <w:r w:rsidRPr="001C72B2">
        <w:t xml:space="preserve">The syntax of statement block is changed as </w:t>
      </w:r>
      <w:r w:rsidR="00E22503" w:rsidRPr="001C72B2">
        <w:t>shown</w:t>
      </w:r>
      <w:r w:rsidRPr="001C72B2">
        <w:t xml:space="preserve"> below.</w:t>
      </w:r>
    </w:p>
    <w:p w14:paraId="6428AFC7" w14:textId="410F10E2" w:rsidR="00F95AB0" w:rsidRPr="001C72B2" w:rsidRDefault="006A59F2" w:rsidP="007562E4">
      <w:pPr>
        <w:pStyle w:val="PL"/>
        <w:keepNext/>
        <w:keepLines/>
        <w:ind w:left="283"/>
        <w:rPr>
          <w:noProof w:val="0"/>
        </w:rPr>
      </w:pPr>
      <w:r w:rsidRPr="001C72B2">
        <w:rPr>
          <w:noProof w:val="0"/>
        </w:rPr>
        <w:t xml:space="preserve">BasicStatementBlock: </w:t>
      </w:r>
      <w:r w:rsidR="00466415" w:rsidRPr="001C72B2">
        <w:rPr>
          <w:noProof w:val="0"/>
        </w:rPr>
        <w:t>"</w:t>
      </w:r>
      <w:r w:rsidR="00F95AB0" w:rsidRPr="001C72B2">
        <w:rPr>
          <w:noProof w:val="0"/>
        </w:rPr>
        <w:t>{</w:t>
      </w:r>
      <w:r w:rsidR="00466415" w:rsidRPr="001C72B2">
        <w:rPr>
          <w:noProof w:val="0"/>
        </w:rPr>
        <w:t>"</w:t>
      </w:r>
      <w:r w:rsidR="00F95AB0" w:rsidRPr="001C72B2">
        <w:rPr>
          <w:noProof w:val="0"/>
        </w:rPr>
        <w:t xml:space="preserve"> { </w:t>
      </w:r>
      <w:r w:rsidR="00F95AB0" w:rsidRPr="001C72B2">
        <w:rPr>
          <w:i/>
          <w:noProof w:val="0"/>
        </w:rPr>
        <w:t>LocalDefinition</w:t>
      </w:r>
      <w:r w:rsidR="00F95AB0" w:rsidRPr="001C72B2">
        <w:rPr>
          <w:noProof w:val="0"/>
        </w:rPr>
        <w:t xml:space="preserve"> | </w:t>
      </w:r>
      <w:r w:rsidR="00F95AB0" w:rsidRPr="001C72B2">
        <w:rPr>
          <w:i/>
          <w:noProof w:val="0"/>
        </w:rPr>
        <w:t>Statement</w:t>
      </w:r>
      <w:r w:rsidR="00F95AB0" w:rsidRPr="001C72B2">
        <w:rPr>
          <w:noProof w:val="0"/>
        </w:rPr>
        <w:t xml:space="preserve"> } </w:t>
      </w:r>
      <w:r w:rsidR="00466415" w:rsidRPr="001C72B2">
        <w:rPr>
          <w:noProof w:val="0"/>
        </w:rPr>
        <w:t>"</w:t>
      </w:r>
      <w:r w:rsidR="00F95AB0" w:rsidRPr="001C72B2">
        <w:rPr>
          <w:noProof w:val="0"/>
        </w:rPr>
        <w:t>}</w:t>
      </w:r>
      <w:r w:rsidR="00466415" w:rsidRPr="001C72B2">
        <w:rPr>
          <w:noProof w:val="0"/>
        </w:rPr>
        <w:t>"</w:t>
      </w:r>
    </w:p>
    <w:p w14:paraId="424DE3CC" w14:textId="3DFBEA8E" w:rsidR="006A59F2" w:rsidRPr="001C72B2" w:rsidRDefault="006A59F2" w:rsidP="007562E4">
      <w:pPr>
        <w:pStyle w:val="PL"/>
        <w:keepNext/>
        <w:keepLines/>
        <w:ind w:left="283"/>
        <w:rPr>
          <w:noProof w:val="0"/>
        </w:rPr>
      </w:pPr>
      <w:r w:rsidRPr="001C72B2">
        <w:rPr>
          <w:noProof w:val="0"/>
        </w:rPr>
        <w:t>StatementBlock: BasicStatementBlock {</w:t>
      </w:r>
      <w:r w:rsidRPr="001C72B2">
        <w:rPr>
          <w:b/>
          <w:noProof w:val="0"/>
        </w:rPr>
        <w:t>catch</w:t>
      </w:r>
      <w:r w:rsidRPr="001C72B2">
        <w:rPr>
          <w:noProof w:val="0"/>
        </w:rPr>
        <w:t xml:space="preserve"> </w:t>
      </w:r>
      <w:r w:rsidR="00466415" w:rsidRPr="001C72B2">
        <w:rPr>
          <w:noProof w:val="0"/>
        </w:rPr>
        <w:t>"</w:t>
      </w:r>
      <w:r w:rsidRPr="001C72B2">
        <w:rPr>
          <w:noProof w:val="0"/>
        </w:rPr>
        <w:t>(</w:t>
      </w:r>
      <w:r w:rsidR="00466415" w:rsidRPr="001C72B2">
        <w:rPr>
          <w:noProof w:val="0"/>
        </w:rPr>
        <w:t>"</w:t>
      </w:r>
      <w:r w:rsidRPr="001C72B2">
        <w:rPr>
          <w:noProof w:val="0"/>
        </w:rPr>
        <w:t xml:space="preserve"> Type Identifier </w:t>
      </w:r>
      <w:r w:rsidR="00466415" w:rsidRPr="001C72B2">
        <w:rPr>
          <w:noProof w:val="0"/>
        </w:rPr>
        <w:t>"</w:t>
      </w:r>
      <w:r w:rsidRPr="001C72B2">
        <w:rPr>
          <w:noProof w:val="0"/>
        </w:rPr>
        <w:t>)</w:t>
      </w:r>
      <w:r w:rsidR="00466415" w:rsidRPr="001C72B2">
        <w:rPr>
          <w:noProof w:val="0"/>
        </w:rPr>
        <w:t>"</w:t>
      </w:r>
      <w:r w:rsidRPr="001C72B2">
        <w:rPr>
          <w:noProof w:val="0"/>
        </w:rPr>
        <w:t xml:space="preserve"> </w:t>
      </w:r>
      <w:r w:rsidR="009373E4" w:rsidRPr="001C72B2">
        <w:rPr>
          <w:noProof w:val="0"/>
        </w:rPr>
        <w:t>Basic</w:t>
      </w:r>
      <w:r w:rsidRPr="001C72B2">
        <w:rPr>
          <w:i/>
          <w:noProof w:val="0"/>
        </w:rPr>
        <w:t xml:space="preserve">StatementBlock </w:t>
      </w:r>
      <w:r w:rsidRPr="001C72B2">
        <w:rPr>
          <w:noProof w:val="0"/>
        </w:rPr>
        <w:t>}</w:t>
      </w:r>
    </w:p>
    <w:p w14:paraId="4128EB0A" w14:textId="67CD3197" w:rsidR="006A59F2" w:rsidRPr="001C72B2" w:rsidRDefault="006A59F2" w:rsidP="006A59F2">
      <w:pPr>
        <w:pStyle w:val="PL"/>
        <w:ind w:left="283"/>
        <w:rPr>
          <w:i/>
          <w:noProof w:val="0"/>
        </w:rPr>
      </w:pPr>
      <w:r w:rsidRPr="001C72B2">
        <w:rPr>
          <w:noProof w:val="0"/>
        </w:rPr>
        <w:t>[</w:t>
      </w:r>
      <w:r w:rsidRPr="001C72B2">
        <w:rPr>
          <w:b/>
          <w:noProof w:val="0"/>
        </w:rPr>
        <w:t>finally</w:t>
      </w:r>
      <w:r w:rsidRPr="001C72B2">
        <w:rPr>
          <w:noProof w:val="0"/>
        </w:rPr>
        <w:t xml:space="preserve"> </w:t>
      </w:r>
      <w:r w:rsidR="009373E4" w:rsidRPr="001C72B2">
        <w:rPr>
          <w:noProof w:val="0"/>
        </w:rPr>
        <w:t>Basic</w:t>
      </w:r>
      <w:r w:rsidRPr="001C72B2">
        <w:rPr>
          <w:i/>
          <w:noProof w:val="0"/>
        </w:rPr>
        <w:t>StatementBlock</w:t>
      </w:r>
      <w:r w:rsidRPr="001C72B2">
        <w:rPr>
          <w:noProof w:val="0"/>
        </w:rPr>
        <w:t>]</w:t>
      </w:r>
    </w:p>
    <w:p w14:paraId="07EC4F8C" w14:textId="176660CC" w:rsidR="00F95AB0" w:rsidRPr="001C72B2" w:rsidRDefault="00F95AB0" w:rsidP="00264D3A">
      <w:pPr>
        <w:pStyle w:val="PL"/>
        <w:ind w:left="284"/>
        <w:rPr>
          <w:b/>
          <w:noProof w:val="0"/>
        </w:rPr>
      </w:pPr>
    </w:p>
    <w:p w14:paraId="42210F61" w14:textId="7587CB48" w:rsidR="006A59F2" w:rsidRPr="001C72B2" w:rsidRDefault="006A59F2" w:rsidP="00314490">
      <w:pPr>
        <w:rPr>
          <w:b/>
        </w:rPr>
      </w:pPr>
      <w:r w:rsidRPr="001C72B2">
        <w:rPr>
          <w:b/>
          <w:lang w:eastAsia="en-GB"/>
        </w:rPr>
        <w:t>Clause 19.14</w:t>
      </w:r>
      <w:r w:rsidR="008D299B" w:rsidRPr="001C72B2">
        <w:rPr>
          <w:b/>
          <w:lang w:eastAsia="en-GB"/>
        </w:rPr>
        <w:tab/>
      </w:r>
      <w:r w:rsidR="00E355C5" w:rsidRPr="001C72B2">
        <w:rPr>
          <w:b/>
          <w:lang w:eastAsia="en-GB"/>
        </w:rPr>
        <w:tab/>
      </w:r>
      <w:r w:rsidR="00C169A1" w:rsidRPr="001C72B2">
        <w:rPr>
          <w:b/>
          <w:lang w:eastAsia="en-GB"/>
        </w:rPr>
        <w:t>Statement Block</w:t>
      </w:r>
    </w:p>
    <w:p w14:paraId="094C73FC" w14:textId="77777777" w:rsidR="006A59F2" w:rsidRPr="001C72B2" w:rsidRDefault="006A59F2" w:rsidP="00314490">
      <w:r w:rsidRPr="001C72B2">
        <w:t>The semantic description part is extended.</w:t>
      </w:r>
    </w:p>
    <w:p w14:paraId="7239C263" w14:textId="2FAAB1D6" w:rsidR="009049B7" w:rsidRPr="001C72B2" w:rsidRDefault="009049B7" w:rsidP="006A59F2">
      <w:pPr>
        <w:rPr>
          <w:color w:val="000000"/>
        </w:rPr>
      </w:pPr>
      <w:r w:rsidRPr="001C72B2">
        <w:rPr>
          <w:color w:val="000000"/>
        </w:rPr>
        <w:t>A basic statement block is a sequence of declarations and statements.</w:t>
      </w:r>
    </w:p>
    <w:p w14:paraId="5BB2EB31" w14:textId="4855E55E" w:rsidR="006A59F2" w:rsidRPr="001C72B2" w:rsidRDefault="006A59F2" w:rsidP="006A59F2">
      <w:pPr>
        <w:rPr>
          <w:color w:val="000000"/>
        </w:rPr>
      </w:pPr>
      <w:r w:rsidRPr="001C72B2">
        <w:rPr>
          <w:color w:val="000000"/>
        </w:rPr>
        <w:t xml:space="preserve">Statement blocks can be used like basic program statements to introduce a local scope in the flow of control of </w:t>
      </w:r>
      <w:r w:rsidRPr="001C72B2">
        <w:t>TTCN-3</w:t>
      </w:r>
      <w:r w:rsidRPr="001C72B2">
        <w:rPr>
          <w:color w:val="000000"/>
        </w:rPr>
        <w:t xml:space="preserve"> behaviour. The declarations and statements in a </w:t>
      </w:r>
      <w:r w:rsidR="009049B7" w:rsidRPr="001C72B2">
        <w:rPr>
          <w:color w:val="000000"/>
        </w:rPr>
        <w:t xml:space="preserve">basic </w:t>
      </w:r>
      <w:r w:rsidRPr="001C72B2">
        <w:rPr>
          <w:color w:val="000000"/>
        </w:rPr>
        <w:t>statement block are executed in the order of their appearance, i.e. sequentially.</w:t>
      </w:r>
    </w:p>
    <w:p w14:paraId="4F7B9DBC" w14:textId="08927FDC" w:rsidR="00535D33" w:rsidRPr="001C72B2" w:rsidRDefault="00535D33" w:rsidP="00B551F4">
      <w:pPr>
        <w:keepNext/>
        <w:keepLines/>
      </w:pPr>
      <w:r w:rsidRPr="001C72B2">
        <w:t>A statement block</w:t>
      </w:r>
      <w:r w:rsidR="009049B7" w:rsidRPr="001C72B2">
        <w:t xml:space="preserve"> </w:t>
      </w:r>
      <w:r w:rsidR="00222E32" w:rsidRPr="001C72B2">
        <w:t>consists of</w:t>
      </w:r>
      <w:r w:rsidR="009049B7" w:rsidRPr="001C72B2">
        <w:t xml:space="preserve"> a basic statement block</w:t>
      </w:r>
      <w:r w:rsidRPr="001C72B2">
        <w:t xml:space="preserve"> </w:t>
      </w:r>
      <w:r w:rsidR="009049B7" w:rsidRPr="001C72B2">
        <w:t xml:space="preserve">with </w:t>
      </w:r>
      <w:r w:rsidR="00222E32" w:rsidRPr="001C72B2">
        <w:t xml:space="preserve">optional </w:t>
      </w:r>
      <w:r w:rsidR="009049B7" w:rsidRPr="001C72B2">
        <w:t xml:space="preserve">additional </w:t>
      </w:r>
      <w:r w:rsidRPr="001C72B2">
        <w:t xml:space="preserve">catch clauses, that can be used to handle exceptions raised directly or indirectly within the </w:t>
      </w:r>
      <w:r w:rsidR="00222E32" w:rsidRPr="001C72B2">
        <w:t xml:space="preserve">basic </w:t>
      </w:r>
      <w:r w:rsidRPr="001C72B2">
        <w:t>statement block</w:t>
      </w:r>
      <w:r w:rsidR="00222E32" w:rsidRPr="001C72B2">
        <w:t xml:space="preserve"> and an optional finally clause which is executed after the basic statement block execution</w:t>
      </w:r>
      <w:r w:rsidRPr="001C72B2">
        <w:t xml:space="preserve">. When an exception is raised </w:t>
      </w:r>
      <w:r w:rsidR="00222E32" w:rsidRPr="001C72B2">
        <w:t>by a statement</w:t>
      </w:r>
      <w:r w:rsidRPr="001C72B2">
        <w:t xml:space="preserve"> in the </w:t>
      </w:r>
      <w:r w:rsidR="00222E32" w:rsidRPr="001C72B2">
        <w:t xml:space="preserve">basic </w:t>
      </w:r>
      <w:r w:rsidR="00C169A1" w:rsidRPr="001C72B2">
        <w:t xml:space="preserve">statement block </w:t>
      </w:r>
      <w:r w:rsidRPr="001C72B2">
        <w:t xml:space="preserve">the catch clauses are tried in order of </w:t>
      </w:r>
      <w:r w:rsidR="00526360" w:rsidRPr="001C72B2">
        <w:t>appearance</w:t>
      </w:r>
      <w:r w:rsidRPr="001C72B2">
        <w:t xml:space="preserve"> to find one of the same type for data types or one the exception can be cast to if it is a type class kind exception. Execution continues with the </w:t>
      </w:r>
      <w:r w:rsidR="00C169A1" w:rsidRPr="001C72B2">
        <w:t>basic</w:t>
      </w:r>
      <w:r w:rsidR="00222E32" w:rsidRPr="001C72B2">
        <w:t xml:space="preserve"> s</w:t>
      </w:r>
      <w:r w:rsidRPr="001C72B2">
        <w:t>ta</w:t>
      </w:r>
      <w:r w:rsidR="00557982" w:rsidRPr="001C72B2">
        <w:t>te</w:t>
      </w:r>
      <w:r w:rsidRPr="001C72B2">
        <w:t>ment</w:t>
      </w:r>
      <w:r w:rsidR="00222E32" w:rsidRPr="001C72B2">
        <w:t xml:space="preserve"> </w:t>
      </w:r>
      <w:r w:rsidRPr="001C72B2">
        <w:t xml:space="preserve">block of the first </w:t>
      </w:r>
      <w:r w:rsidR="00222E32" w:rsidRPr="001C72B2">
        <w:t xml:space="preserve">catch </w:t>
      </w:r>
      <w:r w:rsidRPr="001C72B2">
        <w:t>clause whose type matches the type of the raised exception.</w:t>
      </w:r>
    </w:p>
    <w:p w14:paraId="5C14178F" w14:textId="41CFBA33" w:rsidR="00535D33" w:rsidRPr="001C72B2" w:rsidRDefault="00535D33" w:rsidP="00466415">
      <w:r w:rsidRPr="001C72B2">
        <w:t xml:space="preserve">The catch clause declares a variable of an exception, with the type and identifier provided, to hold the value of the exception within the catch clause. The scope of this variable is limited to the </w:t>
      </w:r>
      <w:r w:rsidR="00222E32" w:rsidRPr="001C72B2">
        <w:t xml:space="preserve">basic </w:t>
      </w:r>
      <w:r w:rsidRPr="001C72B2">
        <w:t>statement block of the catch clause, i.e. it is only visible inside the body of the catch clause.</w:t>
      </w:r>
    </w:p>
    <w:p w14:paraId="74E72C56" w14:textId="32D09BCD" w:rsidR="00370376" w:rsidRPr="001C72B2" w:rsidRDefault="00370376" w:rsidP="00466415">
      <w:pPr>
        <w:pStyle w:val="NO"/>
      </w:pPr>
      <w:r w:rsidRPr="001C72B2">
        <w:t>NOTE:</w:t>
      </w:r>
      <w:r w:rsidRPr="001C72B2">
        <w:tab/>
        <w:t xml:space="preserve">The </w:t>
      </w:r>
      <w:r w:rsidR="009C57AA" w:rsidRPr="001C72B2">
        <w:t xml:space="preserve">scope of the catch and finally blocks is on the same level with the scope of the </w:t>
      </w:r>
      <w:r w:rsidR="00222E32" w:rsidRPr="001C72B2">
        <w:t xml:space="preserve">basic </w:t>
      </w:r>
      <w:r w:rsidR="009C57AA" w:rsidRPr="001C72B2">
        <w:t xml:space="preserve">statement block. Local variables declared within the </w:t>
      </w:r>
      <w:r w:rsidR="00222E32" w:rsidRPr="001C72B2">
        <w:t xml:space="preserve">basic </w:t>
      </w:r>
      <w:r w:rsidR="009C57AA" w:rsidRPr="001C72B2">
        <w:t xml:space="preserve">statement </w:t>
      </w:r>
      <w:r w:rsidR="00222E32" w:rsidRPr="001C72B2">
        <w:t xml:space="preserve">block </w:t>
      </w:r>
      <w:r w:rsidR="009C57AA" w:rsidRPr="001C72B2">
        <w:t>are not visible in the catch and finally clauses.</w:t>
      </w:r>
    </w:p>
    <w:p w14:paraId="5A536BF8" w14:textId="0493BD68" w:rsidR="00C169A1" w:rsidRPr="001C72B2" w:rsidRDefault="00C169A1" w:rsidP="00314490">
      <w:pPr>
        <w:rPr>
          <w:b/>
        </w:rPr>
      </w:pPr>
      <w:r w:rsidRPr="001C72B2">
        <w:rPr>
          <w:b/>
          <w:lang w:eastAsia="en-GB"/>
        </w:rPr>
        <w:t>Clause 19.14</w:t>
      </w:r>
      <w:r w:rsidR="00692041" w:rsidRPr="001C72B2">
        <w:rPr>
          <w:b/>
          <w:lang w:eastAsia="en-GB"/>
        </w:rPr>
        <w:tab/>
      </w:r>
      <w:r w:rsidR="00E355C5" w:rsidRPr="001C72B2">
        <w:rPr>
          <w:b/>
          <w:lang w:eastAsia="en-GB"/>
        </w:rPr>
        <w:tab/>
      </w:r>
      <w:r w:rsidRPr="001C72B2">
        <w:rPr>
          <w:b/>
          <w:lang w:eastAsia="en-GB"/>
        </w:rPr>
        <w:t>Statement Block</w:t>
      </w:r>
    </w:p>
    <w:p w14:paraId="42201BE8" w14:textId="785D1980" w:rsidR="00C169A1" w:rsidRPr="001C72B2" w:rsidRDefault="00C169A1" w:rsidP="00466415">
      <w:r w:rsidRPr="001C72B2">
        <w:t>The list of restrictions is extended</w:t>
      </w:r>
      <w:r w:rsidR="00F54881" w:rsidRPr="001C72B2">
        <w:t>:</w:t>
      </w:r>
    </w:p>
    <w:p w14:paraId="507D555D" w14:textId="182B8A84" w:rsidR="00C169A1" w:rsidRPr="001C72B2" w:rsidRDefault="00C169A1" w:rsidP="008C0E9C">
      <w:pPr>
        <w:pStyle w:val="BL"/>
        <w:numPr>
          <w:ilvl w:val="0"/>
          <w:numId w:val="11"/>
        </w:numPr>
        <w:rPr>
          <w:snapToGrid w:val="0"/>
        </w:rPr>
      </w:pPr>
      <w:r w:rsidRPr="001C72B2">
        <w:rPr>
          <w:snapToGrid w:val="0"/>
        </w:rPr>
        <w:t xml:space="preserve">The control transfer statements </w:t>
      </w:r>
      <w:r w:rsidRPr="001C72B2">
        <w:rPr>
          <w:rFonts w:ascii="Courier New" w:hAnsi="Courier New" w:cs="Courier New"/>
          <w:b/>
          <w:snapToGrid w:val="0"/>
        </w:rPr>
        <w:t>return</w:t>
      </w:r>
      <w:r w:rsidRPr="001C72B2">
        <w:rPr>
          <w:snapToGrid w:val="0"/>
        </w:rPr>
        <w:t xml:space="preserve">, and </w:t>
      </w:r>
      <w:r w:rsidRPr="001C72B2">
        <w:rPr>
          <w:rFonts w:ascii="Courier New" w:hAnsi="Courier New" w:cs="Courier New"/>
          <w:b/>
          <w:snapToGrid w:val="0"/>
        </w:rPr>
        <w:t>raise</w:t>
      </w:r>
      <w:r w:rsidRPr="001C72B2">
        <w:rPr>
          <w:snapToGrid w:val="0"/>
        </w:rPr>
        <w:t xml:space="preserve"> shall not be used in the</w:t>
      </w:r>
      <w:r w:rsidRPr="001C72B2">
        <w:rPr>
          <w:rFonts w:ascii="Courier New" w:hAnsi="Courier New"/>
          <w:b/>
          <w:snapToGrid w:val="0"/>
        </w:rPr>
        <w:t xml:space="preserve"> finally </w:t>
      </w:r>
      <w:r w:rsidRPr="001C72B2">
        <w:rPr>
          <w:snapToGrid w:val="0"/>
        </w:rPr>
        <w:t>clause. Functions that can raise exceptions shall not be called in the finally clause.</w:t>
      </w:r>
    </w:p>
    <w:p w14:paraId="1540B815" w14:textId="1730798D" w:rsidR="00222E32" w:rsidRPr="001C72B2" w:rsidRDefault="00585D23" w:rsidP="008C0E9C">
      <w:pPr>
        <w:pStyle w:val="BL"/>
        <w:numPr>
          <w:ilvl w:val="0"/>
          <w:numId w:val="11"/>
        </w:numPr>
      </w:pPr>
      <w:r w:rsidRPr="001C72B2">
        <w:t xml:space="preserve">The basic statement block of a </w:t>
      </w:r>
      <w:r w:rsidRPr="001C72B2">
        <w:rPr>
          <w:rFonts w:ascii="Courier New" w:hAnsi="Courier New" w:cs="Courier New"/>
          <w:b/>
        </w:rPr>
        <w:t>catch</w:t>
      </w:r>
      <w:r w:rsidRPr="001C72B2">
        <w:t xml:space="preserve"> clause shall obey the same semantic restrictions as the basic statement block it follows.</w:t>
      </w:r>
    </w:p>
    <w:p w14:paraId="6A7437EE" w14:textId="3EF5F2DF" w:rsidR="00B154C9" w:rsidRPr="001C72B2" w:rsidRDefault="00466415" w:rsidP="006D0EAE">
      <w:r w:rsidRPr="001C72B2">
        <w:t>Clause</w:t>
      </w:r>
      <w:r w:rsidR="00B154C9" w:rsidRPr="001C72B2">
        <w:t xml:space="preserve"> 19 is extended with a new </w:t>
      </w:r>
      <w:r w:rsidRPr="001C72B2">
        <w:t>clause</w:t>
      </w:r>
      <w:r w:rsidR="00B154C9" w:rsidRPr="001C72B2">
        <w:t>.</w:t>
      </w:r>
    </w:p>
    <w:p w14:paraId="079283CD" w14:textId="4FC62DC0" w:rsidR="00B154C9" w:rsidRPr="001C72B2" w:rsidRDefault="00E22503" w:rsidP="005D596B">
      <w:pPr>
        <w:keepNext/>
        <w:rPr>
          <w:b/>
        </w:rPr>
      </w:pPr>
      <w:r w:rsidRPr="001C72B2">
        <w:rPr>
          <w:b/>
        </w:rPr>
        <w:t>NEW:</w:t>
      </w:r>
      <w:r w:rsidR="00466415" w:rsidRPr="001C72B2">
        <w:rPr>
          <w:b/>
        </w:rPr>
        <w:t xml:space="preserve"> </w:t>
      </w:r>
      <w:r w:rsidR="00292CBE" w:rsidRPr="001C72B2">
        <w:rPr>
          <w:b/>
          <w:lang w:eastAsia="en-GB"/>
        </w:rPr>
        <w:t xml:space="preserve">Clause </w:t>
      </w:r>
      <w:r w:rsidR="00B154C9" w:rsidRPr="001C72B2">
        <w:rPr>
          <w:b/>
        </w:rPr>
        <w:t>19.</w:t>
      </w:r>
      <w:r w:rsidR="000A224A" w:rsidRPr="001C72B2">
        <w:rPr>
          <w:b/>
        </w:rPr>
        <w:t>15</w:t>
      </w:r>
      <w:r w:rsidR="00692041" w:rsidRPr="001C72B2">
        <w:rPr>
          <w:b/>
        </w:rPr>
        <w:tab/>
      </w:r>
      <w:r w:rsidR="00E355C5" w:rsidRPr="001C72B2">
        <w:rPr>
          <w:b/>
        </w:rPr>
        <w:tab/>
      </w:r>
      <w:r w:rsidR="00B154C9" w:rsidRPr="001C72B2">
        <w:rPr>
          <w:b/>
        </w:rPr>
        <w:t>The Raise exception statement</w:t>
      </w:r>
    </w:p>
    <w:p w14:paraId="1AD6F6E3" w14:textId="77777777" w:rsidR="00B154C9" w:rsidRPr="001C72B2" w:rsidRDefault="00B154C9" w:rsidP="00B154C9">
      <w:pPr>
        <w:keepNext/>
        <w:rPr>
          <w:color w:val="000000"/>
        </w:rPr>
      </w:pPr>
      <w:r w:rsidRPr="001C72B2">
        <w:t xml:space="preserve">The </w:t>
      </w:r>
      <w:r w:rsidRPr="001C72B2">
        <w:rPr>
          <w:rFonts w:ascii="Courier New" w:hAnsi="Courier New"/>
          <w:b/>
        </w:rPr>
        <w:t>raise</w:t>
      </w:r>
      <w:r w:rsidRPr="001C72B2">
        <w:t xml:space="preserve"> exception statement raises an exception, causing the execution to continue at the catch block closest in the procedure call hierarchy, also executing all </w:t>
      </w:r>
      <w:r w:rsidRPr="001C72B2">
        <w:rPr>
          <w:rFonts w:ascii="Courier New" w:hAnsi="Courier New" w:cs="Courier New"/>
          <w:b/>
        </w:rPr>
        <w:t>finally</w:t>
      </w:r>
      <w:r w:rsidRPr="001C72B2">
        <w:t xml:space="preserve"> blocks it encounters while traversing the procedure call hierarchy.</w:t>
      </w:r>
    </w:p>
    <w:p w14:paraId="43CA2AC5" w14:textId="77777777" w:rsidR="00B154C9" w:rsidRPr="001C72B2" w:rsidRDefault="00B154C9" w:rsidP="00B154C9">
      <w:pPr>
        <w:keepNext/>
      </w:pPr>
      <w:r w:rsidRPr="001C72B2">
        <w:rPr>
          <w:b/>
          <w:i/>
        </w:rPr>
        <w:t>Syntactical Structure</w:t>
      </w:r>
    </w:p>
    <w:p w14:paraId="1DC85F0F" w14:textId="3E436E46" w:rsidR="00A51DD6" w:rsidRPr="001C72B2" w:rsidRDefault="00B154C9" w:rsidP="00292CBE">
      <w:pPr>
        <w:pStyle w:val="PL"/>
        <w:rPr>
          <w:noProof w:val="0"/>
        </w:rPr>
      </w:pPr>
      <w:r w:rsidRPr="001C72B2">
        <w:rPr>
          <w:b/>
          <w:noProof w:val="0"/>
        </w:rPr>
        <w:t>raise</w:t>
      </w:r>
      <w:r w:rsidRPr="001C72B2">
        <w:rPr>
          <w:noProof w:val="0"/>
        </w:rPr>
        <w:t xml:space="preserve"> TemplateInstance </w:t>
      </w:r>
    </w:p>
    <w:p w14:paraId="3BEA5A02" w14:textId="77777777" w:rsidR="00264D3A" w:rsidRPr="001C72B2" w:rsidRDefault="00264D3A" w:rsidP="00292CBE">
      <w:pPr>
        <w:pStyle w:val="PL"/>
        <w:rPr>
          <w:noProof w:val="0"/>
        </w:rPr>
      </w:pPr>
    </w:p>
    <w:p w14:paraId="00C609AE" w14:textId="5166FA8E" w:rsidR="00B154C9" w:rsidRPr="001C72B2" w:rsidRDefault="00B154C9" w:rsidP="00B154C9">
      <w:pPr>
        <w:keepNext/>
      </w:pPr>
      <w:r w:rsidRPr="001C72B2">
        <w:rPr>
          <w:b/>
          <w:i/>
        </w:rPr>
        <w:t>Semantic Description</w:t>
      </w:r>
    </w:p>
    <w:p w14:paraId="486E1008" w14:textId="7F41EB24" w:rsidR="00B154C9" w:rsidRPr="001C72B2" w:rsidRDefault="00B154C9" w:rsidP="00B154C9">
      <w:pPr>
        <w:rPr>
          <w:color w:val="000000"/>
        </w:rPr>
      </w:pPr>
      <w:r w:rsidRPr="001C72B2">
        <w:t xml:space="preserve">The </w:t>
      </w:r>
      <w:r w:rsidRPr="001C72B2">
        <w:rPr>
          <w:rFonts w:ascii="Courier New" w:hAnsi="Courier New"/>
          <w:b/>
        </w:rPr>
        <w:t>raise</w:t>
      </w:r>
      <w:r w:rsidRPr="001C72B2">
        <w:t xml:space="preserve"> statement is used to raise an exception. </w:t>
      </w:r>
      <w:r w:rsidRPr="001C72B2">
        <w:rPr>
          <w:color w:val="000000"/>
        </w:rPr>
        <w:t xml:space="preserve">On executing a </w:t>
      </w:r>
      <w:r w:rsidRPr="001C72B2">
        <w:rPr>
          <w:rFonts w:ascii="Courier New" w:hAnsi="Courier New" w:cs="Courier New"/>
          <w:b/>
          <w:color w:val="000000"/>
        </w:rPr>
        <w:t xml:space="preserve">raise </w:t>
      </w:r>
      <w:r w:rsidRPr="001C72B2">
        <w:rPr>
          <w:color w:val="000000"/>
        </w:rPr>
        <w:t xml:space="preserve">exception statement the statement blocks, loops, </w:t>
      </w:r>
      <w:r w:rsidRPr="001C72B2">
        <w:rPr>
          <w:rFonts w:ascii="Courier New" w:hAnsi="Courier New" w:cs="Courier New"/>
          <w:b/>
          <w:color w:val="000000"/>
        </w:rPr>
        <w:t>alt</w:t>
      </w:r>
      <w:r w:rsidRPr="001C72B2">
        <w:rPr>
          <w:color w:val="000000"/>
        </w:rPr>
        <w:t xml:space="preserve"> statements or </w:t>
      </w:r>
      <w:r w:rsidRPr="001C72B2">
        <w:rPr>
          <w:rFonts w:ascii="Courier New" w:hAnsi="Courier New" w:cs="Courier New"/>
          <w:b/>
          <w:color w:val="000000"/>
        </w:rPr>
        <w:t>interleave</w:t>
      </w:r>
      <w:r w:rsidRPr="001C72B2">
        <w:rPr>
          <w:color w:val="000000"/>
        </w:rPr>
        <w:t xml:space="preserve"> statement within the encompassing function/altstep/testcase are left. If the encompassing function, altstep or testcase has a catch block with the exact same type as that of the raised exception value</w:t>
      </w:r>
      <w:r w:rsidR="00684EA0" w:rsidRPr="001C72B2">
        <w:t xml:space="preserve"> for data types or one the exception can be cast to if it is a class type exception</w:t>
      </w:r>
      <w:r w:rsidRPr="001C72B2">
        <w:rPr>
          <w:color w:val="000000"/>
        </w:rPr>
        <w:t xml:space="preserve">, execution continues in that catch block. If the encompassing function or altstep does not have catch blocks or none of the catch blocks can handle the raised exception, execution leaves the function or altstep to handle the exception in the calling function, altstep or testcase. An exception not handled </w:t>
      </w:r>
      <w:r w:rsidR="009714B0" w:rsidRPr="001C72B2">
        <w:rPr>
          <w:color w:val="000000"/>
        </w:rPr>
        <w:t xml:space="preserve">via catch clause of </w:t>
      </w:r>
      <w:r w:rsidR="00065CC3" w:rsidRPr="001C72B2">
        <w:rPr>
          <w:color w:val="000000"/>
        </w:rPr>
        <w:t xml:space="preserve">the StatementBlock of </w:t>
      </w:r>
      <w:r w:rsidR="009714B0" w:rsidRPr="001C72B2">
        <w:rPr>
          <w:color w:val="000000"/>
        </w:rPr>
        <w:t>a testcase</w:t>
      </w:r>
      <w:r w:rsidR="003071B4" w:rsidRPr="001C72B2">
        <w:rPr>
          <w:color w:val="000000"/>
        </w:rPr>
        <w:t xml:space="preserve"> shall</w:t>
      </w:r>
      <w:r w:rsidRPr="001C72B2">
        <w:rPr>
          <w:color w:val="000000"/>
        </w:rPr>
        <w:t xml:space="preserve"> cause a dynamic error.</w:t>
      </w:r>
    </w:p>
    <w:p w14:paraId="4169E91C" w14:textId="104F5DCA" w:rsidR="00B154C9" w:rsidRPr="001C72B2" w:rsidRDefault="00B154C9" w:rsidP="00264D3A">
      <w:pPr>
        <w:keepNext/>
        <w:keepLines/>
        <w:rPr>
          <w:color w:val="000000"/>
        </w:rPr>
      </w:pPr>
      <w:r w:rsidRPr="001C72B2">
        <w:rPr>
          <w:color w:val="000000"/>
        </w:rPr>
        <w:lastRenderedPageBreak/>
        <w:t xml:space="preserve">If </w:t>
      </w:r>
      <w:r w:rsidR="00065CC3" w:rsidRPr="001C72B2">
        <w:rPr>
          <w:color w:val="000000"/>
        </w:rPr>
        <w:t xml:space="preserve">the StatementBlock of </w:t>
      </w:r>
      <w:r w:rsidRPr="001C72B2">
        <w:rPr>
          <w:color w:val="000000"/>
        </w:rPr>
        <w:t>a function, altstep or testcase has a finally block, this finally block is always executed before the function, altstep, testcase terminates. If an exception was raised and handled in a catch block, the finally block is executed after the catch block. If there was no exception raised, or an exception was raised but not handled in any catch blocks the finally block is executed before the function, altstep or testcase terminates.</w:t>
      </w:r>
    </w:p>
    <w:p w14:paraId="1720B330" w14:textId="77777777" w:rsidR="00B154C9" w:rsidRPr="001C72B2" w:rsidRDefault="00B154C9" w:rsidP="00B154C9">
      <w:pPr>
        <w:rPr>
          <w:color w:val="000000"/>
        </w:rPr>
      </w:pPr>
      <w:r w:rsidRPr="001C72B2">
        <w:rPr>
          <w:color w:val="000000"/>
        </w:rPr>
        <w:t xml:space="preserve">The parameter of the </w:t>
      </w:r>
      <w:r w:rsidRPr="001C72B2">
        <w:rPr>
          <w:rFonts w:ascii="Courier New" w:hAnsi="Courier New"/>
          <w:b/>
          <w:color w:val="000000"/>
        </w:rPr>
        <w:t>raise</w:t>
      </w:r>
      <w:r w:rsidRPr="001C72B2">
        <w:rPr>
          <w:color w:val="000000"/>
        </w:rPr>
        <w:t xml:space="preserve"> operation shall evaluate to a value, that the exception will have.</w:t>
      </w:r>
    </w:p>
    <w:p w14:paraId="5C86EE03" w14:textId="77777777" w:rsidR="00B154C9" w:rsidRPr="001C72B2" w:rsidRDefault="00B154C9" w:rsidP="00B154C9">
      <w:pPr>
        <w:rPr>
          <w:color w:val="000000"/>
        </w:rPr>
      </w:pPr>
      <w:r w:rsidRPr="001C72B2">
        <w:rPr>
          <w:color w:val="000000"/>
        </w:rPr>
        <w:t xml:space="preserve">Exceptions are specified as types. Therefore the exception value may either be derived from a template conforming to the template(value) restriction or be the value resulting from an expression (which of course can be an explicit value). The type of the value specification to the </w:t>
      </w:r>
      <w:r w:rsidRPr="001C72B2">
        <w:rPr>
          <w:rFonts w:ascii="Courier New" w:hAnsi="Courier New"/>
          <w:b/>
          <w:color w:val="000000"/>
        </w:rPr>
        <w:t>raise</w:t>
      </w:r>
      <w:r w:rsidRPr="001C72B2">
        <w:rPr>
          <w:color w:val="000000"/>
        </w:rPr>
        <w:t xml:space="preserve"> operation shall be determinable as it is necessary to avoid any ambiguity of the type of the value being raised.</w:t>
      </w:r>
    </w:p>
    <w:p w14:paraId="1E689B9B" w14:textId="429EB184" w:rsidR="00466415" w:rsidRPr="001C72B2" w:rsidRDefault="00B154C9" w:rsidP="00466415">
      <w:pPr>
        <w:pStyle w:val="NO"/>
      </w:pPr>
      <w:r w:rsidRPr="001C72B2">
        <w:t>NOTE 0:</w:t>
      </w:r>
      <w:r w:rsidRPr="001C72B2">
        <w:tab/>
        <w:t>The type of the raised exception should be provided explicitly for literal values. Catch clauses with synonym types or restricted types will only catch exceptions of the same type.</w:t>
      </w:r>
    </w:p>
    <w:p w14:paraId="53556CD9" w14:textId="77777777" w:rsidR="00B154C9" w:rsidRPr="001C72B2" w:rsidRDefault="00B154C9" w:rsidP="00AB3E4E">
      <w:pPr>
        <w:keepNext/>
      </w:pPr>
      <w:r w:rsidRPr="001C72B2">
        <w:rPr>
          <w:b/>
          <w:i/>
        </w:rPr>
        <w:t>Restrictions</w:t>
      </w:r>
    </w:p>
    <w:p w14:paraId="0F3D9D12" w14:textId="5C963D00" w:rsidR="00B154C9" w:rsidRPr="001C72B2" w:rsidRDefault="00B154C9" w:rsidP="00AB3E4E">
      <w:pPr>
        <w:keepNext/>
      </w:pPr>
      <w:r w:rsidRPr="001C72B2">
        <w:t>In addition to the general static rules of TTCN</w:t>
      </w:r>
      <w:r w:rsidRPr="001C72B2">
        <w:noBreakHyphen/>
        <w:t xml:space="preserve">3 given in clause </w:t>
      </w:r>
      <w:r w:rsidR="00792008" w:rsidRPr="001C72B2">
        <w:t>5</w:t>
      </w:r>
      <w:r w:rsidRPr="001C72B2">
        <w:t xml:space="preserve"> and shown in table </w:t>
      </w:r>
      <w:r w:rsidR="00792008" w:rsidRPr="001C72B2">
        <w:t>1</w:t>
      </w:r>
      <w:r w:rsidR="00846638" w:rsidRPr="001C72B2">
        <w:t>5</w:t>
      </w:r>
      <w:r w:rsidR="001138B4" w:rsidRPr="001C72B2">
        <w:t xml:space="preserve">, </w:t>
      </w:r>
      <w:r w:rsidRPr="001C72B2">
        <w:t>the following restrictions apply:</w:t>
      </w:r>
    </w:p>
    <w:p w14:paraId="49BF8604" w14:textId="6CDF0F1C" w:rsidR="00B154C9" w:rsidRPr="001C72B2" w:rsidRDefault="00B154C9" w:rsidP="006D0EAE">
      <w:pPr>
        <w:pStyle w:val="BL"/>
        <w:numPr>
          <w:ilvl w:val="0"/>
          <w:numId w:val="48"/>
        </w:numPr>
      </w:pPr>
      <w:r w:rsidRPr="001C72B2">
        <w:t>An exception shall only be raised inside a</w:t>
      </w:r>
      <w:r w:rsidR="00A30D95" w:rsidRPr="001C72B2">
        <w:t xml:space="preserve"> function, altstep or testcase.</w:t>
      </w:r>
    </w:p>
    <w:p w14:paraId="3885A773" w14:textId="39675918" w:rsidR="00B154C9" w:rsidRPr="001C72B2" w:rsidRDefault="00B154C9" w:rsidP="006D0EAE">
      <w:pPr>
        <w:pStyle w:val="BL"/>
      </w:pPr>
      <w:r w:rsidRPr="001C72B2">
        <w:t xml:space="preserve">The </w:t>
      </w:r>
      <w:r w:rsidRPr="001C72B2">
        <w:rPr>
          <w:i/>
        </w:rPr>
        <w:t>TemplateInstance</w:t>
      </w:r>
      <w:r w:rsidRPr="001C72B2">
        <w:t xml:space="preserve"> shall conform to the template(value) restriction (see clause</w:t>
      </w:r>
      <w:r w:rsidR="00792008" w:rsidRPr="001C72B2">
        <w:t xml:space="preserve"> 15.8</w:t>
      </w:r>
      <w:r w:rsidR="00466415" w:rsidRPr="001C72B2">
        <w:t>)</w:t>
      </w:r>
      <w:r w:rsidRPr="001C72B2">
        <w:t>.</w:t>
      </w:r>
    </w:p>
    <w:p w14:paraId="7A75B4ED" w14:textId="2AD5E0D8" w:rsidR="00B154C9" w:rsidRPr="001C72B2" w:rsidRDefault="00B154C9" w:rsidP="006D0EAE">
      <w:pPr>
        <w:pStyle w:val="BL"/>
      </w:pPr>
      <w:r w:rsidRPr="001C72B2">
        <w:t>Exceptions shall not be raised directly or indirectly inside finally blocks of functions, altsteps or testcases.</w:t>
      </w:r>
    </w:p>
    <w:p w14:paraId="10AAD340" w14:textId="77777777" w:rsidR="00B154C9" w:rsidRPr="001C72B2" w:rsidRDefault="00B154C9" w:rsidP="00B154C9">
      <w:pPr>
        <w:rPr>
          <w:b/>
          <w:i/>
        </w:rPr>
      </w:pPr>
      <w:r w:rsidRPr="001C72B2">
        <w:rPr>
          <w:b/>
          <w:i/>
        </w:rPr>
        <w:t>Examples</w:t>
      </w:r>
    </w:p>
    <w:p w14:paraId="0476E824" w14:textId="3283D256" w:rsidR="00B154C9" w:rsidRPr="001C72B2" w:rsidRDefault="00466415" w:rsidP="00466415">
      <w:pPr>
        <w:pStyle w:val="EX"/>
      </w:pPr>
      <w:r w:rsidRPr="001C72B2">
        <w:t>EXAMPLE</w:t>
      </w:r>
      <w:r w:rsidR="00B154C9" w:rsidRPr="001C72B2">
        <w:t xml:space="preserve"> 1:</w:t>
      </w:r>
    </w:p>
    <w:p w14:paraId="60B44ECB" w14:textId="77777777" w:rsidR="00B154C9" w:rsidRPr="001C72B2" w:rsidRDefault="00B154C9" w:rsidP="00B154C9">
      <w:pPr>
        <w:pStyle w:val="PL"/>
        <w:rPr>
          <w:noProof w:val="0"/>
        </w:rPr>
      </w:pPr>
      <w:r w:rsidRPr="001C72B2">
        <w:rPr>
          <w:noProof w:val="0"/>
        </w:rPr>
        <w:tab/>
      </w:r>
      <w:r w:rsidRPr="001C72B2">
        <w:rPr>
          <w:b/>
          <w:noProof w:val="0"/>
        </w:rPr>
        <w:t xml:space="preserve">raise </w:t>
      </w:r>
      <w:r w:rsidRPr="001C72B2">
        <w:rPr>
          <w:noProof w:val="0"/>
        </w:rPr>
        <w:t>( v_myVariable + v_yourVariable - 2);</w:t>
      </w:r>
    </w:p>
    <w:p w14:paraId="003FB7EA" w14:textId="77777777" w:rsidR="00B154C9" w:rsidRPr="001C72B2" w:rsidRDefault="00B154C9" w:rsidP="00B154C9">
      <w:pPr>
        <w:pStyle w:val="PL"/>
        <w:rPr>
          <w:noProof w:val="0"/>
        </w:rPr>
      </w:pPr>
      <w:r w:rsidRPr="001C72B2">
        <w:rPr>
          <w:noProof w:val="0"/>
        </w:rPr>
        <w:tab/>
        <w:t xml:space="preserve">// Raises an exception with a value which is the result of the arithmetic expression </w:t>
      </w:r>
    </w:p>
    <w:p w14:paraId="277F2A48" w14:textId="77777777" w:rsidR="00B154C9" w:rsidRPr="001C72B2" w:rsidRDefault="00B154C9" w:rsidP="00B154C9">
      <w:pPr>
        <w:pStyle w:val="PL"/>
        <w:rPr>
          <w:noProof w:val="0"/>
        </w:rPr>
      </w:pPr>
    </w:p>
    <w:p w14:paraId="5485CE52" w14:textId="77777777" w:rsidR="00B154C9" w:rsidRPr="001C72B2" w:rsidRDefault="00B154C9" w:rsidP="00B154C9">
      <w:pPr>
        <w:pStyle w:val="PL"/>
        <w:rPr>
          <w:noProof w:val="0"/>
          <w:color w:val="000000"/>
        </w:rPr>
      </w:pPr>
      <w:r w:rsidRPr="001C72B2">
        <w:rPr>
          <w:rFonts w:ascii="Times New Roman" w:hAnsi="Times New Roman"/>
          <w:noProof w:val="0"/>
          <w:color w:val="000000"/>
          <w:sz w:val="20"/>
        </w:rPr>
        <w:tab/>
      </w:r>
      <w:r w:rsidRPr="001C72B2">
        <w:rPr>
          <w:b/>
          <w:noProof w:val="0"/>
          <w:color w:val="000000"/>
        </w:rPr>
        <w:t>raise</w:t>
      </w:r>
      <w:r w:rsidRPr="001C72B2">
        <w:rPr>
          <w:noProof w:val="0"/>
          <w:color w:val="000000"/>
        </w:rPr>
        <w:t xml:space="preserve"> </w:t>
      </w:r>
      <w:r w:rsidRPr="001C72B2">
        <w:rPr>
          <w:b/>
          <w:noProof w:val="0"/>
          <w:color w:val="000000"/>
        </w:rPr>
        <w:t>integer</w:t>
      </w:r>
      <w:r w:rsidRPr="001C72B2">
        <w:rPr>
          <w:noProof w:val="0"/>
          <w:color w:val="000000"/>
        </w:rPr>
        <w:t>:5;</w:t>
      </w:r>
      <w:r w:rsidRPr="001C72B2">
        <w:rPr>
          <w:noProof w:val="0"/>
          <w:color w:val="000000"/>
        </w:rPr>
        <w:tab/>
        <w:t xml:space="preserve">// Raises an exception </w:t>
      </w:r>
      <w:r w:rsidRPr="001C72B2">
        <w:rPr>
          <w:noProof w:val="0"/>
        </w:rPr>
        <w:t>with</w:t>
      </w:r>
      <w:r w:rsidRPr="001C72B2">
        <w:rPr>
          <w:noProof w:val="0"/>
          <w:color w:val="000000"/>
        </w:rPr>
        <w:t xml:space="preserve"> the integer value 5</w:t>
      </w:r>
    </w:p>
    <w:p w14:paraId="2C48F090" w14:textId="77777777" w:rsidR="00B154C9" w:rsidRPr="001C72B2" w:rsidRDefault="00B154C9" w:rsidP="00B154C9">
      <w:pPr>
        <w:pStyle w:val="PL"/>
        <w:rPr>
          <w:noProof w:val="0"/>
          <w:color w:val="000000"/>
        </w:rPr>
      </w:pPr>
    </w:p>
    <w:p w14:paraId="054196D0" w14:textId="6C1F7DFB" w:rsidR="00B154C9" w:rsidRPr="001C72B2" w:rsidRDefault="00B154C9" w:rsidP="00314490">
      <w:pPr>
        <w:pStyle w:val="PL"/>
        <w:rPr>
          <w:noProof w:val="0"/>
        </w:rPr>
      </w:pPr>
      <w:r w:rsidRPr="001C72B2">
        <w:rPr>
          <w:noProof w:val="0"/>
        </w:rPr>
        <w:tab/>
      </w:r>
      <w:r w:rsidRPr="001C72B2">
        <w:rPr>
          <w:b/>
          <w:noProof w:val="0"/>
        </w:rPr>
        <w:t>raise</w:t>
      </w:r>
      <w:r w:rsidRPr="001C72B2">
        <w:rPr>
          <w:noProof w:val="0"/>
        </w:rPr>
        <w:t xml:space="preserve"> </w:t>
      </w:r>
      <w:r w:rsidRPr="001C72B2">
        <w:rPr>
          <w:b/>
          <w:noProof w:val="0"/>
        </w:rPr>
        <w:t>charstring</w:t>
      </w:r>
      <w:r w:rsidRPr="001C72B2">
        <w:rPr>
          <w:noProof w:val="0"/>
        </w:rPr>
        <w:t>:</w:t>
      </w:r>
      <w:r w:rsidR="00466415" w:rsidRPr="001C72B2">
        <w:rPr>
          <w:noProof w:val="0"/>
        </w:rPr>
        <w:t>"</w:t>
      </w:r>
      <w:r w:rsidR="00E416B2" w:rsidRPr="001C72B2">
        <w:rPr>
          <w:noProof w:val="0"/>
        </w:rPr>
        <w:t>Olala!</w:t>
      </w:r>
      <w:r w:rsidR="00466415" w:rsidRPr="001C72B2">
        <w:rPr>
          <w:noProof w:val="0"/>
        </w:rPr>
        <w:t>"</w:t>
      </w:r>
      <w:r w:rsidRPr="001C72B2">
        <w:rPr>
          <w:noProof w:val="0"/>
        </w:rPr>
        <w:t>;</w:t>
      </w:r>
    </w:p>
    <w:p w14:paraId="40435C84" w14:textId="74C26167" w:rsidR="00B154C9" w:rsidRPr="001C72B2" w:rsidRDefault="00B154C9" w:rsidP="00314490">
      <w:pPr>
        <w:pStyle w:val="PL"/>
        <w:rPr>
          <w:noProof w:val="0"/>
        </w:rPr>
      </w:pPr>
      <w:r w:rsidRPr="001C72B2">
        <w:rPr>
          <w:noProof w:val="0"/>
        </w:rPr>
        <w:tab/>
        <w:t xml:space="preserve">// Raises an exception with the charstring value </w:t>
      </w:r>
      <w:r w:rsidR="00466415" w:rsidRPr="001C72B2">
        <w:rPr>
          <w:noProof w:val="0"/>
        </w:rPr>
        <w:t>"</w:t>
      </w:r>
      <w:r w:rsidR="00E416B2" w:rsidRPr="001C72B2">
        <w:rPr>
          <w:noProof w:val="0"/>
        </w:rPr>
        <w:t>Olala!</w:t>
      </w:r>
      <w:r w:rsidR="00466415" w:rsidRPr="001C72B2">
        <w:rPr>
          <w:noProof w:val="0"/>
        </w:rPr>
        <w:t>"</w:t>
      </w:r>
      <w:r w:rsidRPr="001C72B2">
        <w:rPr>
          <w:noProof w:val="0"/>
        </w:rPr>
        <w:t xml:space="preserve"> </w:t>
      </w:r>
    </w:p>
    <w:p w14:paraId="7340FB35" w14:textId="77777777" w:rsidR="00B154C9" w:rsidRPr="001C72B2" w:rsidRDefault="00B154C9" w:rsidP="00314490">
      <w:pPr>
        <w:pStyle w:val="PL"/>
        <w:rPr>
          <w:noProof w:val="0"/>
        </w:rPr>
      </w:pPr>
    </w:p>
    <w:p w14:paraId="4855AB87" w14:textId="46980290" w:rsidR="00B154C9" w:rsidRPr="001C72B2" w:rsidRDefault="00466415" w:rsidP="00466415">
      <w:pPr>
        <w:pStyle w:val="EX"/>
      </w:pPr>
      <w:r w:rsidRPr="001C72B2">
        <w:t xml:space="preserve">EXAMPLE </w:t>
      </w:r>
      <w:r w:rsidR="00B154C9" w:rsidRPr="001C72B2">
        <w:t>2:</w:t>
      </w:r>
      <w:r w:rsidRPr="001C72B2">
        <w:tab/>
        <w:t>C</w:t>
      </w:r>
      <w:r w:rsidR="00B154C9" w:rsidRPr="001C72B2">
        <w:t>atching an exception raised in a called function.</w:t>
      </w:r>
    </w:p>
    <w:p w14:paraId="19A22606" w14:textId="77777777" w:rsidR="00B154C9" w:rsidRPr="001C72B2" w:rsidRDefault="00B154C9" w:rsidP="00B154C9">
      <w:pPr>
        <w:pStyle w:val="PL"/>
        <w:rPr>
          <w:noProof w:val="0"/>
        </w:rPr>
      </w:pPr>
      <w:r w:rsidRPr="001C72B2">
        <w:rPr>
          <w:noProof w:val="0"/>
        </w:rPr>
        <w:tab/>
      </w:r>
      <w:r w:rsidRPr="001C72B2">
        <w:rPr>
          <w:b/>
          <w:noProof w:val="0"/>
        </w:rPr>
        <w:t>type</w:t>
      </w:r>
      <w:r w:rsidRPr="001C72B2">
        <w:rPr>
          <w:noProof w:val="0"/>
        </w:rPr>
        <w:t xml:space="preserve"> </w:t>
      </w:r>
      <w:r w:rsidRPr="001C72B2">
        <w:rPr>
          <w:b/>
          <w:noProof w:val="0"/>
        </w:rPr>
        <w:t>record</w:t>
      </w:r>
      <w:r w:rsidRPr="001C72B2">
        <w:rPr>
          <w:noProof w:val="0"/>
        </w:rPr>
        <w:t xml:space="preserve"> </w:t>
      </w:r>
      <w:r w:rsidRPr="001C72B2">
        <w:rPr>
          <w:b/>
          <w:noProof w:val="0"/>
        </w:rPr>
        <w:t>of</w:t>
      </w:r>
      <w:r w:rsidRPr="001C72B2">
        <w:rPr>
          <w:noProof w:val="0"/>
        </w:rPr>
        <w:t xml:space="preserve"> </w:t>
      </w:r>
      <w:r w:rsidRPr="001C72B2">
        <w:rPr>
          <w:b/>
          <w:noProof w:val="0"/>
        </w:rPr>
        <w:t>charstring</w:t>
      </w:r>
      <w:r w:rsidRPr="001C72B2">
        <w:rPr>
          <w:noProof w:val="0"/>
        </w:rPr>
        <w:t xml:space="preserve"> t_registeredNames;</w:t>
      </w:r>
    </w:p>
    <w:p w14:paraId="7C996EB2" w14:textId="77777777" w:rsidR="00B154C9" w:rsidRPr="001C72B2" w:rsidRDefault="00B154C9" w:rsidP="00B154C9">
      <w:pPr>
        <w:pStyle w:val="PL"/>
        <w:rPr>
          <w:noProof w:val="0"/>
        </w:rPr>
      </w:pPr>
      <w:r w:rsidRPr="001C72B2">
        <w:rPr>
          <w:noProof w:val="0"/>
        </w:rPr>
        <w:tab/>
      </w:r>
      <w:r w:rsidRPr="001C72B2">
        <w:rPr>
          <w:b/>
          <w:noProof w:val="0"/>
        </w:rPr>
        <w:t>type</w:t>
      </w:r>
      <w:r w:rsidRPr="001C72B2">
        <w:rPr>
          <w:noProof w:val="0"/>
        </w:rPr>
        <w:t xml:space="preserve"> </w:t>
      </w:r>
      <w:r w:rsidRPr="001C72B2">
        <w:rPr>
          <w:b/>
          <w:noProof w:val="0"/>
        </w:rPr>
        <w:t>component</w:t>
      </w:r>
      <w:r w:rsidRPr="001C72B2">
        <w:rPr>
          <w:noProof w:val="0"/>
        </w:rPr>
        <w:t xml:space="preserve"> myComponent {</w:t>
      </w:r>
    </w:p>
    <w:p w14:paraId="25389D8C" w14:textId="77777777" w:rsidR="00B154C9" w:rsidRPr="001C72B2" w:rsidRDefault="00B154C9" w:rsidP="00B154C9">
      <w:pPr>
        <w:pStyle w:val="PL"/>
        <w:rPr>
          <w:noProof w:val="0"/>
        </w:rPr>
      </w:pPr>
      <w:r w:rsidRPr="001C72B2">
        <w:rPr>
          <w:noProof w:val="0"/>
        </w:rPr>
        <w:tab/>
      </w:r>
      <w:r w:rsidRPr="001C72B2">
        <w:rPr>
          <w:noProof w:val="0"/>
        </w:rPr>
        <w:tab/>
      </w:r>
      <w:r w:rsidRPr="001C72B2">
        <w:rPr>
          <w:b/>
          <w:noProof w:val="0"/>
        </w:rPr>
        <w:t>var</w:t>
      </w:r>
      <w:r w:rsidRPr="001C72B2">
        <w:rPr>
          <w:noProof w:val="0"/>
        </w:rPr>
        <w:t xml:space="preserve"> t_registerdNames v_registeredNames;</w:t>
      </w:r>
    </w:p>
    <w:p w14:paraId="0800D982" w14:textId="77777777" w:rsidR="00B154C9" w:rsidRPr="001C72B2" w:rsidRDefault="00B154C9" w:rsidP="00B154C9">
      <w:pPr>
        <w:pStyle w:val="PL"/>
        <w:rPr>
          <w:noProof w:val="0"/>
        </w:rPr>
      </w:pPr>
      <w:r w:rsidRPr="001C72B2">
        <w:rPr>
          <w:noProof w:val="0"/>
        </w:rPr>
        <w:tab/>
        <w:t>}</w:t>
      </w:r>
    </w:p>
    <w:p w14:paraId="23A4F4F2" w14:textId="77777777" w:rsidR="00B154C9" w:rsidRPr="001C72B2" w:rsidRDefault="00B154C9" w:rsidP="00314490">
      <w:pPr>
        <w:pStyle w:val="PL"/>
        <w:rPr>
          <w:noProof w:val="0"/>
        </w:rPr>
      </w:pPr>
      <w:r w:rsidRPr="001C72B2">
        <w:rPr>
          <w:noProof w:val="0"/>
        </w:rPr>
        <w:tab/>
      </w:r>
      <w:r w:rsidRPr="001C72B2">
        <w:rPr>
          <w:b/>
          <w:noProof w:val="0"/>
        </w:rPr>
        <w:t>function</w:t>
      </w:r>
      <w:r w:rsidRPr="001C72B2">
        <w:rPr>
          <w:noProof w:val="0"/>
        </w:rPr>
        <w:t xml:space="preserve"> f_init(</w:t>
      </w:r>
      <w:r w:rsidRPr="001C72B2">
        <w:rPr>
          <w:b/>
          <w:noProof w:val="0"/>
        </w:rPr>
        <w:t>in</w:t>
      </w:r>
      <w:r w:rsidRPr="001C72B2">
        <w:rPr>
          <w:noProof w:val="0"/>
        </w:rPr>
        <w:t xml:space="preserve"> </w:t>
      </w:r>
      <w:r w:rsidRPr="001C72B2">
        <w:rPr>
          <w:b/>
          <w:noProof w:val="0"/>
        </w:rPr>
        <w:t>charstring</w:t>
      </w:r>
      <w:r w:rsidRPr="001C72B2">
        <w:rPr>
          <w:noProof w:val="0"/>
        </w:rPr>
        <w:t xml:space="preserve"> name) </w:t>
      </w:r>
      <w:r w:rsidRPr="001C72B2">
        <w:rPr>
          <w:b/>
          <w:noProof w:val="0"/>
        </w:rPr>
        <w:t>exception</w:t>
      </w:r>
      <w:r w:rsidRPr="001C72B2">
        <w:rPr>
          <w:noProof w:val="0"/>
        </w:rPr>
        <w:t xml:space="preserve"> (</w:t>
      </w:r>
      <w:r w:rsidRPr="001C72B2">
        <w:rPr>
          <w:b/>
          <w:noProof w:val="0"/>
        </w:rPr>
        <w:t>charstring, integer</w:t>
      </w:r>
      <w:r w:rsidRPr="001C72B2">
        <w:rPr>
          <w:noProof w:val="0"/>
        </w:rPr>
        <w:t xml:space="preserve">) </w:t>
      </w:r>
      <w:r w:rsidRPr="001C72B2">
        <w:rPr>
          <w:b/>
          <w:noProof w:val="0"/>
        </w:rPr>
        <w:t>runs on</w:t>
      </w:r>
      <w:r w:rsidRPr="001C72B2">
        <w:rPr>
          <w:noProof w:val="0"/>
        </w:rPr>
        <w:t xml:space="preserve"> myComponent</w:t>
      </w:r>
    </w:p>
    <w:p w14:paraId="0A559B8B" w14:textId="77777777" w:rsidR="00B154C9" w:rsidRPr="001C72B2" w:rsidRDefault="00B154C9" w:rsidP="00314490">
      <w:pPr>
        <w:pStyle w:val="PL"/>
        <w:rPr>
          <w:noProof w:val="0"/>
        </w:rPr>
      </w:pPr>
      <w:r w:rsidRPr="001C72B2">
        <w:rPr>
          <w:noProof w:val="0"/>
        </w:rPr>
        <w:tab/>
        <w:t>{</w:t>
      </w:r>
    </w:p>
    <w:p w14:paraId="113CDCBF" w14:textId="77777777" w:rsidR="00B154C9" w:rsidRPr="001C72B2" w:rsidRDefault="00B154C9" w:rsidP="00314490">
      <w:pPr>
        <w:pStyle w:val="PL"/>
        <w:rPr>
          <w:noProof w:val="0"/>
        </w:rPr>
      </w:pPr>
      <w:r w:rsidRPr="001C72B2">
        <w:rPr>
          <w:noProof w:val="0"/>
        </w:rPr>
        <w:t xml:space="preserve"> </w:t>
      </w:r>
      <w:r w:rsidRPr="001C72B2">
        <w:rPr>
          <w:noProof w:val="0"/>
        </w:rPr>
        <w:tab/>
        <w:t xml:space="preserve">  ...</w:t>
      </w:r>
    </w:p>
    <w:p w14:paraId="66ED362B" w14:textId="77777777" w:rsidR="00B154C9" w:rsidRPr="001C72B2" w:rsidRDefault="00B154C9" w:rsidP="00314490">
      <w:pPr>
        <w:pStyle w:val="PL"/>
        <w:rPr>
          <w:noProof w:val="0"/>
        </w:rPr>
      </w:pPr>
      <w:r w:rsidRPr="001C72B2">
        <w:rPr>
          <w:noProof w:val="0"/>
        </w:rPr>
        <w:t xml:space="preserve"> </w:t>
      </w:r>
      <w:r w:rsidRPr="001C72B2">
        <w:rPr>
          <w:noProof w:val="0"/>
        </w:rPr>
        <w:tab/>
        <w:t xml:space="preserve">  </w:t>
      </w:r>
      <w:r w:rsidRPr="001C72B2">
        <w:rPr>
          <w:b/>
          <w:noProof w:val="0"/>
        </w:rPr>
        <w:t>if</w:t>
      </w:r>
      <w:r w:rsidRPr="001C72B2">
        <w:rPr>
          <w:noProof w:val="0"/>
        </w:rPr>
        <w:t xml:space="preserve"> (name_was_not_registered) {</w:t>
      </w:r>
    </w:p>
    <w:p w14:paraId="354404F6" w14:textId="6990A67D" w:rsidR="00B154C9" w:rsidRPr="001C72B2" w:rsidRDefault="00B154C9" w:rsidP="00314490">
      <w:pPr>
        <w:pStyle w:val="PL"/>
        <w:rPr>
          <w:noProof w:val="0"/>
        </w:rPr>
      </w:pPr>
      <w:r w:rsidRPr="001C72B2">
        <w:rPr>
          <w:noProof w:val="0"/>
        </w:rPr>
        <w:tab/>
        <w:t xml:space="preserve">    </w:t>
      </w:r>
      <w:r w:rsidRPr="001C72B2">
        <w:rPr>
          <w:b/>
          <w:noProof w:val="0"/>
        </w:rPr>
        <w:t xml:space="preserve">raise </w:t>
      </w:r>
      <w:r w:rsidRPr="001C72B2">
        <w:rPr>
          <w:noProof w:val="0"/>
        </w:rPr>
        <w:t>(</w:t>
      </w:r>
      <w:r w:rsidR="00466415" w:rsidRPr="001C72B2">
        <w:rPr>
          <w:noProof w:val="0"/>
        </w:rPr>
        <w:t>"</w:t>
      </w:r>
      <w:r w:rsidRPr="001C72B2">
        <w:rPr>
          <w:noProof w:val="0"/>
        </w:rPr>
        <w:t xml:space="preserve">Could not initialize </w:t>
      </w:r>
      <w:r w:rsidR="00466415" w:rsidRPr="001C72B2">
        <w:rPr>
          <w:noProof w:val="0"/>
        </w:rPr>
        <w:t>"</w:t>
      </w:r>
      <w:r w:rsidRPr="001C72B2">
        <w:rPr>
          <w:noProof w:val="0"/>
        </w:rPr>
        <w:t xml:space="preserve"> &amp; name); // when the exception is raised f_init te</w:t>
      </w:r>
      <w:r w:rsidR="00557982" w:rsidRPr="001C72B2">
        <w:rPr>
          <w:noProof w:val="0"/>
        </w:rPr>
        <w:t>r</w:t>
      </w:r>
      <w:r w:rsidRPr="001C72B2">
        <w:rPr>
          <w:noProof w:val="0"/>
        </w:rPr>
        <w:t>minates</w:t>
      </w:r>
    </w:p>
    <w:p w14:paraId="0D7F1614" w14:textId="77777777" w:rsidR="00B154C9" w:rsidRPr="001C72B2" w:rsidRDefault="00B154C9" w:rsidP="00314490">
      <w:pPr>
        <w:pStyle w:val="PL"/>
        <w:rPr>
          <w:noProof w:val="0"/>
        </w:rPr>
      </w:pPr>
      <w:r w:rsidRPr="001C72B2">
        <w:rPr>
          <w:noProof w:val="0"/>
        </w:rPr>
        <w:t xml:space="preserve">  </w:t>
      </w:r>
      <w:r w:rsidRPr="001C72B2">
        <w:rPr>
          <w:noProof w:val="0"/>
        </w:rPr>
        <w:tab/>
        <w:t xml:space="preserve">  }</w:t>
      </w:r>
    </w:p>
    <w:p w14:paraId="5F7EC665" w14:textId="77777777" w:rsidR="00B154C9" w:rsidRPr="001C72B2" w:rsidRDefault="00B154C9" w:rsidP="00314490">
      <w:pPr>
        <w:pStyle w:val="PL"/>
        <w:rPr>
          <w:noProof w:val="0"/>
        </w:rPr>
      </w:pPr>
      <w:r w:rsidRPr="001C72B2">
        <w:rPr>
          <w:noProof w:val="0"/>
        </w:rPr>
        <w:tab/>
        <w:t xml:space="preserve">  ...</w:t>
      </w:r>
    </w:p>
    <w:p w14:paraId="1D8DF553" w14:textId="77777777" w:rsidR="00B154C9" w:rsidRPr="001C72B2" w:rsidRDefault="00B154C9" w:rsidP="00314490">
      <w:pPr>
        <w:pStyle w:val="PL"/>
        <w:rPr>
          <w:noProof w:val="0"/>
        </w:rPr>
      </w:pPr>
      <w:r w:rsidRPr="001C72B2">
        <w:rPr>
          <w:noProof w:val="0"/>
        </w:rPr>
        <w:tab/>
        <w:t>}</w:t>
      </w:r>
    </w:p>
    <w:p w14:paraId="6A092274" w14:textId="77777777" w:rsidR="00B154C9" w:rsidRPr="001C72B2" w:rsidRDefault="00B154C9" w:rsidP="00314490">
      <w:pPr>
        <w:pStyle w:val="PL"/>
        <w:rPr>
          <w:noProof w:val="0"/>
        </w:rPr>
      </w:pPr>
    </w:p>
    <w:p w14:paraId="7B7BA9E8" w14:textId="77777777" w:rsidR="00B154C9" w:rsidRPr="001C72B2" w:rsidRDefault="00B154C9" w:rsidP="00314490">
      <w:pPr>
        <w:pStyle w:val="PL"/>
        <w:rPr>
          <w:noProof w:val="0"/>
        </w:rPr>
      </w:pPr>
      <w:r w:rsidRPr="001C72B2">
        <w:rPr>
          <w:noProof w:val="0"/>
        </w:rPr>
        <w:tab/>
      </w:r>
      <w:r w:rsidRPr="001C72B2">
        <w:rPr>
          <w:b/>
          <w:noProof w:val="0"/>
        </w:rPr>
        <w:t>function</w:t>
      </w:r>
      <w:r w:rsidRPr="001C72B2">
        <w:rPr>
          <w:noProof w:val="0"/>
        </w:rPr>
        <w:t xml:space="preserve"> f_operation(</w:t>
      </w:r>
      <w:r w:rsidRPr="001C72B2">
        <w:rPr>
          <w:b/>
          <w:noProof w:val="0"/>
        </w:rPr>
        <w:t>in</w:t>
      </w:r>
      <w:r w:rsidRPr="001C72B2">
        <w:rPr>
          <w:noProof w:val="0"/>
        </w:rPr>
        <w:t xml:space="preserve"> </w:t>
      </w:r>
      <w:r w:rsidRPr="001C72B2">
        <w:rPr>
          <w:b/>
          <w:noProof w:val="0"/>
        </w:rPr>
        <w:t>charstring</w:t>
      </w:r>
      <w:r w:rsidRPr="001C72B2">
        <w:rPr>
          <w:noProof w:val="0"/>
        </w:rPr>
        <w:t xml:space="preserve"> user1, </w:t>
      </w:r>
      <w:r w:rsidRPr="001C72B2">
        <w:rPr>
          <w:b/>
          <w:noProof w:val="0"/>
        </w:rPr>
        <w:t>in</w:t>
      </w:r>
      <w:r w:rsidRPr="001C72B2">
        <w:rPr>
          <w:noProof w:val="0"/>
        </w:rPr>
        <w:t xml:space="preserve"> </w:t>
      </w:r>
      <w:r w:rsidRPr="001C72B2">
        <w:rPr>
          <w:b/>
          <w:noProof w:val="0"/>
        </w:rPr>
        <w:t>charstring</w:t>
      </w:r>
      <w:r w:rsidRPr="001C72B2">
        <w:rPr>
          <w:noProof w:val="0"/>
        </w:rPr>
        <w:t xml:space="preserve"> user2) </w:t>
      </w:r>
      <w:r w:rsidRPr="001C72B2">
        <w:rPr>
          <w:b/>
          <w:noProof w:val="0"/>
        </w:rPr>
        <w:t>exception</w:t>
      </w:r>
      <w:r w:rsidRPr="001C72B2">
        <w:rPr>
          <w:noProof w:val="0"/>
        </w:rPr>
        <w:t xml:space="preserve"> (</w:t>
      </w:r>
      <w:r w:rsidRPr="001C72B2">
        <w:rPr>
          <w:b/>
          <w:noProof w:val="0"/>
        </w:rPr>
        <w:t>integer</w:t>
      </w:r>
      <w:r w:rsidRPr="001C72B2">
        <w:rPr>
          <w:noProof w:val="0"/>
        </w:rPr>
        <w:t xml:space="preserve">) </w:t>
      </w:r>
    </w:p>
    <w:p w14:paraId="52322D74" w14:textId="77777777" w:rsidR="00B154C9" w:rsidRPr="001C72B2" w:rsidRDefault="00B154C9" w:rsidP="00314490">
      <w:pPr>
        <w:pStyle w:val="PL"/>
        <w:rPr>
          <w:noProof w:val="0"/>
        </w:rPr>
      </w:pPr>
      <w:r w:rsidRPr="001C72B2">
        <w:rPr>
          <w:b/>
          <w:noProof w:val="0"/>
        </w:rPr>
        <w:tab/>
        <w:t>runs on</w:t>
      </w:r>
      <w:r w:rsidRPr="001C72B2">
        <w:rPr>
          <w:noProof w:val="0"/>
        </w:rPr>
        <w:t xml:space="preserve"> myComponent {</w:t>
      </w:r>
    </w:p>
    <w:p w14:paraId="6A06A4DD" w14:textId="77777777" w:rsidR="00B154C9" w:rsidRPr="001C72B2" w:rsidRDefault="00B154C9" w:rsidP="00314490">
      <w:pPr>
        <w:pStyle w:val="PL"/>
        <w:rPr>
          <w:noProof w:val="0"/>
        </w:rPr>
      </w:pPr>
      <w:r w:rsidRPr="001C72B2">
        <w:rPr>
          <w:noProof w:val="0"/>
        </w:rPr>
        <w:tab/>
        <w:t xml:space="preserve">  f_init(user1);</w:t>
      </w:r>
    </w:p>
    <w:p w14:paraId="1BEF9771" w14:textId="77777777" w:rsidR="00B154C9" w:rsidRPr="001C72B2" w:rsidRDefault="00B154C9" w:rsidP="00314490">
      <w:pPr>
        <w:pStyle w:val="PL"/>
        <w:rPr>
          <w:noProof w:val="0"/>
        </w:rPr>
      </w:pPr>
      <w:r w:rsidRPr="001C72B2">
        <w:rPr>
          <w:noProof w:val="0"/>
        </w:rPr>
        <w:tab/>
        <w:t xml:space="preserve">  f_init(user2);</w:t>
      </w:r>
    </w:p>
    <w:p w14:paraId="519185C5" w14:textId="77777777" w:rsidR="00B154C9" w:rsidRPr="001C72B2" w:rsidRDefault="00B154C9" w:rsidP="00314490">
      <w:pPr>
        <w:pStyle w:val="PL"/>
        <w:rPr>
          <w:noProof w:val="0"/>
        </w:rPr>
      </w:pPr>
      <w:r w:rsidRPr="001C72B2">
        <w:rPr>
          <w:noProof w:val="0"/>
        </w:rPr>
        <w:tab/>
        <w:t xml:space="preserve">  ...</w:t>
      </w:r>
    </w:p>
    <w:p w14:paraId="56C5A77D" w14:textId="77777777" w:rsidR="00B154C9" w:rsidRPr="001C72B2" w:rsidRDefault="00B154C9" w:rsidP="00314490">
      <w:pPr>
        <w:pStyle w:val="PL"/>
        <w:rPr>
          <w:noProof w:val="0"/>
        </w:rPr>
      </w:pPr>
      <w:r w:rsidRPr="001C72B2">
        <w:rPr>
          <w:noProof w:val="0"/>
        </w:rPr>
        <w:tab/>
        <w:t xml:space="preserve">} </w:t>
      </w:r>
      <w:r w:rsidRPr="001C72B2">
        <w:rPr>
          <w:b/>
          <w:noProof w:val="0"/>
        </w:rPr>
        <w:t>catch</w:t>
      </w:r>
      <w:r w:rsidRPr="001C72B2">
        <w:rPr>
          <w:noProof w:val="0"/>
        </w:rPr>
        <w:t xml:space="preserve"> (</w:t>
      </w:r>
      <w:r w:rsidRPr="001C72B2">
        <w:rPr>
          <w:b/>
          <w:noProof w:val="0"/>
        </w:rPr>
        <w:t>charstring</w:t>
      </w:r>
      <w:r w:rsidRPr="001C72B2">
        <w:rPr>
          <w:noProof w:val="0"/>
        </w:rPr>
        <w:t xml:space="preserve"> e) {</w:t>
      </w:r>
    </w:p>
    <w:p w14:paraId="77B746D7" w14:textId="77777777" w:rsidR="00B154C9" w:rsidRPr="001C72B2" w:rsidRDefault="00B154C9" w:rsidP="00314490">
      <w:pPr>
        <w:pStyle w:val="PL"/>
        <w:rPr>
          <w:noProof w:val="0"/>
        </w:rPr>
      </w:pPr>
      <w:r w:rsidRPr="001C72B2">
        <w:rPr>
          <w:noProof w:val="0"/>
        </w:rPr>
        <w:tab/>
        <w:t xml:space="preserve">  // the exception is available for processing in the e variable</w:t>
      </w:r>
    </w:p>
    <w:p w14:paraId="4D259D8A" w14:textId="77777777" w:rsidR="00B154C9" w:rsidRPr="001C72B2" w:rsidRDefault="00B154C9" w:rsidP="00314490">
      <w:pPr>
        <w:pStyle w:val="PL"/>
        <w:rPr>
          <w:noProof w:val="0"/>
        </w:rPr>
      </w:pPr>
      <w:r w:rsidRPr="001C72B2">
        <w:rPr>
          <w:noProof w:val="0"/>
        </w:rPr>
        <w:tab/>
        <w:t xml:space="preserve">  // release resources and terminate function</w:t>
      </w:r>
    </w:p>
    <w:p w14:paraId="3719A5A7" w14:textId="77777777" w:rsidR="00B154C9" w:rsidRPr="001C72B2" w:rsidRDefault="00B154C9" w:rsidP="00314490">
      <w:pPr>
        <w:pStyle w:val="PL"/>
        <w:rPr>
          <w:noProof w:val="0"/>
        </w:rPr>
      </w:pPr>
      <w:r w:rsidRPr="001C72B2">
        <w:rPr>
          <w:noProof w:val="0"/>
        </w:rPr>
        <w:tab/>
        <w:t xml:space="preserve">} </w:t>
      </w:r>
      <w:r w:rsidRPr="001C72B2">
        <w:rPr>
          <w:b/>
          <w:noProof w:val="0"/>
        </w:rPr>
        <w:t>catch</w:t>
      </w:r>
      <w:r w:rsidRPr="001C72B2">
        <w:rPr>
          <w:noProof w:val="0"/>
        </w:rPr>
        <w:t xml:space="preserve"> (</w:t>
      </w:r>
      <w:r w:rsidRPr="001C72B2">
        <w:rPr>
          <w:b/>
          <w:noProof w:val="0"/>
        </w:rPr>
        <w:t>integer</w:t>
      </w:r>
      <w:r w:rsidRPr="001C72B2">
        <w:rPr>
          <w:noProof w:val="0"/>
        </w:rPr>
        <w:t xml:space="preserve"> e) {</w:t>
      </w:r>
    </w:p>
    <w:p w14:paraId="6DF4CE6F" w14:textId="77777777" w:rsidR="00B154C9" w:rsidRPr="001C72B2" w:rsidRDefault="00B154C9" w:rsidP="00314490">
      <w:pPr>
        <w:pStyle w:val="PL"/>
        <w:rPr>
          <w:noProof w:val="0"/>
        </w:rPr>
      </w:pPr>
      <w:r w:rsidRPr="001C72B2">
        <w:rPr>
          <w:noProof w:val="0"/>
        </w:rPr>
        <w:tab/>
        <w:t xml:space="preserve">  //there was some other issue</w:t>
      </w:r>
    </w:p>
    <w:p w14:paraId="63A05F33" w14:textId="77777777" w:rsidR="00B154C9" w:rsidRPr="001C72B2" w:rsidRDefault="00B154C9" w:rsidP="00314490">
      <w:pPr>
        <w:pStyle w:val="PL"/>
        <w:rPr>
          <w:noProof w:val="0"/>
        </w:rPr>
      </w:pPr>
      <w:r w:rsidRPr="001C72B2">
        <w:rPr>
          <w:noProof w:val="0"/>
        </w:rPr>
        <w:tab/>
        <w:t xml:space="preserve">  // release resources</w:t>
      </w:r>
    </w:p>
    <w:p w14:paraId="1A711081" w14:textId="77777777" w:rsidR="00B154C9" w:rsidRPr="001C72B2" w:rsidRDefault="00B154C9" w:rsidP="00314490">
      <w:pPr>
        <w:pStyle w:val="PL"/>
        <w:rPr>
          <w:noProof w:val="0"/>
        </w:rPr>
      </w:pPr>
      <w:r w:rsidRPr="001C72B2">
        <w:rPr>
          <w:noProof w:val="0"/>
        </w:rPr>
        <w:tab/>
        <w:t xml:space="preserve">  </w:t>
      </w:r>
      <w:r w:rsidRPr="001C72B2">
        <w:rPr>
          <w:b/>
          <w:noProof w:val="0"/>
        </w:rPr>
        <w:t>raise</w:t>
      </w:r>
      <w:r w:rsidRPr="001C72B2">
        <w:rPr>
          <w:noProof w:val="0"/>
        </w:rPr>
        <w:t xml:space="preserve"> e; /// the exception is raised again to be handled in the calling function</w:t>
      </w:r>
    </w:p>
    <w:p w14:paraId="7E92EAB1" w14:textId="77777777" w:rsidR="00B154C9" w:rsidRPr="001C72B2" w:rsidRDefault="00B154C9" w:rsidP="00314490">
      <w:pPr>
        <w:pStyle w:val="PL"/>
        <w:rPr>
          <w:noProof w:val="0"/>
        </w:rPr>
      </w:pPr>
      <w:r w:rsidRPr="001C72B2">
        <w:rPr>
          <w:noProof w:val="0"/>
        </w:rPr>
        <w:tab/>
        <w:t>}</w:t>
      </w:r>
    </w:p>
    <w:p w14:paraId="65429397" w14:textId="77777777" w:rsidR="00B154C9" w:rsidRPr="001C72B2" w:rsidRDefault="00B154C9" w:rsidP="00314490">
      <w:pPr>
        <w:pStyle w:val="PL"/>
        <w:rPr>
          <w:noProof w:val="0"/>
        </w:rPr>
      </w:pPr>
    </w:p>
    <w:p w14:paraId="13D00EDA" w14:textId="2B2DEDC1" w:rsidR="00B154C9" w:rsidRPr="001C72B2" w:rsidRDefault="00466415" w:rsidP="00466415">
      <w:pPr>
        <w:pStyle w:val="EX"/>
      </w:pPr>
      <w:r w:rsidRPr="001C72B2">
        <w:t xml:space="preserve">EXAMPLE </w:t>
      </w:r>
      <w:r w:rsidR="00A30D95" w:rsidRPr="001C72B2">
        <w:t>3:</w:t>
      </w:r>
      <w:r w:rsidRPr="001C72B2">
        <w:tab/>
        <w:t>F</w:t>
      </w:r>
      <w:r w:rsidR="00B154C9" w:rsidRPr="001C72B2">
        <w:t>inally is always executed</w:t>
      </w:r>
      <w:r w:rsidRPr="001C72B2">
        <w:t>.</w:t>
      </w:r>
    </w:p>
    <w:p w14:paraId="2FD67605" w14:textId="77777777" w:rsidR="00B154C9" w:rsidRPr="001C72B2" w:rsidRDefault="00B154C9" w:rsidP="00314490">
      <w:pPr>
        <w:pStyle w:val="PL"/>
        <w:rPr>
          <w:noProof w:val="0"/>
        </w:rPr>
      </w:pPr>
      <w:r w:rsidRPr="001C72B2">
        <w:rPr>
          <w:noProof w:val="0"/>
        </w:rPr>
        <w:tab/>
      </w:r>
      <w:r w:rsidRPr="001C72B2">
        <w:rPr>
          <w:b/>
          <w:noProof w:val="0"/>
        </w:rPr>
        <w:t>function</w:t>
      </w:r>
      <w:r w:rsidRPr="001C72B2">
        <w:rPr>
          <w:noProof w:val="0"/>
        </w:rPr>
        <w:t xml:space="preserve"> f_operation2(</w:t>
      </w:r>
      <w:r w:rsidRPr="001C72B2">
        <w:rPr>
          <w:b/>
          <w:noProof w:val="0"/>
        </w:rPr>
        <w:t>in</w:t>
      </w:r>
      <w:r w:rsidRPr="001C72B2">
        <w:rPr>
          <w:noProof w:val="0"/>
        </w:rPr>
        <w:t xml:space="preserve"> </w:t>
      </w:r>
      <w:r w:rsidRPr="001C72B2">
        <w:rPr>
          <w:b/>
          <w:noProof w:val="0"/>
        </w:rPr>
        <w:t>charstring</w:t>
      </w:r>
      <w:r w:rsidRPr="001C72B2">
        <w:rPr>
          <w:noProof w:val="0"/>
        </w:rPr>
        <w:t xml:space="preserve"> user1, </w:t>
      </w:r>
      <w:r w:rsidRPr="001C72B2">
        <w:rPr>
          <w:b/>
          <w:noProof w:val="0"/>
        </w:rPr>
        <w:t>in</w:t>
      </w:r>
      <w:r w:rsidRPr="001C72B2">
        <w:rPr>
          <w:noProof w:val="0"/>
        </w:rPr>
        <w:t xml:space="preserve"> </w:t>
      </w:r>
      <w:r w:rsidRPr="001C72B2">
        <w:rPr>
          <w:b/>
          <w:noProof w:val="0"/>
        </w:rPr>
        <w:t>charstring</w:t>
      </w:r>
      <w:r w:rsidRPr="001C72B2">
        <w:rPr>
          <w:noProof w:val="0"/>
        </w:rPr>
        <w:t xml:space="preserve"> user2) </w:t>
      </w:r>
      <w:r w:rsidRPr="001C72B2">
        <w:rPr>
          <w:b/>
          <w:noProof w:val="0"/>
        </w:rPr>
        <w:t>exception</w:t>
      </w:r>
      <w:r w:rsidRPr="001C72B2">
        <w:rPr>
          <w:noProof w:val="0"/>
        </w:rPr>
        <w:t xml:space="preserve"> (</w:t>
      </w:r>
      <w:r w:rsidRPr="001C72B2">
        <w:rPr>
          <w:b/>
          <w:noProof w:val="0"/>
        </w:rPr>
        <w:t>charstring</w:t>
      </w:r>
      <w:r w:rsidRPr="001C72B2">
        <w:rPr>
          <w:noProof w:val="0"/>
        </w:rPr>
        <w:t>)</w:t>
      </w:r>
    </w:p>
    <w:p w14:paraId="517A79D4" w14:textId="77777777" w:rsidR="00B154C9" w:rsidRPr="001C72B2" w:rsidRDefault="00B154C9" w:rsidP="00314490">
      <w:pPr>
        <w:pStyle w:val="PL"/>
        <w:rPr>
          <w:noProof w:val="0"/>
        </w:rPr>
      </w:pPr>
      <w:r w:rsidRPr="001C72B2">
        <w:rPr>
          <w:noProof w:val="0"/>
        </w:rPr>
        <w:tab/>
      </w:r>
      <w:r w:rsidRPr="001C72B2">
        <w:rPr>
          <w:b/>
          <w:noProof w:val="0"/>
        </w:rPr>
        <w:t>runs on</w:t>
      </w:r>
      <w:r w:rsidRPr="001C72B2">
        <w:rPr>
          <w:noProof w:val="0"/>
        </w:rPr>
        <w:t xml:space="preserve"> myComponent  {</w:t>
      </w:r>
    </w:p>
    <w:p w14:paraId="62A095F3" w14:textId="77777777" w:rsidR="00B154C9" w:rsidRPr="001C72B2" w:rsidRDefault="00B154C9" w:rsidP="00314490">
      <w:pPr>
        <w:pStyle w:val="PL"/>
        <w:rPr>
          <w:noProof w:val="0"/>
        </w:rPr>
      </w:pPr>
      <w:r w:rsidRPr="001C72B2">
        <w:rPr>
          <w:noProof w:val="0"/>
        </w:rPr>
        <w:tab/>
        <w:t xml:space="preserve">  f_init(user1);</w:t>
      </w:r>
    </w:p>
    <w:p w14:paraId="45A5869C" w14:textId="77777777" w:rsidR="00B154C9" w:rsidRPr="001C72B2" w:rsidRDefault="00B154C9" w:rsidP="00314490">
      <w:pPr>
        <w:pStyle w:val="PL"/>
        <w:rPr>
          <w:noProof w:val="0"/>
        </w:rPr>
      </w:pPr>
      <w:r w:rsidRPr="001C72B2">
        <w:rPr>
          <w:noProof w:val="0"/>
        </w:rPr>
        <w:tab/>
        <w:t xml:space="preserve">  f_init(user2);</w:t>
      </w:r>
    </w:p>
    <w:p w14:paraId="7A29E7C2" w14:textId="77777777" w:rsidR="00B154C9" w:rsidRPr="001C72B2" w:rsidRDefault="00B154C9" w:rsidP="00314490">
      <w:pPr>
        <w:pStyle w:val="PL"/>
        <w:rPr>
          <w:noProof w:val="0"/>
        </w:rPr>
      </w:pPr>
      <w:r w:rsidRPr="001C72B2">
        <w:rPr>
          <w:noProof w:val="0"/>
        </w:rPr>
        <w:lastRenderedPageBreak/>
        <w:tab/>
        <w:t xml:space="preserve">  …</w:t>
      </w:r>
    </w:p>
    <w:p w14:paraId="34ACFC8E" w14:textId="77777777" w:rsidR="00B154C9" w:rsidRPr="001C72B2" w:rsidRDefault="00B154C9" w:rsidP="00314490">
      <w:pPr>
        <w:pStyle w:val="PL"/>
        <w:rPr>
          <w:noProof w:val="0"/>
        </w:rPr>
      </w:pPr>
      <w:r w:rsidRPr="001C72B2">
        <w:rPr>
          <w:noProof w:val="0"/>
        </w:rPr>
        <w:tab/>
        <w:t xml:space="preserve">} </w:t>
      </w:r>
      <w:r w:rsidRPr="001C72B2">
        <w:rPr>
          <w:b/>
          <w:noProof w:val="0"/>
        </w:rPr>
        <w:t>finally</w:t>
      </w:r>
      <w:r w:rsidRPr="001C72B2">
        <w:rPr>
          <w:noProof w:val="0"/>
        </w:rPr>
        <w:t xml:space="preserve"> {</w:t>
      </w:r>
    </w:p>
    <w:p w14:paraId="6B61AFD2" w14:textId="6AB640DC" w:rsidR="00B154C9" w:rsidRPr="001C72B2" w:rsidRDefault="00B154C9" w:rsidP="00314490">
      <w:pPr>
        <w:pStyle w:val="PL"/>
        <w:rPr>
          <w:noProof w:val="0"/>
        </w:rPr>
      </w:pPr>
      <w:r w:rsidRPr="001C72B2">
        <w:rPr>
          <w:noProof w:val="0"/>
        </w:rPr>
        <w:tab/>
        <w:t xml:space="preserve">  // finally is executed w</w:t>
      </w:r>
      <w:r w:rsidR="00557982" w:rsidRPr="001C72B2">
        <w:rPr>
          <w:noProof w:val="0"/>
        </w:rPr>
        <w:t>h</w:t>
      </w:r>
      <w:r w:rsidRPr="001C72B2">
        <w:rPr>
          <w:noProof w:val="0"/>
        </w:rPr>
        <w:t>ether there was an exception or not before the function terminates</w:t>
      </w:r>
    </w:p>
    <w:p w14:paraId="1DA2FC22" w14:textId="77777777" w:rsidR="00B154C9" w:rsidRPr="001C72B2" w:rsidRDefault="00B154C9" w:rsidP="00314490">
      <w:pPr>
        <w:pStyle w:val="PL"/>
        <w:rPr>
          <w:noProof w:val="0"/>
        </w:rPr>
      </w:pPr>
      <w:r w:rsidRPr="001C72B2">
        <w:rPr>
          <w:noProof w:val="0"/>
        </w:rPr>
        <w:tab/>
        <w:t>}</w:t>
      </w:r>
    </w:p>
    <w:p w14:paraId="10AF6D1C" w14:textId="77777777" w:rsidR="00B154C9" w:rsidRPr="001C72B2" w:rsidRDefault="00B154C9" w:rsidP="00314490">
      <w:pPr>
        <w:pStyle w:val="PL"/>
        <w:rPr>
          <w:noProof w:val="0"/>
        </w:rPr>
      </w:pPr>
    </w:p>
    <w:p w14:paraId="34F98CF6" w14:textId="4954D675" w:rsidR="00B154C9" w:rsidRPr="001C72B2" w:rsidRDefault="00466415" w:rsidP="00466415">
      <w:pPr>
        <w:pStyle w:val="EX"/>
      </w:pPr>
      <w:r w:rsidRPr="001C72B2">
        <w:t xml:space="preserve">EXAMPLE </w:t>
      </w:r>
      <w:r w:rsidR="00A30D95" w:rsidRPr="001C72B2">
        <w:t>4:</w:t>
      </w:r>
      <w:r w:rsidRPr="001C72B2">
        <w:tab/>
        <w:t>T</w:t>
      </w:r>
      <w:r w:rsidR="00B154C9" w:rsidRPr="001C72B2">
        <w:t>he exception can travel through several functions in the call hierarchy until handled</w:t>
      </w:r>
      <w:r w:rsidRPr="001C72B2">
        <w:t>.</w:t>
      </w:r>
    </w:p>
    <w:p w14:paraId="64A17F46" w14:textId="77777777" w:rsidR="00B154C9" w:rsidRPr="001C72B2" w:rsidRDefault="00B154C9" w:rsidP="00314490">
      <w:pPr>
        <w:pStyle w:val="PL"/>
        <w:rPr>
          <w:noProof w:val="0"/>
        </w:rPr>
      </w:pPr>
    </w:p>
    <w:p w14:paraId="229C8C54" w14:textId="77777777" w:rsidR="00B154C9" w:rsidRPr="001C72B2" w:rsidRDefault="00B154C9" w:rsidP="00314490">
      <w:pPr>
        <w:pStyle w:val="PL"/>
        <w:rPr>
          <w:noProof w:val="0"/>
        </w:rPr>
      </w:pPr>
      <w:r w:rsidRPr="001C72B2">
        <w:rPr>
          <w:noProof w:val="0"/>
        </w:rPr>
        <w:tab/>
      </w:r>
      <w:r w:rsidRPr="001C72B2">
        <w:rPr>
          <w:b/>
          <w:noProof w:val="0"/>
        </w:rPr>
        <w:t>function</w:t>
      </w:r>
      <w:r w:rsidRPr="001C72B2">
        <w:rPr>
          <w:noProof w:val="0"/>
        </w:rPr>
        <w:t xml:space="preserve"> f_operation3(</w:t>
      </w:r>
      <w:r w:rsidRPr="001C72B2">
        <w:rPr>
          <w:b/>
          <w:noProof w:val="0"/>
        </w:rPr>
        <w:t>in</w:t>
      </w:r>
      <w:r w:rsidRPr="001C72B2">
        <w:rPr>
          <w:noProof w:val="0"/>
        </w:rPr>
        <w:t xml:space="preserve"> </w:t>
      </w:r>
      <w:r w:rsidRPr="001C72B2">
        <w:rPr>
          <w:b/>
          <w:noProof w:val="0"/>
        </w:rPr>
        <w:t>charstring</w:t>
      </w:r>
      <w:r w:rsidRPr="001C72B2">
        <w:rPr>
          <w:noProof w:val="0"/>
        </w:rPr>
        <w:t xml:space="preserve"> user1, </w:t>
      </w:r>
      <w:r w:rsidRPr="001C72B2">
        <w:rPr>
          <w:b/>
          <w:noProof w:val="0"/>
        </w:rPr>
        <w:t>in</w:t>
      </w:r>
      <w:r w:rsidRPr="001C72B2">
        <w:rPr>
          <w:noProof w:val="0"/>
        </w:rPr>
        <w:t xml:space="preserve"> </w:t>
      </w:r>
      <w:r w:rsidRPr="001C72B2">
        <w:rPr>
          <w:b/>
          <w:noProof w:val="0"/>
        </w:rPr>
        <w:t>charstring</w:t>
      </w:r>
      <w:r w:rsidRPr="001C72B2">
        <w:rPr>
          <w:noProof w:val="0"/>
        </w:rPr>
        <w:t xml:space="preserve"> user2) </w:t>
      </w:r>
      <w:r w:rsidRPr="001C72B2">
        <w:rPr>
          <w:b/>
          <w:noProof w:val="0"/>
        </w:rPr>
        <w:t>exception</w:t>
      </w:r>
      <w:r w:rsidRPr="001C72B2">
        <w:rPr>
          <w:noProof w:val="0"/>
        </w:rPr>
        <w:t xml:space="preserve"> (</w:t>
      </w:r>
      <w:r w:rsidRPr="001C72B2">
        <w:rPr>
          <w:b/>
          <w:noProof w:val="0"/>
        </w:rPr>
        <w:t>charstring</w:t>
      </w:r>
      <w:r w:rsidRPr="001C72B2">
        <w:rPr>
          <w:noProof w:val="0"/>
        </w:rPr>
        <w:t>)</w:t>
      </w:r>
    </w:p>
    <w:p w14:paraId="6AC03B92" w14:textId="77777777" w:rsidR="00B154C9" w:rsidRPr="001C72B2" w:rsidRDefault="00B154C9" w:rsidP="00314490">
      <w:pPr>
        <w:pStyle w:val="PL"/>
        <w:rPr>
          <w:noProof w:val="0"/>
        </w:rPr>
      </w:pPr>
      <w:r w:rsidRPr="001C72B2">
        <w:rPr>
          <w:noProof w:val="0"/>
        </w:rPr>
        <w:tab/>
      </w:r>
      <w:r w:rsidRPr="001C72B2">
        <w:rPr>
          <w:b/>
          <w:noProof w:val="0"/>
        </w:rPr>
        <w:t>runs on</w:t>
      </w:r>
      <w:r w:rsidRPr="001C72B2">
        <w:rPr>
          <w:noProof w:val="0"/>
        </w:rPr>
        <w:t xml:space="preserve"> myComponent  {</w:t>
      </w:r>
    </w:p>
    <w:p w14:paraId="6BBA2DB2" w14:textId="6F723475" w:rsidR="00B154C9" w:rsidRPr="001C72B2" w:rsidRDefault="00B154C9" w:rsidP="00314490">
      <w:pPr>
        <w:pStyle w:val="PL"/>
        <w:rPr>
          <w:noProof w:val="0"/>
        </w:rPr>
      </w:pPr>
      <w:r w:rsidRPr="001C72B2">
        <w:rPr>
          <w:noProof w:val="0"/>
        </w:rPr>
        <w:tab/>
        <w:t xml:space="preserve">  </w:t>
      </w:r>
      <w:r w:rsidR="00E416B2" w:rsidRPr="001C72B2">
        <w:rPr>
          <w:noProof w:val="0"/>
        </w:rPr>
        <w:t>f_</w:t>
      </w:r>
      <w:r w:rsidRPr="001C72B2">
        <w:rPr>
          <w:noProof w:val="0"/>
        </w:rPr>
        <w:t>operation2(user1, user2); // an exception is raised in f_init</w:t>
      </w:r>
    </w:p>
    <w:p w14:paraId="607807D0" w14:textId="77777777" w:rsidR="00B154C9" w:rsidRPr="001C72B2" w:rsidRDefault="00B154C9" w:rsidP="00314490">
      <w:pPr>
        <w:pStyle w:val="PL"/>
        <w:rPr>
          <w:noProof w:val="0"/>
        </w:rPr>
      </w:pPr>
      <w:r w:rsidRPr="001C72B2">
        <w:rPr>
          <w:noProof w:val="0"/>
        </w:rPr>
        <w:tab/>
        <w:t xml:space="preserve">  …</w:t>
      </w:r>
    </w:p>
    <w:p w14:paraId="77D0A408" w14:textId="77777777" w:rsidR="00B154C9" w:rsidRPr="001C72B2" w:rsidRDefault="00B154C9" w:rsidP="00314490">
      <w:pPr>
        <w:pStyle w:val="PL"/>
        <w:rPr>
          <w:noProof w:val="0"/>
        </w:rPr>
      </w:pPr>
      <w:r w:rsidRPr="001C72B2">
        <w:rPr>
          <w:noProof w:val="0"/>
        </w:rPr>
        <w:tab/>
        <w:t xml:space="preserve">} </w:t>
      </w:r>
      <w:r w:rsidRPr="001C72B2">
        <w:rPr>
          <w:b/>
          <w:noProof w:val="0"/>
        </w:rPr>
        <w:t>finally</w:t>
      </w:r>
      <w:r w:rsidRPr="001C72B2">
        <w:rPr>
          <w:noProof w:val="0"/>
        </w:rPr>
        <w:t xml:space="preserve"> {</w:t>
      </w:r>
    </w:p>
    <w:p w14:paraId="1A31AF36" w14:textId="77777777" w:rsidR="00B154C9" w:rsidRPr="001C72B2" w:rsidRDefault="00B154C9" w:rsidP="00314490">
      <w:pPr>
        <w:pStyle w:val="PL"/>
        <w:rPr>
          <w:noProof w:val="0"/>
        </w:rPr>
      </w:pPr>
      <w:r w:rsidRPr="001C72B2">
        <w:rPr>
          <w:noProof w:val="0"/>
        </w:rPr>
        <w:tab/>
        <w:t xml:space="preserve">  // after the finally block in f_operation2 this finally block is also executed</w:t>
      </w:r>
    </w:p>
    <w:p w14:paraId="7F1B5818" w14:textId="6A1624FE" w:rsidR="00B154C9" w:rsidRPr="001C72B2" w:rsidRDefault="00B154C9" w:rsidP="00314490">
      <w:pPr>
        <w:pStyle w:val="PL"/>
        <w:rPr>
          <w:noProof w:val="0"/>
        </w:rPr>
      </w:pPr>
      <w:r w:rsidRPr="001C72B2">
        <w:rPr>
          <w:noProof w:val="0"/>
        </w:rPr>
        <w:tab/>
        <w:t xml:space="preserve">  // the exception is not c</w:t>
      </w:r>
      <w:r w:rsidR="008E0F95" w:rsidRPr="001C72B2">
        <w:rPr>
          <w:noProof w:val="0"/>
        </w:rPr>
        <w:t>a</w:t>
      </w:r>
      <w:r w:rsidRPr="001C72B2">
        <w:rPr>
          <w:noProof w:val="0"/>
        </w:rPr>
        <w:t>ught.</w:t>
      </w:r>
    </w:p>
    <w:p w14:paraId="0CB00E9E" w14:textId="7398C4A6" w:rsidR="00B154C9" w:rsidRPr="001C72B2" w:rsidRDefault="00B154C9" w:rsidP="00314490">
      <w:pPr>
        <w:pStyle w:val="PL"/>
        <w:rPr>
          <w:noProof w:val="0"/>
        </w:rPr>
      </w:pPr>
      <w:r w:rsidRPr="001C72B2">
        <w:rPr>
          <w:noProof w:val="0"/>
        </w:rPr>
        <w:tab/>
        <w:t>}</w:t>
      </w:r>
    </w:p>
    <w:p w14:paraId="592D8196" w14:textId="77777777" w:rsidR="00B154C9" w:rsidRPr="001C72B2" w:rsidRDefault="00B154C9" w:rsidP="0052135B">
      <w:pPr>
        <w:pStyle w:val="PL"/>
        <w:rPr>
          <w:noProof w:val="0"/>
        </w:rPr>
      </w:pPr>
    </w:p>
    <w:p w14:paraId="41D14E8E" w14:textId="6E961D81" w:rsidR="00B154C9" w:rsidRPr="001C72B2" w:rsidRDefault="00466415" w:rsidP="00466415">
      <w:pPr>
        <w:pStyle w:val="EX"/>
      </w:pPr>
      <w:r w:rsidRPr="001C72B2">
        <w:t xml:space="preserve">EXAMPLE </w:t>
      </w:r>
      <w:r w:rsidR="00A30D95" w:rsidRPr="001C72B2">
        <w:t>5:</w:t>
      </w:r>
      <w:r w:rsidRPr="001C72B2">
        <w:tab/>
        <w:t>E</w:t>
      </w:r>
      <w:r w:rsidR="00B154C9" w:rsidRPr="001C72B2">
        <w:t>xception not c</w:t>
      </w:r>
      <w:r w:rsidR="008E0F95" w:rsidRPr="001C72B2">
        <w:t>a</w:t>
      </w:r>
      <w:r w:rsidR="00B154C9" w:rsidRPr="001C72B2">
        <w:t>ught latest in a testcase is reported as dynamic error</w:t>
      </w:r>
      <w:r w:rsidRPr="001C72B2">
        <w:t>.</w:t>
      </w:r>
    </w:p>
    <w:p w14:paraId="15BF691E" w14:textId="77777777" w:rsidR="00B154C9" w:rsidRPr="001C72B2" w:rsidRDefault="00B154C9" w:rsidP="00B154C9">
      <w:pPr>
        <w:pStyle w:val="PL"/>
        <w:rPr>
          <w:noProof w:val="0"/>
        </w:rPr>
      </w:pPr>
      <w:r w:rsidRPr="001C72B2">
        <w:rPr>
          <w:noProof w:val="0"/>
        </w:rPr>
        <w:tab/>
      </w:r>
    </w:p>
    <w:p w14:paraId="6B305AF8" w14:textId="77777777" w:rsidR="00B154C9" w:rsidRPr="001C72B2" w:rsidRDefault="00B154C9" w:rsidP="00B154C9">
      <w:pPr>
        <w:pStyle w:val="PL"/>
        <w:rPr>
          <w:noProof w:val="0"/>
        </w:rPr>
      </w:pPr>
      <w:r w:rsidRPr="001C72B2">
        <w:rPr>
          <w:noProof w:val="0"/>
        </w:rPr>
        <w:tab/>
      </w:r>
      <w:r w:rsidRPr="001C72B2">
        <w:rPr>
          <w:b/>
          <w:noProof w:val="0"/>
        </w:rPr>
        <w:t>testcase</w:t>
      </w:r>
      <w:r w:rsidRPr="001C72B2">
        <w:rPr>
          <w:noProof w:val="0"/>
        </w:rPr>
        <w:t xml:space="preserve"> t_myTest1() </w:t>
      </w:r>
      <w:r w:rsidRPr="001C72B2">
        <w:rPr>
          <w:b/>
          <w:noProof w:val="0"/>
        </w:rPr>
        <w:t>runs on</w:t>
      </w:r>
      <w:r w:rsidRPr="001C72B2">
        <w:rPr>
          <w:noProof w:val="0"/>
        </w:rPr>
        <w:t xml:space="preserve"> myComponent {</w:t>
      </w:r>
    </w:p>
    <w:p w14:paraId="391EC957" w14:textId="6E7D3BE7" w:rsidR="00B154C9" w:rsidRPr="001C72B2" w:rsidRDefault="00B154C9" w:rsidP="00B154C9">
      <w:pPr>
        <w:pStyle w:val="PL"/>
        <w:rPr>
          <w:noProof w:val="0"/>
        </w:rPr>
      </w:pPr>
      <w:r w:rsidRPr="001C72B2">
        <w:rPr>
          <w:noProof w:val="0"/>
        </w:rPr>
        <w:tab/>
        <w:t xml:space="preserve">  f_init(</w:t>
      </w:r>
      <w:r w:rsidR="00466415" w:rsidRPr="001C72B2">
        <w:rPr>
          <w:noProof w:val="0"/>
        </w:rPr>
        <w:t>"</w:t>
      </w:r>
      <w:r w:rsidRPr="001C72B2">
        <w:rPr>
          <w:noProof w:val="0"/>
        </w:rPr>
        <w:t>user1</w:t>
      </w:r>
      <w:r w:rsidR="00466415" w:rsidRPr="001C72B2">
        <w:rPr>
          <w:noProof w:val="0"/>
        </w:rPr>
        <w:t>"</w:t>
      </w:r>
      <w:r w:rsidRPr="001C72B2">
        <w:rPr>
          <w:noProof w:val="0"/>
        </w:rPr>
        <w:t>);</w:t>
      </w:r>
    </w:p>
    <w:p w14:paraId="6D1EE226" w14:textId="11071818" w:rsidR="00B154C9" w:rsidRPr="001C72B2" w:rsidRDefault="00B154C9" w:rsidP="00B154C9">
      <w:pPr>
        <w:pStyle w:val="PL"/>
        <w:rPr>
          <w:noProof w:val="0"/>
        </w:rPr>
      </w:pPr>
      <w:r w:rsidRPr="001C72B2">
        <w:rPr>
          <w:noProof w:val="0"/>
        </w:rPr>
        <w:tab/>
        <w:t xml:space="preserve">  f_init(</w:t>
      </w:r>
      <w:r w:rsidR="00466415" w:rsidRPr="001C72B2">
        <w:rPr>
          <w:noProof w:val="0"/>
        </w:rPr>
        <w:t>"</w:t>
      </w:r>
      <w:r w:rsidRPr="001C72B2">
        <w:rPr>
          <w:noProof w:val="0"/>
        </w:rPr>
        <w:t>unknown user</w:t>
      </w:r>
      <w:r w:rsidR="00466415" w:rsidRPr="001C72B2">
        <w:rPr>
          <w:noProof w:val="0"/>
        </w:rPr>
        <w:t>"</w:t>
      </w:r>
      <w:r w:rsidRPr="001C72B2">
        <w:rPr>
          <w:noProof w:val="0"/>
        </w:rPr>
        <w:t>);// bad argument will raise an exception in f_init</w:t>
      </w:r>
    </w:p>
    <w:p w14:paraId="54D6B9F3" w14:textId="77777777" w:rsidR="00B154C9" w:rsidRPr="001C72B2" w:rsidRDefault="00B154C9" w:rsidP="00B154C9">
      <w:pPr>
        <w:pStyle w:val="PL"/>
        <w:rPr>
          <w:noProof w:val="0"/>
        </w:rPr>
      </w:pPr>
      <w:r w:rsidRPr="001C72B2">
        <w:rPr>
          <w:noProof w:val="0"/>
        </w:rPr>
        <w:tab/>
        <w:t xml:space="preserve">  … // because of the raised exception execution continues in the finally block</w:t>
      </w:r>
    </w:p>
    <w:p w14:paraId="4CA879B7" w14:textId="77777777" w:rsidR="00B154C9" w:rsidRPr="001C72B2" w:rsidRDefault="00B154C9" w:rsidP="00B154C9">
      <w:pPr>
        <w:pStyle w:val="PL"/>
        <w:rPr>
          <w:noProof w:val="0"/>
        </w:rPr>
      </w:pPr>
      <w:r w:rsidRPr="001C72B2">
        <w:rPr>
          <w:noProof w:val="0"/>
        </w:rPr>
        <w:tab/>
        <w:t xml:space="preserve">} </w:t>
      </w:r>
      <w:r w:rsidRPr="001C72B2">
        <w:rPr>
          <w:b/>
          <w:noProof w:val="0"/>
        </w:rPr>
        <w:t>finally</w:t>
      </w:r>
      <w:r w:rsidRPr="001C72B2">
        <w:rPr>
          <w:noProof w:val="0"/>
        </w:rPr>
        <w:t xml:space="preserve"> {</w:t>
      </w:r>
    </w:p>
    <w:p w14:paraId="76524488" w14:textId="77777777" w:rsidR="00B154C9" w:rsidRPr="001C72B2" w:rsidRDefault="00B154C9" w:rsidP="00B154C9">
      <w:pPr>
        <w:pStyle w:val="PL"/>
        <w:rPr>
          <w:noProof w:val="0"/>
        </w:rPr>
      </w:pPr>
      <w:r w:rsidRPr="001C72B2">
        <w:rPr>
          <w:noProof w:val="0"/>
        </w:rPr>
        <w:tab/>
        <w:t xml:space="preserve">  … // via the runs on component resources can be freed</w:t>
      </w:r>
    </w:p>
    <w:p w14:paraId="4D1C1A8E" w14:textId="0FF6DA06" w:rsidR="00B154C9" w:rsidRPr="001C72B2" w:rsidRDefault="00B154C9" w:rsidP="00B154C9">
      <w:pPr>
        <w:pStyle w:val="PL"/>
        <w:rPr>
          <w:noProof w:val="0"/>
        </w:rPr>
      </w:pPr>
      <w:r w:rsidRPr="001C72B2">
        <w:rPr>
          <w:noProof w:val="0"/>
        </w:rPr>
        <w:tab/>
        <w:t xml:space="preserve">  // as the exception is not c</w:t>
      </w:r>
      <w:r w:rsidR="008E0F95" w:rsidRPr="001C72B2">
        <w:rPr>
          <w:noProof w:val="0"/>
        </w:rPr>
        <w:t>a</w:t>
      </w:r>
      <w:r w:rsidRPr="001C72B2">
        <w:rPr>
          <w:noProof w:val="0"/>
        </w:rPr>
        <w:t xml:space="preserve">ught dynamic error is reported </w:t>
      </w:r>
    </w:p>
    <w:p w14:paraId="3663DD03" w14:textId="5455A2EC" w:rsidR="00B154C9" w:rsidRPr="001C72B2" w:rsidRDefault="00B154C9" w:rsidP="00466415">
      <w:pPr>
        <w:pStyle w:val="PL"/>
        <w:rPr>
          <w:noProof w:val="0"/>
        </w:rPr>
      </w:pPr>
      <w:r w:rsidRPr="001C72B2">
        <w:rPr>
          <w:noProof w:val="0"/>
        </w:rPr>
        <w:tab/>
        <w:t>}</w:t>
      </w:r>
    </w:p>
    <w:p w14:paraId="7458105F" w14:textId="77777777" w:rsidR="00466415" w:rsidRPr="001C72B2" w:rsidRDefault="00466415" w:rsidP="00466415">
      <w:pPr>
        <w:pStyle w:val="PL"/>
        <w:rPr>
          <w:noProof w:val="0"/>
        </w:rPr>
      </w:pPr>
    </w:p>
    <w:p w14:paraId="30229EEC" w14:textId="6C9D6EA5" w:rsidR="00B154C9" w:rsidRPr="001C72B2" w:rsidRDefault="00466415" w:rsidP="00466415">
      <w:pPr>
        <w:pStyle w:val="EX"/>
      </w:pPr>
      <w:r w:rsidRPr="001C72B2">
        <w:t xml:space="preserve">EXAMPLE </w:t>
      </w:r>
      <w:r w:rsidR="00B154C9" w:rsidRPr="001C72B2">
        <w:t>6:</w:t>
      </w:r>
      <w:r w:rsidRPr="001C72B2">
        <w:tab/>
        <w:t>T</w:t>
      </w:r>
      <w:r w:rsidR="00B154C9" w:rsidRPr="001C72B2">
        <w:t xml:space="preserve">he type of the exception </w:t>
      </w:r>
      <w:r w:rsidR="001851B9" w:rsidRPr="001C72B2">
        <w:t xml:space="preserve">has to </w:t>
      </w:r>
      <w:r w:rsidR="00B154C9" w:rsidRPr="001C72B2">
        <w:t>match the type of the catch clause exactly</w:t>
      </w:r>
      <w:r w:rsidRPr="001C72B2">
        <w:t>.</w:t>
      </w:r>
    </w:p>
    <w:p w14:paraId="3B378D9D" w14:textId="77777777" w:rsidR="00B154C9" w:rsidRPr="001C72B2" w:rsidRDefault="00B154C9" w:rsidP="00B154C9">
      <w:pPr>
        <w:pStyle w:val="PL"/>
        <w:rPr>
          <w:noProof w:val="0"/>
        </w:rPr>
      </w:pPr>
      <w:r w:rsidRPr="001C72B2">
        <w:rPr>
          <w:noProof w:val="0"/>
        </w:rPr>
        <w:tab/>
      </w:r>
    </w:p>
    <w:p w14:paraId="5D409D9E" w14:textId="77777777" w:rsidR="00B154C9" w:rsidRPr="001C72B2" w:rsidRDefault="00B154C9" w:rsidP="00B154C9">
      <w:pPr>
        <w:pStyle w:val="PL"/>
        <w:rPr>
          <w:noProof w:val="0"/>
        </w:rPr>
      </w:pPr>
      <w:r w:rsidRPr="001C72B2">
        <w:rPr>
          <w:noProof w:val="0"/>
        </w:rPr>
        <w:tab/>
      </w:r>
      <w:r w:rsidRPr="001C72B2">
        <w:rPr>
          <w:b/>
          <w:noProof w:val="0"/>
        </w:rPr>
        <w:t>function</w:t>
      </w:r>
      <w:r w:rsidRPr="001C72B2">
        <w:rPr>
          <w:noProof w:val="0"/>
        </w:rPr>
        <w:t xml:space="preserve"> f_example() </w:t>
      </w:r>
      <w:r w:rsidRPr="001C72B2">
        <w:rPr>
          <w:b/>
          <w:noProof w:val="0"/>
        </w:rPr>
        <w:t>exception</w:t>
      </w:r>
      <w:r w:rsidRPr="001C72B2">
        <w:rPr>
          <w:noProof w:val="0"/>
        </w:rPr>
        <w:t xml:space="preserve"> (</w:t>
      </w:r>
      <w:r w:rsidRPr="001C72B2">
        <w:rPr>
          <w:b/>
          <w:noProof w:val="0"/>
        </w:rPr>
        <w:t>integer</w:t>
      </w:r>
      <w:r w:rsidRPr="001C72B2">
        <w:rPr>
          <w:noProof w:val="0"/>
        </w:rPr>
        <w:t>) {</w:t>
      </w:r>
    </w:p>
    <w:p w14:paraId="12EBB195" w14:textId="77777777" w:rsidR="00B154C9" w:rsidRPr="001C72B2" w:rsidRDefault="00B154C9" w:rsidP="00B154C9">
      <w:pPr>
        <w:pStyle w:val="PL"/>
        <w:rPr>
          <w:noProof w:val="0"/>
        </w:rPr>
      </w:pPr>
      <w:r w:rsidRPr="001C72B2">
        <w:rPr>
          <w:noProof w:val="0"/>
        </w:rPr>
        <w:tab/>
        <w:t xml:space="preserve">  </w:t>
      </w:r>
      <w:r w:rsidRPr="001C72B2">
        <w:rPr>
          <w:b/>
          <w:noProof w:val="0"/>
          <w:color w:val="000000"/>
        </w:rPr>
        <w:t>raise</w:t>
      </w:r>
      <w:r w:rsidRPr="001C72B2">
        <w:rPr>
          <w:noProof w:val="0"/>
          <w:color w:val="000000"/>
        </w:rPr>
        <w:t xml:space="preserve"> </w:t>
      </w:r>
      <w:r w:rsidRPr="001C72B2">
        <w:rPr>
          <w:b/>
          <w:noProof w:val="0"/>
          <w:color w:val="000000"/>
        </w:rPr>
        <w:t>integer</w:t>
      </w:r>
      <w:r w:rsidRPr="001C72B2">
        <w:rPr>
          <w:noProof w:val="0"/>
          <w:color w:val="000000"/>
        </w:rPr>
        <w:t>:5;</w:t>
      </w:r>
    </w:p>
    <w:p w14:paraId="77086C47" w14:textId="77777777" w:rsidR="00B154C9" w:rsidRPr="001C72B2" w:rsidRDefault="00B154C9" w:rsidP="00B154C9">
      <w:pPr>
        <w:pStyle w:val="PL"/>
        <w:rPr>
          <w:noProof w:val="0"/>
        </w:rPr>
      </w:pPr>
      <w:r w:rsidRPr="001C72B2">
        <w:rPr>
          <w:noProof w:val="0"/>
        </w:rPr>
        <w:tab/>
        <w:t>}</w:t>
      </w:r>
    </w:p>
    <w:p w14:paraId="192EE71E" w14:textId="77777777" w:rsidR="00B154C9" w:rsidRPr="001C72B2" w:rsidRDefault="00B154C9" w:rsidP="00B154C9">
      <w:pPr>
        <w:pStyle w:val="PL"/>
        <w:rPr>
          <w:noProof w:val="0"/>
          <w:color w:val="000000"/>
        </w:rPr>
      </w:pPr>
    </w:p>
    <w:p w14:paraId="37651F2C" w14:textId="77777777" w:rsidR="00B154C9" w:rsidRPr="001C72B2" w:rsidRDefault="00B154C9" w:rsidP="00B154C9">
      <w:pPr>
        <w:pStyle w:val="PL"/>
        <w:rPr>
          <w:noProof w:val="0"/>
          <w:color w:val="000000"/>
        </w:rPr>
      </w:pPr>
      <w:r w:rsidRPr="001C72B2">
        <w:rPr>
          <w:noProof w:val="0"/>
          <w:color w:val="000000"/>
        </w:rPr>
        <w:tab/>
      </w:r>
      <w:r w:rsidRPr="001C72B2">
        <w:rPr>
          <w:b/>
          <w:noProof w:val="0"/>
          <w:color w:val="000000"/>
        </w:rPr>
        <w:t>type</w:t>
      </w:r>
      <w:r w:rsidRPr="001C72B2">
        <w:rPr>
          <w:noProof w:val="0"/>
          <w:color w:val="000000"/>
        </w:rPr>
        <w:t xml:space="preserve"> </w:t>
      </w:r>
      <w:r w:rsidRPr="001C72B2">
        <w:rPr>
          <w:b/>
          <w:noProof w:val="0"/>
          <w:color w:val="000000"/>
        </w:rPr>
        <w:t>integer</w:t>
      </w:r>
      <w:r w:rsidRPr="001C72B2">
        <w:rPr>
          <w:noProof w:val="0"/>
          <w:color w:val="000000"/>
        </w:rPr>
        <w:t xml:space="preserve"> MyIntegerSynonim;</w:t>
      </w:r>
    </w:p>
    <w:p w14:paraId="3D69BA72" w14:textId="77777777" w:rsidR="00B154C9" w:rsidRPr="001C72B2" w:rsidRDefault="00B154C9" w:rsidP="00B154C9">
      <w:pPr>
        <w:pStyle w:val="PL"/>
        <w:rPr>
          <w:noProof w:val="0"/>
          <w:color w:val="000000"/>
        </w:rPr>
      </w:pPr>
      <w:r w:rsidRPr="001C72B2">
        <w:rPr>
          <w:b/>
          <w:noProof w:val="0"/>
          <w:color w:val="000000"/>
        </w:rPr>
        <w:tab/>
        <w:t>type</w:t>
      </w:r>
      <w:r w:rsidRPr="001C72B2">
        <w:rPr>
          <w:noProof w:val="0"/>
          <w:color w:val="000000"/>
        </w:rPr>
        <w:t xml:space="preserve"> </w:t>
      </w:r>
      <w:r w:rsidRPr="001C72B2">
        <w:rPr>
          <w:b/>
          <w:noProof w:val="0"/>
          <w:color w:val="000000"/>
        </w:rPr>
        <w:t>integer</w:t>
      </w:r>
      <w:r w:rsidRPr="001C72B2">
        <w:rPr>
          <w:noProof w:val="0"/>
          <w:color w:val="000000"/>
        </w:rPr>
        <w:t xml:space="preserve"> MyIntegerRange (0 .. 255);</w:t>
      </w:r>
    </w:p>
    <w:p w14:paraId="1C226AA1" w14:textId="77777777" w:rsidR="00B154C9" w:rsidRPr="001C72B2" w:rsidRDefault="00B154C9" w:rsidP="00B154C9">
      <w:pPr>
        <w:pStyle w:val="PL"/>
        <w:rPr>
          <w:noProof w:val="0"/>
          <w:color w:val="000000"/>
        </w:rPr>
      </w:pPr>
    </w:p>
    <w:p w14:paraId="6F615357" w14:textId="77777777" w:rsidR="00B154C9" w:rsidRPr="001C72B2" w:rsidRDefault="00B154C9" w:rsidP="00B154C9">
      <w:pPr>
        <w:pStyle w:val="PL"/>
        <w:rPr>
          <w:noProof w:val="0"/>
        </w:rPr>
      </w:pPr>
      <w:r w:rsidRPr="001C72B2">
        <w:rPr>
          <w:b/>
          <w:noProof w:val="0"/>
        </w:rPr>
        <w:tab/>
        <w:t>function</w:t>
      </w:r>
      <w:r w:rsidRPr="001C72B2">
        <w:rPr>
          <w:noProof w:val="0"/>
        </w:rPr>
        <w:t xml:space="preserve"> f_example2()</w:t>
      </w:r>
      <w:r w:rsidRPr="001C72B2">
        <w:rPr>
          <w:b/>
          <w:noProof w:val="0"/>
        </w:rPr>
        <w:t xml:space="preserve"> </w:t>
      </w:r>
      <w:r w:rsidRPr="001C72B2">
        <w:rPr>
          <w:noProof w:val="0"/>
        </w:rPr>
        <w:t>{</w:t>
      </w:r>
    </w:p>
    <w:p w14:paraId="03C71AEF" w14:textId="77777777" w:rsidR="00B154C9" w:rsidRPr="001C72B2" w:rsidRDefault="00B154C9" w:rsidP="00B154C9">
      <w:pPr>
        <w:pStyle w:val="PL"/>
        <w:rPr>
          <w:noProof w:val="0"/>
        </w:rPr>
      </w:pPr>
      <w:r w:rsidRPr="001C72B2">
        <w:rPr>
          <w:noProof w:val="0"/>
        </w:rPr>
        <w:tab/>
        <w:t xml:space="preserve">  </w:t>
      </w:r>
      <w:r w:rsidRPr="001C72B2">
        <w:rPr>
          <w:noProof w:val="0"/>
          <w:color w:val="000000"/>
        </w:rPr>
        <w:t>f_example();</w:t>
      </w:r>
    </w:p>
    <w:p w14:paraId="0860ECB6" w14:textId="77777777" w:rsidR="00B154C9" w:rsidRPr="001C72B2" w:rsidRDefault="00B154C9" w:rsidP="00314490">
      <w:pPr>
        <w:pStyle w:val="PL"/>
        <w:rPr>
          <w:noProof w:val="0"/>
        </w:rPr>
      </w:pPr>
      <w:r w:rsidRPr="001C72B2">
        <w:rPr>
          <w:noProof w:val="0"/>
        </w:rPr>
        <w:tab/>
        <w:t xml:space="preserve">} </w:t>
      </w:r>
      <w:r w:rsidRPr="001C72B2">
        <w:rPr>
          <w:b/>
          <w:noProof w:val="0"/>
        </w:rPr>
        <w:t>catch</w:t>
      </w:r>
      <w:r w:rsidRPr="001C72B2">
        <w:rPr>
          <w:noProof w:val="0"/>
        </w:rPr>
        <w:t xml:space="preserve"> (</w:t>
      </w:r>
      <w:r w:rsidRPr="001C72B2">
        <w:rPr>
          <w:noProof w:val="0"/>
          <w:color w:val="000000"/>
        </w:rPr>
        <w:t xml:space="preserve">MyIntegerRange </w:t>
      </w:r>
      <w:r w:rsidRPr="001C72B2">
        <w:rPr>
          <w:noProof w:val="0"/>
        </w:rPr>
        <w:t>e) {</w:t>
      </w:r>
    </w:p>
    <w:p w14:paraId="0965CA34" w14:textId="0C16CAE9" w:rsidR="00B154C9" w:rsidRPr="001C72B2" w:rsidRDefault="00B154C9" w:rsidP="00314490">
      <w:pPr>
        <w:pStyle w:val="PL"/>
        <w:rPr>
          <w:noProof w:val="0"/>
        </w:rPr>
      </w:pPr>
      <w:r w:rsidRPr="001C72B2">
        <w:rPr>
          <w:noProof w:val="0"/>
        </w:rPr>
        <w:tab/>
        <w:t xml:space="preserve">  // The exception is not c</w:t>
      </w:r>
      <w:r w:rsidR="008E0F95" w:rsidRPr="001C72B2">
        <w:rPr>
          <w:noProof w:val="0"/>
        </w:rPr>
        <w:t>a</w:t>
      </w:r>
      <w:r w:rsidRPr="001C72B2">
        <w:rPr>
          <w:noProof w:val="0"/>
        </w:rPr>
        <w:t>ught here.</w:t>
      </w:r>
    </w:p>
    <w:p w14:paraId="210AD654" w14:textId="77777777" w:rsidR="00B154C9" w:rsidRPr="001C72B2" w:rsidRDefault="00B154C9" w:rsidP="00314490">
      <w:pPr>
        <w:pStyle w:val="PL"/>
        <w:rPr>
          <w:noProof w:val="0"/>
        </w:rPr>
      </w:pPr>
      <w:r w:rsidRPr="001C72B2">
        <w:rPr>
          <w:noProof w:val="0"/>
        </w:rPr>
        <w:tab/>
        <w:t xml:space="preserve">  // The type of the raised exception and the type of the catch type has to be the same</w:t>
      </w:r>
    </w:p>
    <w:p w14:paraId="37CD1927" w14:textId="77777777" w:rsidR="00B154C9" w:rsidRPr="001C72B2" w:rsidRDefault="00B154C9" w:rsidP="00314490">
      <w:pPr>
        <w:pStyle w:val="PL"/>
        <w:rPr>
          <w:noProof w:val="0"/>
        </w:rPr>
      </w:pPr>
      <w:r w:rsidRPr="001C72B2">
        <w:rPr>
          <w:noProof w:val="0"/>
        </w:rPr>
        <w:tab/>
        <w:t xml:space="preserve">} </w:t>
      </w:r>
      <w:r w:rsidRPr="001C72B2">
        <w:rPr>
          <w:b/>
          <w:noProof w:val="0"/>
        </w:rPr>
        <w:t>catch</w:t>
      </w:r>
      <w:r w:rsidRPr="001C72B2">
        <w:rPr>
          <w:noProof w:val="0"/>
        </w:rPr>
        <w:t xml:space="preserve"> (</w:t>
      </w:r>
      <w:r w:rsidRPr="001C72B2">
        <w:rPr>
          <w:noProof w:val="0"/>
          <w:color w:val="000000"/>
        </w:rPr>
        <w:t>MyIntegerSynonim e</w:t>
      </w:r>
      <w:r w:rsidRPr="001C72B2">
        <w:rPr>
          <w:noProof w:val="0"/>
        </w:rPr>
        <w:t>) {</w:t>
      </w:r>
    </w:p>
    <w:p w14:paraId="524AAF54" w14:textId="6172FEFF" w:rsidR="00B154C9" w:rsidRPr="001C72B2" w:rsidRDefault="00B154C9" w:rsidP="00314490">
      <w:pPr>
        <w:pStyle w:val="PL"/>
        <w:rPr>
          <w:noProof w:val="0"/>
        </w:rPr>
      </w:pPr>
      <w:r w:rsidRPr="001C72B2">
        <w:rPr>
          <w:noProof w:val="0"/>
        </w:rPr>
        <w:tab/>
        <w:t xml:space="preserve">  // The exception is not c</w:t>
      </w:r>
      <w:r w:rsidR="008E0F95" w:rsidRPr="001C72B2">
        <w:rPr>
          <w:noProof w:val="0"/>
        </w:rPr>
        <w:t>a</w:t>
      </w:r>
      <w:r w:rsidRPr="001C72B2">
        <w:rPr>
          <w:noProof w:val="0"/>
        </w:rPr>
        <w:t>ught here.</w:t>
      </w:r>
    </w:p>
    <w:p w14:paraId="16351245" w14:textId="77777777" w:rsidR="00B154C9" w:rsidRPr="001C72B2" w:rsidRDefault="00B154C9" w:rsidP="00314490">
      <w:pPr>
        <w:pStyle w:val="PL"/>
        <w:rPr>
          <w:noProof w:val="0"/>
        </w:rPr>
      </w:pPr>
      <w:r w:rsidRPr="001C72B2">
        <w:rPr>
          <w:noProof w:val="0"/>
        </w:rPr>
        <w:tab/>
        <w:t xml:space="preserve">  // The type of the raised exception and the type of the catch type has to be the same</w:t>
      </w:r>
    </w:p>
    <w:p w14:paraId="0D0A91FF" w14:textId="77777777" w:rsidR="00B154C9" w:rsidRPr="001C72B2" w:rsidRDefault="00B154C9" w:rsidP="00314490">
      <w:pPr>
        <w:pStyle w:val="PL"/>
        <w:rPr>
          <w:noProof w:val="0"/>
        </w:rPr>
      </w:pPr>
      <w:r w:rsidRPr="001C72B2">
        <w:rPr>
          <w:noProof w:val="0"/>
        </w:rPr>
        <w:tab/>
        <w:t xml:space="preserve">} </w:t>
      </w:r>
      <w:r w:rsidRPr="001C72B2">
        <w:rPr>
          <w:b/>
          <w:noProof w:val="0"/>
        </w:rPr>
        <w:t>catch</w:t>
      </w:r>
      <w:r w:rsidRPr="001C72B2">
        <w:rPr>
          <w:noProof w:val="0"/>
        </w:rPr>
        <w:t xml:space="preserve"> (</w:t>
      </w:r>
      <w:r w:rsidRPr="001C72B2">
        <w:rPr>
          <w:b/>
          <w:noProof w:val="0"/>
        </w:rPr>
        <w:t>integer</w:t>
      </w:r>
      <w:r w:rsidRPr="001C72B2">
        <w:rPr>
          <w:noProof w:val="0"/>
        </w:rPr>
        <w:t xml:space="preserve"> e) {</w:t>
      </w:r>
    </w:p>
    <w:p w14:paraId="698FAE90" w14:textId="77777777" w:rsidR="00B154C9" w:rsidRPr="001C72B2" w:rsidRDefault="00B154C9" w:rsidP="00314490">
      <w:pPr>
        <w:pStyle w:val="PL"/>
        <w:rPr>
          <w:noProof w:val="0"/>
        </w:rPr>
      </w:pPr>
      <w:r w:rsidRPr="001C72B2">
        <w:rPr>
          <w:noProof w:val="0"/>
        </w:rPr>
        <w:tab/>
        <w:t xml:space="preserve">  // As the exception raised in f_example was raise with the integer type it is handled here</w:t>
      </w:r>
    </w:p>
    <w:p w14:paraId="4828BCBA" w14:textId="77777777" w:rsidR="00B154C9" w:rsidRPr="001C72B2" w:rsidRDefault="00B154C9" w:rsidP="00314490">
      <w:pPr>
        <w:pStyle w:val="PL"/>
        <w:rPr>
          <w:noProof w:val="0"/>
        </w:rPr>
      </w:pPr>
      <w:r w:rsidRPr="001C72B2">
        <w:rPr>
          <w:noProof w:val="0"/>
        </w:rPr>
        <w:tab/>
        <w:t>}</w:t>
      </w:r>
    </w:p>
    <w:p w14:paraId="5DDD136B" w14:textId="77777777" w:rsidR="00B154C9" w:rsidRPr="001C72B2" w:rsidRDefault="00B154C9" w:rsidP="0052135B">
      <w:pPr>
        <w:pStyle w:val="PL"/>
        <w:rPr>
          <w:noProof w:val="0"/>
        </w:rPr>
      </w:pPr>
    </w:p>
    <w:p w14:paraId="219B8D5A" w14:textId="77777777" w:rsidR="003A6E72" w:rsidRPr="001C72B2" w:rsidRDefault="003A6E72" w:rsidP="003A6E72">
      <w:pPr>
        <w:pStyle w:val="berschrift1"/>
        <w:rPr>
          <w:sz w:val="24"/>
          <w:szCs w:val="24"/>
        </w:rPr>
      </w:pPr>
      <w:bookmarkStart w:id="309" w:name="_Toc66104960"/>
      <w:bookmarkStart w:id="310" w:name="_Toc66112446"/>
      <w:bookmarkStart w:id="311" w:name="_Toc66354621"/>
      <w:bookmarkStart w:id="312" w:name="_Toc72305852"/>
      <w:bookmarkStart w:id="313" w:name="_Toc72306684"/>
      <w:r w:rsidRPr="001C72B2">
        <w:t>6</w:t>
      </w:r>
      <w:r w:rsidRPr="001C72B2">
        <w:tab/>
        <w:t>TRI Extensions for the Package</w:t>
      </w:r>
      <w:bookmarkEnd w:id="309"/>
      <w:bookmarkEnd w:id="310"/>
      <w:bookmarkEnd w:id="311"/>
      <w:bookmarkEnd w:id="312"/>
      <w:bookmarkEnd w:id="313"/>
    </w:p>
    <w:p w14:paraId="678A72FC" w14:textId="77777777" w:rsidR="003A6E72" w:rsidRPr="001C72B2" w:rsidRDefault="003A6E72" w:rsidP="003A6E72">
      <w:pPr>
        <w:pStyle w:val="berschrift2"/>
      </w:pPr>
      <w:bookmarkStart w:id="314" w:name="_Toc66104961"/>
      <w:bookmarkStart w:id="315" w:name="_Toc66112447"/>
      <w:bookmarkStart w:id="316" w:name="_Toc66354622"/>
      <w:bookmarkStart w:id="317" w:name="_Toc72305853"/>
      <w:bookmarkStart w:id="318" w:name="_Toc72306685"/>
      <w:r w:rsidRPr="001C72B2">
        <w:t>6.1</w:t>
      </w:r>
      <w:r w:rsidRPr="001C72B2">
        <w:tab/>
        <w:t>Extensions to clause 5.3 of ETSI ES 201 873-5 Data interface</w:t>
      </w:r>
      <w:bookmarkEnd w:id="314"/>
      <w:bookmarkEnd w:id="315"/>
      <w:bookmarkEnd w:id="316"/>
      <w:bookmarkEnd w:id="317"/>
      <w:bookmarkEnd w:id="318"/>
    </w:p>
    <w:p w14:paraId="456A1DB7" w14:textId="2B5D8114" w:rsidR="003A6E72" w:rsidRPr="001C72B2" w:rsidRDefault="003A6E72" w:rsidP="003A6E72">
      <w:pPr>
        <w:rPr>
          <w:rStyle w:val="Fett"/>
        </w:rPr>
      </w:pPr>
      <w:r w:rsidRPr="001C72B2">
        <w:rPr>
          <w:rStyle w:val="Fett"/>
        </w:rPr>
        <w:t>Clause 5.3.2</w:t>
      </w:r>
      <w:r w:rsidR="006D0EAE" w:rsidRPr="001C72B2">
        <w:rPr>
          <w:rStyle w:val="Fett"/>
        </w:rPr>
        <w:tab/>
      </w:r>
      <w:r w:rsidRPr="001C72B2">
        <w:rPr>
          <w:rStyle w:val="Fett"/>
        </w:rPr>
        <w:t>Communication</w:t>
      </w:r>
    </w:p>
    <w:p w14:paraId="1302CC1A" w14:textId="77777777" w:rsidR="003A6E72" w:rsidRPr="001C72B2" w:rsidRDefault="003A6E72" w:rsidP="003A6E72">
      <w:pPr>
        <w:rPr>
          <w:rStyle w:val="Fett"/>
          <w:b w:val="0"/>
        </w:rPr>
      </w:pPr>
      <w:r w:rsidRPr="001C72B2">
        <w:rPr>
          <w:rStyle w:val="Fett"/>
          <w:b w:val="0"/>
        </w:rPr>
        <w:t>The clause is to be modified:</w:t>
      </w:r>
    </w:p>
    <w:p w14:paraId="187314F6" w14:textId="1D37E75E" w:rsidR="003A6E72" w:rsidRPr="001C72B2" w:rsidRDefault="003A6E72" w:rsidP="00466415">
      <w:pPr>
        <w:ind w:left="3100" w:hanging="3100"/>
        <w:rPr>
          <w:rStyle w:val="Fett"/>
          <w:b w:val="0"/>
          <w:bCs w:val="0"/>
        </w:rPr>
      </w:pPr>
      <w:r w:rsidRPr="001C72B2">
        <w:rPr>
          <w:rFonts w:ascii="Courier New" w:hAnsi="Courier New"/>
          <w:sz w:val="16"/>
          <w:szCs w:val="16"/>
        </w:rPr>
        <w:t>TriExceptionType</w:t>
      </w:r>
      <w:r w:rsidRPr="001C72B2">
        <w:tab/>
        <w:t xml:space="preserve">A value of type </w:t>
      </w:r>
      <w:r w:rsidRPr="001C72B2">
        <w:rPr>
          <w:rFonts w:ascii="Courier New" w:hAnsi="Courier New"/>
          <w:sz w:val="16"/>
          <w:szCs w:val="16"/>
        </w:rPr>
        <w:t>TriExceptionType</w:t>
      </w:r>
      <w:r w:rsidRPr="001C72B2">
        <w:t xml:space="preserve"> is an encoded type and value of an exception that either is to be sent to the SUT or has been received from the SUT. This abstract type is used in procedure based TRI communication operations and raising exception during execution of external functions, constructors, destructors and methods.</w:t>
      </w:r>
    </w:p>
    <w:p w14:paraId="11F7DFA3" w14:textId="58E5C4D1" w:rsidR="003A6E72" w:rsidRPr="001C72B2" w:rsidRDefault="003A6E72" w:rsidP="00C42DEE">
      <w:pPr>
        <w:keepNext/>
        <w:rPr>
          <w:rStyle w:val="Fett"/>
        </w:rPr>
      </w:pPr>
      <w:r w:rsidRPr="001C72B2">
        <w:rPr>
          <w:rStyle w:val="Fett"/>
        </w:rPr>
        <w:lastRenderedPageBreak/>
        <w:t>Clause 5.3.4</w:t>
      </w:r>
      <w:r w:rsidR="0044587E" w:rsidRPr="001C72B2">
        <w:rPr>
          <w:rStyle w:val="Fett"/>
        </w:rPr>
        <w:tab/>
      </w:r>
      <w:r w:rsidRPr="001C72B2">
        <w:rPr>
          <w:rStyle w:val="Fett"/>
        </w:rPr>
        <w:t>Miscellaneous</w:t>
      </w:r>
    </w:p>
    <w:p w14:paraId="6D4B2184" w14:textId="77777777" w:rsidR="003A6E72" w:rsidRPr="001C72B2" w:rsidRDefault="003A6E72" w:rsidP="00C42DEE">
      <w:pPr>
        <w:keepNext/>
        <w:rPr>
          <w:rStyle w:val="Fett"/>
          <w:b w:val="0"/>
        </w:rPr>
      </w:pPr>
      <w:r w:rsidRPr="001C72B2">
        <w:rPr>
          <w:rStyle w:val="Fett"/>
          <w:b w:val="0"/>
        </w:rPr>
        <w:t>The clause is to be extended:</w:t>
      </w:r>
    </w:p>
    <w:p w14:paraId="7651B2B8" w14:textId="77777777" w:rsidR="003A6E72" w:rsidRPr="001C72B2" w:rsidRDefault="003A6E72" w:rsidP="003A6E72">
      <w:pPr>
        <w:ind w:left="3100" w:hanging="3100"/>
      </w:pPr>
      <w:r w:rsidRPr="001C72B2">
        <w:rPr>
          <w:rFonts w:ascii="Courier New" w:hAnsi="Courier New"/>
          <w:sz w:val="16"/>
          <w:szCs w:val="16"/>
        </w:rPr>
        <w:t>TriClassIdType</w:t>
      </w:r>
      <w:r w:rsidRPr="001C72B2">
        <w:tab/>
        <w:t xml:space="preserve">A value of type </w:t>
      </w:r>
      <w:r w:rsidRPr="001C72B2">
        <w:rPr>
          <w:rFonts w:ascii="Courier New" w:hAnsi="Courier New"/>
          <w:sz w:val="16"/>
          <w:szCs w:val="16"/>
        </w:rPr>
        <w:t>TriClassIdType</w:t>
      </w:r>
      <w:r w:rsidRPr="001C72B2">
        <w:t xml:space="preserve"> is the name of a class as specified in the TTCN</w:t>
      </w:r>
      <w:r w:rsidRPr="001C72B2">
        <w:noBreakHyphen/>
        <w:t>3 ATS.</w:t>
      </w:r>
    </w:p>
    <w:p w14:paraId="37424118" w14:textId="77777777" w:rsidR="003A6E72" w:rsidRPr="001C72B2" w:rsidRDefault="003A6E72" w:rsidP="00F84884">
      <w:pPr>
        <w:ind w:left="3101" w:hanging="3101"/>
      </w:pPr>
      <w:r w:rsidRPr="001C72B2">
        <w:rPr>
          <w:rFonts w:ascii="Courier New" w:hAnsi="Courier New"/>
          <w:sz w:val="16"/>
          <w:szCs w:val="16"/>
        </w:rPr>
        <w:t>TriObjHandleType</w:t>
      </w:r>
      <w:r w:rsidRPr="001C72B2">
        <w:tab/>
        <w:t xml:space="preserve">A value of type </w:t>
      </w:r>
      <w:r w:rsidRPr="001C72B2">
        <w:rPr>
          <w:rFonts w:ascii="Courier New" w:hAnsi="Courier New"/>
          <w:sz w:val="16"/>
          <w:szCs w:val="16"/>
        </w:rPr>
        <w:t>TriObjHandle</w:t>
      </w:r>
      <w:r w:rsidRPr="001C72B2">
        <w:t xml:space="preserve"> contains platform-specific data allowing access to external objects.</w:t>
      </w:r>
    </w:p>
    <w:p w14:paraId="03C80020" w14:textId="77777777" w:rsidR="003A6E72" w:rsidRPr="001C72B2" w:rsidRDefault="003A6E72" w:rsidP="00F54881">
      <w:pPr>
        <w:pStyle w:val="berschrift2"/>
      </w:pPr>
      <w:bookmarkStart w:id="319" w:name="_Toc66104962"/>
      <w:bookmarkStart w:id="320" w:name="_Toc66112448"/>
      <w:bookmarkStart w:id="321" w:name="_Toc66354623"/>
      <w:bookmarkStart w:id="322" w:name="_Toc72305854"/>
      <w:bookmarkStart w:id="323" w:name="_Toc72306686"/>
      <w:r w:rsidRPr="001C72B2">
        <w:t>6.2</w:t>
      </w:r>
      <w:r w:rsidRPr="001C72B2">
        <w:tab/>
        <w:t>Extensions to clause 5.6.3 of ETSI ES 201 873-5 Miscellaneous operations</w:t>
      </w:r>
      <w:bookmarkEnd w:id="319"/>
      <w:bookmarkEnd w:id="320"/>
      <w:bookmarkEnd w:id="321"/>
      <w:bookmarkEnd w:id="322"/>
      <w:bookmarkEnd w:id="323"/>
    </w:p>
    <w:p w14:paraId="2AB98D44" w14:textId="012A240A" w:rsidR="003A6E72" w:rsidRPr="001C72B2" w:rsidRDefault="003A6E72" w:rsidP="005D596B">
      <w:pPr>
        <w:keepNext/>
        <w:rPr>
          <w:rStyle w:val="Fett"/>
        </w:rPr>
      </w:pPr>
      <w:r w:rsidRPr="001C72B2">
        <w:rPr>
          <w:rStyle w:val="Fett"/>
        </w:rPr>
        <w:t>Clause 5.6.3.4</w:t>
      </w:r>
      <w:r w:rsidR="0044587E" w:rsidRPr="001C72B2">
        <w:rPr>
          <w:rStyle w:val="Fett"/>
        </w:rPr>
        <w:tab/>
      </w:r>
      <w:r w:rsidRPr="001C72B2">
        <w:rPr>
          <w:rStyle w:val="Fett"/>
        </w:rPr>
        <w:t xml:space="preserve">triExternalCreate (TE </w:t>
      </w:r>
      <w:r w:rsidRPr="001C72B2">
        <w:sym w:font="Symbol" w:char="F0AE"/>
      </w:r>
      <w:r w:rsidRPr="001C72B2">
        <w:rPr>
          <w:rStyle w:val="Fett"/>
        </w:rPr>
        <w:t xml:space="preserve"> PA)</w:t>
      </w:r>
    </w:p>
    <w:p w14:paraId="2B6D21AD" w14:textId="18BBF64D" w:rsidR="003A6E72" w:rsidRPr="001C72B2" w:rsidRDefault="003A6E72" w:rsidP="005D596B">
      <w:pPr>
        <w:keepNext/>
        <w:rPr>
          <w:rStyle w:val="Fett"/>
          <w:b w:val="0"/>
        </w:rPr>
      </w:pPr>
      <w:r w:rsidRPr="001C72B2">
        <w:rPr>
          <w:rStyle w:val="Fett"/>
          <w:b w:val="0"/>
        </w:rPr>
        <w:t>This clause is to be added</w:t>
      </w:r>
      <w:r w:rsidR="00AB3E4E" w:rsidRPr="001C72B2">
        <w:rPr>
          <w:rStyle w:val="Fett"/>
          <w:b w:val="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87"/>
        <w:gridCol w:w="8042"/>
      </w:tblGrid>
      <w:tr w:rsidR="003A6E72" w:rsidRPr="001C72B2" w14:paraId="15991D65" w14:textId="77777777" w:rsidTr="002114BE">
        <w:trPr>
          <w:jc w:val="center"/>
        </w:trPr>
        <w:tc>
          <w:tcPr>
            <w:tcW w:w="0" w:type="auto"/>
          </w:tcPr>
          <w:p w14:paraId="14B1B7A0" w14:textId="77777777" w:rsidR="003A6E72" w:rsidRPr="001C72B2" w:rsidRDefault="003A6E72" w:rsidP="002114BE">
            <w:pPr>
              <w:pStyle w:val="TAL"/>
              <w:rPr>
                <w:b/>
              </w:rPr>
            </w:pPr>
            <w:r w:rsidRPr="001C72B2">
              <w:rPr>
                <w:b/>
              </w:rPr>
              <w:t>Signature</w:t>
            </w:r>
          </w:p>
        </w:tc>
        <w:tc>
          <w:tcPr>
            <w:tcW w:w="0" w:type="auto"/>
          </w:tcPr>
          <w:p w14:paraId="00DE3D6F" w14:textId="77777777" w:rsidR="003A6E72" w:rsidRPr="001C72B2" w:rsidRDefault="003A6E72" w:rsidP="002114BE">
            <w:pPr>
              <w:pStyle w:val="TAL"/>
              <w:rPr>
                <w:rFonts w:ascii="Courier New" w:hAnsi="Courier New" w:cs="Courier New"/>
                <w:szCs w:val="18"/>
              </w:rPr>
            </w:pPr>
            <w:r w:rsidRPr="001C72B2">
              <w:rPr>
                <w:rFonts w:ascii="Courier New" w:hAnsi="Courier New" w:cs="Courier New"/>
                <w:szCs w:val="18"/>
              </w:rPr>
              <w:t>TriStatusType triExternalCreate(</w:t>
            </w:r>
          </w:p>
          <w:p w14:paraId="68E789AA" w14:textId="77777777" w:rsidR="003A6E72" w:rsidRPr="001C72B2" w:rsidRDefault="003A6E72" w:rsidP="002114BE">
            <w:pPr>
              <w:pStyle w:val="TAL"/>
              <w:ind w:left="1653"/>
              <w:rPr>
                <w:szCs w:val="18"/>
              </w:rPr>
            </w:pPr>
            <w:r w:rsidRPr="001C72B2">
              <w:rPr>
                <w:rFonts w:ascii="Courier New" w:hAnsi="Courier New"/>
                <w:szCs w:val="18"/>
              </w:rPr>
              <w:t xml:space="preserve">in TriClassIdType classId, </w:t>
            </w:r>
            <w:r w:rsidRPr="001C72B2">
              <w:rPr>
                <w:rFonts w:ascii="Courier New" w:hAnsi="Courier New"/>
                <w:szCs w:val="18"/>
              </w:rPr>
              <w:br/>
              <w:t>inout TriParameterListType parameterList,</w:t>
            </w:r>
            <w:r w:rsidRPr="001C72B2">
              <w:rPr>
                <w:rFonts w:ascii="Courier New" w:hAnsi="Courier New"/>
                <w:szCs w:val="18"/>
              </w:rPr>
              <w:br/>
              <w:t>out TriObjHandleType createdObject)</w:t>
            </w:r>
          </w:p>
        </w:tc>
      </w:tr>
      <w:tr w:rsidR="003A6E72" w:rsidRPr="001C72B2" w14:paraId="0AA694D7" w14:textId="77777777" w:rsidTr="002114BE">
        <w:trPr>
          <w:jc w:val="center"/>
        </w:trPr>
        <w:tc>
          <w:tcPr>
            <w:tcW w:w="0" w:type="auto"/>
          </w:tcPr>
          <w:p w14:paraId="2E097A71" w14:textId="56929628" w:rsidR="003A6E72" w:rsidRPr="001C72B2" w:rsidRDefault="003A6E72" w:rsidP="002114BE">
            <w:pPr>
              <w:pStyle w:val="TAL"/>
              <w:rPr>
                <w:b/>
              </w:rPr>
            </w:pPr>
            <w:r w:rsidRPr="001C72B2">
              <w:rPr>
                <w:b/>
              </w:rPr>
              <w:t>In Parameters</w:t>
            </w:r>
          </w:p>
        </w:tc>
        <w:tc>
          <w:tcPr>
            <w:tcW w:w="0" w:type="auto"/>
          </w:tcPr>
          <w:p w14:paraId="3CAB1738" w14:textId="77777777" w:rsidR="003A6E72" w:rsidRPr="001C72B2" w:rsidRDefault="003A6E72" w:rsidP="002114BE">
            <w:pPr>
              <w:pStyle w:val="SignatureDefLong"/>
              <w:tabs>
                <w:tab w:val="clear" w:pos="1716"/>
              </w:tabs>
              <w:ind w:left="1855" w:hanging="1842"/>
              <w:rPr>
                <w:sz w:val="18"/>
                <w:szCs w:val="18"/>
              </w:rPr>
            </w:pPr>
            <w:r w:rsidRPr="001C72B2">
              <w:rPr>
                <w:rFonts w:ascii="Courier New" w:hAnsi="Courier New" w:cs="Courier New"/>
                <w:sz w:val="18"/>
                <w:szCs w:val="18"/>
              </w:rPr>
              <w:t>classId</w:t>
            </w:r>
            <w:r w:rsidRPr="001C72B2">
              <w:rPr>
                <w:sz w:val="18"/>
                <w:szCs w:val="18"/>
              </w:rPr>
              <w:tab/>
            </w:r>
            <w:r w:rsidRPr="001C72B2">
              <w:rPr>
                <w:rFonts w:ascii="Arial" w:hAnsi="Arial" w:cs="Arial"/>
                <w:sz w:val="18"/>
                <w:szCs w:val="18"/>
              </w:rPr>
              <w:t>identifier of the external class</w:t>
            </w:r>
          </w:p>
        </w:tc>
      </w:tr>
      <w:tr w:rsidR="003A6E72" w:rsidRPr="001C72B2" w14:paraId="698DC5C1" w14:textId="77777777" w:rsidTr="002114BE">
        <w:trPr>
          <w:jc w:val="center"/>
        </w:trPr>
        <w:tc>
          <w:tcPr>
            <w:tcW w:w="0" w:type="auto"/>
          </w:tcPr>
          <w:p w14:paraId="33A8B93F" w14:textId="77777777" w:rsidR="003A6E72" w:rsidRPr="001C72B2" w:rsidRDefault="003A6E72" w:rsidP="002114BE">
            <w:pPr>
              <w:pStyle w:val="TAL"/>
              <w:rPr>
                <w:b/>
              </w:rPr>
            </w:pPr>
            <w:r w:rsidRPr="001C72B2">
              <w:rPr>
                <w:b/>
              </w:rPr>
              <w:t>Out Parameters</w:t>
            </w:r>
          </w:p>
        </w:tc>
        <w:tc>
          <w:tcPr>
            <w:tcW w:w="0" w:type="auto"/>
          </w:tcPr>
          <w:p w14:paraId="6AD7881E" w14:textId="77777777" w:rsidR="003A6E72" w:rsidRPr="001C72B2" w:rsidRDefault="003A6E72" w:rsidP="002114BE">
            <w:pPr>
              <w:pStyle w:val="TAL"/>
              <w:tabs>
                <w:tab w:val="left" w:pos="1855"/>
              </w:tabs>
              <w:rPr>
                <w:szCs w:val="18"/>
              </w:rPr>
            </w:pPr>
            <w:r w:rsidRPr="001C72B2">
              <w:rPr>
                <w:rFonts w:ascii="Courier New" w:hAnsi="Courier New"/>
                <w:szCs w:val="18"/>
              </w:rPr>
              <w:t>returnValue</w:t>
            </w:r>
            <w:r w:rsidRPr="001C72B2">
              <w:rPr>
                <w:szCs w:val="18"/>
              </w:rPr>
              <w:tab/>
              <w:t>handle to the created object</w:t>
            </w:r>
          </w:p>
        </w:tc>
      </w:tr>
      <w:tr w:rsidR="003A6E72" w:rsidRPr="001C72B2" w14:paraId="15D278D0" w14:textId="77777777" w:rsidTr="002114BE">
        <w:trPr>
          <w:jc w:val="center"/>
        </w:trPr>
        <w:tc>
          <w:tcPr>
            <w:tcW w:w="0" w:type="auto"/>
          </w:tcPr>
          <w:p w14:paraId="7EE87BD0" w14:textId="5E1FA7D5" w:rsidR="003A6E72" w:rsidRPr="001C72B2" w:rsidRDefault="003A6E72" w:rsidP="002114BE">
            <w:pPr>
              <w:pStyle w:val="TAL"/>
              <w:rPr>
                <w:b/>
              </w:rPr>
            </w:pPr>
            <w:r w:rsidRPr="001C72B2">
              <w:rPr>
                <w:b/>
              </w:rPr>
              <w:t>InOutParameters</w:t>
            </w:r>
          </w:p>
        </w:tc>
        <w:tc>
          <w:tcPr>
            <w:tcW w:w="0" w:type="auto"/>
          </w:tcPr>
          <w:p w14:paraId="37E2E0AF" w14:textId="77777777" w:rsidR="003A6E72" w:rsidRPr="001C72B2" w:rsidRDefault="003A6E72" w:rsidP="002114BE">
            <w:pPr>
              <w:pStyle w:val="TAL"/>
              <w:tabs>
                <w:tab w:val="left" w:pos="8234"/>
              </w:tabs>
              <w:ind w:left="1855" w:hanging="1855"/>
              <w:rPr>
                <w:szCs w:val="18"/>
              </w:rPr>
            </w:pPr>
            <w:r w:rsidRPr="001C72B2">
              <w:rPr>
                <w:rFonts w:ascii="Courier New" w:hAnsi="Courier New"/>
                <w:szCs w:val="18"/>
              </w:rPr>
              <w:t>parameterList</w:t>
            </w:r>
            <w:r w:rsidRPr="001C72B2">
              <w:rPr>
                <w:szCs w:val="18"/>
              </w:rPr>
              <w:tab/>
              <w:t xml:space="preserve">a list of encoded parameters for the indicated constructor. The parameters in </w:t>
            </w:r>
            <w:r w:rsidRPr="001C72B2">
              <w:rPr>
                <w:rFonts w:ascii="Courier New" w:hAnsi="Courier New"/>
                <w:szCs w:val="18"/>
              </w:rPr>
              <w:t xml:space="preserve">parameterList </w:t>
            </w:r>
            <w:r w:rsidRPr="001C72B2">
              <w:rPr>
                <w:szCs w:val="18"/>
              </w:rPr>
              <w:t>are ordered as they appear in the TTCN</w:t>
            </w:r>
            <w:r w:rsidRPr="001C72B2">
              <w:rPr>
                <w:szCs w:val="18"/>
              </w:rPr>
              <w:noBreakHyphen/>
              <w:t>3 constructor declaration.</w:t>
            </w:r>
          </w:p>
        </w:tc>
      </w:tr>
      <w:tr w:rsidR="003A6E72" w:rsidRPr="001C72B2" w14:paraId="3348DB45" w14:textId="77777777" w:rsidTr="002114BE">
        <w:trPr>
          <w:jc w:val="center"/>
        </w:trPr>
        <w:tc>
          <w:tcPr>
            <w:tcW w:w="0" w:type="auto"/>
          </w:tcPr>
          <w:p w14:paraId="467171DE" w14:textId="77777777" w:rsidR="003A6E72" w:rsidRPr="001C72B2" w:rsidRDefault="003A6E72" w:rsidP="002114BE">
            <w:pPr>
              <w:pStyle w:val="TAL"/>
              <w:rPr>
                <w:b/>
              </w:rPr>
            </w:pPr>
            <w:r w:rsidRPr="001C72B2">
              <w:rPr>
                <w:b/>
              </w:rPr>
              <w:t>Return Value</w:t>
            </w:r>
          </w:p>
        </w:tc>
        <w:tc>
          <w:tcPr>
            <w:tcW w:w="0" w:type="auto"/>
          </w:tcPr>
          <w:p w14:paraId="092A353B" w14:textId="77777777" w:rsidR="003A6E72" w:rsidRPr="001C72B2" w:rsidRDefault="003A6E72" w:rsidP="002114BE">
            <w:pPr>
              <w:pStyle w:val="TAL"/>
              <w:rPr>
                <w:szCs w:val="18"/>
              </w:rPr>
            </w:pPr>
            <w:r w:rsidRPr="001C72B2">
              <w:rPr>
                <w:szCs w:val="18"/>
              </w:rPr>
              <w:t xml:space="preserve">The return status of the </w:t>
            </w:r>
            <w:r w:rsidRPr="001C72B2">
              <w:rPr>
                <w:rFonts w:ascii="Courier New" w:hAnsi="Courier New"/>
                <w:szCs w:val="18"/>
              </w:rPr>
              <w:t>triExternalCreate</w:t>
            </w:r>
            <w:r w:rsidRPr="001C72B2">
              <w:rPr>
                <w:szCs w:val="18"/>
              </w:rPr>
              <w:t xml:space="preserve"> operation. The return status indicates the local success (</w:t>
            </w:r>
            <w:r w:rsidRPr="001C72B2">
              <w:rPr>
                <w:b/>
                <w:i/>
                <w:szCs w:val="18"/>
              </w:rPr>
              <w:t>TRI_OK</w:t>
            </w:r>
            <w:r w:rsidRPr="001C72B2">
              <w:rPr>
                <w:szCs w:val="18"/>
              </w:rPr>
              <w:t>) or failure (</w:t>
            </w:r>
            <w:r w:rsidRPr="001C72B2">
              <w:rPr>
                <w:b/>
                <w:i/>
                <w:szCs w:val="18"/>
              </w:rPr>
              <w:t>TRI_Error</w:t>
            </w:r>
            <w:r w:rsidRPr="001C72B2">
              <w:rPr>
                <w:szCs w:val="18"/>
              </w:rPr>
              <w:t>) of the operation.</w:t>
            </w:r>
          </w:p>
        </w:tc>
      </w:tr>
      <w:tr w:rsidR="003A6E72" w:rsidRPr="001C72B2" w14:paraId="6139FD90" w14:textId="77777777" w:rsidTr="002114BE">
        <w:trPr>
          <w:jc w:val="center"/>
        </w:trPr>
        <w:tc>
          <w:tcPr>
            <w:tcW w:w="0" w:type="auto"/>
          </w:tcPr>
          <w:p w14:paraId="0D10C0CF" w14:textId="77777777" w:rsidR="003A6E72" w:rsidRPr="001C72B2" w:rsidRDefault="003A6E72" w:rsidP="002114BE">
            <w:pPr>
              <w:pStyle w:val="TAL"/>
              <w:rPr>
                <w:b/>
              </w:rPr>
            </w:pPr>
            <w:r w:rsidRPr="001C72B2">
              <w:rPr>
                <w:b/>
              </w:rPr>
              <w:t>Constraints</w:t>
            </w:r>
          </w:p>
        </w:tc>
        <w:tc>
          <w:tcPr>
            <w:tcW w:w="0" w:type="auto"/>
          </w:tcPr>
          <w:p w14:paraId="56C17766" w14:textId="77777777" w:rsidR="003A6E72" w:rsidRPr="001C72B2" w:rsidRDefault="003A6E72" w:rsidP="002114BE">
            <w:pPr>
              <w:pStyle w:val="TAL"/>
              <w:rPr>
                <w:szCs w:val="18"/>
              </w:rPr>
            </w:pPr>
            <w:r w:rsidRPr="001C72B2">
              <w:rPr>
                <w:szCs w:val="18"/>
              </w:rPr>
              <w:t>This operation is called by the TE when it invokes a constructor specified in a class which is defined as external in TTCN</w:t>
            </w:r>
            <w:r w:rsidRPr="001C72B2">
              <w:rPr>
                <w:szCs w:val="18"/>
              </w:rPr>
              <w:noBreakHyphen/>
              <w:t>3.</w:t>
            </w:r>
          </w:p>
          <w:p w14:paraId="570E78B8" w14:textId="77777777" w:rsidR="003A6E72" w:rsidRPr="001C72B2" w:rsidRDefault="003A6E72" w:rsidP="002114BE">
            <w:pPr>
              <w:pStyle w:val="TAL"/>
              <w:rPr>
                <w:szCs w:val="18"/>
              </w:rPr>
            </w:pPr>
            <w:r w:rsidRPr="001C72B2">
              <w:rPr>
                <w:szCs w:val="18"/>
              </w:rPr>
              <w:t xml:space="preserve">In the invocation of a </w:t>
            </w:r>
            <w:r w:rsidRPr="001C72B2">
              <w:rPr>
                <w:rFonts w:ascii="Courier New" w:hAnsi="Courier New"/>
                <w:szCs w:val="18"/>
              </w:rPr>
              <w:t>triExternalCreate</w:t>
            </w:r>
            <w:r w:rsidRPr="001C72B2">
              <w:rPr>
                <w:szCs w:val="18"/>
              </w:rPr>
              <w:t xml:space="preserve"> operation by the TE all </w:t>
            </w:r>
            <w:r w:rsidRPr="001C72B2">
              <w:rPr>
                <w:i/>
                <w:szCs w:val="18"/>
              </w:rPr>
              <w:t>in</w:t>
            </w:r>
            <w:r w:rsidRPr="001C72B2">
              <w:rPr>
                <w:szCs w:val="18"/>
              </w:rPr>
              <w:t xml:space="preserve"> and </w:t>
            </w:r>
            <w:r w:rsidRPr="001C72B2">
              <w:rPr>
                <w:i/>
                <w:szCs w:val="18"/>
              </w:rPr>
              <w:t>inout</w:t>
            </w:r>
            <w:r w:rsidRPr="001C72B2">
              <w:rPr>
                <w:szCs w:val="18"/>
              </w:rPr>
              <w:t xml:space="preserve"> constructor parameters contain encoded values. No error shall be indicated by the PA in case the value of any </w:t>
            </w:r>
            <w:r w:rsidRPr="001C72B2">
              <w:rPr>
                <w:i/>
                <w:szCs w:val="18"/>
              </w:rPr>
              <w:t xml:space="preserve">out </w:t>
            </w:r>
            <w:r w:rsidRPr="001C72B2">
              <w:rPr>
                <w:szCs w:val="18"/>
              </w:rPr>
              <w:t>parameter is non</w:t>
            </w:r>
            <w:r w:rsidRPr="001C72B2">
              <w:rPr>
                <w:szCs w:val="18"/>
              </w:rPr>
              <w:noBreakHyphen/>
              <w:t>null.</w:t>
            </w:r>
          </w:p>
        </w:tc>
      </w:tr>
      <w:tr w:rsidR="003A6E72" w:rsidRPr="001C72B2" w14:paraId="3B84DAC7" w14:textId="77777777" w:rsidTr="002114BE">
        <w:trPr>
          <w:jc w:val="center"/>
        </w:trPr>
        <w:tc>
          <w:tcPr>
            <w:tcW w:w="0" w:type="auto"/>
          </w:tcPr>
          <w:p w14:paraId="08C16B89" w14:textId="77777777" w:rsidR="003A6E72" w:rsidRPr="001C72B2" w:rsidRDefault="003A6E72" w:rsidP="002114BE">
            <w:pPr>
              <w:pStyle w:val="TAL"/>
              <w:rPr>
                <w:b/>
              </w:rPr>
            </w:pPr>
            <w:r w:rsidRPr="001C72B2">
              <w:rPr>
                <w:b/>
              </w:rPr>
              <w:t>Effect</w:t>
            </w:r>
          </w:p>
        </w:tc>
        <w:tc>
          <w:tcPr>
            <w:tcW w:w="0" w:type="auto"/>
          </w:tcPr>
          <w:p w14:paraId="7F4721A9" w14:textId="77777777" w:rsidR="003A6E72" w:rsidRPr="001C72B2" w:rsidRDefault="003A6E72" w:rsidP="002114BE">
            <w:pPr>
              <w:pStyle w:val="TAL"/>
              <w:rPr>
                <w:szCs w:val="18"/>
              </w:rPr>
            </w:pPr>
            <w:r w:rsidRPr="001C72B2">
              <w:rPr>
                <w:szCs w:val="18"/>
              </w:rPr>
              <w:t>The PA shall implement the behaviour for each external class specified in the TTCN</w:t>
            </w:r>
            <w:r w:rsidRPr="001C72B2">
              <w:rPr>
                <w:szCs w:val="18"/>
              </w:rPr>
              <w:noBreakHyphen/>
              <w:t xml:space="preserve">3 ATS. On invocation of this operation, the PA shall invoke the constructor of a class indicated by the identifier </w:t>
            </w:r>
            <w:r w:rsidRPr="001C72B2">
              <w:rPr>
                <w:rFonts w:ascii="Courier New" w:hAnsi="Courier New"/>
                <w:szCs w:val="18"/>
              </w:rPr>
              <w:t>classId</w:t>
            </w:r>
            <w:r w:rsidRPr="001C72B2">
              <w:rPr>
                <w:szCs w:val="18"/>
              </w:rPr>
              <w:t xml:space="preserve">. It shall access the specified </w:t>
            </w:r>
            <w:r w:rsidRPr="001C72B2">
              <w:rPr>
                <w:i/>
                <w:szCs w:val="18"/>
              </w:rPr>
              <w:t xml:space="preserve">in </w:t>
            </w:r>
            <w:r w:rsidRPr="001C72B2">
              <w:rPr>
                <w:szCs w:val="18"/>
              </w:rPr>
              <w:t xml:space="preserve">and </w:t>
            </w:r>
            <w:r w:rsidRPr="001C72B2">
              <w:rPr>
                <w:i/>
                <w:szCs w:val="18"/>
              </w:rPr>
              <w:t xml:space="preserve">inout </w:t>
            </w:r>
            <w:r w:rsidRPr="001C72B2">
              <w:rPr>
                <w:szCs w:val="18"/>
              </w:rPr>
              <w:t xml:space="preserve">constructor parameters in </w:t>
            </w:r>
            <w:r w:rsidRPr="001C72B2">
              <w:rPr>
                <w:rFonts w:ascii="Courier New" w:hAnsi="Courier New"/>
                <w:szCs w:val="18"/>
              </w:rPr>
              <w:t>parameterList</w:t>
            </w:r>
            <w:r w:rsidRPr="001C72B2">
              <w:rPr>
                <w:szCs w:val="18"/>
              </w:rPr>
              <w:t xml:space="preserve">, create a new external object instance using the values of these parameters, and compute values for </w:t>
            </w:r>
            <w:r w:rsidRPr="001C72B2">
              <w:rPr>
                <w:i/>
                <w:szCs w:val="18"/>
              </w:rPr>
              <w:t xml:space="preserve">inout </w:t>
            </w:r>
            <w:r w:rsidRPr="001C72B2">
              <w:rPr>
                <w:szCs w:val="18"/>
              </w:rPr>
              <w:t xml:space="preserve">and </w:t>
            </w:r>
            <w:r w:rsidRPr="001C72B2">
              <w:rPr>
                <w:i/>
                <w:szCs w:val="18"/>
              </w:rPr>
              <w:t>out</w:t>
            </w:r>
            <w:r w:rsidRPr="001C72B2">
              <w:rPr>
                <w:szCs w:val="18"/>
              </w:rPr>
              <w:t xml:space="preserve"> parameters in </w:t>
            </w:r>
            <w:r w:rsidRPr="001C72B2">
              <w:rPr>
                <w:rFonts w:ascii="Courier New" w:hAnsi="Courier New"/>
                <w:szCs w:val="18"/>
              </w:rPr>
              <w:t>parameterList</w:t>
            </w:r>
            <w:r w:rsidRPr="001C72B2">
              <w:rPr>
                <w:szCs w:val="18"/>
              </w:rPr>
              <w:t xml:space="preserve">. The operation shall then return encoded values for all </w:t>
            </w:r>
            <w:r w:rsidRPr="001C72B2">
              <w:rPr>
                <w:i/>
                <w:szCs w:val="18"/>
              </w:rPr>
              <w:t>inout</w:t>
            </w:r>
            <w:r w:rsidRPr="001C72B2">
              <w:rPr>
                <w:szCs w:val="18"/>
              </w:rPr>
              <w:t xml:space="preserve"> and </w:t>
            </w:r>
            <w:r w:rsidRPr="001C72B2">
              <w:rPr>
                <w:i/>
                <w:szCs w:val="18"/>
              </w:rPr>
              <w:t>out</w:t>
            </w:r>
            <w:r w:rsidRPr="001C72B2">
              <w:rPr>
                <w:szCs w:val="18"/>
              </w:rPr>
              <w:t xml:space="preserve"> constructor parameters and a handle to the created external object.</w:t>
            </w:r>
          </w:p>
          <w:p w14:paraId="66E347C1" w14:textId="77777777" w:rsidR="003A6E72" w:rsidRPr="001C72B2" w:rsidRDefault="003A6E72" w:rsidP="002114BE">
            <w:pPr>
              <w:pStyle w:val="TAL"/>
              <w:rPr>
                <w:szCs w:val="18"/>
              </w:rPr>
            </w:pPr>
            <w:r w:rsidRPr="001C72B2">
              <w:rPr>
                <w:szCs w:val="18"/>
              </w:rPr>
              <w:t xml:space="preserve">The </w:t>
            </w:r>
            <w:r w:rsidRPr="001C72B2">
              <w:rPr>
                <w:rFonts w:ascii="Courier New" w:hAnsi="Courier New"/>
                <w:szCs w:val="18"/>
              </w:rPr>
              <w:t>triExternalCreate</w:t>
            </w:r>
            <w:r w:rsidRPr="001C72B2">
              <w:rPr>
                <w:szCs w:val="18"/>
              </w:rPr>
              <w:t xml:space="preserve"> operation returns </w:t>
            </w:r>
            <w:r w:rsidRPr="001C72B2">
              <w:rPr>
                <w:b/>
                <w:i/>
                <w:szCs w:val="18"/>
              </w:rPr>
              <w:t>TRI_OK</w:t>
            </w:r>
            <w:r w:rsidRPr="001C72B2">
              <w:rPr>
                <w:szCs w:val="18"/>
              </w:rPr>
              <w:t xml:space="preserve"> if the PA completes the constructor of the external class successfully, </w:t>
            </w:r>
            <w:r w:rsidRPr="001C72B2">
              <w:rPr>
                <w:b/>
                <w:i/>
                <w:szCs w:val="18"/>
              </w:rPr>
              <w:t>TRI_Error</w:t>
            </w:r>
            <w:r w:rsidRPr="001C72B2">
              <w:rPr>
                <w:b/>
                <w:szCs w:val="18"/>
              </w:rPr>
              <w:t xml:space="preserve"> </w:t>
            </w:r>
            <w:r w:rsidRPr="001C72B2">
              <w:rPr>
                <w:szCs w:val="18"/>
              </w:rPr>
              <w:t xml:space="preserve">otherwise. In the latter case, the distinct value </w:t>
            </w:r>
            <w:r w:rsidRPr="001C72B2">
              <w:rPr>
                <w:rFonts w:ascii="Courier New" w:hAnsi="Courier New"/>
                <w:szCs w:val="18"/>
              </w:rPr>
              <w:t>null</w:t>
            </w:r>
            <w:r w:rsidRPr="001C72B2">
              <w:rPr>
                <w:szCs w:val="18"/>
              </w:rPr>
              <w:t xml:space="preserve"> shall be returned as the object handle.</w:t>
            </w:r>
          </w:p>
          <w:p w14:paraId="38449E97" w14:textId="77777777" w:rsidR="003A6E72" w:rsidRPr="001C72B2" w:rsidRDefault="003A6E72" w:rsidP="002114BE">
            <w:pPr>
              <w:pStyle w:val="TAL"/>
              <w:rPr>
                <w:szCs w:val="18"/>
              </w:rPr>
            </w:pPr>
            <w:r w:rsidRPr="001C72B2">
              <w:rPr>
                <w:szCs w:val="18"/>
              </w:rPr>
              <w:t>Note that whereas most of other TRI operations are considered to be non</w:t>
            </w:r>
            <w:r w:rsidRPr="001C72B2">
              <w:rPr>
                <w:szCs w:val="18"/>
              </w:rPr>
              <w:noBreakHyphen/>
              <w:t xml:space="preserve">blocking, the </w:t>
            </w:r>
            <w:r w:rsidRPr="001C72B2">
              <w:rPr>
                <w:rFonts w:ascii="Courier New" w:hAnsi="Courier New"/>
                <w:szCs w:val="18"/>
              </w:rPr>
              <w:t>triExternalCreate</w:t>
            </w:r>
            <w:r w:rsidRPr="001C72B2">
              <w:rPr>
                <w:szCs w:val="18"/>
              </w:rPr>
              <w:t xml:space="preserve"> operation is considered to be </w:t>
            </w:r>
            <w:r w:rsidRPr="001C72B2">
              <w:rPr>
                <w:i/>
                <w:szCs w:val="18"/>
              </w:rPr>
              <w:t>blocking.</w:t>
            </w:r>
            <w:r w:rsidRPr="001C72B2">
              <w:rPr>
                <w:szCs w:val="18"/>
              </w:rPr>
              <w:t xml:space="preserve"> That means that the operation shall not return before the construction of the external object has been finished. External constructors have to be implemented carefully as they could cause deadlock of test component execution or even the entire test system implementation.</w:t>
            </w:r>
          </w:p>
        </w:tc>
      </w:tr>
    </w:tbl>
    <w:p w14:paraId="72C9C88D" w14:textId="77777777" w:rsidR="003A6E72" w:rsidRPr="001C72B2" w:rsidRDefault="003A6E72" w:rsidP="003A6E72">
      <w:pPr>
        <w:rPr>
          <w:rStyle w:val="Fett"/>
          <w:b w:val="0"/>
        </w:rPr>
      </w:pPr>
    </w:p>
    <w:p w14:paraId="421FB545" w14:textId="478DCBF4" w:rsidR="003A6E72" w:rsidRPr="001C72B2" w:rsidRDefault="003A6E72" w:rsidP="00C42DEE">
      <w:pPr>
        <w:keepNext/>
        <w:rPr>
          <w:rStyle w:val="Fett"/>
        </w:rPr>
      </w:pPr>
      <w:r w:rsidRPr="001C72B2">
        <w:rPr>
          <w:rStyle w:val="Fett"/>
        </w:rPr>
        <w:lastRenderedPageBreak/>
        <w:t>Clause 5.6.3.5</w:t>
      </w:r>
      <w:r w:rsidR="0044587E" w:rsidRPr="001C72B2">
        <w:rPr>
          <w:rStyle w:val="Fett"/>
        </w:rPr>
        <w:tab/>
      </w:r>
      <w:r w:rsidRPr="001C72B2">
        <w:rPr>
          <w:rStyle w:val="Fett"/>
        </w:rPr>
        <w:t xml:space="preserve">triExternalFinally (TE </w:t>
      </w:r>
      <w:r w:rsidRPr="001C72B2">
        <w:sym w:font="Symbol" w:char="F0AE"/>
      </w:r>
      <w:r w:rsidRPr="001C72B2">
        <w:rPr>
          <w:rStyle w:val="Fett"/>
        </w:rPr>
        <w:t xml:space="preserve"> PA)</w:t>
      </w:r>
    </w:p>
    <w:p w14:paraId="5579EF35" w14:textId="213814CB" w:rsidR="003A6E72" w:rsidRPr="001C72B2" w:rsidRDefault="003A6E72" w:rsidP="00C42DEE">
      <w:pPr>
        <w:keepNext/>
        <w:rPr>
          <w:rStyle w:val="Fett"/>
          <w:b w:val="0"/>
        </w:rPr>
      </w:pPr>
      <w:r w:rsidRPr="001C72B2">
        <w:rPr>
          <w:rStyle w:val="Fett"/>
          <w:b w:val="0"/>
        </w:rPr>
        <w:t>This clause is to be added</w:t>
      </w:r>
      <w:r w:rsidR="00AB3E4E" w:rsidRPr="001C72B2">
        <w:rPr>
          <w:rStyle w:val="Fett"/>
          <w:b w:val="0"/>
        </w:rPr>
        <w:t>.</w:t>
      </w:r>
    </w:p>
    <w:tbl>
      <w:tblPr>
        <w:tblW w:w="9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87"/>
        <w:gridCol w:w="8186"/>
      </w:tblGrid>
      <w:tr w:rsidR="003A6E72" w:rsidRPr="001C72B2" w14:paraId="7B98DBD1" w14:textId="77777777" w:rsidTr="002114BE">
        <w:trPr>
          <w:jc w:val="center"/>
        </w:trPr>
        <w:tc>
          <w:tcPr>
            <w:tcW w:w="1587" w:type="dxa"/>
          </w:tcPr>
          <w:p w14:paraId="41DAA79C" w14:textId="77777777" w:rsidR="003A6E72" w:rsidRPr="001C72B2" w:rsidRDefault="003A6E72" w:rsidP="002114BE">
            <w:pPr>
              <w:pStyle w:val="TAL"/>
              <w:rPr>
                <w:b/>
              </w:rPr>
            </w:pPr>
            <w:r w:rsidRPr="001C72B2">
              <w:rPr>
                <w:b/>
              </w:rPr>
              <w:t>Signature</w:t>
            </w:r>
          </w:p>
        </w:tc>
        <w:tc>
          <w:tcPr>
            <w:tcW w:w="8186" w:type="dxa"/>
          </w:tcPr>
          <w:p w14:paraId="7C5CDFF6" w14:textId="77777777" w:rsidR="003A6E72" w:rsidRPr="001C72B2" w:rsidRDefault="003A6E72" w:rsidP="002114BE">
            <w:pPr>
              <w:pStyle w:val="TAL"/>
              <w:rPr>
                <w:rFonts w:ascii="Courier New" w:hAnsi="Courier New" w:cs="Courier New"/>
                <w:szCs w:val="18"/>
              </w:rPr>
            </w:pPr>
            <w:r w:rsidRPr="001C72B2">
              <w:rPr>
                <w:rFonts w:ascii="Courier New" w:hAnsi="Courier New" w:cs="Courier New"/>
                <w:szCs w:val="18"/>
              </w:rPr>
              <w:t>TriStatusType triExternalFinally(</w:t>
            </w:r>
          </w:p>
          <w:p w14:paraId="1208EDD6" w14:textId="77777777" w:rsidR="003A6E72" w:rsidRPr="001C72B2" w:rsidRDefault="003A6E72" w:rsidP="002114BE">
            <w:pPr>
              <w:pStyle w:val="TAL"/>
              <w:ind w:left="1653"/>
              <w:rPr>
                <w:szCs w:val="18"/>
              </w:rPr>
            </w:pPr>
            <w:r w:rsidRPr="001C72B2">
              <w:rPr>
                <w:rFonts w:ascii="Courier New" w:hAnsi="Courier New"/>
                <w:szCs w:val="18"/>
              </w:rPr>
              <w:t>in TriObjHandleType handle)</w:t>
            </w:r>
          </w:p>
        </w:tc>
      </w:tr>
      <w:tr w:rsidR="003A6E72" w:rsidRPr="001C72B2" w14:paraId="0C690BF3" w14:textId="77777777" w:rsidTr="002114BE">
        <w:trPr>
          <w:jc w:val="center"/>
        </w:trPr>
        <w:tc>
          <w:tcPr>
            <w:tcW w:w="1587" w:type="dxa"/>
          </w:tcPr>
          <w:p w14:paraId="3235E028" w14:textId="61342AE5" w:rsidR="003A6E72" w:rsidRPr="001C72B2" w:rsidRDefault="003A6E72" w:rsidP="002114BE">
            <w:pPr>
              <w:pStyle w:val="TAL"/>
              <w:rPr>
                <w:b/>
              </w:rPr>
            </w:pPr>
            <w:r w:rsidRPr="001C72B2">
              <w:rPr>
                <w:b/>
              </w:rPr>
              <w:t>In Parameters</w:t>
            </w:r>
          </w:p>
        </w:tc>
        <w:tc>
          <w:tcPr>
            <w:tcW w:w="8186" w:type="dxa"/>
          </w:tcPr>
          <w:p w14:paraId="57E5227D" w14:textId="77777777" w:rsidR="003A6E72" w:rsidRPr="001C72B2" w:rsidRDefault="003A6E72" w:rsidP="002114BE">
            <w:pPr>
              <w:pStyle w:val="SignatureDefLong"/>
              <w:tabs>
                <w:tab w:val="clear" w:pos="1716"/>
              </w:tabs>
              <w:ind w:left="1855" w:hanging="1842"/>
              <w:rPr>
                <w:sz w:val="18"/>
                <w:szCs w:val="18"/>
              </w:rPr>
            </w:pPr>
            <w:r w:rsidRPr="001C72B2">
              <w:rPr>
                <w:rFonts w:ascii="Courier New" w:hAnsi="Courier New" w:cs="Courier New"/>
                <w:sz w:val="18"/>
                <w:szCs w:val="18"/>
              </w:rPr>
              <w:t>handle</w:t>
            </w:r>
            <w:r w:rsidRPr="001C72B2">
              <w:rPr>
                <w:sz w:val="18"/>
                <w:szCs w:val="18"/>
              </w:rPr>
              <w:tab/>
            </w:r>
            <w:r w:rsidRPr="001C72B2">
              <w:rPr>
                <w:rFonts w:ascii="Arial" w:hAnsi="Arial" w:cs="Arial"/>
                <w:sz w:val="18"/>
                <w:szCs w:val="18"/>
              </w:rPr>
              <w:t>handle to the object being destroyed</w:t>
            </w:r>
          </w:p>
        </w:tc>
      </w:tr>
      <w:tr w:rsidR="003A6E72" w:rsidRPr="001C72B2" w14:paraId="300FE583" w14:textId="77777777" w:rsidTr="002114BE">
        <w:trPr>
          <w:jc w:val="center"/>
        </w:trPr>
        <w:tc>
          <w:tcPr>
            <w:tcW w:w="1587" w:type="dxa"/>
          </w:tcPr>
          <w:p w14:paraId="34FC2A64" w14:textId="77777777" w:rsidR="003A6E72" w:rsidRPr="001C72B2" w:rsidRDefault="003A6E72" w:rsidP="002114BE">
            <w:pPr>
              <w:pStyle w:val="TAL"/>
              <w:rPr>
                <w:b/>
              </w:rPr>
            </w:pPr>
            <w:r w:rsidRPr="001C72B2">
              <w:rPr>
                <w:b/>
              </w:rPr>
              <w:t>Return Value</w:t>
            </w:r>
          </w:p>
        </w:tc>
        <w:tc>
          <w:tcPr>
            <w:tcW w:w="8186" w:type="dxa"/>
          </w:tcPr>
          <w:p w14:paraId="48F3123F" w14:textId="77777777" w:rsidR="003A6E72" w:rsidRPr="001C72B2" w:rsidRDefault="003A6E72" w:rsidP="002114BE">
            <w:pPr>
              <w:pStyle w:val="TAL"/>
              <w:rPr>
                <w:szCs w:val="18"/>
              </w:rPr>
            </w:pPr>
            <w:r w:rsidRPr="001C72B2">
              <w:rPr>
                <w:szCs w:val="18"/>
              </w:rPr>
              <w:t xml:space="preserve">The return status of the </w:t>
            </w:r>
            <w:r w:rsidRPr="001C72B2">
              <w:rPr>
                <w:rFonts w:ascii="Courier New" w:hAnsi="Courier New"/>
                <w:szCs w:val="18"/>
              </w:rPr>
              <w:t>triExternalFinally</w:t>
            </w:r>
            <w:r w:rsidRPr="001C72B2">
              <w:rPr>
                <w:szCs w:val="18"/>
              </w:rPr>
              <w:t xml:space="preserve"> operation. The return status indicates the local success (</w:t>
            </w:r>
            <w:r w:rsidRPr="001C72B2">
              <w:rPr>
                <w:b/>
                <w:i/>
                <w:szCs w:val="18"/>
              </w:rPr>
              <w:t>TRI_OK</w:t>
            </w:r>
            <w:r w:rsidRPr="001C72B2">
              <w:rPr>
                <w:szCs w:val="18"/>
              </w:rPr>
              <w:t>) or failure (</w:t>
            </w:r>
            <w:r w:rsidRPr="001C72B2">
              <w:rPr>
                <w:b/>
                <w:i/>
                <w:szCs w:val="18"/>
              </w:rPr>
              <w:t>TRI_Error</w:t>
            </w:r>
            <w:r w:rsidRPr="001C72B2">
              <w:rPr>
                <w:szCs w:val="18"/>
              </w:rPr>
              <w:t>) of the operation.</w:t>
            </w:r>
          </w:p>
        </w:tc>
      </w:tr>
      <w:tr w:rsidR="003A6E72" w:rsidRPr="001C72B2" w14:paraId="14C1E0BB" w14:textId="77777777" w:rsidTr="002114BE">
        <w:trPr>
          <w:jc w:val="center"/>
        </w:trPr>
        <w:tc>
          <w:tcPr>
            <w:tcW w:w="1587" w:type="dxa"/>
          </w:tcPr>
          <w:p w14:paraId="6CE49845" w14:textId="77777777" w:rsidR="003A6E72" w:rsidRPr="001C72B2" w:rsidRDefault="003A6E72" w:rsidP="002114BE">
            <w:pPr>
              <w:pStyle w:val="TAL"/>
              <w:rPr>
                <w:b/>
              </w:rPr>
            </w:pPr>
            <w:r w:rsidRPr="001C72B2">
              <w:rPr>
                <w:b/>
              </w:rPr>
              <w:t>Constraints</w:t>
            </w:r>
          </w:p>
        </w:tc>
        <w:tc>
          <w:tcPr>
            <w:tcW w:w="8186" w:type="dxa"/>
          </w:tcPr>
          <w:p w14:paraId="18B28C6D" w14:textId="77777777" w:rsidR="003A6E72" w:rsidRPr="001C72B2" w:rsidRDefault="003A6E72" w:rsidP="002114BE">
            <w:pPr>
              <w:pStyle w:val="TAL"/>
              <w:rPr>
                <w:szCs w:val="18"/>
              </w:rPr>
            </w:pPr>
            <w:r w:rsidRPr="001C72B2">
              <w:rPr>
                <w:szCs w:val="18"/>
              </w:rPr>
              <w:t>This operation is called by the TE when it invokes a destructor specified in a class which is defined as external in TTCN</w:t>
            </w:r>
            <w:r w:rsidRPr="001C72B2">
              <w:rPr>
                <w:szCs w:val="18"/>
              </w:rPr>
              <w:noBreakHyphen/>
              <w:t>3.</w:t>
            </w:r>
          </w:p>
        </w:tc>
      </w:tr>
      <w:tr w:rsidR="003A6E72" w:rsidRPr="001C72B2" w14:paraId="061C3CEA" w14:textId="77777777" w:rsidTr="002114BE">
        <w:trPr>
          <w:jc w:val="center"/>
        </w:trPr>
        <w:tc>
          <w:tcPr>
            <w:tcW w:w="1587" w:type="dxa"/>
          </w:tcPr>
          <w:p w14:paraId="6CD72313" w14:textId="77777777" w:rsidR="003A6E72" w:rsidRPr="001C72B2" w:rsidRDefault="003A6E72" w:rsidP="002114BE">
            <w:pPr>
              <w:pStyle w:val="TAL"/>
              <w:rPr>
                <w:b/>
              </w:rPr>
            </w:pPr>
            <w:r w:rsidRPr="001C72B2">
              <w:rPr>
                <w:b/>
              </w:rPr>
              <w:t>Effect</w:t>
            </w:r>
          </w:p>
        </w:tc>
        <w:tc>
          <w:tcPr>
            <w:tcW w:w="8186" w:type="dxa"/>
          </w:tcPr>
          <w:p w14:paraId="14697223" w14:textId="77777777" w:rsidR="003A6E72" w:rsidRPr="001C72B2" w:rsidRDefault="003A6E72" w:rsidP="002114BE">
            <w:pPr>
              <w:pStyle w:val="TAL"/>
              <w:rPr>
                <w:szCs w:val="18"/>
              </w:rPr>
            </w:pPr>
            <w:r w:rsidRPr="001C72B2">
              <w:rPr>
                <w:szCs w:val="18"/>
              </w:rPr>
              <w:t>The PA shall implement the behaviour for each external class specified in the TTCN</w:t>
            </w:r>
            <w:r w:rsidRPr="001C72B2">
              <w:rPr>
                <w:szCs w:val="18"/>
              </w:rPr>
              <w:noBreakHyphen/>
              <w:t xml:space="preserve">3 ATS which contains a destructor definition. On invocation of this operation, the PA shall invoke the destructor of the object whose handle is in the </w:t>
            </w:r>
            <w:r w:rsidRPr="001C72B2">
              <w:rPr>
                <w:rFonts w:ascii="Courier New" w:hAnsi="Courier New"/>
                <w:szCs w:val="18"/>
              </w:rPr>
              <w:t>handle</w:t>
            </w:r>
            <w:r w:rsidRPr="001C72B2">
              <w:rPr>
                <w:szCs w:val="18"/>
              </w:rPr>
              <w:t xml:space="preserve"> parameter.</w:t>
            </w:r>
          </w:p>
          <w:p w14:paraId="2C4C614A" w14:textId="7811ED31" w:rsidR="003A6E72" w:rsidRPr="001C72B2" w:rsidRDefault="003A6E72" w:rsidP="002114BE">
            <w:pPr>
              <w:pStyle w:val="TAL"/>
              <w:rPr>
                <w:szCs w:val="18"/>
              </w:rPr>
            </w:pPr>
            <w:r w:rsidRPr="001C72B2">
              <w:rPr>
                <w:szCs w:val="18"/>
              </w:rPr>
              <w:t xml:space="preserve">The </w:t>
            </w:r>
            <w:r w:rsidRPr="001C72B2">
              <w:rPr>
                <w:rFonts w:ascii="Courier New" w:hAnsi="Courier New"/>
                <w:szCs w:val="18"/>
              </w:rPr>
              <w:t>triExternalFinally</w:t>
            </w:r>
            <w:r w:rsidRPr="001C72B2">
              <w:rPr>
                <w:szCs w:val="18"/>
              </w:rPr>
              <w:t xml:space="preserve"> operation returns </w:t>
            </w:r>
            <w:r w:rsidRPr="001C72B2">
              <w:rPr>
                <w:b/>
                <w:i/>
                <w:szCs w:val="18"/>
              </w:rPr>
              <w:t>TRI_OK</w:t>
            </w:r>
            <w:r w:rsidRPr="001C72B2">
              <w:rPr>
                <w:szCs w:val="18"/>
              </w:rPr>
              <w:t xml:space="preserve"> if the PA completes destruction of the external object successfully, </w:t>
            </w:r>
            <w:r w:rsidRPr="001C72B2">
              <w:rPr>
                <w:b/>
                <w:i/>
                <w:szCs w:val="18"/>
              </w:rPr>
              <w:t>TRI_Error</w:t>
            </w:r>
            <w:r w:rsidRPr="001C72B2">
              <w:rPr>
                <w:b/>
                <w:szCs w:val="18"/>
              </w:rPr>
              <w:t xml:space="preserve"> </w:t>
            </w:r>
            <w:r w:rsidRPr="001C72B2">
              <w:rPr>
                <w:szCs w:val="18"/>
              </w:rPr>
              <w:t>otherwise.</w:t>
            </w:r>
          </w:p>
          <w:p w14:paraId="093D0CAF" w14:textId="77777777" w:rsidR="003A6E72" w:rsidRPr="001C72B2" w:rsidRDefault="003A6E72" w:rsidP="002114BE">
            <w:pPr>
              <w:pStyle w:val="TAL"/>
              <w:rPr>
                <w:szCs w:val="18"/>
              </w:rPr>
            </w:pPr>
            <w:r w:rsidRPr="001C72B2">
              <w:rPr>
                <w:szCs w:val="18"/>
              </w:rPr>
              <w:t>Note that whereas most of other TRI operations are considered to be non</w:t>
            </w:r>
            <w:r w:rsidRPr="001C72B2">
              <w:rPr>
                <w:szCs w:val="18"/>
              </w:rPr>
              <w:noBreakHyphen/>
              <w:t xml:space="preserve">blocking, the </w:t>
            </w:r>
            <w:r w:rsidRPr="001C72B2">
              <w:rPr>
                <w:rFonts w:ascii="Courier New" w:hAnsi="Courier New"/>
                <w:szCs w:val="18"/>
              </w:rPr>
              <w:t>triExternalFinally</w:t>
            </w:r>
            <w:r w:rsidRPr="001C72B2">
              <w:rPr>
                <w:szCs w:val="18"/>
              </w:rPr>
              <w:t xml:space="preserve"> operation is considered to be </w:t>
            </w:r>
            <w:r w:rsidRPr="001C72B2">
              <w:rPr>
                <w:i/>
                <w:szCs w:val="18"/>
              </w:rPr>
              <w:t>blocking.</w:t>
            </w:r>
            <w:r w:rsidRPr="001C72B2">
              <w:rPr>
                <w:szCs w:val="18"/>
              </w:rPr>
              <w:t xml:space="preserve"> That means that the operation shall not return before the destruction of the external object has been finished. External destructors have to be implemented carefully as they could cause deadlock of test component execution or even the entire test system implementation.</w:t>
            </w:r>
          </w:p>
        </w:tc>
      </w:tr>
    </w:tbl>
    <w:p w14:paraId="04599E59" w14:textId="77777777" w:rsidR="003A6E72" w:rsidRPr="001C72B2" w:rsidRDefault="003A6E72" w:rsidP="00E5114B">
      <w:pPr>
        <w:rPr>
          <w:rStyle w:val="Fett"/>
        </w:rPr>
      </w:pPr>
    </w:p>
    <w:p w14:paraId="7D1C7ECA" w14:textId="77DEF3D0" w:rsidR="003A6E72" w:rsidRPr="001C72B2" w:rsidRDefault="003A6E72" w:rsidP="00466415">
      <w:pPr>
        <w:keepNext/>
        <w:rPr>
          <w:rStyle w:val="Fett"/>
        </w:rPr>
      </w:pPr>
      <w:r w:rsidRPr="001C72B2">
        <w:rPr>
          <w:rStyle w:val="Fett"/>
        </w:rPr>
        <w:t>Clause 5.6.3.6</w:t>
      </w:r>
      <w:r w:rsidR="0044587E" w:rsidRPr="001C72B2">
        <w:rPr>
          <w:rStyle w:val="Fett"/>
        </w:rPr>
        <w:tab/>
      </w:r>
      <w:r w:rsidRPr="001C72B2">
        <w:rPr>
          <w:rStyle w:val="Fett"/>
        </w:rPr>
        <w:t xml:space="preserve">triExternalMethod (TE </w:t>
      </w:r>
      <w:r w:rsidRPr="001C72B2">
        <w:sym w:font="Symbol" w:char="F0AE"/>
      </w:r>
      <w:r w:rsidRPr="001C72B2">
        <w:rPr>
          <w:rStyle w:val="Fett"/>
        </w:rPr>
        <w:t xml:space="preserve"> PA)</w:t>
      </w:r>
    </w:p>
    <w:p w14:paraId="49391001" w14:textId="4ADB4722" w:rsidR="003A6E72" w:rsidRPr="001C72B2" w:rsidRDefault="003A6E72" w:rsidP="00466415">
      <w:pPr>
        <w:keepNext/>
        <w:rPr>
          <w:rStyle w:val="Fett"/>
          <w:b w:val="0"/>
        </w:rPr>
      </w:pPr>
      <w:r w:rsidRPr="001C72B2">
        <w:rPr>
          <w:rStyle w:val="Fett"/>
          <w:b w:val="0"/>
        </w:rPr>
        <w:t>This clause is to be added</w:t>
      </w:r>
      <w:r w:rsidR="00AB3E4E" w:rsidRPr="001C72B2">
        <w:rPr>
          <w:rStyle w:val="Fett"/>
          <w:b w:val="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87"/>
        <w:gridCol w:w="8042"/>
      </w:tblGrid>
      <w:tr w:rsidR="003A6E72" w:rsidRPr="001C72B2" w14:paraId="3E77D0F6" w14:textId="77777777" w:rsidTr="002114BE">
        <w:trPr>
          <w:jc w:val="center"/>
        </w:trPr>
        <w:tc>
          <w:tcPr>
            <w:tcW w:w="0" w:type="auto"/>
          </w:tcPr>
          <w:p w14:paraId="2D27E3AF" w14:textId="77777777" w:rsidR="003A6E72" w:rsidRPr="001C72B2" w:rsidRDefault="003A6E72" w:rsidP="002114BE">
            <w:pPr>
              <w:pStyle w:val="TAL"/>
              <w:rPr>
                <w:b/>
              </w:rPr>
            </w:pPr>
            <w:r w:rsidRPr="001C72B2">
              <w:rPr>
                <w:b/>
              </w:rPr>
              <w:t>Signature</w:t>
            </w:r>
          </w:p>
        </w:tc>
        <w:tc>
          <w:tcPr>
            <w:tcW w:w="0" w:type="auto"/>
          </w:tcPr>
          <w:p w14:paraId="6E568AEF" w14:textId="77777777" w:rsidR="003A6E72" w:rsidRPr="001C72B2" w:rsidRDefault="003A6E72" w:rsidP="002114BE">
            <w:pPr>
              <w:pStyle w:val="TAL"/>
              <w:rPr>
                <w:rFonts w:ascii="Courier New" w:hAnsi="Courier New" w:cs="Courier New"/>
                <w:szCs w:val="18"/>
              </w:rPr>
            </w:pPr>
            <w:r w:rsidRPr="001C72B2">
              <w:rPr>
                <w:rFonts w:ascii="Courier New" w:hAnsi="Courier New" w:cs="Courier New"/>
                <w:szCs w:val="18"/>
              </w:rPr>
              <w:t>TriStatusType triExternalMethod(</w:t>
            </w:r>
          </w:p>
          <w:p w14:paraId="091CF547" w14:textId="77777777" w:rsidR="003A6E72" w:rsidRPr="001C72B2" w:rsidRDefault="003A6E72" w:rsidP="002114BE">
            <w:pPr>
              <w:pStyle w:val="TAL"/>
              <w:ind w:left="1653"/>
              <w:rPr>
                <w:rFonts w:ascii="Courier New" w:hAnsi="Courier New"/>
                <w:szCs w:val="18"/>
              </w:rPr>
            </w:pPr>
            <w:r w:rsidRPr="001C72B2">
              <w:rPr>
                <w:rFonts w:ascii="Courier New" w:hAnsi="Courier New"/>
                <w:szCs w:val="18"/>
              </w:rPr>
              <w:t>in TriObjHandleType handle,</w:t>
            </w:r>
          </w:p>
          <w:p w14:paraId="36FA6169" w14:textId="77777777" w:rsidR="003A6E72" w:rsidRPr="001C72B2" w:rsidRDefault="003A6E72" w:rsidP="002114BE">
            <w:pPr>
              <w:pStyle w:val="TAL"/>
              <w:ind w:left="1653"/>
              <w:rPr>
                <w:szCs w:val="18"/>
              </w:rPr>
            </w:pPr>
            <w:r w:rsidRPr="001C72B2">
              <w:rPr>
                <w:rFonts w:ascii="Courier New" w:hAnsi="Courier New"/>
                <w:szCs w:val="18"/>
              </w:rPr>
              <w:t xml:space="preserve">in String methodName, </w:t>
            </w:r>
            <w:r w:rsidRPr="001C72B2">
              <w:rPr>
                <w:rFonts w:ascii="Courier New" w:hAnsi="Courier New"/>
                <w:szCs w:val="18"/>
              </w:rPr>
              <w:br/>
              <w:t>inout TriParameterListType parameterList,</w:t>
            </w:r>
            <w:r w:rsidRPr="001C72B2">
              <w:rPr>
                <w:rFonts w:ascii="Courier New" w:hAnsi="Courier New"/>
                <w:szCs w:val="18"/>
              </w:rPr>
              <w:br/>
              <w:t>out TriParameterType returnValue)</w:t>
            </w:r>
          </w:p>
        </w:tc>
      </w:tr>
      <w:tr w:rsidR="003A6E72" w:rsidRPr="001C72B2" w14:paraId="20943B79" w14:textId="77777777" w:rsidTr="002114BE">
        <w:trPr>
          <w:jc w:val="center"/>
        </w:trPr>
        <w:tc>
          <w:tcPr>
            <w:tcW w:w="0" w:type="auto"/>
          </w:tcPr>
          <w:p w14:paraId="159842B7" w14:textId="77777777" w:rsidR="003A6E72" w:rsidRPr="001C72B2" w:rsidRDefault="003A6E72" w:rsidP="002114BE">
            <w:pPr>
              <w:pStyle w:val="TAL"/>
              <w:rPr>
                <w:b/>
              </w:rPr>
            </w:pPr>
            <w:r w:rsidRPr="001C72B2">
              <w:rPr>
                <w:b/>
              </w:rPr>
              <w:t xml:space="preserve">In Parameters </w:t>
            </w:r>
          </w:p>
        </w:tc>
        <w:tc>
          <w:tcPr>
            <w:tcW w:w="0" w:type="auto"/>
          </w:tcPr>
          <w:p w14:paraId="0D4415B0" w14:textId="77777777" w:rsidR="003A6E72" w:rsidRPr="001C72B2" w:rsidRDefault="003A6E72" w:rsidP="002114BE">
            <w:pPr>
              <w:pStyle w:val="SignatureDefLong"/>
              <w:tabs>
                <w:tab w:val="clear" w:pos="1716"/>
              </w:tabs>
              <w:ind w:left="1855" w:hanging="1842"/>
              <w:rPr>
                <w:rFonts w:ascii="Arial" w:hAnsi="Arial" w:cs="Arial"/>
                <w:sz w:val="18"/>
                <w:szCs w:val="18"/>
              </w:rPr>
            </w:pPr>
            <w:r w:rsidRPr="001C72B2">
              <w:rPr>
                <w:rFonts w:ascii="Courier New" w:hAnsi="Courier New" w:cs="Courier New"/>
                <w:sz w:val="18"/>
                <w:szCs w:val="18"/>
              </w:rPr>
              <w:t>handle</w:t>
            </w:r>
            <w:r w:rsidRPr="001C72B2">
              <w:rPr>
                <w:sz w:val="18"/>
                <w:szCs w:val="18"/>
              </w:rPr>
              <w:tab/>
            </w:r>
            <w:r w:rsidRPr="001C72B2">
              <w:rPr>
                <w:rFonts w:ascii="Arial" w:hAnsi="Arial" w:cs="Arial"/>
                <w:sz w:val="18"/>
                <w:szCs w:val="18"/>
              </w:rPr>
              <w:t xml:space="preserve">handle of the affected object; </w:t>
            </w:r>
            <w:r w:rsidRPr="001C72B2">
              <w:rPr>
                <w:rFonts w:ascii="Courier New" w:hAnsi="Courier New" w:cs="Courier New"/>
                <w:sz w:val="18"/>
                <w:szCs w:val="18"/>
              </w:rPr>
              <w:t>null</w:t>
            </w:r>
            <w:r w:rsidRPr="001C72B2">
              <w:rPr>
                <w:rFonts w:ascii="Arial" w:hAnsi="Arial" w:cs="Arial"/>
                <w:sz w:val="18"/>
                <w:szCs w:val="18"/>
              </w:rPr>
              <w:t xml:space="preserve"> for static methods</w:t>
            </w:r>
          </w:p>
          <w:p w14:paraId="0800C50D" w14:textId="77777777" w:rsidR="003A6E72" w:rsidRPr="001C72B2" w:rsidRDefault="003A6E72" w:rsidP="002114BE">
            <w:pPr>
              <w:pStyle w:val="SignatureDefLong"/>
              <w:tabs>
                <w:tab w:val="clear" w:pos="1716"/>
              </w:tabs>
              <w:ind w:left="1855" w:hanging="1842"/>
              <w:rPr>
                <w:sz w:val="18"/>
                <w:szCs w:val="18"/>
              </w:rPr>
            </w:pPr>
            <w:r w:rsidRPr="001C72B2">
              <w:rPr>
                <w:rFonts w:ascii="Courier New" w:hAnsi="Courier New" w:cs="Courier New"/>
                <w:sz w:val="18"/>
                <w:szCs w:val="18"/>
              </w:rPr>
              <w:t>methodName</w:t>
            </w:r>
            <w:r w:rsidRPr="001C72B2">
              <w:rPr>
                <w:sz w:val="18"/>
                <w:szCs w:val="18"/>
              </w:rPr>
              <w:tab/>
            </w:r>
            <w:r w:rsidRPr="001C72B2">
              <w:rPr>
                <w:rFonts w:ascii="Arial" w:hAnsi="Arial" w:cs="Arial"/>
                <w:sz w:val="18"/>
                <w:szCs w:val="18"/>
              </w:rPr>
              <w:t>name of the called method</w:t>
            </w:r>
          </w:p>
        </w:tc>
      </w:tr>
      <w:tr w:rsidR="003A6E72" w:rsidRPr="001C72B2" w14:paraId="6339034D" w14:textId="77777777" w:rsidTr="002114BE">
        <w:trPr>
          <w:jc w:val="center"/>
        </w:trPr>
        <w:tc>
          <w:tcPr>
            <w:tcW w:w="0" w:type="auto"/>
          </w:tcPr>
          <w:p w14:paraId="71BA49D3" w14:textId="77777777" w:rsidR="003A6E72" w:rsidRPr="001C72B2" w:rsidRDefault="003A6E72" w:rsidP="002114BE">
            <w:pPr>
              <w:pStyle w:val="TAL"/>
              <w:rPr>
                <w:b/>
              </w:rPr>
            </w:pPr>
            <w:r w:rsidRPr="001C72B2">
              <w:rPr>
                <w:b/>
              </w:rPr>
              <w:t>Out Parameters</w:t>
            </w:r>
          </w:p>
        </w:tc>
        <w:tc>
          <w:tcPr>
            <w:tcW w:w="0" w:type="auto"/>
          </w:tcPr>
          <w:p w14:paraId="12AF1EB0" w14:textId="77777777" w:rsidR="003A6E72" w:rsidRPr="001C72B2" w:rsidRDefault="003A6E72" w:rsidP="002114BE">
            <w:pPr>
              <w:pStyle w:val="TAL"/>
              <w:tabs>
                <w:tab w:val="left" w:pos="1855"/>
              </w:tabs>
              <w:rPr>
                <w:szCs w:val="18"/>
              </w:rPr>
            </w:pPr>
            <w:r w:rsidRPr="001C72B2">
              <w:rPr>
                <w:rFonts w:ascii="Courier New" w:hAnsi="Courier New"/>
                <w:szCs w:val="18"/>
              </w:rPr>
              <w:t>returnValue</w:t>
            </w:r>
            <w:r w:rsidRPr="001C72B2">
              <w:rPr>
                <w:szCs w:val="18"/>
              </w:rPr>
              <w:tab/>
              <w:t>(optional) encoded return value</w:t>
            </w:r>
          </w:p>
        </w:tc>
      </w:tr>
      <w:tr w:rsidR="003A6E72" w:rsidRPr="001C72B2" w14:paraId="06DC4570" w14:textId="77777777" w:rsidTr="002114BE">
        <w:trPr>
          <w:jc w:val="center"/>
        </w:trPr>
        <w:tc>
          <w:tcPr>
            <w:tcW w:w="0" w:type="auto"/>
          </w:tcPr>
          <w:p w14:paraId="1D40981C" w14:textId="227C9560" w:rsidR="003A6E72" w:rsidRPr="001C72B2" w:rsidRDefault="003A6E72" w:rsidP="002114BE">
            <w:pPr>
              <w:pStyle w:val="TAL"/>
              <w:rPr>
                <w:b/>
              </w:rPr>
            </w:pPr>
            <w:r w:rsidRPr="001C72B2">
              <w:rPr>
                <w:b/>
              </w:rPr>
              <w:t>InOutParameters</w:t>
            </w:r>
          </w:p>
        </w:tc>
        <w:tc>
          <w:tcPr>
            <w:tcW w:w="0" w:type="auto"/>
          </w:tcPr>
          <w:p w14:paraId="52183CAB" w14:textId="77777777" w:rsidR="003A6E72" w:rsidRPr="001C72B2" w:rsidRDefault="003A6E72" w:rsidP="002114BE">
            <w:pPr>
              <w:pStyle w:val="TAL"/>
              <w:tabs>
                <w:tab w:val="left" w:pos="8234"/>
              </w:tabs>
              <w:ind w:left="1855" w:hanging="1855"/>
              <w:rPr>
                <w:szCs w:val="18"/>
              </w:rPr>
            </w:pPr>
            <w:r w:rsidRPr="001C72B2">
              <w:rPr>
                <w:rFonts w:ascii="Courier New" w:hAnsi="Courier New"/>
                <w:szCs w:val="18"/>
              </w:rPr>
              <w:t>parameterList</w:t>
            </w:r>
            <w:r w:rsidRPr="001C72B2">
              <w:rPr>
                <w:szCs w:val="18"/>
              </w:rPr>
              <w:tab/>
              <w:t xml:space="preserve">a list of encoded parameters for the indicated method. The parameters in </w:t>
            </w:r>
            <w:r w:rsidRPr="001C72B2">
              <w:rPr>
                <w:rFonts w:ascii="Courier New" w:hAnsi="Courier New"/>
                <w:szCs w:val="18"/>
              </w:rPr>
              <w:t xml:space="preserve">parameterList </w:t>
            </w:r>
            <w:r w:rsidRPr="001C72B2">
              <w:rPr>
                <w:szCs w:val="18"/>
              </w:rPr>
              <w:t>are ordered as they appear in the TTCN</w:t>
            </w:r>
            <w:r w:rsidRPr="001C72B2">
              <w:rPr>
                <w:szCs w:val="18"/>
              </w:rPr>
              <w:noBreakHyphen/>
              <w:t>3 method declaration.</w:t>
            </w:r>
          </w:p>
        </w:tc>
      </w:tr>
      <w:tr w:rsidR="003A6E72" w:rsidRPr="001C72B2" w14:paraId="29CE97FD" w14:textId="77777777" w:rsidTr="002114BE">
        <w:trPr>
          <w:jc w:val="center"/>
        </w:trPr>
        <w:tc>
          <w:tcPr>
            <w:tcW w:w="0" w:type="auto"/>
          </w:tcPr>
          <w:p w14:paraId="4B60A0F2" w14:textId="77777777" w:rsidR="003A6E72" w:rsidRPr="001C72B2" w:rsidRDefault="003A6E72" w:rsidP="002114BE">
            <w:pPr>
              <w:pStyle w:val="TAL"/>
              <w:rPr>
                <w:b/>
              </w:rPr>
            </w:pPr>
            <w:r w:rsidRPr="001C72B2">
              <w:rPr>
                <w:b/>
              </w:rPr>
              <w:t>Return Value</w:t>
            </w:r>
          </w:p>
        </w:tc>
        <w:tc>
          <w:tcPr>
            <w:tcW w:w="0" w:type="auto"/>
          </w:tcPr>
          <w:p w14:paraId="550B33C9" w14:textId="77777777" w:rsidR="003A6E72" w:rsidRPr="001C72B2" w:rsidRDefault="003A6E72" w:rsidP="002114BE">
            <w:pPr>
              <w:pStyle w:val="TAL"/>
              <w:rPr>
                <w:szCs w:val="18"/>
              </w:rPr>
            </w:pPr>
            <w:r w:rsidRPr="001C72B2">
              <w:rPr>
                <w:szCs w:val="18"/>
              </w:rPr>
              <w:t xml:space="preserve">The return status of the </w:t>
            </w:r>
            <w:r w:rsidRPr="001C72B2">
              <w:rPr>
                <w:rFonts w:ascii="Courier New" w:hAnsi="Courier New"/>
                <w:szCs w:val="18"/>
              </w:rPr>
              <w:t>triExternalMethod</w:t>
            </w:r>
            <w:r w:rsidRPr="001C72B2">
              <w:rPr>
                <w:szCs w:val="18"/>
              </w:rPr>
              <w:t xml:space="preserve"> operation. The return status indicates the local success (</w:t>
            </w:r>
            <w:r w:rsidRPr="001C72B2">
              <w:rPr>
                <w:b/>
                <w:i/>
                <w:szCs w:val="18"/>
              </w:rPr>
              <w:t>TRI_OK</w:t>
            </w:r>
            <w:r w:rsidRPr="001C72B2">
              <w:rPr>
                <w:szCs w:val="18"/>
              </w:rPr>
              <w:t>) or failure (</w:t>
            </w:r>
            <w:r w:rsidRPr="001C72B2">
              <w:rPr>
                <w:b/>
                <w:i/>
                <w:szCs w:val="18"/>
              </w:rPr>
              <w:t>TRI_Error</w:t>
            </w:r>
            <w:r w:rsidRPr="001C72B2">
              <w:rPr>
                <w:szCs w:val="18"/>
              </w:rPr>
              <w:t>) of the operation.</w:t>
            </w:r>
          </w:p>
        </w:tc>
      </w:tr>
      <w:tr w:rsidR="003A6E72" w:rsidRPr="001C72B2" w14:paraId="372DF9FF" w14:textId="77777777" w:rsidTr="002114BE">
        <w:trPr>
          <w:jc w:val="center"/>
        </w:trPr>
        <w:tc>
          <w:tcPr>
            <w:tcW w:w="0" w:type="auto"/>
          </w:tcPr>
          <w:p w14:paraId="75A982F3" w14:textId="77777777" w:rsidR="003A6E72" w:rsidRPr="001C72B2" w:rsidRDefault="003A6E72" w:rsidP="002114BE">
            <w:pPr>
              <w:pStyle w:val="TAL"/>
              <w:rPr>
                <w:b/>
              </w:rPr>
            </w:pPr>
            <w:r w:rsidRPr="001C72B2">
              <w:rPr>
                <w:b/>
              </w:rPr>
              <w:t>Constraints</w:t>
            </w:r>
          </w:p>
        </w:tc>
        <w:tc>
          <w:tcPr>
            <w:tcW w:w="0" w:type="auto"/>
          </w:tcPr>
          <w:p w14:paraId="03118D68" w14:textId="77777777" w:rsidR="003A6E72" w:rsidRPr="001C72B2" w:rsidRDefault="003A6E72" w:rsidP="002114BE">
            <w:pPr>
              <w:pStyle w:val="TAL"/>
              <w:rPr>
                <w:szCs w:val="18"/>
              </w:rPr>
            </w:pPr>
            <w:r w:rsidRPr="001C72B2">
              <w:rPr>
                <w:szCs w:val="18"/>
              </w:rPr>
              <w:t>This operation is called by the TE when it invokes a method specified in a class which is defined as external in TTCN</w:t>
            </w:r>
            <w:r w:rsidRPr="001C72B2">
              <w:rPr>
                <w:szCs w:val="18"/>
              </w:rPr>
              <w:noBreakHyphen/>
              <w:t>3.</w:t>
            </w:r>
          </w:p>
          <w:p w14:paraId="536A7C43" w14:textId="77777777" w:rsidR="003A6E72" w:rsidRPr="001C72B2" w:rsidRDefault="003A6E72" w:rsidP="002114BE">
            <w:pPr>
              <w:pStyle w:val="TAL"/>
              <w:rPr>
                <w:szCs w:val="18"/>
              </w:rPr>
            </w:pPr>
            <w:r w:rsidRPr="001C72B2">
              <w:rPr>
                <w:szCs w:val="18"/>
              </w:rPr>
              <w:t xml:space="preserve">In the invocation of a </w:t>
            </w:r>
            <w:r w:rsidRPr="001C72B2">
              <w:rPr>
                <w:rFonts w:ascii="Courier New" w:hAnsi="Courier New"/>
                <w:szCs w:val="18"/>
              </w:rPr>
              <w:t>triExternalMethod</w:t>
            </w:r>
            <w:r w:rsidRPr="001C72B2">
              <w:rPr>
                <w:szCs w:val="18"/>
              </w:rPr>
              <w:t xml:space="preserve"> operation by the TE all </w:t>
            </w:r>
            <w:r w:rsidRPr="001C72B2">
              <w:rPr>
                <w:i/>
                <w:szCs w:val="18"/>
              </w:rPr>
              <w:t>in</w:t>
            </w:r>
            <w:r w:rsidRPr="001C72B2">
              <w:rPr>
                <w:szCs w:val="18"/>
              </w:rPr>
              <w:t xml:space="preserve"> and </w:t>
            </w:r>
            <w:r w:rsidRPr="001C72B2">
              <w:rPr>
                <w:i/>
                <w:szCs w:val="18"/>
              </w:rPr>
              <w:t>inout</w:t>
            </w:r>
            <w:r w:rsidRPr="001C72B2">
              <w:rPr>
                <w:szCs w:val="18"/>
              </w:rPr>
              <w:t xml:space="preserve"> parameters contain encoded values. No error shall be indicated by the PA in case the value of any </w:t>
            </w:r>
            <w:r w:rsidRPr="001C72B2">
              <w:rPr>
                <w:i/>
                <w:szCs w:val="18"/>
              </w:rPr>
              <w:t xml:space="preserve">out </w:t>
            </w:r>
            <w:r w:rsidRPr="001C72B2">
              <w:rPr>
                <w:szCs w:val="18"/>
              </w:rPr>
              <w:t>parameter is non</w:t>
            </w:r>
            <w:r w:rsidRPr="001C72B2">
              <w:rPr>
                <w:szCs w:val="18"/>
              </w:rPr>
              <w:noBreakHyphen/>
              <w:t>null.</w:t>
            </w:r>
          </w:p>
        </w:tc>
      </w:tr>
      <w:tr w:rsidR="003A6E72" w:rsidRPr="001C72B2" w14:paraId="23E7BD87" w14:textId="77777777" w:rsidTr="002114BE">
        <w:trPr>
          <w:jc w:val="center"/>
        </w:trPr>
        <w:tc>
          <w:tcPr>
            <w:tcW w:w="0" w:type="auto"/>
          </w:tcPr>
          <w:p w14:paraId="79DC8C71" w14:textId="77777777" w:rsidR="003A6E72" w:rsidRPr="001C72B2" w:rsidRDefault="003A6E72" w:rsidP="002114BE">
            <w:pPr>
              <w:pStyle w:val="TAL"/>
              <w:rPr>
                <w:b/>
              </w:rPr>
            </w:pPr>
            <w:r w:rsidRPr="001C72B2">
              <w:rPr>
                <w:b/>
              </w:rPr>
              <w:t>Effect</w:t>
            </w:r>
          </w:p>
        </w:tc>
        <w:tc>
          <w:tcPr>
            <w:tcW w:w="0" w:type="auto"/>
          </w:tcPr>
          <w:p w14:paraId="1D04BEF8" w14:textId="65C2BFA7" w:rsidR="003A6E72" w:rsidRPr="001C72B2" w:rsidRDefault="003A6E72" w:rsidP="002114BE">
            <w:pPr>
              <w:pStyle w:val="TAL"/>
              <w:rPr>
                <w:szCs w:val="18"/>
              </w:rPr>
            </w:pPr>
            <w:r w:rsidRPr="001C72B2">
              <w:rPr>
                <w:szCs w:val="18"/>
              </w:rPr>
              <w:t>The PA shall implement the behaviour for each method of all external classes specified in the TTCN</w:t>
            </w:r>
            <w:r w:rsidRPr="001C72B2">
              <w:rPr>
                <w:szCs w:val="18"/>
              </w:rPr>
              <w:noBreakHyphen/>
              <w:t xml:space="preserve">3 ATS. On invocation of this operation, the PA shall call a method </w:t>
            </w:r>
            <w:r w:rsidRPr="001C72B2">
              <w:rPr>
                <w:rFonts w:ascii="Courier New" w:hAnsi="Courier New"/>
                <w:szCs w:val="18"/>
              </w:rPr>
              <w:t>methodName</w:t>
            </w:r>
            <w:r w:rsidRPr="001C72B2">
              <w:rPr>
                <w:szCs w:val="18"/>
              </w:rPr>
              <w:t xml:space="preserve"> of an external object whose handle is in the </w:t>
            </w:r>
            <w:r w:rsidRPr="001C72B2">
              <w:rPr>
                <w:rFonts w:ascii="Courier New" w:hAnsi="Courier New"/>
                <w:szCs w:val="18"/>
              </w:rPr>
              <w:t>handle</w:t>
            </w:r>
            <w:r w:rsidRPr="001C72B2">
              <w:rPr>
                <w:szCs w:val="18"/>
              </w:rPr>
              <w:t xml:space="preserve"> parame</w:t>
            </w:r>
            <w:r w:rsidR="00557982" w:rsidRPr="001C72B2">
              <w:rPr>
                <w:szCs w:val="18"/>
              </w:rPr>
              <w:t>te</w:t>
            </w:r>
            <w:r w:rsidRPr="001C72B2">
              <w:rPr>
                <w:szCs w:val="18"/>
              </w:rPr>
              <w:t xml:space="preserve">r. It shall access the specified </w:t>
            </w:r>
            <w:r w:rsidRPr="001C72B2">
              <w:rPr>
                <w:i/>
                <w:szCs w:val="18"/>
              </w:rPr>
              <w:t xml:space="preserve">in </w:t>
            </w:r>
            <w:r w:rsidRPr="001C72B2">
              <w:rPr>
                <w:szCs w:val="18"/>
              </w:rPr>
              <w:t xml:space="preserve">and </w:t>
            </w:r>
            <w:r w:rsidRPr="001C72B2">
              <w:rPr>
                <w:i/>
                <w:szCs w:val="18"/>
              </w:rPr>
              <w:t xml:space="preserve">inout </w:t>
            </w:r>
            <w:r w:rsidRPr="001C72B2">
              <w:rPr>
                <w:szCs w:val="18"/>
              </w:rPr>
              <w:t xml:space="preserve">method parameters in </w:t>
            </w:r>
            <w:r w:rsidRPr="001C72B2">
              <w:rPr>
                <w:rFonts w:ascii="Courier New" w:hAnsi="Courier New"/>
                <w:szCs w:val="18"/>
              </w:rPr>
              <w:t>parameterList</w:t>
            </w:r>
            <w:r w:rsidRPr="001C72B2">
              <w:rPr>
                <w:szCs w:val="18"/>
              </w:rPr>
              <w:t xml:space="preserve">, pass the values of these parameters to the called method, and compute values for </w:t>
            </w:r>
            <w:r w:rsidRPr="001C72B2">
              <w:rPr>
                <w:i/>
                <w:szCs w:val="18"/>
              </w:rPr>
              <w:t xml:space="preserve">inout </w:t>
            </w:r>
            <w:r w:rsidRPr="001C72B2">
              <w:rPr>
                <w:szCs w:val="18"/>
              </w:rPr>
              <w:t xml:space="preserve">and </w:t>
            </w:r>
            <w:r w:rsidRPr="001C72B2">
              <w:rPr>
                <w:i/>
                <w:szCs w:val="18"/>
              </w:rPr>
              <w:t>out</w:t>
            </w:r>
            <w:r w:rsidRPr="001C72B2">
              <w:rPr>
                <w:szCs w:val="18"/>
              </w:rPr>
              <w:t xml:space="preserve"> parameters in </w:t>
            </w:r>
            <w:r w:rsidRPr="001C72B2">
              <w:rPr>
                <w:rFonts w:ascii="Courier New" w:hAnsi="Courier New"/>
                <w:szCs w:val="18"/>
              </w:rPr>
              <w:t>parameterList</w:t>
            </w:r>
            <w:r w:rsidRPr="001C72B2">
              <w:rPr>
                <w:szCs w:val="18"/>
              </w:rPr>
              <w:t xml:space="preserve">. The operation shall then return encoded values for all </w:t>
            </w:r>
            <w:r w:rsidRPr="001C72B2">
              <w:rPr>
                <w:i/>
                <w:szCs w:val="18"/>
              </w:rPr>
              <w:t>inout</w:t>
            </w:r>
            <w:r w:rsidRPr="001C72B2">
              <w:rPr>
                <w:szCs w:val="18"/>
              </w:rPr>
              <w:t xml:space="preserve"> and </w:t>
            </w:r>
            <w:r w:rsidRPr="001C72B2">
              <w:rPr>
                <w:i/>
                <w:szCs w:val="18"/>
              </w:rPr>
              <w:t>out</w:t>
            </w:r>
            <w:r w:rsidRPr="001C72B2">
              <w:rPr>
                <w:szCs w:val="18"/>
              </w:rPr>
              <w:t xml:space="preserve"> method parameters and the encoded return value.</w:t>
            </w:r>
          </w:p>
          <w:p w14:paraId="5A1EE391" w14:textId="77777777" w:rsidR="003A6E72" w:rsidRPr="001C72B2" w:rsidRDefault="003A6E72" w:rsidP="002114BE">
            <w:pPr>
              <w:pStyle w:val="TAL"/>
              <w:rPr>
                <w:szCs w:val="18"/>
              </w:rPr>
            </w:pPr>
            <w:r w:rsidRPr="001C72B2">
              <w:rPr>
                <w:szCs w:val="18"/>
              </w:rPr>
              <w:t>If no return type has been defined for this method in the TTCN</w:t>
            </w:r>
            <w:r w:rsidRPr="001C72B2">
              <w:rPr>
                <w:szCs w:val="18"/>
              </w:rPr>
              <w:noBreakHyphen/>
              <w:t xml:space="preserve">3 ATS, the distinct value </w:t>
            </w:r>
            <w:r w:rsidRPr="001C72B2">
              <w:rPr>
                <w:rFonts w:ascii="Courier New" w:hAnsi="Courier New"/>
                <w:szCs w:val="18"/>
              </w:rPr>
              <w:t>null</w:t>
            </w:r>
            <w:r w:rsidRPr="001C72B2">
              <w:rPr>
                <w:szCs w:val="18"/>
              </w:rPr>
              <w:t xml:space="preserve"> shall be used for the latter. </w:t>
            </w:r>
          </w:p>
          <w:p w14:paraId="6E0D29B5" w14:textId="77777777" w:rsidR="003A6E72" w:rsidRPr="001C72B2" w:rsidRDefault="003A6E72" w:rsidP="002114BE">
            <w:pPr>
              <w:pStyle w:val="TAL"/>
              <w:rPr>
                <w:szCs w:val="18"/>
              </w:rPr>
            </w:pPr>
            <w:r w:rsidRPr="001C72B2">
              <w:rPr>
                <w:szCs w:val="18"/>
              </w:rPr>
              <w:t xml:space="preserve">The </w:t>
            </w:r>
            <w:r w:rsidRPr="001C72B2">
              <w:rPr>
                <w:rFonts w:ascii="Courier New" w:hAnsi="Courier New"/>
                <w:szCs w:val="18"/>
              </w:rPr>
              <w:t>triExternalMethod</w:t>
            </w:r>
            <w:r w:rsidRPr="001C72B2">
              <w:rPr>
                <w:szCs w:val="18"/>
              </w:rPr>
              <w:t xml:space="preserve"> operation returns </w:t>
            </w:r>
            <w:r w:rsidRPr="001C72B2">
              <w:rPr>
                <w:b/>
                <w:i/>
                <w:szCs w:val="18"/>
              </w:rPr>
              <w:t>TRI_OK</w:t>
            </w:r>
            <w:r w:rsidRPr="001C72B2">
              <w:rPr>
                <w:szCs w:val="18"/>
              </w:rPr>
              <w:t xml:space="preserve"> if the PA completes the method of the external object successfully, </w:t>
            </w:r>
            <w:r w:rsidRPr="001C72B2">
              <w:rPr>
                <w:b/>
                <w:i/>
                <w:szCs w:val="18"/>
              </w:rPr>
              <w:t>TRI_Error</w:t>
            </w:r>
            <w:r w:rsidRPr="001C72B2">
              <w:rPr>
                <w:b/>
                <w:szCs w:val="18"/>
              </w:rPr>
              <w:t xml:space="preserve"> </w:t>
            </w:r>
            <w:r w:rsidRPr="001C72B2">
              <w:rPr>
                <w:szCs w:val="18"/>
              </w:rPr>
              <w:t xml:space="preserve">otherwise. </w:t>
            </w:r>
          </w:p>
          <w:p w14:paraId="0A060483" w14:textId="77777777" w:rsidR="003A6E72" w:rsidRPr="001C72B2" w:rsidRDefault="003A6E72" w:rsidP="002114BE">
            <w:pPr>
              <w:pStyle w:val="TAL"/>
              <w:rPr>
                <w:szCs w:val="18"/>
              </w:rPr>
            </w:pPr>
            <w:r w:rsidRPr="001C72B2">
              <w:rPr>
                <w:szCs w:val="18"/>
              </w:rPr>
              <w:t>Note that whereas most of other TRI operations are considered to be non</w:t>
            </w:r>
            <w:r w:rsidRPr="001C72B2">
              <w:rPr>
                <w:szCs w:val="18"/>
              </w:rPr>
              <w:noBreakHyphen/>
              <w:t xml:space="preserve">blocking, the </w:t>
            </w:r>
            <w:r w:rsidRPr="001C72B2">
              <w:rPr>
                <w:rFonts w:ascii="Courier New" w:hAnsi="Courier New"/>
                <w:szCs w:val="18"/>
              </w:rPr>
              <w:t>triExternalMethod</w:t>
            </w:r>
            <w:r w:rsidRPr="001C72B2">
              <w:rPr>
                <w:szCs w:val="18"/>
              </w:rPr>
              <w:t xml:space="preserve"> operation is considered to be </w:t>
            </w:r>
            <w:r w:rsidRPr="001C72B2">
              <w:rPr>
                <w:i/>
                <w:szCs w:val="18"/>
              </w:rPr>
              <w:t>blocking.</w:t>
            </w:r>
            <w:r w:rsidRPr="001C72B2">
              <w:rPr>
                <w:szCs w:val="18"/>
              </w:rPr>
              <w:t xml:space="preserve"> That means that the operation shall not return before the method call has been finished. Methods of external classes have to be implemented carefully as they could cause deadlock of test component execution or even the entire test system implementation.</w:t>
            </w:r>
          </w:p>
        </w:tc>
      </w:tr>
    </w:tbl>
    <w:p w14:paraId="0C5EB6C4" w14:textId="77777777" w:rsidR="003A6E72" w:rsidRPr="001C72B2" w:rsidRDefault="003A6E72" w:rsidP="002508E7">
      <w:pPr>
        <w:rPr>
          <w:rStyle w:val="Fett"/>
        </w:rPr>
      </w:pPr>
    </w:p>
    <w:p w14:paraId="28964510" w14:textId="5E6CFAE2" w:rsidR="003A6E72" w:rsidRPr="001C72B2" w:rsidRDefault="003A6E72" w:rsidP="00C42DEE">
      <w:pPr>
        <w:keepNext/>
        <w:rPr>
          <w:rStyle w:val="Fett"/>
        </w:rPr>
      </w:pPr>
      <w:r w:rsidRPr="001C72B2">
        <w:rPr>
          <w:rStyle w:val="Fett"/>
        </w:rPr>
        <w:lastRenderedPageBreak/>
        <w:t>Clause 5.6.3.7</w:t>
      </w:r>
      <w:r w:rsidR="00A65103" w:rsidRPr="001C72B2">
        <w:rPr>
          <w:rStyle w:val="Fett"/>
        </w:rPr>
        <w:tab/>
      </w:r>
      <w:r w:rsidRPr="001C72B2">
        <w:rPr>
          <w:rStyle w:val="Fett"/>
        </w:rPr>
        <w:t xml:space="preserve">triRaiseException (PA </w:t>
      </w:r>
      <w:r w:rsidRPr="001C72B2">
        <w:sym w:font="Symbol" w:char="F0AE"/>
      </w:r>
      <w:r w:rsidRPr="001C72B2">
        <w:rPr>
          <w:rStyle w:val="Fett"/>
        </w:rPr>
        <w:t xml:space="preserve"> TE)</w:t>
      </w:r>
    </w:p>
    <w:p w14:paraId="27E431B5" w14:textId="257D588B" w:rsidR="003A6E72" w:rsidRPr="001C72B2" w:rsidRDefault="003A6E72" w:rsidP="00C42DEE">
      <w:pPr>
        <w:keepNext/>
        <w:rPr>
          <w:rStyle w:val="Fett"/>
          <w:b w:val="0"/>
        </w:rPr>
      </w:pPr>
      <w:r w:rsidRPr="001C72B2">
        <w:rPr>
          <w:rStyle w:val="Fett"/>
          <w:b w:val="0"/>
        </w:rPr>
        <w:t>This clause is to be added</w:t>
      </w:r>
      <w:r w:rsidR="00AB3E4E" w:rsidRPr="001C72B2">
        <w:rPr>
          <w:rStyle w:val="Fett"/>
          <w:b w:val="0"/>
        </w:rPr>
        <w:t>.</w:t>
      </w:r>
    </w:p>
    <w:tbl>
      <w:tblPr>
        <w:tblW w:w="9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87"/>
        <w:gridCol w:w="8186"/>
      </w:tblGrid>
      <w:tr w:rsidR="003A6E72" w:rsidRPr="001C72B2" w14:paraId="782CE31E" w14:textId="77777777" w:rsidTr="002114BE">
        <w:trPr>
          <w:jc w:val="center"/>
        </w:trPr>
        <w:tc>
          <w:tcPr>
            <w:tcW w:w="1587" w:type="dxa"/>
          </w:tcPr>
          <w:p w14:paraId="7853BDC0" w14:textId="77777777" w:rsidR="003A6E72" w:rsidRPr="001C72B2" w:rsidRDefault="003A6E72" w:rsidP="002114BE">
            <w:pPr>
              <w:pStyle w:val="TAL"/>
              <w:rPr>
                <w:b/>
              </w:rPr>
            </w:pPr>
            <w:r w:rsidRPr="001C72B2">
              <w:rPr>
                <w:b/>
              </w:rPr>
              <w:t>Signature</w:t>
            </w:r>
          </w:p>
        </w:tc>
        <w:tc>
          <w:tcPr>
            <w:tcW w:w="8186" w:type="dxa"/>
          </w:tcPr>
          <w:p w14:paraId="3FA35627" w14:textId="77777777" w:rsidR="003A6E72" w:rsidRPr="001C72B2" w:rsidRDefault="003A6E72" w:rsidP="002114BE">
            <w:pPr>
              <w:pStyle w:val="TAL"/>
              <w:rPr>
                <w:szCs w:val="18"/>
              </w:rPr>
            </w:pPr>
            <w:r w:rsidRPr="001C72B2">
              <w:rPr>
                <w:rFonts w:ascii="Courier New" w:hAnsi="Courier New" w:cs="Courier New"/>
                <w:szCs w:val="18"/>
              </w:rPr>
              <w:t>void triExternalRaise(</w:t>
            </w:r>
            <w:r w:rsidRPr="001C72B2">
              <w:rPr>
                <w:rFonts w:ascii="Courier New" w:hAnsi="Courier New"/>
                <w:szCs w:val="18"/>
              </w:rPr>
              <w:t>in TriExceptionType exc)</w:t>
            </w:r>
          </w:p>
        </w:tc>
      </w:tr>
      <w:tr w:rsidR="003A6E72" w:rsidRPr="001C72B2" w14:paraId="7CF55894" w14:textId="77777777" w:rsidTr="002114BE">
        <w:trPr>
          <w:jc w:val="center"/>
        </w:trPr>
        <w:tc>
          <w:tcPr>
            <w:tcW w:w="1587" w:type="dxa"/>
          </w:tcPr>
          <w:p w14:paraId="6D11E4A4" w14:textId="1502B774" w:rsidR="003A6E72" w:rsidRPr="001C72B2" w:rsidRDefault="003A6E72" w:rsidP="002114BE">
            <w:pPr>
              <w:pStyle w:val="TAL"/>
              <w:rPr>
                <w:b/>
              </w:rPr>
            </w:pPr>
            <w:r w:rsidRPr="001C72B2">
              <w:rPr>
                <w:b/>
              </w:rPr>
              <w:t>In Parameters</w:t>
            </w:r>
          </w:p>
        </w:tc>
        <w:tc>
          <w:tcPr>
            <w:tcW w:w="8186" w:type="dxa"/>
          </w:tcPr>
          <w:p w14:paraId="627D5366" w14:textId="77777777" w:rsidR="003A6E72" w:rsidRPr="001C72B2" w:rsidRDefault="003A6E72" w:rsidP="002114BE">
            <w:pPr>
              <w:pStyle w:val="SignatureDefLong"/>
              <w:tabs>
                <w:tab w:val="clear" w:pos="1716"/>
              </w:tabs>
              <w:ind w:left="1855" w:hanging="1842"/>
              <w:rPr>
                <w:sz w:val="18"/>
                <w:szCs w:val="18"/>
              </w:rPr>
            </w:pPr>
            <w:r w:rsidRPr="001C72B2">
              <w:rPr>
                <w:rFonts w:ascii="Courier New" w:hAnsi="Courier New" w:cs="Courier New"/>
                <w:sz w:val="18"/>
                <w:szCs w:val="18"/>
              </w:rPr>
              <w:t>exc</w:t>
            </w:r>
            <w:r w:rsidRPr="001C72B2">
              <w:rPr>
                <w:sz w:val="18"/>
                <w:szCs w:val="18"/>
              </w:rPr>
              <w:tab/>
            </w:r>
            <w:r w:rsidRPr="001C72B2">
              <w:rPr>
                <w:rFonts w:ascii="Arial" w:hAnsi="Arial" w:cs="Arial"/>
                <w:sz w:val="18"/>
                <w:szCs w:val="18"/>
              </w:rPr>
              <w:t>encoded exception to raise</w:t>
            </w:r>
          </w:p>
        </w:tc>
      </w:tr>
      <w:tr w:rsidR="003A6E72" w:rsidRPr="001C72B2" w14:paraId="12E4BCA2" w14:textId="77777777" w:rsidTr="002114BE">
        <w:trPr>
          <w:jc w:val="center"/>
        </w:trPr>
        <w:tc>
          <w:tcPr>
            <w:tcW w:w="1587" w:type="dxa"/>
          </w:tcPr>
          <w:p w14:paraId="6B540E83" w14:textId="77777777" w:rsidR="003A6E72" w:rsidRPr="001C72B2" w:rsidRDefault="003A6E72" w:rsidP="002114BE">
            <w:pPr>
              <w:pStyle w:val="TAL"/>
              <w:rPr>
                <w:b/>
              </w:rPr>
            </w:pPr>
            <w:r w:rsidRPr="001C72B2">
              <w:rPr>
                <w:b/>
              </w:rPr>
              <w:t>Constraints</w:t>
            </w:r>
          </w:p>
        </w:tc>
        <w:tc>
          <w:tcPr>
            <w:tcW w:w="8186" w:type="dxa"/>
          </w:tcPr>
          <w:p w14:paraId="12BDB566" w14:textId="77777777" w:rsidR="003A6E72" w:rsidRPr="001C72B2" w:rsidRDefault="003A6E72" w:rsidP="002114BE">
            <w:pPr>
              <w:pStyle w:val="TAL"/>
              <w:rPr>
                <w:szCs w:val="18"/>
              </w:rPr>
            </w:pPr>
            <w:r w:rsidRPr="001C72B2">
              <w:rPr>
                <w:szCs w:val="18"/>
              </w:rPr>
              <w:t xml:space="preserve">This operation can be called by the PA only during execution of </w:t>
            </w:r>
            <w:r w:rsidRPr="001C72B2">
              <w:rPr>
                <w:rFonts w:ascii="Courier New" w:hAnsi="Courier New" w:cs="Courier New"/>
                <w:szCs w:val="18"/>
              </w:rPr>
              <w:t>triExternalFunction</w:t>
            </w:r>
            <w:r w:rsidRPr="001C72B2">
              <w:rPr>
                <w:szCs w:val="18"/>
              </w:rPr>
              <w:t xml:space="preserve">, </w:t>
            </w:r>
            <w:r w:rsidRPr="001C72B2">
              <w:rPr>
                <w:rFonts w:ascii="Courier New" w:hAnsi="Courier New" w:cs="Courier New"/>
                <w:szCs w:val="18"/>
              </w:rPr>
              <w:t>triExternalCreate</w:t>
            </w:r>
            <w:r w:rsidRPr="001C72B2">
              <w:rPr>
                <w:szCs w:val="18"/>
              </w:rPr>
              <w:t xml:space="preserve">, </w:t>
            </w:r>
            <w:r w:rsidRPr="001C72B2">
              <w:rPr>
                <w:rFonts w:ascii="Courier New" w:hAnsi="Courier New" w:cs="Courier New"/>
                <w:szCs w:val="18"/>
              </w:rPr>
              <w:t>triExternalFinally</w:t>
            </w:r>
            <w:r w:rsidRPr="001C72B2">
              <w:rPr>
                <w:szCs w:val="18"/>
              </w:rPr>
              <w:t xml:space="preserve"> or </w:t>
            </w:r>
            <w:r w:rsidRPr="001C72B2">
              <w:rPr>
                <w:rFonts w:ascii="Courier New" w:hAnsi="Courier New" w:cs="Courier New"/>
                <w:szCs w:val="18"/>
              </w:rPr>
              <w:t>triExternalMethod</w:t>
            </w:r>
            <w:r w:rsidRPr="001C72B2">
              <w:rPr>
                <w:szCs w:val="18"/>
              </w:rPr>
              <w:t>.</w:t>
            </w:r>
          </w:p>
        </w:tc>
      </w:tr>
      <w:tr w:rsidR="003A6E72" w:rsidRPr="001C72B2" w14:paraId="583B6CE6" w14:textId="77777777" w:rsidTr="002114BE">
        <w:trPr>
          <w:jc w:val="center"/>
        </w:trPr>
        <w:tc>
          <w:tcPr>
            <w:tcW w:w="1587" w:type="dxa"/>
          </w:tcPr>
          <w:p w14:paraId="6C255DA1" w14:textId="77777777" w:rsidR="003A6E72" w:rsidRPr="001C72B2" w:rsidRDefault="003A6E72" w:rsidP="002114BE">
            <w:pPr>
              <w:pStyle w:val="TAL"/>
              <w:rPr>
                <w:b/>
              </w:rPr>
            </w:pPr>
            <w:r w:rsidRPr="001C72B2">
              <w:rPr>
                <w:b/>
              </w:rPr>
              <w:t>Effect</w:t>
            </w:r>
          </w:p>
        </w:tc>
        <w:tc>
          <w:tcPr>
            <w:tcW w:w="8186" w:type="dxa"/>
          </w:tcPr>
          <w:p w14:paraId="7085CDF7" w14:textId="374E147E" w:rsidR="003A6E72" w:rsidRPr="001C72B2" w:rsidRDefault="003A6E72" w:rsidP="002114BE">
            <w:pPr>
              <w:pStyle w:val="TAL"/>
              <w:rPr>
                <w:szCs w:val="18"/>
              </w:rPr>
            </w:pPr>
            <w:r w:rsidRPr="001C72B2">
              <w:rPr>
                <w:szCs w:val="18"/>
              </w:rPr>
              <w:t xml:space="preserve">The operation raises an exception that can be later processed by the TE in the </w:t>
            </w:r>
            <w:r w:rsidRPr="001C72B2">
              <w:rPr>
                <w:rFonts w:ascii="Courier New" w:hAnsi="Courier New" w:cs="Courier New"/>
                <w:szCs w:val="18"/>
              </w:rPr>
              <w:t>catch</w:t>
            </w:r>
            <w:r w:rsidRPr="001C72B2">
              <w:rPr>
                <w:szCs w:val="18"/>
              </w:rPr>
              <w:t xml:space="preserve"> statement. The exception is provided in an en</w:t>
            </w:r>
            <w:r w:rsidR="00557982" w:rsidRPr="001C72B2">
              <w:rPr>
                <w:szCs w:val="18"/>
              </w:rPr>
              <w:t>c</w:t>
            </w:r>
            <w:r w:rsidRPr="001C72B2">
              <w:rPr>
                <w:szCs w:val="18"/>
              </w:rPr>
              <w:t xml:space="preserve">oded form. The TE performs decoding when the </w:t>
            </w:r>
            <w:r w:rsidRPr="001C72B2">
              <w:rPr>
                <w:rFonts w:ascii="Courier New" w:hAnsi="Courier New" w:cs="Courier New"/>
                <w:szCs w:val="18"/>
              </w:rPr>
              <w:t>triExternalFunction</w:t>
            </w:r>
            <w:r w:rsidRPr="001C72B2">
              <w:rPr>
                <w:szCs w:val="18"/>
              </w:rPr>
              <w:t xml:space="preserve">, </w:t>
            </w:r>
            <w:r w:rsidRPr="001C72B2">
              <w:rPr>
                <w:rFonts w:ascii="Courier New" w:hAnsi="Courier New" w:cs="Courier New"/>
                <w:szCs w:val="18"/>
              </w:rPr>
              <w:t>triExternalCreate</w:t>
            </w:r>
            <w:r w:rsidRPr="001C72B2">
              <w:rPr>
                <w:szCs w:val="18"/>
              </w:rPr>
              <w:t xml:space="preserve">, </w:t>
            </w:r>
            <w:r w:rsidRPr="001C72B2">
              <w:rPr>
                <w:rFonts w:ascii="Courier New" w:hAnsi="Courier New" w:cs="Courier New"/>
                <w:szCs w:val="18"/>
              </w:rPr>
              <w:t>triExternalFinally</w:t>
            </w:r>
            <w:r w:rsidRPr="001C72B2">
              <w:rPr>
                <w:szCs w:val="18"/>
              </w:rPr>
              <w:t xml:space="preserve"> or </w:t>
            </w:r>
            <w:r w:rsidRPr="001C72B2">
              <w:rPr>
                <w:rFonts w:ascii="Courier New" w:hAnsi="Courier New" w:cs="Courier New"/>
                <w:szCs w:val="18"/>
              </w:rPr>
              <w:t>triExternalMethod</w:t>
            </w:r>
            <w:r w:rsidRPr="001C72B2">
              <w:rPr>
                <w:szCs w:val="18"/>
              </w:rPr>
              <w:t xml:space="preserve"> where the exception was raised returns. Decoding is performed in the </w:t>
            </w:r>
            <w:r w:rsidRPr="001C72B2">
              <w:rPr>
                <w:rFonts w:ascii="Courier New" w:hAnsi="Courier New" w:cs="Courier New"/>
                <w:szCs w:val="18"/>
              </w:rPr>
              <w:t>catch</w:t>
            </w:r>
            <w:r w:rsidRPr="001C72B2">
              <w:rPr>
                <w:szCs w:val="18"/>
              </w:rPr>
              <w:t xml:space="preserve"> statement.</w:t>
            </w:r>
          </w:p>
        </w:tc>
      </w:tr>
    </w:tbl>
    <w:p w14:paraId="110B6918" w14:textId="77777777" w:rsidR="00986124" w:rsidRPr="001C72B2" w:rsidRDefault="00986124" w:rsidP="00121D1D"/>
    <w:p w14:paraId="7ACD8A3E" w14:textId="109075FF" w:rsidR="003A6E72" w:rsidRPr="001C72B2" w:rsidRDefault="003A6E72" w:rsidP="003A6E72">
      <w:pPr>
        <w:pStyle w:val="berschrift2"/>
      </w:pPr>
      <w:bookmarkStart w:id="324" w:name="_Toc66104963"/>
      <w:bookmarkStart w:id="325" w:name="_Toc66112449"/>
      <w:bookmarkStart w:id="326" w:name="_Toc66354624"/>
      <w:bookmarkStart w:id="327" w:name="_Toc72305855"/>
      <w:bookmarkStart w:id="328" w:name="_Toc72306687"/>
      <w:r w:rsidRPr="001C72B2">
        <w:t>6.3</w:t>
      </w:r>
      <w:r w:rsidRPr="001C72B2">
        <w:tab/>
        <w:t>Extensions to clause 6 of ETSI ES 201 873-5 Java</w:t>
      </w:r>
      <w:r w:rsidRPr="001C72B2">
        <w:rPr>
          <w:vertAlign w:val="superscript"/>
        </w:rPr>
        <w:t>TM</w:t>
      </w:r>
      <w:r w:rsidRPr="001C72B2">
        <w:t xml:space="preserve"> language mapping</w:t>
      </w:r>
      <w:bookmarkEnd w:id="324"/>
      <w:bookmarkEnd w:id="325"/>
      <w:bookmarkEnd w:id="326"/>
      <w:bookmarkEnd w:id="327"/>
      <w:bookmarkEnd w:id="328"/>
    </w:p>
    <w:p w14:paraId="3A3D72CC" w14:textId="7038EF3C" w:rsidR="003A6E72" w:rsidRPr="001C72B2" w:rsidRDefault="003A6E72" w:rsidP="003A6E72">
      <w:pPr>
        <w:rPr>
          <w:b/>
        </w:rPr>
      </w:pPr>
      <w:r w:rsidRPr="001C72B2">
        <w:rPr>
          <w:b/>
        </w:rPr>
        <w:t>Clause 6.3.3.20</w:t>
      </w:r>
      <w:r w:rsidR="0044587E" w:rsidRPr="001C72B2">
        <w:rPr>
          <w:b/>
        </w:rPr>
        <w:tab/>
      </w:r>
      <w:r w:rsidRPr="001C72B2">
        <w:rPr>
          <w:rStyle w:val="Fett"/>
        </w:rPr>
        <w:t>TriObjHandleType</w:t>
      </w:r>
    </w:p>
    <w:p w14:paraId="6269C2C4" w14:textId="77777777" w:rsidR="003A6E72" w:rsidRPr="001C72B2" w:rsidRDefault="003A6E72" w:rsidP="003A6E72">
      <w:r w:rsidRPr="001C72B2">
        <w:t>This clause is to be added.</w:t>
      </w:r>
    </w:p>
    <w:p w14:paraId="0E61BE0F" w14:textId="77777777" w:rsidR="003A6E72" w:rsidRPr="001C72B2" w:rsidRDefault="003A6E72" w:rsidP="00466415">
      <w:pPr>
        <w:keepNext/>
      </w:pPr>
      <w:r w:rsidRPr="001C72B2">
        <w:rPr>
          <w:rFonts w:ascii="Courier New" w:hAnsi="Courier New"/>
          <w:b/>
        </w:rPr>
        <w:t>TriClassIdType</w:t>
      </w:r>
      <w:r w:rsidRPr="001C72B2">
        <w:rPr>
          <w:rFonts w:ascii="Courier New" w:hAnsi="Courier New"/>
        </w:rPr>
        <w:t xml:space="preserve"> </w:t>
      </w:r>
      <w:r w:rsidRPr="001C72B2">
        <w:t>is mapped to the following interface:</w:t>
      </w:r>
    </w:p>
    <w:p w14:paraId="56C50BA8" w14:textId="77777777" w:rsidR="003A6E72" w:rsidRPr="001C72B2" w:rsidRDefault="003A6E72" w:rsidP="003A6E72">
      <w:pPr>
        <w:pStyle w:val="PL"/>
        <w:keepNext/>
        <w:keepLines/>
        <w:rPr>
          <w:noProof w:val="0"/>
        </w:rPr>
      </w:pPr>
      <w:r w:rsidRPr="001C72B2">
        <w:rPr>
          <w:noProof w:val="0"/>
        </w:rPr>
        <w:t>// TRI IDL TriClassIdType</w:t>
      </w:r>
    </w:p>
    <w:p w14:paraId="605D0D70" w14:textId="77777777" w:rsidR="003A6E72" w:rsidRPr="001C72B2" w:rsidRDefault="003A6E72" w:rsidP="003A6E72">
      <w:pPr>
        <w:pStyle w:val="PL"/>
        <w:keepNext/>
        <w:keepLines/>
        <w:rPr>
          <w:noProof w:val="0"/>
        </w:rPr>
      </w:pPr>
      <w:r w:rsidRPr="001C72B2">
        <w:rPr>
          <w:noProof w:val="0"/>
        </w:rPr>
        <w:t>package org.etsi.ttcn.tri;</w:t>
      </w:r>
    </w:p>
    <w:p w14:paraId="6CD9609F" w14:textId="77777777" w:rsidR="003A6E72" w:rsidRPr="001C72B2" w:rsidRDefault="003A6E72" w:rsidP="003A6E72">
      <w:pPr>
        <w:pStyle w:val="PL"/>
        <w:keepNext/>
        <w:keepLines/>
        <w:rPr>
          <w:noProof w:val="0"/>
        </w:rPr>
      </w:pPr>
      <w:r w:rsidRPr="001C72B2">
        <w:rPr>
          <w:noProof w:val="0"/>
        </w:rPr>
        <w:t>public interface TriClassId {</w:t>
      </w:r>
    </w:p>
    <w:p w14:paraId="6A5C92EB" w14:textId="77777777" w:rsidR="003A6E72" w:rsidRPr="001C72B2" w:rsidRDefault="003A6E72" w:rsidP="003A6E72">
      <w:pPr>
        <w:pStyle w:val="PL"/>
        <w:keepNext/>
        <w:keepLines/>
        <w:rPr>
          <w:noProof w:val="0"/>
        </w:rPr>
      </w:pPr>
      <w:r w:rsidRPr="001C72B2">
        <w:rPr>
          <w:noProof w:val="0"/>
        </w:rPr>
        <w:tab/>
        <w:t>public String toString();</w:t>
      </w:r>
    </w:p>
    <w:p w14:paraId="7C7D3595" w14:textId="77777777" w:rsidR="003A6E72" w:rsidRPr="001C72B2" w:rsidRDefault="003A6E72" w:rsidP="003A6E72">
      <w:pPr>
        <w:pStyle w:val="PL"/>
        <w:keepNext/>
        <w:keepLines/>
        <w:rPr>
          <w:noProof w:val="0"/>
        </w:rPr>
      </w:pPr>
      <w:r w:rsidRPr="001C72B2">
        <w:rPr>
          <w:noProof w:val="0"/>
        </w:rPr>
        <w:tab/>
        <w:t>public String getClassName();</w:t>
      </w:r>
    </w:p>
    <w:p w14:paraId="6A7D8AC4" w14:textId="77777777" w:rsidR="003A6E72" w:rsidRPr="001C72B2" w:rsidRDefault="003A6E72" w:rsidP="003A6E72">
      <w:pPr>
        <w:pStyle w:val="PL"/>
        <w:keepNext/>
        <w:keepLines/>
        <w:rPr>
          <w:noProof w:val="0"/>
        </w:rPr>
      </w:pPr>
      <w:r w:rsidRPr="001C72B2">
        <w:rPr>
          <w:noProof w:val="0"/>
        </w:rPr>
        <w:tab/>
        <w:t>public boolean equals(TriClassId id);</w:t>
      </w:r>
    </w:p>
    <w:p w14:paraId="6D4161EF" w14:textId="77777777" w:rsidR="003A6E72" w:rsidRPr="001C72B2" w:rsidRDefault="003A6E72" w:rsidP="003A6E72">
      <w:pPr>
        <w:pStyle w:val="PL"/>
        <w:rPr>
          <w:noProof w:val="0"/>
        </w:rPr>
      </w:pPr>
      <w:r w:rsidRPr="001C72B2">
        <w:rPr>
          <w:noProof w:val="0"/>
        </w:rPr>
        <w:t>}</w:t>
      </w:r>
    </w:p>
    <w:p w14:paraId="0056FAC6" w14:textId="77777777" w:rsidR="003A6E72" w:rsidRPr="001C72B2" w:rsidRDefault="003A6E72" w:rsidP="003A6E72">
      <w:pPr>
        <w:pStyle w:val="PL"/>
        <w:rPr>
          <w:noProof w:val="0"/>
        </w:rPr>
      </w:pPr>
    </w:p>
    <w:p w14:paraId="23DF359A" w14:textId="77777777" w:rsidR="003A6E72" w:rsidRPr="001C72B2" w:rsidRDefault="003A6E72" w:rsidP="003A6E72">
      <w:pPr>
        <w:rPr>
          <w:b/>
        </w:rPr>
      </w:pPr>
      <w:r w:rsidRPr="001C72B2">
        <w:rPr>
          <w:b/>
        </w:rPr>
        <w:t>Methods:</w:t>
      </w:r>
    </w:p>
    <w:p w14:paraId="45182D36" w14:textId="77777777" w:rsidR="003A6E72" w:rsidRPr="001C72B2" w:rsidRDefault="003A6E72" w:rsidP="003A6E72">
      <w:pPr>
        <w:pStyle w:val="B1"/>
      </w:pPr>
      <w:r w:rsidRPr="001C72B2">
        <w:rPr>
          <w:rFonts w:ascii="Courier New" w:hAnsi="Courier New" w:cs="Courier New"/>
          <w:sz w:val="16"/>
          <w:szCs w:val="16"/>
        </w:rPr>
        <w:t>toString</w:t>
      </w:r>
      <w:r w:rsidRPr="001C72B2">
        <w:rPr>
          <w:rFonts w:ascii="Courier New" w:hAnsi="Courier New" w:cs="Courier New"/>
          <w:sz w:val="16"/>
          <w:szCs w:val="16"/>
        </w:rPr>
        <w:br/>
      </w:r>
      <w:r w:rsidRPr="001C72B2">
        <w:t>Returns the string representation of the class as defined in TTCN</w:t>
      </w:r>
      <w:r w:rsidRPr="001C72B2">
        <w:noBreakHyphen/>
        <w:t>3 specification.</w:t>
      </w:r>
    </w:p>
    <w:p w14:paraId="4B8B57CB" w14:textId="77777777" w:rsidR="003A6E72" w:rsidRPr="001C72B2" w:rsidRDefault="003A6E72" w:rsidP="003A6E72">
      <w:pPr>
        <w:pStyle w:val="B1"/>
      </w:pPr>
      <w:r w:rsidRPr="001C72B2">
        <w:rPr>
          <w:rFonts w:ascii="Courier New" w:hAnsi="Courier New" w:cs="Courier New"/>
          <w:sz w:val="16"/>
          <w:szCs w:val="16"/>
        </w:rPr>
        <w:t>getClassName</w:t>
      </w:r>
      <w:r w:rsidRPr="001C72B2">
        <w:rPr>
          <w:rFonts w:ascii="Courier New" w:hAnsi="Courier New" w:cs="Courier New"/>
          <w:sz w:val="16"/>
          <w:szCs w:val="16"/>
        </w:rPr>
        <w:br/>
      </w:r>
      <w:r w:rsidRPr="001C72B2">
        <w:t>Returns the class identifier as defined in the TTCN</w:t>
      </w:r>
      <w:r w:rsidRPr="001C72B2">
        <w:noBreakHyphen/>
        <w:t>3 specification.</w:t>
      </w:r>
    </w:p>
    <w:p w14:paraId="7F6B0446" w14:textId="243D716A" w:rsidR="003A6E72" w:rsidRPr="001C72B2" w:rsidRDefault="003A6E72" w:rsidP="003A6E72">
      <w:pPr>
        <w:pStyle w:val="B1"/>
      </w:pPr>
      <w:r w:rsidRPr="001C72B2">
        <w:rPr>
          <w:rFonts w:ascii="Courier New" w:hAnsi="Courier New" w:cs="Courier New"/>
          <w:sz w:val="16"/>
          <w:szCs w:val="16"/>
        </w:rPr>
        <w:t>equals</w:t>
      </w:r>
      <w:r w:rsidRPr="001C72B2">
        <w:rPr>
          <w:rFonts w:ascii="Courier New" w:hAnsi="Courier New" w:cs="Courier New"/>
          <w:sz w:val="16"/>
          <w:szCs w:val="16"/>
        </w:rPr>
        <w:br/>
      </w:r>
      <w:r w:rsidRPr="001C72B2">
        <w:t xml:space="preserve">Compares </w:t>
      </w:r>
      <w:r w:rsidRPr="001C72B2">
        <w:rPr>
          <w:rFonts w:ascii="Courier New" w:hAnsi="Courier New" w:cs="Courier New"/>
          <w:sz w:val="16"/>
          <w:szCs w:val="16"/>
        </w:rPr>
        <w:t>id</w:t>
      </w:r>
      <w:r w:rsidRPr="001C72B2">
        <w:t xml:space="preserve"> with this </w:t>
      </w:r>
      <w:r w:rsidRPr="001C72B2">
        <w:rPr>
          <w:rFonts w:ascii="Courier New" w:hAnsi="Courier New" w:cs="Courier New"/>
          <w:sz w:val="16"/>
          <w:szCs w:val="16"/>
        </w:rPr>
        <w:t>TriClassId</w:t>
      </w:r>
      <w:r w:rsidRPr="001C72B2">
        <w:t xml:space="preserve"> for equality. Returns </w:t>
      </w:r>
      <w:r w:rsidRPr="001C72B2">
        <w:rPr>
          <w:rFonts w:ascii="Courier New" w:hAnsi="Courier New" w:cs="Courier New"/>
          <w:sz w:val="16"/>
          <w:szCs w:val="16"/>
        </w:rPr>
        <w:t>true</w:t>
      </w:r>
      <w:r w:rsidRPr="001C72B2">
        <w:t xml:space="preserve"> if and only if both classes have the same class identifier, </w:t>
      </w:r>
      <w:r w:rsidRPr="001C72B2">
        <w:rPr>
          <w:rFonts w:ascii="Courier New" w:hAnsi="Courier New" w:cs="Courier New"/>
          <w:sz w:val="16"/>
          <w:szCs w:val="16"/>
        </w:rPr>
        <w:t>false</w:t>
      </w:r>
      <w:r w:rsidRPr="001C72B2">
        <w:t xml:space="preserve"> otherwise.</w:t>
      </w:r>
    </w:p>
    <w:p w14:paraId="478FDBFA" w14:textId="6895C6AD" w:rsidR="003A6E72" w:rsidRPr="001C72B2" w:rsidRDefault="003A6E72" w:rsidP="003A6E72">
      <w:pPr>
        <w:rPr>
          <w:b/>
        </w:rPr>
      </w:pPr>
      <w:r w:rsidRPr="001C72B2">
        <w:rPr>
          <w:b/>
        </w:rPr>
        <w:t>Clause 6.3.3.20</w:t>
      </w:r>
      <w:r w:rsidR="0044587E" w:rsidRPr="001C72B2">
        <w:rPr>
          <w:b/>
        </w:rPr>
        <w:tab/>
      </w:r>
      <w:r w:rsidRPr="001C72B2">
        <w:rPr>
          <w:rStyle w:val="Fett"/>
        </w:rPr>
        <w:t>TriObjHandleType</w:t>
      </w:r>
    </w:p>
    <w:p w14:paraId="74F6EB0C" w14:textId="77777777" w:rsidR="003A6E72" w:rsidRPr="001C72B2" w:rsidRDefault="003A6E72" w:rsidP="003A6E72">
      <w:r w:rsidRPr="001C72B2">
        <w:t>This clause is to be added.</w:t>
      </w:r>
    </w:p>
    <w:p w14:paraId="14AFCD19" w14:textId="19CB3440" w:rsidR="003A6E72" w:rsidRPr="001C72B2" w:rsidRDefault="003A6E72" w:rsidP="003A6E72">
      <w:r w:rsidRPr="001C72B2">
        <w:rPr>
          <w:rFonts w:ascii="Courier New" w:hAnsi="Courier New"/>
          <w:b/>
        </w:rPr>
        <w:t>TriObjHandleType</w:t>
      </w:r>
      <w:r w:rsidRPr="001C72B2">
        <w:rPr>
          <w:rFonts w:ascii="Courier New" w:hAnsi="Courier New"/>
        </w:rPr>
        <w:t xml:space="preserve"> </w:t>
      </w:r>
      <w:r w:rsidRPr="001C72B2">
        <w:t xml:space="preserve">is mapped to the </w:t>
      </w:r>
      <w:r w:rsidRPr="001C72B2">
        <w:rPr>
          <w:rFonts w:ascii="Courier New" w:hAnsi="Courier New" w:cs="Courier New"/>
        </w:rPr>
        <w:t>java.lang.Object</w:t>
      </w:r>
      <w:r w:rsidRPr="001C72B2">
        <w:t xml:space="preserve"> class.</w:t>
      </w:r>
    </w:p>
    <w:p w14:paraId="375C0077" w14:textId="39A13E5E" w:rsidR="003A6E72" w:rsidRPr="001C72B2" w:rsidRDefault="003A6E72" w:rsidP="003A6E72">
      <w:pPr>
        <w:rPr>
          <w:b/>
        </w:rPr>
      </w:pPr>
      <w:r w:rsidRPr="001C72B2">
        <w:rPr>
          <w:b/>
        </w:rPr>
        <w:t>Clause 6.3.3.21</w:t>
      </w:r>
      <w:r w:rsidR="0044587E" w:rsidRPr="001C72B2">
        <w:rPr>
          <w:b/>
        </w:rPr>
        <w:tab/>
      </w:r>
      <w:r w:rsidRPr="001C72B2">
        <w:rPr>
          <w:b/>
        </w:rPr>
        <w:t>TriObjHandleWrapper</w:t>
      </w:r>
    </w:p>
    <w:p w14:paraId="5F8A9A8A" w14:textId="77777777" w:rsidR="003A6E72" w:rsidRPr="001C72B2" w:rsidRDefault="003A6E72" w:rsidP="003A6E72">
      <w:r w:rsidRPr="001C72B2">
        <w:t>This clause is to be added.</w:t>
      </w:r>
    </w:p>
    <w:p w14:paraId="63577AA5" w14:textId="77777777" w:rsidR="003A6E72" w:rsidRPr="001C72B2" w:rsidRDefault="003A6E72" w:rsidP="003A6E72">
      <w:r w:rsidRPr="001C72B2">
        <w:rPr>
          <w:b/>
        </w:rPr>
        <w:t>TriObjHandleWrapper</w:t>
      </w:r>
      <w:r w:rsidRPr="001C72B2">
        <w:t xml:space="preserve"> is used in the </w:t>
      </w:r>
      <w:r w:rsidRPr="001C72B2">
        <w:rPr>
          <w:rFonts w:ascii="Courier New" w:hAnsi="Courier New" w:cs="Courier New"/>
        </w:rPr>
        <w:t>triExternalCreate</w:t>
      </w:r>
      <w:r w:rsidRPr="001C72B2">
        <w:t xml:space="preserve"> operation as a placeholder for the created object handle.</w:t>
      </w:r>
    </w:p>
    <w:p w14:paraId="2E08F5F7" w14:textId="77777777" w:rsidR="003A6E72" w:rsidRPr="001C72B2" w:rsidRDefault="003A6E72" w:rsidP="003A6E72">
      <w:pPr>
        <w:pStyle w:val="PL"/>
        <w:rPr>
          <w:noProof w:val="0"/>
        </w:rPr>
      </w:pPr>
      <w:r w:rsidRPr="001C72B2">
        <w:rPr>
          <w:noProof w:val="0"/>
        </w:rPr>
        <w:t>public interface TriObjHandleWrapper {</w:t>
      </w:r>
    </w:p>
    <w:p w14:paraId="28D0DF65" w14:textId="77777777" w:rsidR="003A6E72" w:rsidRPr="001C72B2" w:rsidRDefault="003A6E72" w:rsidP="003A6E72">
      <w:pPr>
        <w:pStyle w:val="PL"/>
        <w:rPr>
          <w:noProof w:val="0"/>
        </w:rPr>
      </w:pPr>
      <w:r w:rsidRPr="001C72B2">
        <w:rPr>
          <w:noProof w:val="0"/>
        </w:rPr>
        <w:tab/>
        <w:t>public void setHandle(Object handle);</w:t>
      </w:r>
    </w:p>
    <w:p w14:paraId="7016F749" w14:textId="77777777" w:rsidR="003A6E72" w:rsidRPr="001C72B2" w:rsidRDefault="003A6E72" w:rsidP="003A6E72">
      <w:pPr>
        <w:pStyle w:val="PL"/>
        <w:rPr>
          <w:noProof w:val="0"/>
        </w:rPr>
      </w:pPr>
      <w:r w:rsidRPr="001C72B2">
        <w:rPr>
          <w:noProof w:val="0"/>
        </w:rPr>
        <w:tab/>
        <w:t>public Object getHandle();</w:t>
      </w:r>
    </w:p>
    <w:p w14:paraId="3C19A44E" w14:textId="31A494FD" w:rsidR="003A6E72" w:rsidRPr="001C72B2" w:rsidRDefault="003A6E72" w:rsidP="003A6E72">
      <w:pPr>
        <w:pStyle w:val="PL"/>
        <w:rPr>
          <w:noProof w:val="0"/>
        </w:rPr>
      </w:pPr>
      <w:r w:rsidRPr="001C72B2">
        <w:rPr>
          <w:noProof w:val="0"/>
        </w:rPr>
        <w:t>}</w:t>
      </w:r>
    </w:p>
    <w:p w14:paraId="11F47C83" w14:textId="77777777" w:rsidR="00F84884" w:rsidRPr="001C72B2" w:rsidRDefault="00F84884" w:rsidP="003A6E72">
      <w:pPr>
        <w:pStyle w:val="PL"/>
        <w:rPr>
          <w:noProof w:val="0"/>
        </w:rPr>
      </w:pPr>
    </w:p>
    <w:p w14:paraId="3EC116AF" w14:textId="77777777" w:rsidR="003A6E72" w:rsidRPr="001C72B2" w:rsidRDefault="003A6E72" w:rsidP="00F84884">
      <w:pPr>
        <w:keepNext/>
        <w:keepLines/>
        <w:rPr>
          <w:b/>
        </w:rPr>
      </w:pPr>
      <w:r w:rsidRPr="001C72B2">
        <w:rPr>
          <w:b/>
        </w:rPr>
        <w:lastRenderedPageBreak/>
        <w:t>Methods:</w:t>
      </w:r>
    </w:p>
    <w:p w14:paraId="109002F5" w14:textId="77777777" w:rsidR="003A6E72" w:rsidRPr="001C72B2" w:rsidRDefault="003A6E72" w:rsidP="00F84884">
      <w:pPr>
        <w:pStyle w:val="B1"/>
        <w:keepNext/>
        <w:keepLines/>
      </w:pPr>
      <w:r w:rsidRPr="001C72B2">
        <w:rPr>
          <w:rFonts w:ascii="Courier New" w:hAnsi="Courier New" w:cs="Courier New"/>
          <w:sz w:val="16"/>
          <w:szCs w:val="16"/>
        </w:rPr>
        <w:t>setHandle</w:t>
      </w:r>
      <w:r w:rsidRPr="001C72B2">
        <w:rPr>
          <w:rFonts w:ascii="Courier New" w:hAnsi="Courier New" w:cs="Courier New"/>
          <w:sz w:val="16"/>
          <w:szCs w:val="16"/>
        </w:rPr>
        <w:br/>
      </w:r>
      <w:r w:rsidRPr="001C72B2">
        <w:t>Sets the contained object.</w:t>
      </w:r>
    </w:p>
    <w:p w14:paraId="7FCE1A23" w14:textId="77777777" w:rsidR="003A6E72" w:rsidRPr="001C72B2" w:rsidRDefault="003A6E72" w:rsidP="003A6E72">
      <w:pPr>
        <w:pStyle w:val="B1"/>
      </w:pPr>
      <w:r w:rsidRPr="001C72B2">
        <w:rPr>
          <w:rFonts w:ascii="Courier New" w:hAnsi="Courier New" w:cs="Courier New"/>
          <w:sz w:val="16"/>
          <w:szCs w:val="16"/>
        </w:rPr>
        <w:t>getHandle</w:t>
      </w:r>
      <w:r w:rsidRPr="001C72B2">
        <w:rPr>
          <w:rFonts w:ascii="Courier New" w:hAnsi="Courier New" w:cs="Courier New"/>
          <w:sz w:val="16"/>
          <w:szCs w:val="16"/>
        </w:rPr>
        <w:br/>
      </w:r>
      <w:r w:rsidRPr="001C72B2">
        <w:t>Gets the contained object.</w:t>
      </w:r>
    </w:p>
    <w:p w14:paraId="20CDA634" w14:textId="05D0ED33" w:rsidR="003A6E72" w:rsidRPr="001C72B2" w:rsidRDefault="003A6E72" w:rsidP="003A6E72">
      <w:pPr>
        <w:rPr>
          <w:b/>
        </w:rPr>
      </w:pPr>
      <w:r w:rsidRPr="001C72B2">
        <w:rPr>
          <w:b/>
        </w:rPr>
        <w:t>Clause 6.5.3.1</w:t>
      </w:r>
      <w:r w:rsidR="0044587E" w:rsidRPr="001C72B2">
        <w:rPr>
          <w:b/>
        </w:rPr>
        <w:tab/>
      </w:r>
      <w:r w:rsidRPr="001C72B2">
        <w:rPr>
          <w:rStyle w:val="Fett"/>
        </w:rPr>
        <w:t>TriPlatformPA</w:t>
      </w:r>
      <w:r w:rsidRPr="001C72B2">
        <w:rPr>
          <w:b/>
        </w:rPr>
        <w:t xml:space="preserve"> </w:t>
      </w:r>
    </w:p>
    <w:p w14:paraId="0C6DEB8A" w14:textId="77777777" w:rsidR="003A6E72" w:rsidRPr="001C72B2" w:rsidRDefault="003A6E72" w:rsidP="003A6E72">
      <w:r w:rsidRPr="001C72B2">
        <w:t>This clause is to be extended.</w:t>
      </w:r>
    </w:p>
    <w:p w14:paraId="6FF1CE05" w14:textId="77777777" w:rsidR="003A6E72" w:rsidRPr="001C72B2" w:rsidRDefault="003A6E72" w:rsidP="003A6E72">
      <w:pPr>
        <w:pStyle w:val="PL"/>
        <w:rPr>
          <w:noProof w:val="0"/>
        </w:rPr>
      </w:pPr>
      <w:r w:rsidRPr="001C72B2">
        <w:rPr>
          <w:noProof w:val="0"/>
        </w:rPr>
        <w:t xml:space="preserve">// TriPlatform </w:t>
      </w:r>
    </w:p>
    <w:p w14:paraId="2A797B32" w14:textId="77777777" w:rsidR="003A6E72" w:rsidRPr="001C72B2" w:rsidRDefault="003A6E72" w:rsidP="003A6E72">
      <w:pPr>
        <w:pStyle w:val="PL"/>
        <w:rPr>
          <w:noProof w:val="0"/>
        </w:rPr>
      </w:pPr>
      <w:r w:rsidRPr="001C72B2">
        <w:rPr>
          <w:noProof w:val="0"/>
        </w:rPr>
        <w:t xml:space="preserve">// TE </w:t>
      </w:r>
      <w:r w:rsidRPr="001C72B2">
        <w:rPr>
          <w:noProof w:val="0"/>
        </w:rPr>
        <w:noBreakHyphen/>
        <w:t>&gt; PA</w:t>
      </w:r>
    </w:p>
    <w:p w14:paraId="1177FDDD" w14:textId="77777777" w:rsidR="003A6E72" w:rsidRPr="001C72B2" w:rsidRDefault="003A6E72" w:rsidP="003A6E72">
      <w:pPr>
        <w:pStyle w:val="PL"/>
        <w:rPr>
          <w:noProof w:val="0"/>
        </w:rPr>
      </w:pPr>
      <w:r w:rsidRPr="001C72B2">
        <w:rPr>
          <w:noProof w:val="0"/>
        </w:rPr>
        <w:t>package org.etsi.ttcn.tri;</w:t>
      </w:r>
    </w:p>
    <w:p w14:paraId="4352D2D0" w14:textId="77777777" w:rsidR="003A6E72" w:rsidRPr="001C72B2" w:rsidRDefault="003A6E72" w:rsidP="003A6E72">
      <w:pPr>
        <w:pStyle w:val="PL"/>
        <w:rPr>
          <w:noProof w:val="0"/>
        </w:rPr>
      </w:pPr>
      <w:r w:rsidRPr="001C72B2">
        <w:rPr>
          <w:noProof w:val="0"/>
        </w:rPr>
        <w:t>public interface TriPlatformPA {</w:t>
      </w:r>
    </w:p>
    <w:p w14:paraId="5B6E52FF" w14:textId="77777777" w:rsidR="003A6E72" w:rsidRPr="001C72B2" w:rsidRDefault="003A6E72" w:rsidP="003A6E72">
      <w:pPr>
        <w:pStyle w:val="PL"/>
        <w:rPr>
          <w:noProof w:val="0"/>
        </w:rPr>
      </w:pPr>
      <w:r w:rsidRPr="001C72B2">
        <w:rPr>
          <w:noProof w:val="0"/>
        </w:rPr>
        <w:tab/>
        <w:t>…</w:t>
      </w:r>
    </w:p>
    <w:p w14:paraId="3272EDE2" w14:textId="77777777" w:rsidR="003A6E72" w:rsidRPr="001C72B2" w:rsidRDefault="003A6E72" w:rsidP="003A6E72">
      <w:pPr>
        <w:pStyle w:val="PL"/>
        <w:rPr>
          <w:noProof w:val="0"/>
        </w:rPr>
      </w:pPr>
    </w:p>
    <w:p w14:paraId="7E1CCA7E" w14:textId="77777777" w:rsidR="003A6E72" w:rsidRPr="001C72B2" w:rsidRDefault="003A6E72" w:rsidP="003A6E72">
      <w:pPr>
        <w:pStyle w:val="PL"/>
        <w:rPr>
          <w:noProof w:val="0"/>
        </w:rPr>
      </w:pPr>
      <w:r w:rsidRPr="001C72B2">
        <w:rPr>
          <w:noProof w:val="0"/>
        </w:rPr>
        <w:tab/>
        <w:t>// Ref: TRI</w:t>
      </w:r>
      <w:r w:rsidRPr="001C72B2">
        <w:rPr>
          <w:noProof w:val="0"/>
        </w:rPr>
        <w:noBreakHyphen/>
        <w:t>Definition 5.6.3.4</w:t>
      </w:r>
    </w:p>
    <w:p w14:paraId="31914A59" w14:textId="77777777" w:rsidR="003A6E72" w:rsidRPr="001C72B2" w:rsidRDefault="003A6E72" w:rsidP="003A6E72">
      <w:pPr>
        <w:pStyle w:val="PL"/>
        <w:rPr>
          <w:noProof w:val="0"/>
        </w:rPr>
      </w:pPr>
      <w:r w:rsidRPr="001C72B2">
        <w:rPr>
          <w:noProof w:val="0"/>
        </w:rPr>
        <w:tab/>
        <w:t xml:space="preserve">public TriStatus triExternalCreate(TriClassIdType classId, </w:t>
      </w:r>
    </w:p>
    <w:p w14:paraId="2DDDF480" w14:textId="77777777" w:rsidR="003A6E72" w:rsidRPr="001C72B2" w:rsidRDefault="003A6E72" w:rsidP="003A6E72">
      <w:pPr>
        <w:pStyle w:val="PL"/>
        <w:rPr>
          <w:noProof w:val="0"/>
          <w:szCs w:val="16"/>
        </w:rPr>
      </w:pPr>
      <w:r w:rsidRPr="001C72B2">
        <w:rPr>
          <w:noProof w:val="0"/>
          <w:szCs w:val="16"/>
        </w:rPr>
        <w:tab/>
        <w:t xml:space="preserve"> TriParameterList parameterList, </w:t>
      </w:r>
      <w:r w:rsidRPr="001C72B2">
        <w:rPr>
          <w:noProof w:val="0"/>
        </w:rPr>
        <w:t>TriObjHandleWrapper</w:t>
      </w:r>
      <w:r w:rsidRPr="001C72B2">
        <w:rPr>
          <w:noProof w:val="0"/>
          <w:szCs w:val="16"/>
        </w:rPr>
        <w:t xml:space="preserve"> handle);</w:t>
      </w:r>
    </w:p>
    <w:p w14:paraId="36F9A6DF" w14:textId="77777777" w:rsidR="003A6E72" w:rsidRPr="001C72B2" w:rsidRDefault="003A6E72" w:rsidP="003A6E72">
      <w:pPr>
        <w:pStyle w:val="PL"/>
        <w:rPr>
          <w:noProof w:val="0"/>
        </w:rPr>
      </w:pPr>
    </w:p>
    <w:p w14:paraId="228380B8" w14:textId="77777777" w:rsidR="003A6E72" w:rsidRPr="001C72B2" w:rsidRDefault="003A6E72" w:rsidP="003A6E72">
      <w:pPr>
        <w:pStyle w:val="PL"/>
        <w:rPr>
          <w:noProof w:val="0"/>
        </w:rPr>
      </w:pPr>
      <w:r w:rsidRPr="001C72B2">
        <w:rPr>
          <w:noProof w:val="0"/>
        </w:rPr>
        <w:tab/>
        <w:t>// Ref: TRI</w:t>
      </w:r>
      <w:r w:rsidRPr="001C72B2">
        <w:rPr>
          <w:noProof w:val="0"/>
        </w:rPr>
        <w:noBreakHyphen/>
        <w:t>Definition 5.6.3.5</w:t>
      </w:r>
    </w:p>
    <w:p w14:paraId="29EDE62A" w14:textId="77777777" w:rsidR="003A6E72" w:rsidRPr="001C72B2" w:rsidRDefault="003A6E72" w:rsidP="003A6E72">
      <w:pPr>
        <w:pStyle w:val="PL"/>
        <w:rPr>
          <w:noProof w:val="0"/>
          <w:szCs w:val="16"/>
        </w:rPr>
      </w:pPr>
      <w:r w:rsidRPr="001C72B2">
        <w:rPr>
          <w:noProof w:val="0"/>
        </w:rPr>
        <w:tab/>
        <w:t>public TriStatus triExternalFinally(Object</w:t>
      </w:r>
      <w:r w:rsidRPr="001C72B2">
        <w:rPr>
          <w:noProof w:val="0"/>
          <w:szCs w:val="16"/>
        </w:rPr>
        <w:t xml:space="preserve"> handle);</w:t>
      </w:r>
    </w:p>
    <w:p w14:paraId="26A3B280" w14:textId="77777777" w:rsidR="003A6E72" w:rsidRPr="001C72B2" w:rsidRDefault="003A6E72" w:rsidP="003A6E72">
      <w:pPr>
        <w:pStyle w:val="PL"/>
        <w:rPr>
          <w:noProof w:val="0"/>
        </w:rPr>
      </w:pPr>
    </w:p>
    <w:p w14:paraId="710398C9" w14:textId="77777777" w:rsidR="003A6E72" w:rsidRPr="001C72B2" w:rsidRDefault="003A6E72" w:rsidP="003A6E72">
      <w:pPr>
        <w:pStyle w:val="PL"/>
        <w:rPr>
          <w:noProof w:val="0"/>
        </w:rPr>
      </w:pPr>
      <w:r w:rsidRPr="001C72B2">
        <w:rPr>
          <w:noProof w:val="0"/>
        </w:rPr>
        <w:tab/>
        <w:t>// Ref: TRI</w:t>
      </w:r>
      <w:r w:rsidRPr="001C72B2">
        <w:rPr>
          <w:noProof w:val="0"/>
        </w:rPr>
        <w:noBreakHyphen/>
        <w:t>Definition 5.6.3.6</w:t>
      </w:r>
    </w:p>
    <w:p w14:paraId="32095161" w14:textId="77777777" w:rsidR="003A6E72" w:rsidRPr="001C72B2" w:rsidRDefault="003A6E72" w:rsidP="003A6E72">
      <w:pPr>
        <w:pStyle w:val="PL"/>
        <w:rPr>
          <w:noProof w:val="0"/>
        </w:rPr>
      </w:pPr>
      <w:r w:rsidRPr="001C72B2">
        <w:rPr>
          <w:noProof w:val="0"/>
        </w:rPr>
        <w:tab/>
        <w:t>public TriStatus triExternalMethod(Object handle, String methodName,</w:t>
      </w:r>
    </w:p>
    <w:p w14:paraId="2A83C18B" w14:textId="77777777" w:rsidR="003A6E72" w:rsidRPr="001C72B2" w:rsidRDefault="003A6E72" w:rsidP="003A6E72">
      <w:pPr>
        <w:pStyle w:val="PL"/>
        <w:rPr>
          <w:noProof w:val="0"/>
          <w:szCs w:val="16"/>
        </w:rPr>
      </w:pPr>
      <w:r w:rsidRPr="001C72B2">
        <w:rPr>
          <w:noProof w:val="0"/>
          <w:szCs w:val="16"/>
        </w:rPr>
        <w:tab/>
        <w:t xml:space="preserve"> TriParameterList parameterList, TriParameter returnValue);</w:t>
      </w:r>
    </w:p>
    <w:p w14:paraId="1BA4BA07" w14:textId="77777777" w:rsidR="003A6E72" w:rsidRPr="001C72B2" w:rsidRDefault="003A6E72" w:rsidP="003A6E72">
      <w:pPr>
        <w:pStyle w:val="PL"/>
        <w:rPr>
          <w:noProof w:val="0"/>
        </w:rPr>
      </w:pPr>
    </w:p>
    <w:p w14:paraId="198171CA" w14:textId="40FA7E79" w:rsidR="003A6E72" w:rsidRPr="001C72B2" w:rsidRDefault="003A6E72" w:rsidP="00E5114B">
      <w:pPr>
        <w:pStyle w:val="PL"/>
        <w:rPr>
          <w:noProof w:val="0"/>
        </w:rPr>
      </w:pPr>
      <w:r w:rsidRPr="001C72B2">
        <w:rPr>
          <w:noProof w:val="0"/>
        </w:rPr>
        <w:t>}</w:t>
      </w:r>
    </w:p>
    <w:p w14:paraId="64D2BE6C" w14:textId="77777777" w:rsidR="003957A6" w:rsidRPr="001C72B2" w:rsidRDefault="003957A6" w:rsidP="00E5114B">
      <w:pPr>
        <w:pStyle w:val="PL"/>
        <w:rPr>
          <w:noProof w:val="0"/>
        </w:rPr>
      </w:pPr>
    </w:p>
    <w:p w14:paraId="15F724A8" w14:textId="2C0181AC" w:rsidR="003A6E72" w:rsidRPr="001C72B2" w:rsidRDefault="003A6E72" w:rsidP="003A6E72">
      <w:pPr>
        <w:rPr>
          <w:b/>
        </w:rPr>
      </w:pPr>
      <w:r w:rsidRPr="001C72B2">
        <w:rPr>
          <w:b/>
        </w:rPr>
        <w:t>Clause 6.5.3.2</w:t>
      </w:r>
      <w:r w:rsidR="0044587E" w:rsidRPr="001C72B2">
        <w:rPr>
          <w:b/>
        </w:rPr>
        <w:tab/>
      </w:r>
      <w:r w:rsidRPr="001C72B2">
        <w:rPr>
          <w:rStyle w:val="Fett"/>
        </w:rPr>
        <w:t>TriPlatformTE</w:t>
      </w:r>
      <w:r w:rsidRPr="001C72B2">
        <w:rPr>
          <w:b/>
        </w:rPr>
        <w:t xml:space="preserve"> </w:t>
      </w:r>
    </w:p>
    <w:p w14:paraId="45460571" w14:textId="77777777" w:rsidR="003A6E72" w:rsidRPr="001C72B2" w:rsidRDefault="003A6E72" w:rsidP="003A6E72">
      <w:r w:rsidRPr="001C72B2">
        <w:t>This clause is to be extended.</w:t>
      </w:r>
    </w:p>
    <w:p w14:paraId="2A4B93AC" w14:textId="77777777" w:rsidR="003A6E72" w:rsidRPr="00705126" w:rsidRDefault="003A6E72" w:rsidP="003A6E72">
      <w:pPr>
        <w:pStyle w:val="PL"/>
        <w:rPr>
          <w:noProof w:val="0"/>
          <w:lang w:val="de-DE"/>
        </w:rPr>
      </w:pPr>
      <w:r w:rsidRPr="00705126">
        <w:rPr>
          <w:noProof w:val="0"/>
          <w:lang w:val="de-DE"/>
        </w:rPr>
        <w:t xml:space="preserve">// TriPlatform </w:t>
      </w:r>
    </w:p>
    <w:p w14:paraId="306CFC3C" w14:textId="77777777" w:rsidR="003A6E72" w:rsidRPr="00705126" w:rsidRDefault="003A6E72" w:rsidP="003A6E72">
      <w:pPr>
        <w:pStyle w:val="PL"/>
        <w:rPr>
          <w:noProof w:val="0"/>
          <w:lang w:val="de-DE"/>
        </w:rPr>
      </w:pPr>
      <w:r w:rsidRPr="00705126">
        <w:rPr>
          <w:noProof w:val="0"/>
          <w:lang w:val="de-DE"/>
        </w:rPr>
        <w:t xml:space="preserve">// PA </w:t>
      </w:r>
      <w:r w:rsidRPr="00705126">
        <w:rPr>
          <w:noProof w:val="0"/>
          <w:lang w:val="de-DE"/>
        </w:rPr>
        <w:noBreakHyphen/>
        <w:t>&gt; TE</w:t>
      </w:r>
    </w:p>
    <w:p w14:paraId="60155FF6" w14:textId="77777777" w:rsidR="003A6E72" w:rsidRPr="00705126" w:rsidRDefault="003A6E72" w:rsidP="003A6E72">
      <w:pPr>
        <w:pStyle w:val="PL"/>
        <w:rPr>
          <w:noProof w:val="0"/>
          <w:lang w:val="de-DE"/>
        </w:rPr>
      </w:pPr>
      <w:r w:rsidRPr="00705126">
        <w:rPr>
          <w:noProof w:val="0"/>
          <w:lang w:val="de-DE"/>
        </w:rPr>
        <w:t>package org.etsi.ttcn.tri;</w:t>
      </w:r>
    </w:p>
    <w:p w14:paraId="2F0F5C3A" w14:textId="77777777" w:rsidR="003A6E72" w:rsidRPr="001C72B2" w:rsidRDefault="003A6E72" w:rsidP="003A6E72">
      <w:pPr>
        <w:pStyle w:val="PL"/>
        <w:rPr>
          <w:noProof w:val="0"/>
        </w:rPr>
      </w:pPr>
      <w:r w:rsidRPr="001C72B2">
        <w:rPr>
          <w:noProof w:val="0"/>
        </w:rPr>
        <w:t>public interface TriPlatformTE {</w:t>
      </w:r>
    </w:p>
    <w:p w14:paraId="7B51DA35" w14:textId="77777777" w:rsidR="003A6E72" w:rsidRPr="001C72B2" w:rsidRDefault="003A6E72" w:rsidP="003A6E72">
      <w:pPr>
        <w:pStyle w:val="PL"/>
        <w:rPr>
          <w:noProof w:val="0"/>
        </w:rPr>
      </w:pPr>
      <w:r w:rsidRPr="001C72B2">
        <w:rPr>
          <w:noProof w:val="0"/>
        </w:rPr>
        <w:tab/>
        <w:t>…</w:t>
      </w:r>
    </w:p>
    <w:p w14:paraId="0E2D2BDA" w14:textId="77777777" w:rsidR="003A6E72" w:rsidRPr="001C72B2" w:rsidRDefault="003A6E72" w:rsidP="003A6E72">
      <w:pPr>
        <w:pStyle w:val="PL"/>
        <w:rPr>
          <w:noProof w:val="0"/>
        </w:rPr>
      </w:pPr>
    </w:p>
    <w:p w14:paraId="75F802C3" w14:textId="77777777" w:rsidR="003A6E72" w:rsidRPr="001C72B2" w:rsidRDefault="003A6E72" w:rsidP="003A6E72">
      <w:pPr>
        <w:pStyle w:val="PL"/>
        <w:rPr>
          <w:noProof w:val="0"/>
        </w:rPr>
      </w:pPr>
      <w:r w:rsidRPr="001C72B2">
        <w:rPr>
          <w:noProof w:val="0"/>
        </w:rPr>
        <w:tab/>
        <w:t>// Ref: TRI-Definition 5.6.3.7</w:t>
      </w:r>
    </w:p>
    <w:p w14:paraId="468EF85D" w14:textId="77777777" w:rsidR="003A6E72" w:rsidRPr="001C72B2" w:rsidRDefault="003A6E72" w:rsidP="003A6E72">
      <w:pPr>
        <w:pStyle w:val="PL"/>
        <w:rPr>
          <w:noProof w:val="0"/>
        </w:rPr>
      </w:pPr>
      <w:r w:rsidRPr="001C72B2">
        <w:rPr>
          <w:noProof w:val="0"/>
        </w:rPr>
        <w:tab/>
        <w:t>public void triRaiseException(TriException exc);</w:t>
      </w:r>
    </w:p>
    <w:p w14:paraId="75DAD5A2" w14:textId="77777777" w:rsidR="003A6E72" w:rsidRPr="001C72B2" w:rsidRDefault="003A6E72" w:rsidP="003A6E72">
      <w:pPr>
        <w:pStyle w:val="PL"/>
        <w:rPr>
          <w:noProof w:val="0"/>
        </w:rPr>
      </w:pPr>
      <w:r w:rsidRPr="001C72B2">
        <w:rPr>
          <w:noProof w:val="0"/>
        </w:rPr>
        <w:t>}</w:t>
      </w:r>
    </w:p>
    <w:p w14:paraId="01A0A526" w14:textId="77777777" w:rsidR="003A6E72" w:rsidRPr="001C72B2" w:rsidRDefault="003A6E72" w:rsidP="00E5114B">
      <w:pPr>
        <w:pStyle w:val="PL"/>
        <w:rPr>
          <w:noProof w:val="0"/>
        </w:rPr>
      </w:pPr>
    </w:p>
    <w:p w14:paraId="0AEC4307" w14:textId="77777777" w:rsidR="003A6E72" w:rsidRPr="001C72B2" w:rsidRDefault="003A6E72" w:rsidP="003A6E72">
      <w:pPr>
        <w:pStyle w:val="berschrift2"/>
      </w:pPr>
      <w:bookmarkStart w:id="329" w:name="_Toc66104964"/>
      <w:bookmarkStart w:id="330" w:name="_Toc66112450"/>
      <w:bookmarkStart w:id="331" w:name="_Toc66354625"/>
      <w:bookmarkStart w:id="332" w:name="_Toc72305856"/>
      <w:bookmarkStart w:id="333" w:name="_Toc72306688"/>
      <w:r w:rsidRPr="001C72B2">
        <w:t>6.4</w:t>
      </w:r>
      <w:r w:rsidRPr="001C72B2">
        <w:tab/>
        <w:t>Extensions to clause 7 of ETSI ES 201 873-5 ANSI C language mapping</w:t>
      </w:r>
      <w:bookmarkEnd w:id="329"/>
      <w:bookmarkEnd w:id="330"/>
      <w:bookmarkEnd w:id="331"/>
      <w:bookmarkEnd w:id="332"/>
      <w:bookmarkEnd w:id="333"/>
    </w:p>
    <w:p w14:paraId="24D41B11" w14:textId="31F5176E" w:rsidR="003A6E72" w:rsidRPr="001C72B2" w:rsidRDefault="003A6E72" w:rsidP="003A6E72">
      <w:pPr>
        <w:rPr>
          <w:b/>
        </w:rPr>
      </w:pPr>
      <w:r w:rsidRPr="001C72B2">
        <w:rPr>
          <w:b/>
        </w:rPr>
        <w:t>Clause 7.2.1</w:t>
      </w:r>
      <w:r w:rsidR="0044587E" w:rsidRPr="001C72B2">
        <w:rPr>
          <w:b/>
        </w:rPr>
        <w:tab/>
      </w:r>
      <w:r w:rsidRPr="001C72B2">
        <w:rPr>
          <w:rStyle w:val="Fett"/>
        </w:rPr>
        <w:t>Abstract type mapping</w:t>
      </w:r>
    </w:p>
    <w:p w14:paraId="781F3101" w14:textId="77777777" w:rsidR="003A6E72" w:rsidRPr="001C72B2" w:rsidRDefault="003A6E72" w:rsidP="003A6E72">
      <w:r w:rsidRPr="001C72B2">
        <w:t>This clause is to be extended.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2694"/>
        <w:gridCol w:w="3336"/>
        <w:gridCol w:w="3042"/>
      </w:tblGrid>
      <w:tr w:rsidR="003A6E72" w:rsidRPr="001C72B2" w14:paraId="056FCF90" w14:textId="77777777" w:rsidTr="002114BE">
        <w:trPr>
          <w:tblHeader/>
          <w:jc w:val="center"/>
        </w:trPr>
        <w:tc>
          <w:tcPr>
            <w:tcW w:w="2694" w:type="dxa"/>
          </w:tcPr>
          <w:p w14:paraId="5FA7E30B" w14:textId="77777777" w:rsidR="003A6E72" w:rsidRPr="001C72B2" w:rsidRDefault="003A6E72" w:rsidP="002114BE">
            <w:pPr>
              <w:pStyle w:val="TAH"/>
              <w:keepNext w:val="0"/>
              <w:keepLines w:val="0"/>
            </w:pPr>
            <w:r w:rsidRPr="001C72B2">
              <w:t>TRI ADT</w:t>
            </w:r>
          </w:p>
        </w:tc>
        <w:tc>
          <w:tcPr>
            <w:tcW w:w="3336" w:type="dxa"/>
          </w:tcPr>
          <w:p w14:paraId="46BDFFFA" w14:textId="77777777" w:rsidR="003A6E72" w:rsidRPr="001C72B2" w:rsidRDefault="003A6E72" w:rsidP="002114BE">
            <w:pPr>
              <w:pStyle w:val="TAH"/>
              <w:keepNext w:val="0"/>
              <w:keepLines w:val="0"/>
            </w:pPr>
            <w:r w:rsidRPr="001C72B2">
              <w:t>ANSI C Representation</w:t>
            </w:r>
          </w:p>
        </w:tc>
        <w:tc>
          <w:tcPr>
            <w:tcW w:w="3042" w:type="dxa"/>
          </w:tcPr>
          <w:p w14:paraId="0211F1A4" w14:textId="77777777" w:rsidR="003A6E72" w:rsidRPr="001C72B2" w:rsidRDefault="003A6E72" w:rsidP="002114BE">
            <w:pPr>
              <w:pStyle w:val="TAH"/>
              <w:keepNext w:val="0"/>
              <w:keepLines w:val="0"/>
            </w:pPr>
            <w:r w:rsidRPr="001C72B2">
              <w:t>Notes and comments</w:t>
            </w:r>
          </w:p>
        </w:tc>
      </w:tr>
      <w:tr w:rsidR="003A6E72" w:rsidRPr="001C72B2" w14:paraId="0AA82123" w14:textId="77777777" w:rsidTr="002114BE">
        <w:trPr>
          <w:tblHeader/>
          <w:jc w:val="center"/>
        </w:trPr>
        <w:tc>
          <w:tcPr>
            <w:tcW w:w="2694" w:type="dxa"/>
          </w:tcPr>
          <w:p w14:paraId="2D7A7685" w14:textId="77777777" w:rsidR="003A6E72" w:rsidRPr="001C72B2" w:rsidRDefault="003A6E72" w:rsidP="002114BE">
            <w:pPr>
              <w:pStyle w:val="TAH"/>
              <w:keepNext w:val="0"/>
              <w:keepLines w:val="0"/>
              <w:rPr>
                <w:b w:val="0"/>
              </w:rPr>
            </w:pPr>
            <w:r w:rsidRPr="001C72B2">
              <w:rPr>
                <w:b w:val="0"/>
              </w:rPr>
              <w:t>…</w:t>
            </w:r>
          </w:p>
        </w:tc>
        <w:tc>
          <w:tcPr>
            <w:tcW w:w="3336" w:type="dxa"/>
          </w:tcPr>
          <w:p w14:paraId="4E21A76B" w14:textId="77777777" w:rsidR="003A6E72" w:rsidRPr="001C72B2" w:rsidRDefault="003A6E72" w:rsidP="002114BE">
            <w:pPr>
              <w:pStyle w:val="TAH"/>
              <w:keepNext w:val="0"/>
              <w:keepLines w:val="0"/>
            </w:pPr>
          </w:p>
        </w:tc>
        <w:tc>
          <w:tcPr>
            <w:tcW w:w="3042" w:type="dxa"/>
          </w:tcPr>
          <w:p w14:paraId="7C20A007" w14:textId="77777777" w:rsidR="003A6E72" w:rsidRPr="001C72B2" w:rsidRDefault="003A6E72" w:rsidP="002114BE">
            <w:pPr>
              <w:pStyle w:val="TAH"/>
              <w:keepNext w:val="0"/>
              <w:keepLines w:val="0"/>
            </w:pPr>
          </w:p>
        </w:tc>
      </w:tr>
      <w:tr w:rsidR="003A6E72" w:rsidRPr="001C72B2" w14:paraId="59A5092D" w14:textId="77777777" w:rsidTr="002114BE">
        <w:trPr>
          <w:jc w:val="center"/>
        </w:trPr>
        <w:tc>
          <w:tcPr>
            <w:tcW w:w="2694" w:type="dxa"/>
          </w:tcPr>
          <w:p w14:paraId="6F0BE11A" w14:textId="77777777" w:rsidR="003A6E72" w:rsidRPr="001C72B2" w:rsidRDefault="003A6E72" w:rsidP="002114BE">
            <w:pPr>
              <w:pStyle w:val="TAL"/>
              <w:rPr>
                <w:rFonts w:ascii="Courier New" w:hAnsi="Courier New" w:cs="Courier New"/>
                <w:lang w:eastAsia="de-DE"/>
              </w:rPr>
            </w:pPr>
            <w:r w:rsidRPr="001C72B2">
              <w:rPr>
                <w:rFonts w:ascii="Courier New" w:hAnsi="Courier New" w:cs="Courier New"/>
                <w:lang w:eastAsia="de-DE"/>
              </w:rPr>
              <w:t>TriClassIdType</w:t>
            </w:r>
          </w:p>
        </w:tc>
        <w:tc>
          <w:tcPr>
            <w:tcW w:w="3336" w:type="dxa"/>
          </w:tcPr>
          <w:p w14:paraId="35C794C9" w14:textId="77777777" w:rsidR="003A6E72" w:rsidRPr="001C72B2" w:rsidRDefault="003A6E72" w:rsidP="002114BE">
            <w:pPr>
              <w:pStyle w:val="TAL"/>
              <w:rPr>
                <w:rFonts w:ascii="Courier New" w:hAnsi="Courier New" w:cs="Courier New"/>
                <w:lang w:eastAsia="de-DE"/>
              </w:rPr>
            </w:pPr>
            <w:r w:rsidRPr="001C72B2">
              <w:rPr>
                <w:rFonts w:ascii="Courier New" w:hAnsi="Courier New" w:cs="Courier New"/>
                <w:lang w:eastAsia="de-DE"/>
              </w:rPr>
              <w:t>QualifiedName</w:t>
            </w:r>
          </w:p>
        </w:tc>
        <w:tc>
          <w:tcPr>
            <w:tcW w:w="3042" w:type="dxa"/>
          </w:tcPr>
          <w:p w14:paraId="44A3C40D" w14:textId="77777777" w:rsidR="003A6E72" w:rsidRPr="001C72B2" w:rsidRDefault="003A6E72" w:rsidP="002114BE">
            <w:pPr>
              <w:pStyle w:val="TAL"/>
            </w:pPr>
          </w:p>
        </w:tc>
      </w:tr>
      <w:tr w:rsidR="003A6E72" w:rsidRPr="001C72B2" w14:paraId="078473B3" w14:textId="77777777" w:rsidTr="002114BE">
        <w:trPr>
          <w:jc w:val="center"/>
        </w:trPr>
        <w:tc>
          <w:tcPr>
            <w:tcW w:w="2694" w:type="dxa"/>
          </w:tcPr>
          <w:p w14:paraId="2B5DF71D" w14:textId="77777777" w:rsidR="003A6E72" w:rsidRPr="001C72B2" w:rsidRDefault="003A6E72" w:rsidP="002114BE">
            <w:pPr>
              <w:pStyle w:val="TAL"/>
              <w:rPr>
                <w:rFonts w:ascii="Courier New" w:hAnsi="Courier New" w:cs="Courier New"/>
                <w:lang w:eastAsia="de-DE"/>
              </w:rPr>
            </w:pPr>
            <w:r w:rsidRPr="001C72B2">
              <w:rPr>
                <w:rFonts w:ascii="Courier New" w:hAnsi="Courier New" w:cs="Courier New"/>
                <w:lang w:eastAsia="de-DE"/>
              </w:rPr>
              <w:t>TriObjectHandleType</w:t>
            </w:r>
          </w:p>
        </w:tc>
        <w:tc>
          <w:tcPr>
            <w:tcW w:w="3336" w:type="dxa"/>
          </w:tcPr>
          <w:p w14:paraId="4EDDDF5D" w14:textId="77777777" w:rsidR="003A6E72" w:rsidRPr="001C72B2" w:rsidRDefault="003A6E72" w:rsidP="002114BE">
            <w:pPr>
              <w:pStyle w:val="TAL"/>
              <w:rPr>
                <w:rFonts w:ascii="Courier New" w:hAnsi="Courier New" w:cs="Courier New"/>
                <w:lang w:eastAsia="de-DE"/>
              </w:rPr>
            </w:pPr>
            <w:r w:rsidRPr="001C72B2">
              <w:rPr>
                <w:rFonts w:ascii="Courier New" w:hAnsi="Courier New" w:cs="Courier New"/>
                <w:lang w:eastAsia="de-DE"/>
              </w:rPr>
              <w:t>typedef void * TriObjectHandle;</w:t>
            </w:r>
          </w:p>
        </w:tc>
        <w:tc>
          <w:tcPr>
            <w:tcW w:w="3042" w:type="dxa"/>
          </w:tcPr>
          <w:p w14:paraId="30CEC5BB" w14:textId="77777777" w:rsidR="003A6E72" w:rsidRPr="001C72B2" w:rsidRDefault="003A6E72" w:rsidP="002114BE">
            <w:pPr>
              <w:pStyle w:val="TAL"/>
            </w:pPr>
          </w:p>
        </w:tc>
      </w:tr>
    </w:tbl>
    <w:p w14:paraId="7F57488E" w14:textId="77777777" w:rsidR="003A6E72" w:rsidRPr="001C72B2" w:rsidRDefault="003A6E72" w:rsidP="003A6E72">
      <w:pPr>
        <w:rPr>
          <w:rStyle w:val="Fett"/>
          <w:b w:val="0"/>
        </w:rPr>
      </w:pPr>
    </w:p>
    <w:p w14:paraId="52876812" w14:textId="2D22F99F" w:rsidR="003A6E72" w:rsidRPr="001C72B2" w:rsidRDefault="003A6E72" w:rsidP="003957A6">
      <w:pPr>
        <w:keepNext/>
        <w:keepLines/>
        <w:rPr>
          <w:b/>
        </w:rPr>
      </w:pPr>
      <w:r w:rsidRPr="001C72B2">
        <w:rPr>
          <w:b/>
        </w:rPr>
        <w:lastRenderedPageBreak/>
        <w:t>Clause 7.2.4</w:t>
      </w:r>
      <w:r w:rsidR="0044587E" w:rsidRPr="001C72B2">
        <w:rPr>
          <w:b/>
        </w:rPr>
        <w:tab/>
      </w:r>
      <w:r w:rsidRPr="001C72B2">
        <w:rPr>
          <w:rStyle w:val="Fett"/>
        </w:rPr>
        <w:t>TRI operation mapping</w:t>
      </w:r>
    </w:p>
    <w:p w14:paraId="2FB05760" w14:textId="77777777" w:rsidR="003A6E72" w:rsidRPr="001C72B2" w:rsidRDefault="003A6E72" w:rsidP="003957A6">
      <w:pPr>
        <w:keepNext/>
        <w:keepLines/>
      </w:pPr>
      <w:r w:rsidRPr="001C72B2">
        <w:t>This clause is to be extended.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4536"/>
        <w:gridCol w:w="4536"/>
      </w:tblGrid>
      <w:tr w:rsidR="003A6E72" w:rsidRPr="001C72B2" w14:paraId="226A319C" w14:textId="77777777" w:rsidTr="002114BE">
        <w:trPr>
          <w:tblHeader/>
          <w:jc w:val="center"/>
        </w:trPr>
        <w:tc>
          <w:tcPr>
            <w:tcW w:w="4536" w:type="dxa"/>
          </w:tcPr>
          <w:p w14:paraId="1B14D9BD" w14:textId="77777777" w:rsidR="003A6E72" w:rsidRPr="001C72B2" w:rsidRDefault="003A6E72" w:rsidP="003957A6">
            <w:pPr>
              <w:pStyle w:val="TAH"/>
            </w:pPr>
            <w:r w:rsidRPr="001C72B2">
              <w:t>IDL Representation</w:t>
            </w:r>
          </w:p>
        </w:tc>
        <w:tc>
          <w:tcPr>
            <w:tcW w:w="4536" w:type="dxa"/>
          </w:tcPr>
          <w:p w14:paraId="09F1F5AA" w14:textId="77777777" w:rsidR="003A6E72" w:rsidRPr="001C72B2" w:rsidRDefault="003A6E72" w:rsidP="003957A6">
            <w:pPr>
              <w:pStyle w:val="TAH"/>
            </w:pPr>
            <w:r w:rsidRPr="001C72B2">
              <w:t>ANSI C Representation</w:t>
            </w:r>
          </w:p>
        </w:tc>
      </w:tr>
      <w:tr w:rsidR="003A6E72" w:rsidRPr="001C72B2" w14:paraId="763D1BE5" w14:textId="77777777" w:rsidTr="002114BE">
        <w:trPr>
          <w:jc w:val="center"/>
        </w:trPr>
        <w:tc>
          <w:tcPr>
            <w:tcW w:w="4536" w:type="dxa"/>
          </w:tcPr>
          <w:p w14:paraId="5EFDDFA6" w14:textId="77777777" w:rsidR="003A6E72" w:rsidRPr="001C72B2" w:rsidRDefault="003A6E72" w:rsidP="003957A6">
            <w:pPr>
              <w:pStyle w:val="PL"/>
              <w:keepNext/>
              <w:keepLines/>
              <w:jc w:val="center"/>
              <w:rPr>
                <w:rFonts w:ascii="Arial" w:hAnsi="Arial" w:cs="Arial"/>
                <w:noProof w:val="0"/>
                <w:sz w:val="18"/>
                <w:szCs w:val="18"/>
                <w:lang w:eastAsia="de-DE"/>
              </w:rPr>
            </w:pPr>
            <w:r w:rsidRPr="001C72B2">
              <w:rPr>
                <w:rFonts w:ascii="Arial" w:hAnsi="Arial" w:cs="Arial"/>
                <w:b/>
                <w:noProof w:val="0"/>
                <w:sz w:val="18"/>
                <w:szCs w:val="18"/>
              </w:rPr>
              <w:t>…</w:t>
            </w:r>
          </w:p>
        </w:tc>
        <w:tc>
          <w:tcPr>
            <w:tcW w:w="4536" w:type="dxa"/>
          </w:tcPr>
          <w:p w14:paraId="4C79C310" w14:textId="77777777" w:rsidR="003A6E72" w:rsidRPr="001C72B2" w:rsidRDefault="003A6E72" w:rsidP="003957A6">
            <w:pPr>
              <w:pStyle w:val="PL"/>
              <w:keepNext/>
              <w:keepLines/>
              <w:rPr>
                <w:noProof w:val="0"/>
                <w:sz w:val="18"/>
                <w:szCs w:val="18"/>
                <w:lang w:eastAsia="de-DE"/>
              </w:rPr>
            </w:pPr>
          </w:p>
        </w:tc>
      </w:tr>
      <w:tr w:rsidR="003A6E72" w:rsidRPr="001C72B2" w14:paraId="4594130E" w14:textId="77777777" w:rsidTr="002114BE">
        <w:trPr>
          <w:jc w:val="center"/>
        </w:trPr>
        <w:tc>
          <w:tcPr>
            <w:tcW w:w="4536" w:type="dxa"/>
          </w:tcPr>
          <w:p w14:paraId="21640D4A" w14:textId="77777777" w:rsidR="003A6E72" w:rsidRPr="001C72B2" w:rsidRDefault="003A6E72" w:rsidP="003957A6">
            <w:pPr>
              <w:pStyle w:val="PL"/>
              <w:keepNext/>
              <w:keepLines/>
              <w:rPr>
                <w:noProof w:val="0"/>
                <w:sz w:val="18"/>
                <w:szCs w:val="18"/>
                <w:lang w:eastAsia="de-DE"/>
              </w:rPr>
            </w:pPr>
            <w:r w:rsidRPr="001C72B2">
              <w:rPr>
                <w:noProof w:val="0"/>
                <w:sz w:val="18"/>
                <w:szCs w:val="18"/>
                <w:lang w:eastAsia="de-DE"/>
              </w:rPr>
              <w:t>TriStatusType triExternalCreate (in TriClassIdType classId, inout TriParameterListType parameterList, out TriObjHandleType createdObject)</w:t>
            </w:r>
          </w:p>
        </w:tc>
        <w:tc>
          <w:tcPr>
            <w:tcW w:w="4536" w:type="dxa"/>
          </w:tcPr>
          <w:p w14:paraId="165E9558" w14:textId="77777777" w:rsidR="003A6E72" w:rsidRPr="001C72B2" w:rsidRDefault="003A6E72" w:rsidP="003957A6">
            <w:pPr>
              <w:pStyle w:val="PL"/>
              <w:keepNext/>
              <w:keepLines/>
              <w:rPr>
                <w:noProof w:val="0"/>
                <w:sz w:val="18"/>
                <w:szCs w:val="18"/>
                <w:lang w:eastAsia="de-DE"/>
              </w:rPr>
            </w:pPr>
            <w:r w:rsidRPr="001C72B2">
              <w:rPr>
                <w:noProof w:val="0"/>
                <w:sz w:val="18"/>
                <w:szCs w:val="18"/>
                <w:lang w:eastAsia="de-DE"/>
              </w:rPr>
              <w:t>TriStatus triExternalCreate</w:t>
            </w:r>
            <w:r w:rsidRPr="001C72B2">
              <w:rPr>
                <w:noProof w:val="0"/>
                <w:sz w:val="18"/>
                <w:szCs w:val="18"/>
                <w:lang w:eastAsia="de-DE"/>
              </w:rPr>
              <w:br/>
              <w:t xml:space="preserve"> (const TriClassId* classId,</w:t>
            </w:r>
            <w:r w:rsidRPr="001C72B2">
              <w:rPr>
                <w:noProof w:val="0"/>
                <w:sz w:val="18"/>
                <w:szCs w:val="18"/>
                <w:lang w:eastAsia="de-DE"/>
              </w:rPr>
              <w:br/>
              <w:t xml:space="preserve"> TriParameterList* parameterList,</w:t>
            </w:r>
            <w:r w:rsidRPr="001C72B2">
              <w:rPr>
                <w:noProof w:val="0"/>
                <w:sz w:val="18"/>
                <w:szCs w:val="18"/>
                <w:lang w:eastAsia="de-DE"/>
              </w:rPr>
              <w:br/>
              <w:t xml:space="preserve"> TriObjectHandle* handle)</w:t>
            </w:r>
          </w:p>
        </w:tc>
      </w:tr>
      <w:tr w:rsidR="003A6E72" w:rsidRPr="001C72B2" w14:paraId="5AA1795D" w14:textId="77777777" w:rsidTr="002114BE">
        <w:trPr>
          <w:jc w:val="center"/>
        </w:trPr>
        <w:tc>
          <w:tcPr>
            <w:tcW w:w="4536" w:type="dxa"/>
          </w:tcPr>
          <w:p w14:paraId="5CABE1DE" w14:textId="77777777" w:rsidR="003A6E72" w:rsidRPr="001C72B2" w:rsidRDefault="003A6E72" w:rsidP="002114BE">
            <w:pPr>
              <w:pStyle w:val="PL"/>
              <w:rPr>
                <w:noProof w:val="0"/>
                <w:sz w:val="18"/>
                <w:szCs w:val="18"/>
                <w:lang w:eastAsia="de-DE"/>
              </w:rPr>
            </w:pPr>
            <w:r w:rsidRPr="001C72B2">
              <w:rPr>
                <w:noProof w:val="0"/>
                <w:sz w:val="18"/>
                <w:szCs w:val="18"/>
                <w:lang w:eastAsia="de-DE"/>
              </w:rPr>
              <w:t>TriStatusType triExternalFinally (in TriObjHandleType handle)</w:t>
            </w:r>
          </w:p>
        </w:tc>
        <w:tc>
          <w:tcPr>
            <w:tcW w:w="4536" w:type="dxa"/>
          </w:tcPr>
          <w:p w14:paraId="4904DD10" w14:textId="77777777" w:rsidR="003A6E72" w:rsidRPr="001C72B2" w:rsidRDefault="003A6E72" w:rsidP="002114BE">
            <w:pPr>
              <w:pStyle w:val="PL"/>
              <w:rPr>
                <w:noProof w:val="0"/>
                <w:sz w:val="18"/>
                <w:szCs w:val="18"/>
                <w:lang w:eastAsia="de-DE"/>
              </w:rPr>
            </w:pPr>
            <w:r w:rsidRPr="001C72B2">
              <w:rPr>
                <w:noProof w:val="0"/>
                <w:sz w:val="18"/>
                <w:szCs w:val="18"/>
                <w:lang w:eastAsia="de-DE"/>
              </w:rPr>
              <w:t>TriStatus triExternalFinally</w:t>
            </w:r>
            <w:r w:rsidRPr="001C72B2">
              <w:rPr>
                <w:noProof w:val="0"/>
                <w:sz w:val="18"/>
                <w:szCs w:val="18"/>
                <w:lang w:eastAsia="de-DE"/>
              </w:rPr>
              <w:br/>
              <w:t xml:space="preserve"> (TriObjectHandle handle)</w:t>
            </w:r>
          </w:p>
        </w:tc>
      </w:tr>
      <w:tr w:rsidR="003A6E72" w:rsidRPr="001C72B2" w14:paraId="22EC7593" w14:textId="77777777" w:rsidTr="002114BE">
        <w:trPr>
          <w:jc w:val="center"/>
        </w:trPr>
        <w:tc>
          <w:tcPr>
            <w:tcW w:w="4536" w:type="dxa"/>
          </w:tcPr>
          <w:p w14:paraId="7FB9DAB8" w14:textId="77777777" w:rsidR="003A6E72" w:rsidRPr="001C72B2" w:rsidRDefault="003A6E72" w:rsidP="002114BE">
            <w:pPr>
              <w:pStyle w:val="PL"/>
              <w:rPr>
                <w:noProof w:val="0"/>
                <w:sz w:val="18"/>
                <w:szCs w:val="18"/>
                <w:lang w:eastAsia="de-DE"/>
              </w:rPr>
            </w:pPr>
            <w:r w:rsidRPr="001C72B2">
              <w:rPr>
                <w:noProof w:val="0"/>
                <w:sz w:val="18"/>
                <w:szCs w:val="18"/>
                <w:lang w:eastAsia="de-DE"/>
              </w:rPr>
              <w:t>TriStatusType triExternalMethod(in TriObjHandleType handle, in String methodName, inout TriParameterListType parameterList, out TriParameterType returnValue)</w:t>
            </w:r>
          </w:p>
        </w:tc>
        <w:tc>
          <w:tcPr>
            <w:tcW w:w="4536" w:type="dxa"/>
          </w:tcPr>
          <w:p w14:paraId="1808C14D" w14:textId="77777777" w:rsidR="003A6E72" w:rsidRPr="001C72B2" w:rsidRDefault="003A6E72" w:rsidP="002114BE">
            <w:pPr>
              <w:pStyle w:val="PL"/>
              <w:rPr>
                <w:noProof w:val="0"/>
                <w:sz w:val="18"/>
                <w:szCs w:val="18"/>
                <w:lang w:eastAsia="de-DE"/>
              </w:rPr>
            </w:pPr>
            <w:r w:rsidRPr="001C72B2">
              <w:rPr>
                <w:noProof w:val="0"/>
                <w:sz w:val="18"/>
                <w:szCs w:val="18"/>
                <w:lang w:eastAsia="de-DE"/>
              </w:rPr>
              <w:t>TriStatus triExternalFunction</w:t>
            </w:r>
            <w:r w:rsidRPr="001C72B2">
              <w:rPr>
                <w:noProof w:val="0"/>
                <w:sz w:val="18"/>
                <w:szCs w:val="18"/>
                <w:lang w:eastAsia="de-DE"/>
              </w:rPr>
              <w:br/>
              <w:t xml:space="preserve"> (TriClassId handle, char* methodName,</w:t>
            </w:r>
            <w:r w:rsidRPr="001C72B2">
              <w:rPr>
                <w:noProof w:val="0"/>
                <w:sz w:val="18"/>
                <w:szCs w:val="18"/>
                <w:lang w:eastAsia="de-DE"/>
              </w:rPr>
              <w:br/>
              <w:t xml:space="preserve"> TriParameterList* parameterList,</w:t>
            </w:r>
            <w:r w:rsidRPr="001C72B2">
              <w:rPr>
                <w:noProof w:val="0"/>
                <w:sz w:val="18"/>
                <w:szCs w:val="18"/>
                <w:lang w:eastAsia="de-DE"/>
              </w:rPr>
              <w:br/>
              <w:t xml:space="preserve"> TriParameter* returnValue)</w:t>
            </w:r>
          </w:p>
        </w:tc>
      </w:tr>
      <w:tr w:rsidR="003A6E72" w:rsidRPr="001C72B2" w14:paraId="4627413F" w14:textId="77777777" w:rsidTr="002114BE">
        <w:trPr>
          <w:jc w:val="center"/>
        </w:trPr>
        <w:tc>
          <w:tcPr>
            <w:tcW w:w="4536" w:type="dxa"/>
          </w:tcPr>
          <w:p w14:paraId="646750A2" w14:textId="77777777" w:rsidR="003A6E72" w:rsidRPr="001C72B2" w:rsidRDefault="003A6E72" w:rsidP="002114BE">
            <w:pPr>
              <w:pStyle w:val="PL"/>
              <w:rPr>
                <w:noProof w:val="0"/>
                <w:sz w:val="18"/>
                <w:szCs w:val="18"/>
                <w:lang w:eastAsia="de-DE"/>
              </w:rPr>
            </w:pPr>
            <w:r w:rsidRPr="001C72B2">
              <w:rPr>
                <w:noProof w:val="0"/>
                <w:sz w:val="18"/>
                <w:szCs w:val="18"/>
                <w:lang w:eastAsia="de-DE"/>
              </w:rPr>
              <w:t>void triRaiseException(in TriExceptionType exc)</w:t>
            </w:r>
          </w:p>
        </w:tc>
        <w:tc>
          <w:tcPr>
            <w:tcW w:w="4536" w:type="dxa"/>
          </w:tcPr>
          <w:p w14:paraId="6A8D3496" w14:textId="77777777" w:rsidR="003A6E72" w:rsidRPr="001C72B2" w:rsidRDefault="003A6E72" w:rsidP="002114BE">
            <w:pPr>
              <w:pStyle w:val="PL"/>
              <w:rPr>
                <w:noProof w:val="0"/>
                <w:sz w:val="18"/>
                <w:szCs w:val="18"/>
                <w:lang w:eastAsia="de-DE"/>
              </w:rPr>
            </w:pPr>
            <w:r w:rsidRPr="001C72B2">
              <w:rPr>
                <w:noProof w:val="0"/>
                <w:sz w:val="18"/>
                <w:szCs w:val="18"/>
                <w:lang w:eastAsia="de-DE"/>
              </w:rPr>
              <w:t>void triRaiseException(const TriException* exc)</w:t>
            </w:r>
          </w:p>
        </w:tc>
      </w:tr>
    </w:tbl>
    <w:p w14:paraId="6AFEF729" w14:textId="77777777" w:rsidR="003A6E72" w:rsidRPr="001C72B2" w:rsidRDefault="003A6E72" w:rsidP="003A6E72"/>
    <w:p w14:paraId="525CC19A" w14:textId="77777777" w:rsidR="003A6E72" w:rsidRPr="001C72B2" w:rsidRDefault="003A6E72" w:rsidP="003A6E72">
      <w:pPr>
        <w:pStyle w:val="berschrift2"/>
      </w:pPr>
      <w:bookmarkStart w:id="334" w:name="_Toc66104965"/>
      <w:bookmarkStart w:id="335" w:name="_Toc66112451"/>
      <w:bookmarkStart w:id="336" w:name="_Toc66354626"/>
      <w:bookmarkStart w:id="337" w:name="_Toc72305857"/>
      <w:bookmarkStart w:id="338" w:name="_Toc72306689"/>
      <w:r w:rsidRPr="001C72B2">
        <w:t>6.5</w:t>
      </w:r>
      <w:r w:rsidRPr="001C72B2">
        <w:tab/>
        <w:t>Extensions to clause 8 of ETSI ES 201 873-5 C++ language mapping</w:t>
      </w:r>
      <w:bookmarkEnd w:id="334"/>
      <w:bookmarkEnd w:id="335"/>
      <w:bookmarkEnd w:id="336"/>
      <w:bookmarkEnd w:id="337"/>
      <w:bookmarkEnd w:id="338"/>
    </w:p>
    <w:p w14:paraId="4B7C0564" w14:textId="1CCBB8EB" w:rsidR="003A6E72" w:rsidRPr="001C72B2" w:rsidRDefault="003A6E72" w:rsidP="003A6E72">
      <w:pPr>
        <w:rPr>
          <w:b/>
        </w:rPr>
      </w:pPr>
      <w:r w:rsidRPr="001C72B2">
        <w:rPr>
          <w:b/>
        </w:rPr>
        <w:t>Clause 8.5.19</w:t>
      </w:r>
      <w:r w:rsidR="0044587E" w:rsidRPr="001C72B2">
        <w:rPr>
          <w:b/>
        </w:rPr>
        <w:tab/>
      </w:r>
      <w:r w:rsidR="00A65103" w:rsidRPr="001C72B2">
        <w:rPr>
          <w:b/>
        </w:rPr>
        <w:tab/>
      </w:r>
      <w:r w:rsidRPr="001C72B2">
        <w:rPr>
          <w:rStyle w:val="Fett"/>
        </w:rPr>
        <w:t>TriClassId</w:t>
      </w:r>
    </w:p>
    <w:p w14:paraId="6FE79C00" w14:textId="77777777" w:rsidR="003A6E72" w:rsidRPr="001C72B2" w:rsidRDefault="003A6E72" w:rsidP="003A6E72">
      <w:r w:rsidRPr="001C72B2">
        <w:t>This clause is to be added.</w:t>
      </w:r>
    </w:p>
    <w:p w14:paraId="2358A191" w14:textId="77777777" w:rsidR="003A6E72" w:rsidRPr="001C72B2" w:rsidRDefault="003A6E72" w:rsidP="003A6E72">
      <w:r w:rsidRPr="001C72B2">
        <w:t>A value of type TriClassIdType represents the name of a class as specified in the TTCN-3 ATS. It is a derived class from QualifiedName, mapped to the following pure virtual class:</w:t>
      </w:r>
    </w:p>
    <w:p w14:paraId="1A3AEB01" w14:textId="77777777" w:rsidR="003A6E72" w:rsidRPr="001C72B2" w:rsidRDefault="003A6E72" w:rsidP="003A6E72">
      <w:pPr>
        <w:pStyle w:val="PL"/>
        <w:rPr>
          <w:noProof w:val="0"/>
        </w:rPr>
      </w:pPr>
      <w:r w:rsidRPr="001C72B2">
        <w:rPr>
          <w:noProof w:val="0"/>
        </w:rPr>
        <w:t>class TriClassId : public QualifiedName {</w:t>
      </w:r>
    </w:p>
    <w:p w14:paraId="61564919" w14:textId="77777777" w:rsidR="003A6E72" w:rsidRPr="001C72B2" w:rsidRDefault="003A6E72" w:rsidP="003A6E72">
      <w:pPr>
        <w:pStyle w:val="PL"/>
        <w:rPr>
          <w:noProof w:val="0"/>
        </w:rPr>
      </w:pPr>
      <w:r w:rsidRPr="001C72B2">
        <w:rPr>
          <w:noProof w:val="0"/>
        </w:rPr>
        <w:t>public:</w:t>
      </w:r>
    </w:p>
    <w:p w14:paraId="463F25B7" w14:textId="77777777" w:rsidR="003A6E72" w:rsidRPr="001C72B2" w:rsidRDefault="003A6E72" w:rsidP="003A6E72">
      <w:pPr>
        <w:pStyle w:val="PL"/>
        <w:rPr>
          <w:noProof w:val="0"/>
        </w:rPr>
      </w:pPr>
      <w:r w:rsidRPr="001C72B2">
        <w:rPr>
          <w:noProof w:val="0"/>
        </w:rPr>
        <w:tab/>
        <w:t>virtual ~TriClassId ();</w:t>
      </w:r>
    </w:p>
    <w:p w14:paraId="7F96AAF4" w14:textId="77777777" w:rsidR="003A6E72" w:rsidRPr="001C72B2" w:rsidRDefault="003A6E72" w:rsidP="003A6E72">
      <w:pPr>
        <w:pStyle w:val="PL"/>
        <w:rPr>
          <w:noProof w:val="0"/>
        </w:rPr>
      </w:pPr>
      <w:r w:rsidRPr="001C72B2">
        <w:rPr>
          <w:noProof w:val="0"/>
        </w:rPr>
        <w:tab/>
        <w:t>virtual Tboolean operator== (const TriClassId &amp;sid) const =0;</w:t>
      </w:r>
    </w:p>
    <w:p w14:paraId="52294BCD" w14:textId="77777777" w:rsidR="003A6E72" w:rsidRPr="001C72B2" w:rsidRDefault="003A6E72" w:rsidP="003A6E72">
      <w:pPr>
        <w:pStyle w:val="PL"/>
        <w:rPr>
          <w:noProof w:val="0"/>
        </w:rPr>
      </w:pPr>
      <w:r w:rsidRPr="001C72B2">
        <w:rPr>
          <w:noProof w:val="0"/>
        </w:rPr>
        <w:tab/>
        <w:t>virtual TriClassId * cloneClassId () const =0;</w:t>
      </w:r>
    </w:p>
    <w:p w14:paraId="154DC660" w14:textId="77777777" w:rsidR="003A6E72" w:rsidRPr="001C72B2" w:rsidRDefault="003A6E72" w:rsidP="003A6E72">
      <w:pPr>
        <w:pStyle w:val="PL"/>
        <w:rPr>
          <w:noProof w:val="0"/>
        </w:rPr>
      </w:pPr>
      <w:r w:rsidRPr="001C72B2">
        <w:rPr>
          <w:noProof w:val="0"/>
        </w:rPr>
        <w:tab/>
        <w:t>virtual Tboolean operator&lt; (const TriClassId &amp;sid) const =0;</w:t>
      </w:r>
    </w:p>
    <w:p w14:paraId="63C00E9D" w14:textId="77777777" w:rsidR="003A6E72" w:rsidRPr="001C72B2" w:rsidRDefault="003A6E72" w:rsidP="003A6E72">
      <w:pPr>
        <w:pStyle w:val="PL"/>
        <w:rPr>
          <w:rFonts w:cs="Courier New"/>
          <w:noProof w:val="0"/>
          <w:szCs w:val="16"/>
        </w:rPr>
      </w:pPr>
      <w:r w:rsidRPr="001C72B2">
        <w:rPr>
          <w:rFonts w:cs="Courier New"/>
          <w:noProof w:val="0"/>
          <w:szCs w:val="16"/>
        </w:rPr>
        <w:t>}</w:t>
      </w:r>
    </w:p>
    <w:p w14:paraId="6FA3148E" w14:textId="77777777" w:rsidR="003A6E72" w:rsidRPr="001C72B2" w:rsidRDefault="003A6E72" w:rsidP="003A6E72">
      <w:pPr>
        <w:rPr>
          <w:b/>
        </w:rPr>
      </w:pPr>
      <w:r w:rsidRPr="001C72B2">
        <w:rPr>
          <w:b/>
        </w:rPr>
        <w:t>Methods:</w:t>
      </w:r>
    </w:p>
    <w:p w14:paraId="5E588D23" w14:textId="77777777" w:rsidR="003A6E72" w:rsidRPr="001C72B2" w:rsidRDefault="003A6E72" w:rsidP="00526360">
      <w:pPr>
        <w:pStyle w:val="B1"/>
        <w:rPr>
          <w:rFonts w:ascii="Courier New" w:hAnsi="Courier New"/>
          <w:sz w:val="16"/>
        </w:rPr>
      </w:pPr>
      <w:r w:rsidRPr="001C72B2">
        <w:rPr>
          <w:rFonts w:ascii="Courier New" w:hAnsi="Courier New"/>
          <w:sz w:val="16"/>
        </w:rPr>
        <w:t>~TriClassId</w:t>
      </w:r>
    </w:p>
    <w:p w14:paraId="062B53CE" w14:textId="77777777" w:rsidR="003A6E72" w:rsidRPr="001C72B2" w:rsidRDefault="003A6E72" w:rsidP="003A6E72">
      <w:pPr>
        <w:pStyle w:val="B30"/>
        <w:keepNext/>
        <w:keepLines/>
        <w:tabs>
          <w:tab w:val="left" w:pos="800"/>
        </w:tabs>
      </w:pPr>
      <w:r w:rsidRPr="001C72B2">
        <w:t>Destructor.</w:t>
      </w:r>
    </w:p>
    <w:p w14:paraId="473AC261" w14:textId="77777777" w:rsidR="003A6E72" w:rsidRPr="001C72B2" w:rsidRDefault="003A6E72" w:rsidP="00526360">
      <w:pPr>
        <w:pStyle w:val="B1"/>
        <w:rPr>
          <w:rFonts w:ascii="Courier New" w:hAnsi="Courier New"/>
          <w:sz w:val="16"/>
        </w:rPr>
      </w:pPr>
      <w:r w:rsidRPr="001C72B2">
        <w:rPr>
          <w:rFonts w:ascii="Courier New" w:hAnsi="Courier New"/>
          <w:sz w:val="16"/>
        </w:rPr>
        <w:t>operator==</w:t>
      </w:r>
    </w:p>
    <w:p w14:paraId="343FD416" w14:textId="77777777" w:rsidR="003A6E72" w:rsidRPr="001C72B2" w:rsidRDefault="003A6E72" w:rsidP="003A6E72">
      <w:pPr>
        <w:pStyle w:val="B30"/>
        <w:keepNext/>
        <w:keepLines/>
        <w:tabs>
          <w:tab w:val="left" w:pos="800"/>
        </w:tabs>
      </w:pPr>
      <w:r w:rsidRPr="001C72B2">
        <w:t xml:space="preserve">Returns true if both TriClassId objects are equal. </w:t>
      </w:r>
    </w:p>
    <w:p w14:paraId="0FB82976" w14:textId="77777777" w:rsidR="003A6E72" w:rsidRPr="001C72B2" w:rsidRDefault="003A6E72" w:rsidP="00526360">
      <w:pPr>
        <w:pStyle w:val="B1"/>
        <w:rPr>
          <w:rFonts w:ascii="Courier New" w:hAnsi="Courier New"/>
          <w:sz w:val="16"/>
        </w:rPr>
      </w:pPr>
      <w:r w:rsidRPr="001C72B2">
        <w:rPr>
          <w:rFonts w:ascii="Courier New" w:hAnsi="Courier New"/>
          <w:sz w:val="16"/>
        </w:rPr>
        <w:t>cloneClassId</w:t>
      </w:r>
    </w:p>
    <w:p w14:paraId="271B42B3" w14:textId="77777777" w:rsidR="003A6E72" w:rsidRPr="001C72B2" w:rsidRDefault="003A6E72" w:rsidP="003A6E72">
      <w:pPr>
        <w:pStyle w:val="B30"/>
        <w:keepNext/>
        <w:keepLines/>
        <w:tabs>
          <w:tab w:val="left" w:pos="800"/>
        </w:tabs>
      </w:pPr>
      <w:r w:rsidRPr="001C72B2">
        <w:t xml:space="preserve">Returns a copy of the TriClassId. </w:t>
      </w:r>
    </w:p>
    <w:p w14:paraId="5BDA94A8" w14:textId="77777777" w:rsidR="003A6E72" w:rsidRPr="001C72B2" w:rsidRDefault="003A6E72" w:rsidP="00526360">
      <w:pPr>
        <w:pStyle w:val="B1"/>
        <w:rPr>
          <w:rFonts w:ascii="Courier New" w:hAnsi="Courier New"/>
          <w:sz w:val="16"/>
        </w:rPr>
      </w:pPr>
      <w:r w:rsidRPr="001C72B2">
        <w:rPr>
          <w:rFonts w:ascii="Courier New" w:hAnsi="Courier New"/>
          <w:sz w:val="16"/>
        </w:rPr>
        <w:t>operator&lt;</w:t>
      </w:r>
    </w:p>
    <w:p w14:paraId="0A7EF3C0" w14:textId="0D16FB35" w:rsidR="003A6E72" w:rsidRPr="001C72B2" w:rsidRDefault="00731A13" w:rsidP="00466415">
      <w:pPr>
        <w:pStyle w:val="B30"/>
        <w:keepNext/>
        <w:keepLines/>
        <w:tabs>
          <w:tab w:val="left" w:pos="800"/>
        </w:tabs>
      </w:pPr>
      <w:r w:rsidRPr="001C72B2">
        <w:t>Operator &lt; overload.</w:t>
      </w:r>
    </w:p>
    <w:p w14:paraId="4359CCD0" w14:textId="7542DF62" w:rsidR="003A6E72" w:rsidRPr="001C72B2" w:rsidRDefault="003A6E72" w:rsidP="003A6E72">
      <w:pPr>
        <w:rPr>
          <w:b/>
        </w:rPr>
      </w:pPr>
      <w:r w:rsidRPr="001C72B2">
        <w:rPr>
          <w:b/>
        </w:rPr>
        <w:t>Clause 8.5.20</w:t>
      </w:r>
      <w:r w:rsidR="00A65103" w:rsidRPr="001C72B2">
        <w:rPr>
          <w:b/>
        </w:rPr>
        <w:tab/>
      </w:r>
      <w:r w:rsidR="00C471AC" w:rsidRPr="001C72B2">
        <w:rPr>
          <w:b/>
        </w:rPr>
        <w:tab/>
      </w:r>
      <w:r w:rsidRPr="001C72B2">
        <w:rPr>
          <w:rStyle w:val="Fett"/>
        </w:rPr>
        <w:t>TriObjectHandle</w:t>
      </w:r>
    </w:p>
    <w:p w14:paraId="67132D03" w14:textId="77777777" w:rsidR="003A6E72" w:rsidRPr="001C72B2" w:rsidRDefault="003A6E72" w:rsidP="003A6E72">
      <w:r w:rsidRPr="001C72B2">
        <w:t>This clause is to be added.</w:t>
      </w:r>
    </w:p>
    <w:p w14:paraId="65B2CA0B" w14:textId="77777777" w:rsidR="003A6E72" w:rsidRPr="001C72B2" w:rsidRDefault="003A6E72" w:rsidP="003A6E72">
      <w:r w:rsidRPr="001C72B2">
        <w:t>A value of type TriObjectHandle type is mapped to a void pointer:</w:t>
      </w:r>
    </w:p>
    <w:p w14:paraId="26BEEA0B" w14:textId="585B0D74" w:rsidR="003A6E72" w:rsidRPr="001C72B2" w:rsidRDefault="003A6E72" w:rsidP="00466415">
      <w:pPr>
        <w:pStyle w:val="PL"/>
        <w:rPr>
          <w:noProof w:val="0"/>
        </w:rPr>
      </w:pPr>
      <w:r w:rsidRPr="001C72B2">
        <w:rPr>
          <w:noProof w:val="0"/>
        </w:rPr>
        <w:t>typedef void * TriObjectHandle;</w:t>
      </w:r>
    </w:p>
    <w:p w14:paraId="381FEE50" w14:textId="77777777" w:rsidR="00731A13" w:rsidRPr="001C72B2" w:rsidRDefault="00731A13" w:rsidP="00466415">
      <w:pPr>
        <w:pStyle w:val="PL"/>
        <w:rPr>
          <w:noProof w:val="0"/>
        </w:rPr>
      </w:pPr>
    </w:p>
    <w:p w14:paraId="05256AFC" w14:textId="45814C7D" w:rsidR="003A6E72" w:rsidRPr="001C72B2" w:rsidRDefault="003A6E72" w:rsidP="00731A13">
      <w:pPr>
        <w:keepNext/>
        <w:keepLines/>
        <w:rPr>
          <w:b/>
        </w:rPr>
      </w:pPr>
      <w:r w:rsidRPr="001C72B2">
        <w:rPr>
          <w:b/>
        </w:rPr>
        <w:lastRenderedPageBreak/>
        <w:t>Clause 8.6.3</w:t>
      </w:r>
      <w:r w:rsidR="00A65103" w:rsidRPr="001C72B2">
        <w:rPr>
          <w:b/>
        </w:rPr>
        <w:tab/>
      </w:r>
      <w:r w:rsidRPr="001C72B2">
        <w:rPr>
          <w:rStyle w:val="Fett"/>
        </w:rPr>
        <w:t>TriPlatformPA</w:t>
      </w:r>
    </w:p>
    <w:p w14:paraId="078607DD" w14:textId="77777777" w:rsidR="003A6E72" w:rsidRPr="001C72B2" w:rsidRDefault="003A6E72" w:rsidP="00731A13">
      <w:pPr>
        <w:keepNext/>
        <w:keepLines/>
      </w:pPr>
      <w:r w:rsidRPr="001C72B2">
        <w:t>This clause is to be extended.</w:t>
      </w:r>
    </w:p>
    <w:p w14:paraId="3BE8533F" w14:textId="77777777" w:rsidR="003A6E72" w:rsidRPr="001C72B2" w:rsidRDefault="003A6E72" w:rsidP="00731A13">
      <w:pPr>
        <w:pStyle w:val="PL"/>
        <w:keepNext/>
        <w:keepLines/>
        <w:rPr>
          <w:noProof w:val="0"/>
        </w:rPr>
      </w:pPr>
      <w:r w:rsidRPr="001C72B2">
        <w:rPr>
          <w:noProof w:val="0"/>
        </w:rPr>
        <w:t>class TriPlatformPA {</w:t>
      </w:r>
    </w:p>
    <w:p w14:paraId="5ACE66EF" w14:textId="77777777" w:rsidR="003A6E72" w:rsidRPr="001C72B2" w:rsidRDefault="003A6E72" w:rsidP="00731A13">
      <w:pPr>
        <w:pStyle w:val="PL"/>
        <w:keepNext/>
        <w:keepLines/>
        <w:rPr>
          <w:noProof w:val="0"/>
        </w:rPr>
      </w:pPr>
      <w:r w:rsidRPr="001C72B2">
        <w:rPr>
          <w:noProof w:val="0"/>
        </w:rPr>
        <w:t>public:</w:t>
      </w:r>
    </w:p>
    <w:p w14:paraId="3B4FD0DE" w14:textId="77777777" w:rsidR="003A6E72" w:rsidRPr="001C72B2" w:rsidRDefault="003A6E72" w:rsidP="00731A13">
      <w:pPr>
        <w:pStyle w:val="PL"/>
        <w:keepNext/>
        <w:keepLines/>
        <w:rPr>
          <w:noProof w:val="0"/>
        </w:rPr>
      </w:pPr>
      <w:r w:rsidRPr="001C72B2">
        <w:rPr>
          <w:noProof w:val="0"/>
        </w:rPr>
        <w:tab/>
        <w:t>…</w:t>
      </w:r>
    </w:p>
    <w:p w14:paraId="000C99A9" w14:textId="77777777" w:rsidR="003A6E72" w:rsidRPr="001C72B2" w:rsidRDefault="003A6E72" w:rsidP="003A6E72">
      <w:pPr>
        <w:pStyle w:val="PL"/>
        <w:rPr>
          <w:noProof w:val="0"/>
        </w:rPr>
      </w:pPr>
      <w:r w:rsidRPr="001C72B2">
        <w:rPr>
          <w:noProof w:val="0"/>
        </w:rPr>
        <w:tab/>
      </w:r>
    </w:p>
    <w:p w14:paraId="7E6FA708" w14:textId="77777777" w:rsidR="003A6E72" w:rsidRPr="001C72B2" w:rsidRDefault="003A6E72" w:rsidP="003A6E72">
      <w:pPr>
        <w:pStyle w:val="PL"/>
        <w:rPr>
          <w:noProof w:val="0"/>
        </w:rPr>
      </w:pPr>
      <w:r w:rsidRPr="001C72B2">
        <w:rPr>
          <w:noProof w:val="0"/>
        </w:rPr>
        <w:tab/>
        <w:t>//For each constructor on an external class specified in the TTCN-3 ATS implement the behaviour.</w:t>
      </w:r>
    </w:p>
    <w:p w14:paraId="1C67D86B" w14:textId="77777777" w:rsidR="003A6E72" w:rsidRPr="001C72B2" w:rsidRDefault="003A6E72" w:rsidP="003A6E72">
      <w:pPr>
        <w:pStyle w:val="PL"/>
        <w:rPr>
          <w:noProof w:val="0"/>
        </w:rPr>
      </w:pPr>
      <w:r w:rsidRPr="001C72B2">
        <w:rPr>
          <w:noProof w:val="0"/>
        </w:rPr>
        <w:tab/>
        <w:t xml:space="preserve">virtual TriStatus triExternalCreate (const TriClassId *classId, TriParameterList </w:t>
      </w:r>
      <w:r w:rsidRPr="001C72B2">
        <w:rPr>
          <w:noProof w:val="0"/>
        </w:rPr>
        <w:tab/>
        <w:t>*parameterList, TriObjectHandle * handle)=0;</w:t>
      </w:r>
    </w:p>
    <w:p w14:paraId="56E64162" w14:textId="77777777" w:rsidR="003A6E72" w:rsidRPr="001C72B2" w:rsidRDefault="003A6E72" w:rsidP="003A6E72">
      <w:pPr>
        <w:pStyle w:val="PL"/>
        <w:rPr>
          <w:noProof w:val="0"/>
        </w:rPr>
      </w:pPr>
    </w:p>
    <w:p w14:paraId="5A673580" w14:textId="77777777" w:rsidR="003A6E72" w:rsidRPr="001C72B2" w:rsidRDefault="003A6E72" w:rsidP="003A6E72">
      <w:pPr>
        <w:pStyle w:val="PL"/>
        <w:rPr>
          <w:noProof w:val="0"/>
        </w:rPr>
      </w:pPr>
      <w:r w:rsidRPr="001C72B2">
        <w:rPr>
          <w:noProof w:val="0"/>
        </w:rPr>
        <w:tab/>
        <w:t>//For each destructor on an external class specified in the TTCN-3 ATS implement the behaviour.</w:t>
      </w:r>
    </w:p>
    <w:p w14:paraId="447C54BA" w14:textId="77777777" w:rsidR="003A6E72" w:rsidRPr="001C72B2" w:rsidRDefault="003A6E72" w:rsidP="003A6E72">
      <w:pPr>
        <w:pStyle w:val="PL"/>
        <w:rPr>
          <w:noProof w:val="0"/>
        </w:rPr>
      </w:pPr>
      <w:r w:rsidRPr="001C72B2">
        <w:rPr>
          <w:noProof w:val="0"/>
        </w:rPr>
        <w:tab/>
        <w:t>virtual TriStatus triExternalCreate (TriObjectHandle handle)=0;</w:t>
      </w:r>
    </w:p>
    <w:p w14:paraId="70CB4C9E" w14:textId="77777777" w:rsidR="003A6E72" w:rsidRPr="001C72B2" w:rsidRDefault="003A6E72" w:rsidP="003A6E72">
      <w:pPr>
        <w:pStyle w:val="PL"/>
        <w:rPr>
          <w:noProof w:val="0"/>
        </w:rPr>
      </w:pPr>
    </w:p>
    <w:p w14:paraId="42473C90" w14:textId="77777777" w:rsidR="003A6E72" w:rsidRPr="001C72B2" w:rsidRDefault="003A6E72" w:rsidP="003A6E72">
      <w:pPr>
        <w:pStyle w:val="PL"/>
        <w:rPr>
          <w:noProof w:val="0"/>
        </w:rPr>
      </w:pPr>
      <w:r w:rsidRPr="001C72B2">
        <w:rPr>
          <w:noProof w:val="0"/>
        </w:rPr>
        <w:tab/>
        <w:t>//For each method on an external class specified in the TTCN-3 ATS implement the behaviour.</w:t>
      </w:r>
    </w:p>
    <w:p w14:paraId="41EB4132" w14:textId="77777777" w:rsidR="003A6E72" w:rsidRPr="001C72B2" w:rsidRDefault="003A6E72" w:rsidP="003A6E72">
      <w:pPr>
        <w:pStyle w:val="PL"/>
        <w:ind w:left="284"/>
        <w:rPr>
          <w:noProof w:val="0"/>
        </w:rPr>
      </w:pPr>
      <w:r w:rsidRPr="001C72B2">
        <w:rPr>
          <w:noProof w:val="0"/>
        </w:rPr>
        <w:tab/>
        <w:t xml:space="preserve">virtual TriStatus triExternalMethod (TriObjectHandle handle, const Tstring &amp; methodName, </w:t>
      </w:r>
      <w:r w:rsidRPr="001C72B2">
        <w:rPr>
          <w:noProof w:val="0"/>
        </w:rPr>
        <w:tab/>
        <w:t>TriParameterList *parameterList, TriParameter *returnValue)=0;</w:t>
      </w:r>
    </w:p>
    <w:p w14:paraId="7930EFAE" w14:textId="6BB0C10A" w:rsidR="003A6E72" w:rsidRPr="001C72B2" w:rsidRDefault="003A6E72" w:rsidP="003A6E72">
      <w:pPr>
        <w:pStyle w:val="PL"/>
        <w:rPr>
          <w:noProof w:val="0"/>
        </w:rPr>
      </w:pPr>
      <w:r w:rsidRPr="001C72B2">
        <w:rPr>
          <w:noProof w:val="0"/>
        </w:rPr>
        <w:t>}</w:t>
      </w:r>
    </w:p>
    <w:p w14:paraId="76EA7FAF" w14:textId="77777777" w:rsidR="00731A13" w:rsidRPr="001C72B2" w:rsidRDefault="00731A13" w:rsidP="003A6E72">
      <w:pPr>
        <w:pStyle w:val="PL"/>
        <w:rPr>
          <w:noProof w:val="0"/>
        </w:rPr>
      </w:pPr>
    </w:p>
    <w:p w14:paraId="6567E237" w14:textId="5D4A2F0F" w:rsidR="003A6E72" w:rsidRPr="001C72B2" w:rsidRDefault="003A6E72" w:rsidP="00C42DEE">
      <w:pPr>
        <w:keepNext/>
        <w:rPr>
          <w:b/>
        </w:rPr>
      </w:pPr>
      <w:r w:rsidRPr="001C72B2">
        <w:rPr>
          <w:b/>
        </w:rPr>
        <w:t>Clause 8.6.4</w:t>
      </w:r>
      <w:r w:rsidR="0044587E" w:rsidRPr="001C72B2">
        <w:rPr>
          <w:b/>
        </w:rPr>
        <w:tab/>
      </w:r>
      <w:r w:rsidRPr="001C72B2">
        <w:rPr>
          <w:rStyle w:val="Fett"/>
        </w:rPr>
        <w:t>TriPlatformTE</w:t>
      </w:r>
    </w:p>
    <w:p w14:paraId="5D5E497F" w14:textId="77777777" w:rsidR="003A6E72" w:rsidRPr="001C72B2" w:rsidRDefault="003A6E72" w:rsidP="003A6E72">
      <w:r w:rsidRPr="001C72B2">
        <w:t>This clause is to be extended.</w:t>
      </w:r>
    </w:p>
    <w:p w14:paraId="05366E19" w14:textId="77777777" w:rsidR="003A6E72" w:rsidRPr="001C72B2" w:rsidRDefault="003A6E72" w:rsidP="003A6E72">
      <w:pPr>
        <w:pStyle w:val="PL"/>
        <w:keepNext/>
        <w:keepLines/>
        <w:rPr>
          <w:noProof w:val="0"/>
        </w:rPr>
      </w:pPr>
      <w:r w:rsidRPr="001C72B2">
        <w:rPr>
          <w:noProof w:val="0"/>
        </w:rPr>
        <w:t>class TriPlatformTE {</w:t>
      </w:r>
    </w:p>
    <w:p w14:paraId="142A6A36" w14:textId="77777777" w:rsidR="003A6E72" w:rsidRPr="001C72B2" w:rsidRDefault="003A6E72" w:rsidP="003A6E72">
      <w:pPr>
        <w:pStyle w:val="PL"/>
        <w:keepNext/>
        <w:keepLines/>
        <w:rPr>
          <w:noProof w:val="0"/>
        </w:rPr>
      </w:pPr>
      <w:r w:rsidRPr="001C72B2">
        <w:rPr>
          <w:noProof w:val="0"/>
        </w:rPr>
        <w:t>public:</w:t>
      </w:r>
    </w:p>
    <w:p w14:paraId="3A3944C7" w14:textId="77777777" w:rsidR="003A6E72" w:rsidRPr="001C72B2" w:rsidRDefault="003A6E72" w:rsidP="003A6E72">
      <w:pPr>
        <w:pStyle w:val="PL"/>
        <w:rPr>
          <w:noProof w:val="0"/>
        </w:rPr>
      </w:pPr>
      <w:r w:rsidRPr="001C72B2">
        <w:rPr>
          <w:noProof w:val="0"/>
        </w:rPr>
        <w:tab/>
        <w:t>…</w:t>
      </w:r>
    </w:p>
    <w:p w14:paraId="421051BF" w14:textId="77777777" w:rsidR="003A6E72" w:rsidRPr="001C72B2" w:rsidRDefault="003A6E72" w:rsidP="003A6E72">
      <w:pPr>
        <w:pStyle w:val="PL"/>
        <w:rPr>
          <w:noProof w:val="0"/>
        </w:rPr>
      </w:pPr>
    </w:p>
    <w:p w14:paraId="071CE2DC" w14:textId="77777777" w:rsidR="003A6E72" w:rsidRPr="001C72B2" w:rsidRDefault="003A6E72" w:rsidP="003A6E72">
      <w:pPr>
        <w:pStyle w:val="PL"/>
        <w:rPr>
          <w:noProof w:val="0"/>
        </w:rPr>
      </w:pPr>
      <w:r w:rsidRPr="001C72B2">
        <w:rPr>
          <w:noProof w:val="0"/>
        </w:rPr>
        <w:tab/>
        <w:t>//Raises an exception during execution of external code in PA</w:t>
      </w:r>
    </w:p>
    <w:p w14:paraId="7A37B68F" w14:textId="77777777" w:rsidR="003A6E72" w:rsidRPr="001C72B2" w:rsidRDefault="003A6E72" w:rsidP="003A6E72">
      <w:pPr>
        <w:pStyle w:val="PL"/>
        <w:rPr>
          <w:noProof w:val="0"/>
        </w:rPr>
      </w:pPr>
      <w:r w:rsidRPr="001C72B2">
        <w:rPr>
          <w:noProof w:val="0"/>
        </w:rPr>
        <w:tab/>
        <w:t>virtual void triRaiseException (const TriException *exc)=0;</w:t>
      </w:r>
    </w:p>
    <w:p w14:paraId="46638555" w14:textId="60A11922" w:rsidR="003A6E72" w:rsidRPr="001C72B2" w:rsidRDefault="003A6E72" w:rsidP="003A6E72">
      <w:pPr>
        <w:pStyle w:val="PL"/>
        <w:rPr>
          <w:noProof w:val="0"/>
        </w:rPr>
      </w:pPr>
      <w:r w:rsidRPr="001C72B2">
        <w:rPr>
          <w:noProof w:val="0"/>
        </w:rPr>
        <w:t>}</w:t>
      </w:r>
    </w:p>
    <w:p w14:paraId="1F4E10C9" w14:textId="77777777" w:rsidR="0097071A" w:rsidRPr="001C72B2" w:rsidRDefault="0097071A" w:rsidP="003A6E72">
      <w:pPr>
        <w:pStyle w:val="PL"/>
        <w:rPr>
          <w:noProof w:val="0"/>
        </w:rPr>
      </w:pPr>
    </w:p>
    <w:p w14:paraId="27A1EE10" w14:textId="77777777" w:rsidR="003A6E72" w:rsidRPr="001C72B2" w:rsidRDefault="003A6E72" w:rsidP="003A6E72">
      <w:pPr>
        <w:pStyle w:val="berschrift2"/>
      </w:pPr>
      <w:bookmarkStart w:id="339" w:name="_Toc66104966"/>
      <w:bookmarkStart w:id="340" w:name="_Toc66112452"/>
      <w:bookmarkStart w:id="341" w:name="_Toc66354627"/>
      <w:bookmarkStart w:id="342" w:name="_Toc72305858"/>
      <w:bookmarkStart w:id="343" w:name="_Toc72306690"/>
      <w:r w:rsidRPr="001C72B2">
        <w:t>6.6</w:t>
      </w:r>
      <w:r w:rsidRPr="001C72B2">
        <w:tab/>
        <w:t>Extensions to clause 9 of ETSI ES 201 873-5 C# language mapping</w:t>
      </w:r>
      <w:bookmarkEnd w:id="339"/>
      <w:bookmarkEnd w:id="340"/>
      <w:bookmarkEnd w:id="341"/>
      <w:bookmarkEnd w:id="342"/>
      <w:bookmarkEnd w:id="343"/>
    </w:p>
    <w:p w14:paraId="0A369CB4" w14:textId="5C8A8688" w:rsidR="003A6E72" w:rsidRPr="001C72B2" w:rsidRDefault="003A6E72" w:rsidP="003A6E72">
      <w:pPr>
        <w:rPr>
          <w:b/>
        </w:rPr>
      </w:pPr>
      <w:r w:rsidRPr="001C72B2">
        <w:rPr>
          <w:b/>
        </w:rPr>
        <w:t>Clause 9.4.2.19</w:t>
      </w:r>
      <w:r w:rsidR="0044587E" w:rsidRPr="001C72B2">
        <w:rPr>
          <w:b/>
        </w:rPr>
        <w:tab/>
      </w:r>
      <w:r w:rsidRPr="001C72B2">
        <w:rPr>
          <w:rStyle w:val="Fett"/>
        </w:rPr>
        <w:t>TriClassId</w:t>
      </w:r>
    </w:p>
    <w:p w14:paraId="6C266467" w14:textId="77777777" w:rsidR="003A6E72" w:rsidRPr="001C72B2" w:rsidRDefault="003A6E72" w:rsidP="003A6E72">
      <w:r w:rsidRPr="001C72B2">
        <w:t>This clause is to be added.</w:t>
      </w:r>
    </w:p>
    <w:p w14:paraId="17E6BA68" w14:textId="77777777" w:rsidR="003A6E72" w:rsidRPr="001C72B2" w:rsidRDefault="003A6E72" w:rsidP="003A6E72">
      <w:r w:rsidRPr="001C72B2">
        <w:rPr>
          <w:rFonts w:ascii="Courier New" w:hAnsi="Courier New"/>
          <w:b/>
          <w:bCs/>
        </w:rPr>
        <w:t>TriClassIdType</w:t>
      </w:r>
      <w:r w:rsidRPr="001C72B2">
        <w:t xml:space="preserve"> C# mapping is derived from the </w:t>
      </w:r>
      <w:r w:rsidRPr="001C72B2">
        <w:rPr>
          <w:rFonts w:ascii="Courier New" w:hAnsi="Courier New"/>
        </w:rPr>
        <w:t>IQualifiedName</w:t>
      </w:r>
      <w:r w:rsidRPr="001C72B2">
        <w:t xml:space="preserve"> interface:</w:t>
      </w:r>
    </w:p>
    <w:p w14:paraId="0B3CA72A" w14:textId="6ECE4371" w:rsidR="003A6E72" w:rsidRPr="001C72B2" w:rsidRDefault="003A6E72" w:rsidP="00466415">
      <w:pPr>
        <w:pStyle w:val="PL"/>
        <w:rPr>
          <w:noProof w:val="0"/>
        </w:rPr>
      </w:pPr>
      <w:r w:rsidRPr="001C72B2">
        <w:rPr>
          <w:noProof w:val="0"/>
        </w:rPr>
        <w:t>public interface ITriClassId : IQualifiedName {}</w:t>
      </w:r>
    </w:p>
    <w:p w14:paraId="79FE2907" w14:textId="77777777" w:rsidR="0097071A" w:rsidRPr="001C72B2" w:rsidRDefault="0097071A" w:rsidP="00466415">
      <w:pPr>
        <w:pStyle w:val="PL"/>
        <w:rPr>
          <w:noProof w:val="0"/>
        </w:rPr>
      </w:pPr>
    </w:p>
    <w:p w14:paraId="30E5BCC4" w14:textId="578A73D1" w:rsidR="003A6E72" w:rsidRPr="001C72B2" w:rsidRDefault="003A6E72" w:rsidP="003A6E72">
      <w:pPr>
        <w:rPr>
          <w:b/>
        </w:rPr>
      </w:pPr>
      <w:r w:rsidRPr="001C72B2">
        <w:rPr>
          <w:b/>
        </w:rPr>
        <w:t>Clause 9.4.2.20</w:t>
      </w:r>
      <w:r w:rsidR="0044587E" w:rsidRPr="001C72B2">
        <w:rPr>
          <w:b/>
        </w:rPr>
        <w:tab/>
      </w:r>
      <w:r w:rsidRPr="001C72B2">
        <w:rPr>
          <w:rStyle w:val="Fett"/>
        </w:rPr>
        <w:t>TriObjectHandleType mapping</w:t>
      </w:r>
    </w:p>
    <w:p w14:paraId="7887821E" w14:textId="77777777" w:rsidR="003A6E72" w:rsidRPr="001C72B2" w:rsidRDefault="003A6E72" w:rsidP="003A6E72">
      <w:r w:rsidRPr="001C72B2">
        <w:t>This clause is to be added.</w:t>
      </w:r>
    </w:p>
    <w:p w14:paraId="32EFFFDA" w14:textId="0BC7FC9A" w:rsidR="003A6E72" w:rsidRPr="001C72B2" w:rsidRDefault="003A6E72" w:rsidP="003A6E72">
      <w:r w:rsidRPr="001C72B2">
        <w:rPr>
          <w:rFonts w:ascii="Courier New" w:hAnsi="Courier New"/>
          <w:b/>
          <w:bCs/>
        </w:rPr>
        <w:t>TriObjectHandleIdType</w:t>
      </w:r>
      <w:r w:rsidRPr="001C72B2">
        <w:t xml:space="preserve"> is mapped to the C# </w:t>
      </w:r>
      <w:r w:rsidRPr="001C72B2">
        <w:rPr>
          <w:rFonts w:ascii="Courier New" w:hAnsi="Courier New"/>
        </w:rPr>
        <w:t>object</w:t>
      </w:r>
      <w:r w:rsidRPr="001C72B2">
        <w:t xml:space="preserve"> class.</w:t>
      </w:r>
    </w:p>
    <w:p w14:paraId="3C3714C8" w14:textId="12B878AB" w:rsidR="003A6E72" w:rsidRPr="001C72B2" w:rsidRDefault="003A6E72" w:rsidP="003A6E72">
      <w:pPr>
        <w:rPr>
          <w:b/>
        </w:rPr>
      </w:pPr>
      <w:r w:rsidRPr="001C72B2">
        <w:rPr>
          <w:b/>
        </w:rPr>
        <w:t>Clause 9.5.2.3</w:t>
      </w:r>
      <w:r w:rsidR="0044587E" w:rsidRPr="001C72B2">
        <w:rPr>
          <w:b/>
        </w:rPr>
        <w:tab/>
      </w:r>
      <w:r w:rsidRPr="001C72B2">
        <w:rPr>
          <w:rStyle w:val="Fett"/>
        </w:rPr>
        <w:t>TriPlatformPA</w:t>
      </w:r>
    </w:p>
    <w:p w14:paraId="2824FFAE" w14:textId="77777777" w:rsidR="003A6E72" w:rsidRPr="001C72B2" w:rsidRDefault="003A6E72" w:rsidP="003A6E72">
      <w:r w:rsidRPr="001C72B2">
        <w:t>This clause is to be extended.</w:t>
      </w:r>
    </w:p>
    <w:p w14:paraId="2E718F3A" w14:textId="77777777" w:rsidR="003A6E72" w:rsidRPr="001C72B2" w:rsidRDefault="003A6E72" w:rsidP="0097071A">
      <w:pPr>
        <w:pStyle w:val="PL"/>
        <w:keepLines/>
        <w:rPr>
          <w:noProof w:val="0"/>
        </w:rPr>
      </w:pPr>
      <w:r w:rsidRPr="001C72B2">
        <w:rPr>
          <w:noProof w:val="0"/>
        </w:rPr>
        <w:t>public interface ITriPlatformPA {</w:t>
      </w:r>
      <w:r w:rsidRPr="001C72B2">
        <w:rPr>
          <w:noProof w:val="0"/>
        </w:rPr>
        <w:br/>
      </w:r>
      <w:r w:rsidRPr="001C72B2">
        <w:rPr>
          <w:noProof w:val="0"/>
        </w:rPr>
        <w:tab/>
        <w:t>…</w:t>
      </w:r>
      <w:r w:rsidRPr="001C72B2">
        <w:rPr>
          <w:noProof w:val="0"/>
        </w:rPr>
        <w:br/>
      </w:r>
      <w:r w:rsidRPr="001C72B2">
        <w:rPr>
          <w:noProof w:val="0"/>
        </w:rPr>
        <w:br/>
      </w:r>
      <w:r w:rsidRPr="001C72B2">
        <w:rPr>
          <w:noProof w:val="0"/>
        </w:rPr>
        <w:tab/>
        <w:t>// Miscellaneous operations</w:t>
      </w:r>
      <w:r w:rsidRPr="001C72B2">
        <w:rPr>
          <w:noProof w:val="0"/>
        </w:rPr>
        <w:br/>
      </w:r>
      <w:r w:rsidRPr="001C72B2">
        <w:rPr>
          <w:noProof w:val="0"/>
        </w:rPr>
        <w:tab/>
        <w:t>// Ref: TRI-Definition clause 5.6.3.4</w:t>
      </w:r>
      <w:r w:rsidRPr="001C72B2">
        <w:rPr>
          <w:noProof w:val="0"/>
        </w:rPr>
        <w:br/>
      </w:r>
      <w:r w:rsidRPr="001C72B2">
        <w:rPr>
          <w:noProof w:val="0"/>
        </w:rPr>
        <w:tab/>
        <w:t xml:space="preserve">TriStatus TriExternalCreate(ITriClassId classId, </w:t>
      </w:r>
      <w:r w:rsidRPr="001C72B2">
        <w:rPr>
          <w:noProof w:val="0"/>
        </w:rPr>
        <w:br/>
      </w:r>
      <w:r w:rsidRPr="001C72B2">
        <w:rPr>
          <w:noProof w:val="0"/>
        </w:rPr>
        <w:tab/>
      </w:r>
      <w:r w:rsidRPr="001C72B2">
        <w:rPr>
          <w:noProof w:val="0"/>
        </w:rPr>
        <w:tab/>
        <w:t>ITriParameterList parameterList, out object handle);</w:t>
      </w:r>
      <w:r w:rsidRPr="001C72B2">
        <w:rPr>
          <w:noProof w:val="0"/>
        </w:rPr>
        <w:br/>
      </w:r>
    </w:p>
    <w:p w14:paraId="559075D1" w14:textId="77777777" w:rsidR="003A6E72" w:rsidRPr="001C72B2" w:rsidRDefault="003A6E72" w:rsidP="0097071A">
      <w:pPr>
        <w:pStyle w:val="PL"/>
        <w:keepLines/>
        <w:rPr>
          <w:noProof w:val="0"/>
        </w:rPr>
      </w:pPr>
      <w:r w:rsidRPr="001C72B2">
        <w:rPr>
          <w:noProof w:val="0"/>
        </w:rPr>
        <w:tab/>
        <w:t>// Ref: TRI-Definition clause 5.6.3.5</w:t>
      </w:r>
      <w:r w:rsidRPr="001C72B2">
        <w:rPr>
          <w:noProof w:val="0"/>
        </w:rPr>
        <w:br/>
      </w:r>
      <w:r w:rsidRPr="001C72B2">
        <w:rPr>
          <w:noProof w:val="0"/>
        </w:rPr>
        <w:tab/>
        <w:t>TriStatus TriExternalFinally(object handle);</w:t>
      </w:r>
      <w:r w:rsidRPr="001C72B2">
        <w:rPr>
          <w:noProof w:val="0"/>
        </w:rPr>
        <w:br/>
      </w:r>
    </w:p>
    <w:p w14:paraId="295EC1A0" w14:textId="2F1E727E" w:rsidR="003A6E72" w:rsidRPr="001C72B2" w:rsidRDefault="003A6E72" w:rsidP="0097071A">
      <w:pPr>
        <w:pStyle w:val="PL"/>
        <w:keepLines/>
        <w:rPr>
          <w:noProof w:val="0"/>
        </w:rPr>
      </w:pPr>
      <w:r w:rsidRPr="001C72B2">
        <w:rPr>
          <w:noProof w:val="0"/>
        </w:rPr>
        <w:tab/>
        <w:t>// Ref: TRI-Definition clause 5.6.3.6</w:t>
      </w:r>
      <w:r w:rsidRPr="001C72B2">
        <w:rPr>
          <w:noProof w:val="0"/>
        </w:rPr>
        <w:br/>
      </w:r>
      <w:r w:rsidRPr="001C72B2">
        <w:rPr>
          <w:noProof w:val="0"/>
        </w:rPr>
        <w:tab/>
        <w:t xml:space="preserve">TriStatus TriExternalMethod(object handle, string methodName, </w:t>
      </w:r>
      <w:r w:rsidRPr="001C72B2">
        <w:rPr>
          <w:noProof w:val="0"/>
        </w:rPr>
        <w:br/>
      </w:r>
      <w:r w:rsidRPr="001C72B2">
        <w:rPr>
          <w:noProof w:val="0"/>
        </w:rPr>
        <w:tab/>
      </w:r>
      <w:r w:rsidRPr="001C72B2">
        <w:rPr>
          <w:noProof w:val="0"/>
        </w:rPr>
        <w:tab/>
        <w:t>ITriParameterList parameterList, ITriParameter returnValue);</w:t>
      </w:r>
      <w:r w:rsidRPr="001C72B2">
        <w:rPr>
          <w:noProof w:val="0"/>
        </w:rPr>
        <w:br/>
        <w:t>}</w:t>
      </w:r>
    </w:p>
    <w:p w14:paraId="3E1B0F5C" w14:textId="77777777" w:rsidR="00466415" w:rsidRPr="001C72B2" w:rsidRDefault="00466415" w:rsidP="0097071A">
      <w:pPr>
        <w:pStyle w:val="PL"/>
        <w:keepLines/>
        <w:rPr>
          <w:noProof w:val="0"/>
        </w:rPr>
      </w:pPr>
    </w:p>
    <w:p w14:paraId="3336E341" w14:textId="7880833A" w:rsidR="003A6E72" w:rsidRPr="001C72B2" w:rsidRDefault="003A6E72" w:rsidP="0097071A">
      <w:pPr>
        <w:keepNext/>
        <w:rPr>
          <w:b/>
        </w:rPr>
      </w:pPr>
      <w:r w:rsidRPr="001C72B2">
        <w:rPr>
          <w:b/>
        </w:rPr>
        <w:lastRenderedPageBreak/>
        <w:t>Clause 9.5.2.4</w:t>
      </w:r>
      <w:r w:rsidR="0044587E" w:rsidRPr="001C72B2">
        <w:rPr>
          <w:b/>
        </w:rPr>
        <w:tab/>
      </w:r>
      <w:r w:rsidRPr="001C72B2">
        <w:rPr>
          <w:rStyle w:val="Fett"/>
        </w:rPr>
        <w:t>TriPlatformTE</w:t>
      </w:r>
    </w:p>
    <w:p w14:paraId="5BB8FD11" w14:textId="77777777" w:rsidR="003A6E72" w:rsidRPr="001C72B2" w:rsidRDefault="003A6E72" w:rsidP="003A6E72">
      <w:r w:rsidRPr="001C72B2">
        <w:t>This clause is to be extended.</w:t>
      </w:r>
    </w:p>
    <w:p w14:paraId="62D167D0" w14:textId="77777777" w:rsidR="003A6E72" w:rsidRPr="001C72B2" w:rsidRDefault="003A6E72" w:rsidP="003A6E72">
      <w:pPr>
        <w:pStyle w:val="PL"/>
        <w:rPr>
          <w:noProof w:val="0"/>
        </w:rPr>
      </w:pPr>
      <w:r w:rsidRPr="001C72B2">
        <w:rPr>
          <w:noProof w:val="0"/>
        </w:rPr>
        <w:t>public interface ITriPlatformTE {</w:t>
      </w:r>
    </w:p>
    <w:p w14:paraId="16889352" w14:textId="77777777" w:rsidR="003A6E72" w:rsidRPr="001C72B2" w:rsidRDefault="003A6E72" w:rsidP="003A6E72">
      <w:pPr>
        <w:pStyle w:val="PL"/>
        <w:rPr>
          <w:noProof w:val="0"/>
        </w:rPr>
      </w:pPr>
      <w:r w:rsidRPr="001C72B2">
        <w:rPr>
          <w:noProof w:val="0"/>
        </w:rPr>
        <w:tab/>
        <w:t>…</w:t>
      </w:r>
      <w:r w:rsidRPr="001C72B2">
        <w:rPr>
          <w:noProof w:val="0"/>
        </w:rPr>
        <w:br/>
      </w:r>
      <w:r w:rsidRPr="001C72B2">
        <w:rPr>
          <w:noProof w:val="0"/>
        </w:rPr>
        <w:br/>
      </w:r>
      <w:r w:rsidRPr="001C72B2">
        <w:rPr>
          <w:noProof w:val="0"/>
        </w:rPr>
        <w:tab/>
        <w:t>// Ref: TRI Definition clause 5.6.3.7</w:t>
      </w:r>
    </w:p>
    <w:p w14:paraId="108874D4" w14:textId="77777777" w:rsidR="003A6E72" w:rsidRPr="001C72B2" w:rsidRDefault="003A6E72" w:rsidP="003A6E72">
      <w:pPr>
        <w:pStyle w:val="PL"/>
        <w:rPr>
          <w:noProof w:val="0"/>
        </w:rPr>
      </w:pPr>
      <w:r w:rsidRPr="001C72B2">
        <w:rPr>
          <w:noProof w:val="0"/>
        </w:rPr>
        <w:tab/>
        <w:t>void TriRaiseException(ITriException exc);</w:t>
      </w:r>
    </w:p>
    <w:p w14:paraId="50DAB616" w14:textId="238F0F66" w:rsidR="00466415" w:rsidRPr="001C72B2" w:rsidRDefault="003A6E72" w:rsidP="00466415">
      <w:pPr>
        <w:pStyle w:val="PL"/>
        <w:rPr>
          <w:noProof w:val="0"/>
        </w:rPr>
      </w:pPr>
      <w:r w:rsidRPr="001C72B2">
        <w:rPr>
          <w:noProof w:val="0"/>
        </w:rPr>
        <w:t>}</w:t>
      </w:r>
    </w:p>
    <w:p w14:paraId="424E85A2" w14:textId="77777777" w:rsidR="005F4DA5" w:rsidRPr="001C72B2" w:rsidRDefault="005F4DA5" w:rsidP="00466415">
      <w:pPr>
        <w:pStyle w:val="PL"/>
        <w:rPr>
          <w:noProof w:val="0"/>
        </w:rPr>
      </w:pPr>
    </w:p>
    <w:p w14:paraId="5876E41A" w14:textId="5C0BB1DF" w:rsidR="003A6E72" w:rsidRPr="001C72B2" w:rsidRDefault="003A6E72" w:rsidP="003A6E72">
      <w:pPr>
        <w:pStyle w:val="berschrift1"/>
      </w:pPr>
      <w:bookmarkStart w:id="344" w:name="_Toc66104967"/>
      <w:bookmarkStart w:id="345" w:name="_Toc66112453"/>
      <w:bookmarkStart w:id="346" w:name="_Toc66354628"/>
      <w:bookmarkStart w:id="347" w:name="_Toc72305859"/>
      <w:bookmarkStart w:id="348" w:name="_Toc72306691"/>
      <w:r w:rsidRPr="001C72B2">
        <w:t>7</w:t>
      </w:r>
      <w:r w:rsidRPr="001C72B2">
        <w:tab/>
        <w:t>TCI Extensions for the Package</w:t>
      </w:r>
      <w:bookmarkEnd w:id="344"/>
      <w:bookmarkEnd w:id="345"/>
      <w:bookmarkEnd w:id="346"/>
      <w:bookmarkEnd w:id="347"/>
      <w:bookmarkEnd w:id="348"/>
    </w:p>
    <w:p w14:paraId="64198DBD" w14:textId="77777777" w:rsidR="003A6E72" w:rsidRPr="001C72B2" w:rsidRDefault="003A6E72" w:rsidP="003A6E72">
      <w:pPr>
        <w:pStyle w:val="berschrift2"/>
      </w:pPr>
      <w:bookmarkStart w:id="349" w:name="_Toc66104968"/>
      <w:bookmarkStart w:id="350" w:name="_Toc66112454"/>
      <w:bookmarkStart w:id="351" w:name="_Toc66354629"/>
      <w:bookmarkStart w:id="352" w:name="_Toc72305860"/>
      <w:bookmarkStart w:id="353" w:name="_Toc72306692"/>
      <w:r w:rsidRPr="001C72B2">
        <w:t>7.1</w:t>
      </w:r>
      <w:r w:rsidRPr="001C72B2">
        <w:tab/>
        <w:t>Extensions to clause 7.2.2.1 of ETSI ES 201 873-6 Abstract TTCN-3 data types and values</w:t>
      </w:r>
      <w:bookmarkEnd w:id="349"/>
      <w:bookmarkEnd w:id="350"/>
      <w:bookmarkEnd w:id="351"/>
      <w:bookmarkEnd w:id="352"/>
      <w:bookmarkEnd w:id="353"/>
    </w:p>
    <w:p w14:paraId="435F72C3" w14:textId="77777777" w:rsidR="003A6E72" w:rsidRPr="001C72B2" w:rsidRDefault="003A6E72" w:rsidP="003A6E72">
      <w:pPr>
        <w:rPr>
          <w:rStyle w:val="Fett"/>
          <w:b w:val="0"/>
        </w:rPr>
      </w:pPr>
      <w:r w:rsidRPr="001C72B2">
        <w:rPr>
          <w:rStyle w:val="Fett"/>
          <w:b w:val="0"/>
        </w:rPr>
        <w:t>The definition of the getTypeClass operation shall be modified of the following way:</w:t>
      </w:r>
    </w:p>
    <w:p w14:paraId="3FC27A48" w14:textId="77777777" w:rsidR="003A6E72" w:rsidRPr="001C72B2" w:rsidRDefault="003A6E72" w:rsidP="003A6E72">
      <w:pPr>
        <w:keepNext/>
        <w:keepLines/>
        <w:widowControl w:val="0"/>
        <w:ind w:left="3544" w:hanging="3544"/>
      </w:pPr>
      <w:r w:rsidRPr="001C72B2">
        <w:rPr>
          <w:rFonts w:ascii="Courier New" w:hAnsi="Courier New" w:cs="Courier New"/>
          <w:sz w:val="16"/>
          <w:szCs w:val="16"/>
        </w:rPr>
        <w:t>TciTypeClassType getTypeClass()</w:t>
      </w:r>
      <w:r w:rsidRPr="001C72B2">
        <w:rPr>
          <w:rFonts w:ascii="Courier New" w:hAnsi="Courier New" w:cs="Courier New"/>
        </w:rPr>
        <w:tab/>
      </w:r>
      <w:r w:rsidRPr="001C72B2">
        <w:t xml:space="preserve">Returns the type class of the respective type. A value of </w:t>
      </w:r>
      <w:r w:rsidRPr="001C72B2">
        <w:rPr>
          <w:rFonts w:ascii="Courier New" w:hAnsi="Courier New" w:cs="Courier New"/>
        </w:rPr>
        <w:t xml:space="preserve">TciTypeClassType </w:t>
      </w:r>
      <w:r w:rsidRPr="001C72B2">
        <w:t xml:space="preserve">can have one of the following constants: </w:t>
      </w:r>
      <w:r w:rsidRPr="001C72B2">
        <w:rPr>
          <w:rFonts w:ascii="Courier New" w:hAnsi="Courier New" w:cs="Courier New"/>
        </w:rPr>
        <w:t>ADDRESS, ANYTYPE, ARRAY, BITSTRING, BOOLEAN, CHARSTRING, COMPONENT, ENUMERATED, FLOAT, HEXSTRING, INTEGER, OCTETSTRING, RECORD, RECORD_OF, SET, SET_OF, UNION, UNIVERSAL_CHARSTRING, VERDICT, DEFAULT, PORT, TIMER, CLASS.</w:t>
      </w:r>
    </w:p>
    <w:p w14:paraId="22D9F506" w14:textId="77777777" w:rsidR="003A6E72" w:rsidRPr="001C72B2" w:rsidRDefault="003A6E72" w:rsidP="003A6E72">
      <w:pPr>
        <w:pStyle w:val="berschrift2"/>
      </w:pPr>
      <w:bookmarkStart w:id="354" w:name="_Toc66104969"/>
      <w:bookmarkStart w:id="355" w:name="_Toc66112455"/>
      <w:bookmarkStart w:id="356" w:name="_Toc66354630"/>
      <w:bookmarkStart w:id="357" w:name="_Toc72305861"/>
      <w:bookmarkStart w:id="358" w:name="_Toc72306693"/>
      <w:r w:rsidRPr="001C72B2">
        <w:t>7.2</w:t>
      </w:r>
      <w:r w:rsidRPr="001C72B2">
        <w:tab/>
        <w:t>Extensions to clause 7.2.2 of ETSI ES 201 873-6 Abstract TTCN-3 data types and values</w:t>
      </w:r>
      <w:bookmarkEnd w:id="354"/>
      <w:bookmarkEnd w:id="355"/>
      <w:bookmarkEnd w:id="356"/>
      <w:bookmarkEnd w:id="357"/>
      <w:bookmarkEnd w:id="358"/>
    </w:p>
    <w:p w14:paraId="1E99AAFE" w14:textId="77777777" w:rsidR="003A6E72" w:rsidRPr="001C72B2" w:rsidRDefault="003A6E72" w:rsidP="003A6E72">
      <w:pPr>
        <w:rPr>
          <w:rStyle w:val="Fett"/>
        </w:rPr>
      </w:pPr>
      <w:r w:rsidRPr="001C72B2">
        <w:rPr>
          <w:rStyle w:val="Fett"/>
        </w:rPr>
        <w:t>Clause 7.2.2.5</w:t>
      </w:r>
      <w:r w:rsidRPr="001C72B2">
        <w:rPr>
          <w:rStyle w:val="Fett"/>
        </w:rPr>
        <w:tab/>
        <w:t>Abstract TTCN-3 classes</w:t>
      </w:r>
    </w:p>
    <w:p w14:paraId="56EB2EF2" w14:textId="0567276D" w:rsidR="003A6E72" w:rsidRPr="001C72B2" w:rsidRDefault="003A6E72" w:rsidP="003A6E72">
      <w:pPr>
        <w:rPr>
          <w:rStyle w:val="Fett"/>
          <w:b w:val="0"/>
        </w:rPr>
      </w:pPr>
      <w:r w:rsidRPr="001C72B2">
        <w:rPr>
          <w:rStyle w:val="Fett"/>
          <w:b w:val="0"/>
        </w:rPr>
        <w:t>This clause is to be added.</w:t>
      </w:r>
    </w:p>
    <w:p w14:paraId="1774CD16" w14:textId="77777777" w:rsidR="003A6E72" w:rsidRPr="001C72B2" w:rsidRDefault="003A6E72" w:rsidP="003A6E72">
      <w:pPr>
        <w:keepNext/>
        <w:keepLines/>
        <w:widowControl w:val="0"/>
      </w:pPr>
      <w:r w:rsidRPr="001C72B2">
        <w:t>According to the present document, TTCN</w:t>
      </w:r>
      <w:r w:rsidRPr="001C72B2">
        <w:noBreakHyphen/>
        <w:t xml:space="preserve">3 user-defined classes will be represented at the TCI interfaces using the abstract data type </w:t>
      </w:r>
      <w:r w:rsidRPr="001C72B2">
        <w:rPr>
          <w:rFonts w:ascii="Courier New" w:hAnsi="Courier New" w:cs="Courier New"/>
        </w:rPr>
        <w:t>Class</w:t>
      </w:r>
      <w:r w:rsidRPr="001C72B2">
        <w:t xml:space="preserve">. The abstract data type </w:t>
      </w:r>
      <w:r w:rsidRPr="001C72B2">
        <w:rPr>
          <w:rFonts w:ascii="Courier New" w:hAnsi="Courier New" w:cs="Courier New"/>
        </w:rPr>
        <w:t>Class</w:t>
      </w:r>
      <w:r w:rsidRPr="001C72B2">
        <w:t xml:space="preserve"> is based on the abstract data type </w:t>
      </w:r>
      <w:r w:rsidRPr="001C72B2">
        <w:rPr>
          <w:rFonts w:ascii="Courier New" w:hAnsi="Courier New" w:cs="Courier New"/>
        </w:rPr>
        <w:t>Type</w:t>
      </w:r>
      <w:r w:rsidRPr="001C72B2">
        <w:t>.</w:t>
      </w:r>
    </w:p>
    <w:p w14:paraId="76EC904B" w14:textId="77777777" w:rsidR="003A6E72" w:rsidRPr="001C72B2" w:rsidRDefault="003A6E72" w:rsidP="003A6E72">
      <w:r w:rsidRPr="001C72B2">
        <w:t xml:space="preserve">The following operations defined for abstract data type </w:t>
      </w:r>
      <w:r w:rsidRPr="001C72B2">
        <w:rPr>
          <w:rFonts w:ascii="Courier New" w:hAnsi="Courier New" w:cs="Courier New"/>
        </w:rPr>
        <w:t>Type</w:t>
      </w:r>
      <w:r w:rsidRPr="001C72B2">
        <w:t xml:space="preserve"> work differently in the abstract data type </w:t>
      </w:r>
      <w:r w:rsidRPr="001C72B2">
        <w:rPr>
          <w:rFonts w:ascii="Courier New" w:hAnsi="Courier New" w:cs="Courier New"/>
        </w:rPr>
        <w:t>Class</w:t>
      </w:r>
      <w:r w:rsidRPr="001C72B2">
        <w:t>:</w:t>
      </w:r>
    </w:p>
    <w:p w14:paraId="6C687C23" w14:textId="77777777" w:rsidR="003A6E72" w:rsidRPr="001C72B2" w:rsidRDefault="003A6E72" w:rsidP="003A6E72">
      <w:pPr>
        <w:widowControl w:val="0"/>
        <w:ind w:left="3544" w:hanging="3544"/>
      </w:pPr>
      <w:r w:rsidRPr="001C72B2">
        <w:rPr>
          <w:rFonts w:ascii="Courier New" w:hAnsi="Courier New" w:cs="Courier New"/>
          <w:sz w:val="16"/>
          <w:szCs w:val="16"/>
        </w:rPr>
        <w:t>Value newInstance()</w:t>
      </w:r>
      <w:r w:rsidRPr="001C72B2">
        <w:rPr>
          <w:rFonts w:ascii="Courier New" w:hAnsi="Courier New" w:cs="Courier New"/>
        </w:rPr>
        <w:tab/>
      </w:r>
      <w:r w:rsidRPr="001C72B2">
        <w:t xml:space="preserve">The method creates an ObjectInstance containing a reference to a </w:t>
      </w:r>
      <w:r w:rsidRPr="001C72B2">
        <w:rPr>
          <w:rFonts w:ascii="Courier New" w:hAnsi="Courier New" w:cs="Courier New"/>
          <w:sz w:val="18"/>
          <w:szCs w:val="18"/>
        </w:rPr>
        <w:t>null</w:t>
      </w:r>
      <w:r w:rsidRPr="001C72B2">
        <w:t xml:space="preserve"> object of the class.</w:t>
      </w:r>
    </w:p>
    <w:p w14:paraId="7F6F4452" w14:textId="77777777" w:rsidR="003A6E72" w:rsidRPr="001C72B2" w:rsidRDefault="003A6E72" w:rsidP="00CE6118">
      <w:pPr>
        <w:keepNext/>
        <w:widowControl w:val="0"/>
        <w:ind w:left="3544" w:hanging="3544"/>
      </w:pPr>
      <w:r w:rsidRPr="001C72B2">
        <w:t xml:space="preserve">The following operations are defined for abstract data type </w:t>
      </w:r>
      <w:r w:rsidRPr="001C72B2">
        <w:rPr>
          <w:rFonts w:ascii="Courier New" w:hAnsi="Courier New" w:cs="Courier New"/>
        </w:rPr>
        <w:t>Class</w:t>
      </w:r>
      <w:r w:rsidRPr="001C72B2">
        <w:t>:</w:t>
      </w:r>
    </w:p>
    <w:p w14:paraId="6A9CF67F" w14:textId="77777777" w:rsidR="003A6E72" w:rsidRPr="001C72B2" w:rsidRDefault="003A6E72" w:rsidP="003A6E72">
      <w:pPr>
        <w:widowControl w:val="0"/>
        <w:ind w:left="3544" w:hanging="3544"/>
      </w:pPr>
      <w:r w:rsidRPr="001C72B2">
        <w:rPr>
          <w:rFonts w:ascii="Courier New" w:hAnsi="Courier New" w:cs="Courier New"/>
          <w:sz w:val="16"/>
          <w:szCs w:val="16"/>
        </w:rPr>
        <w:t>ObjectInstance create(TriComponentIdType c, TciParameterListType tciPars)</w:t>
      </w:r>
      <w:r w:rsidRPr="001C72B2">
        <w:rPr>
          <w:rFonts w:ascii="Courier New" w:hAnsi="Courier New" w:cs="Courier New"/>
        </w:rPr>
        <w:br/>
      </w:r>
      <w:r w:rsidRPr="001C72B2">
        <w:t>Calls the constructor to create a new instance of this class using the supplied parameters for the specified component. Created objects are always considered to be initialized.</w:t>
      </w:r>
    </w:p>
    <w:p w14:paraId="22A957F4" w14:textId="77777777" w:rsidR="003A6E72" w:rsidRPr="001C72B2" w:rsidRDefault="003A6E72" w:rsidP="003A6E72">
      <w:pPr>
        <w:widowControl w:val="0"/>
        <w:ind w:left="3544" w:hanging="3544"/>
      </w:pPr>
      <w:r w:rsidRPr="001C72B2">
        <w:rPr>
          <w:rFonts w:ascii="Courier New" w:hAnsi="Courier New" w:cs="Courier New"/>
          <w:sz w:val="16"/>
          <w:szCs w:val="16"/>
        </w:rPr>
        <w:t>ClassSeq getSuperclasses ()</w:t>
      </w:r>
      <w:r w:rsidRPr="001C72B2">
        <w:rPr>
          <w:rFonts w:ascii="Courier New" w:hAnsi="Courier New" w:cs="Courier New"/>
        </w:rPr>
        <w:tab/>
      </w:r>
      <w:r w:rsidRPr="001C72B2">
        <w:t>Returns the superclasses of the current class.</w:t>
      </w:r>
    </w:p>
    <w:p w14:paraId="55A0021B" w14:textId="77777777" w:rsidR="003A6E72" w:rsidRPr="001C72B2" w:rsidRDefault="003A6E72" w:rsidP="003A6E72">
      <w:pPr>
        <w:widowControl w:val="0"/>
        <w:ind w:left="3544" w:hanging="3544"/>
      </w:pPr>
      <w:r w:rsidRPr="001C72B2">
        <w:rPr>
          <w:rFonts w:ascii="Courier New" w:hAnsi="Courier New" w:cs="Courier New"/>
          <w:sz w:val="16"/>
          <w:szCs w:val="16"/>
        </w:rPr>
        <w:t>TStringSeq getFieldNames ()</w:t>
      </w:r>
      <w:r w:rsidRPr="001C72B2">
        <w:rPr>
          <w:rFonts w:ascii="Courier New" w:hAnsi="Courier New" w:cs="Courier New"/>
        </w:rPr>
        <w:tab/>
      </w:r>
      <w:r w:rsidRPr="001C72B2">
        <w:t>Returns the names of all public fields defined in the class.</w:t>
      </w:r>
    </w:p>
    <w:p w14:paraId="767DB72C" w14:textId="77777777" w:rsidR="003A6E72" w:rsidRPr="001C72B2" w:rsidRDefault="003A6E72" w:rsidP="003A6E72">
      <w:pPr>
        <w:widowControl w:val="0"/>
        <w:ind w:left="3544" w:hanging="3544"/>
      </w:pPr>
      <w:r w:rsidRPr="001C72B2">
        <w:rPr>
          <w:rFonts w:ascii="Courier New" w:hAnsi="Courier New" w:cs="Courier New"/>
          <w:sz w:val="16"/>
          <w:szCs w:val="16"/>
        </w:rPr>
        <w:t>TStringSeq getMethodNames ()</w:t>
      </w:r>
      <w:r w:rsidRPr="001C72B2">
        <w:rPr>
          <w:rFonts w:ascii="Courier New" w:hAnsi="Courier New" w:cs="Courier New"/>
        </w:rPr>
        <w:tab/>
      </w:r>
      <w:r w:rsidRPr="001C72B2">
        <w:t>Returns the names of all public methods of the class.</w:t>
      </w:r>
    </w:p>
    <w:p w14:paraId="4FE90C5E" w14:textId="77777777" w:rsidR="003A6E72" w:rsidRPr="001C72B2" w:rsidRDefault="003A6E72" w:rsidP="005F4DA5">
      <w:pPr>
        <w:keepNext/>
        <w:keepLines/>
        <w:widowControl w:val="0"/>
        <w:ind w:left="3544" w:hanging="3544"/>
      </w:pPr>
      <w:r w:rsidRPr="001C72B2">
        <w:rPr>
          <w:rFonts w:ascii="Courier New" w:hAnsi="Courier New" w:cs="Courier New"/>
          <w:sz w:val="16"/>
          <w:szCs w:val="16"/>
        </w:rPr>
        <w:lastRenderedPageBreak/>
        <w:t>TciParameterTypeListType getConstructorParmeters ()</w:t>
      </w:r>
      <w:r w:rsidRPr="001C72B2">
        <w:rPr>
          <w:rFonts w:ascii="Courier New" w:hAnsi="Courier New" w:cs="Courier New"/>
        </w:rPr>
        <w:tab/>
      </w:r>
      <w:r w:rsidRPr="001C72B2">
        <w:rPr>
          <w:rFonts w:ascii="Courier New" w:hAnsi="Courier New" w:cs="Courier New"/>
        </w:rPr>
        <w:br/>
      </w:r>
      <w:r w:rsidRPr="001C72B2">
        <w:t>Returns formal parameters of the class constructor.</w:t>
      </w:r>
    </w:p>
    <w:p w14:paraId="3A8C55E1" w14:textId="77777777" w:rsidR="003A6E72" w:rsidRPr="001C72B2" w:rsidRDefault="003A6E72" w:rsidP="005F4DA5">
      <w:pPr>
        <w:keepNext/>
        <w:keepLines/>
        <w:widowControl w:val="0"/>
        <w:ind w:left="3544" w:hanging="3544"/>
      </w:pPr>
      <w:r w:rsidRPr="001C72B2">
        <w:rPr>
          <w:rFonts w:ascii="Courier New" w:hAnsi="Courier New" w:cs="Courier New"/>
          <w:sz w:val="16"/>
          <w:szCs w:val="16"/>
        </w:rPr>
        <w:t>TciParameterTypeListType getMethodParameters (TString methodName)</w:t>
      </w:r>
      <w:r w:rsidRPr="001C72B2">
        <w:rPr>
          <w:rFonts w:ascii="Courier New" w:hAnsi="Courier New" w:cs="Courier New"/>
        </w:rPr>
        <w:tab/>
      </w:r>
      <w:r w:rsidRPr="001C72B2">
        <w:rPr>
          <w:rFonts w:ascii="Courier New" w:hAnsi="Courier New" w:cs="Courier New"/>
        </w:rPr>
        <w:br/>
      </w:r>
      <w:r w:rsidRPr="001C72B2">
        <w:t xml:space="preserve">Returns formal parameters of the specified public method. The distinct value </w:t>
      </w:r>
      <w:r w:rsidRPr="001C72B2">
        <w:rPr>
          <w:rFonts w:ascii="Courier New" w:hAnsi="Courier New" w:cs="Courier New"/>
          <w:sz w:val="18"/>
          <w:szCs w:val="18"/>
        </w:rPr>
        <w:t>null</w:t>
      </w:r>
      <w:r w:rsidRPr="001C72B2">
        <w:t xml:space="preserve"> is returned if the method does not exist or is not public.</w:t>
      </w:r>
    </w:p>
    <w:p w14:paraId="34C76983" w14:textId="77777777" w:rsidR="003A6E72" w:rsidRPr="001C72B2" w:rsidRDefault="003A6E72" w:rsidP="003A6E72">
      <w:pPr>
        <w:widowControl w:val="0"/>
        <w:ind w:left="3544" w:hanging="3544"/>
      </w:pPr>
      <w:r w:rsidRPr="001C72B2">
        <w:rPr>
          <w:rFonts w:ascii="Courier New" w:hAnsi="Courier New" w:cs="Courier New"/>
          <w:sz w:val="16"/>
          <w:szCs w:val="16"/>
        </w:rPr>
        <w:t>Type getFieldType (TString name)</w:t>
      </w:r>
      <w:r w:rsidRPr="001C72B2">
        <w:rPr>
          <w:rFonts w:ascii="Courier New" w:hAnsi="Courier New" w:cs="Courier New"/>
        </w:rPr>
        <w:tab/>
      </w:r>
      <w:r w:rsidRPr="001C72B2">
        <w:t xml:space="preserve">Returns the type of the specified public field. The distinct value </w:t>
      </w:r>
      <w:r w:rsidRPr="001C72B2">
        <w:rPr>
          <w:rFonts w:ascii="Courier New" w:hAnsi="Courier New" w:cs="Courier New"/>
          <w:sz w:val="18"/>
          <w:szCs w:val="18"/>
        </w:rPr>
        <w:t>null</w:t>
      </w:r>
      <w:r w:rsidRPr="001C72B2">
        <w:t xml:space="preserve"> is returned if the member variable does not exist or is not public.</w:t>
      </w:r>
    </w:p>
    <w:p w14:paraId="61279916" w14:textId="77777777" w:rsidR="003A6E72" w:rsidRPr="001C72B2" w:rsidRDefault="003A6E72" w:rsidP="003A6E72">
      <w:pPr>
        <w:widowControl w:val="0"/>
        <w:ind w:left="3544" w:hanging="3544"/>
      </w:pPr>
      <w:r w:rsidRPr="001C72B2">
        <w:rPr>
          <w:rFonts w:ascii="Courier New" w:hAnsi="Courier New" w:cs="Courier New"/>
          <w:sz w:val="16"/>
          <w:szCs w:val="16"/>
        </w:rPr>
        <w:t>Type getMethodReturnType (TString name)</w:t>
      </w:r>
      <w:r w:rsidRPr="001C72B2">
        <w:rPr>
          <w:rFonts w:ascii="Courier New" w:hAnsi="Courier New" w:cs="Courier New"/>
        </w:rPr>
        <w:tab/>
      </w:r>
      <w:r w:rsidRPr="001C72B2">
        <w:rPr>
          <w:rFonts w:ascii="Courier New" w:hAnsi="Courier New" w:cs="Courier New"/>
        </w:rPr>
        <w:br/>
      </w:r>
      <w:r w:rsidRPr="001C72B2">
        <w:t xml:space="preserve">Returns the return type of specified public method or the distinct value </w:t>
      </w:r>
      <w:r w:rsidRPr="001C72B2">
        <w:rPr>
          <w:rFonts w:ascii="Courier New" w:hAnsi="Courier New" w:cs="Courier New"/>
          <w:sz w:val="18"/>
          <w:szCs w:val="18"/>
        </w:rPr>
        <w:t>null</w:t>
      </w:r>
      <w:r w:rsidRPr="001C72B2">
        <w:t xml:space="preserve"> if no return value is defined, the method does not exist or it is not public.</w:t>
      </w:r>
    </w:p>
    <w:p w14:paraId="4728BA4E" w14:textId="77777777" w:rsidR="003A6E72" w:rsidRPr="001C72B2" w:rsidRDefault="003A6E72" w:rsidP="00C42DEE">
      <w:pPr>
        <w:keepNext/>
        <w:rPr>
          <w:rStyle w:val="Fett"/>
        </w:rPr>
      </w:pPr>
      <w:r w:rsidRPr="001C72B2">
        <w:rPr>
          <w:rStyle w:val="Fett"/>
        </w:rPr>
        <w:t>Clause 7.2.2.6</w:t>
      </w:r>
      <w:r w:rsidRPr="001C72B2">
        <w:rPr>
          <w:rStyle w:val="Fett"/>
        </w:rPr>
        <w:tab/>
        <w:t>ClassSeq</w:t>
      </w:r>
    </w:p>
    <w:p w14:paraId="50BC99E0" w14:textId="677C1019" w:rsidR="003A6E72" w:rsidRPr="001C72B2" w:rsidRDefault="003A6E72" w:rsidP="003A6E72">
      <w:pPr>
        <w:rPr>
          <w:rStyle w:val="Fett"/>
          <w:b w:val="0"/>
        </w:rPr>
      </w:pPr>
      <w:r w:rsidRPr="001C72B2">
        <w:rPr>
          <w:rStyle w:val="Fett"/>
          <w:b w:val="0"/>
        </w:rPr>
        <w:t>This clause is to be added.</w:t>
      </w:r>
    </w:p>
    <w:p w14:paraId="2A7AB17A" w14:textId="447EE88A" w:rsidR="003A6E72" w:rsidRPr="001C72B2" w:rsidRDefault="003A6E72" w:rsidP="005F4DA5">
      <w:pPr>
        <w:keepLines/>
        <w:widowControl w:val="0"/>
      </w:pPr>
      <w:r w:rsidRPr="001C72B2">
        <w:t>The abstract data type ClassSeq is used to represent a list of classes.</w:t>
      </w:r>
    </w:p>
    <w:p w14:paraId="3FF75024" w14:textId="77777777" w:rsidR="003A6E72" w:rsidRPr="001C72B2" w:rsidRDefault="003A6E72" w:rsidP="003A6E72">
      <w:pPr>
        <w:pStyle w:val="berschrift2"/>
      </w:pPr>
      <w:bookmarkStart w:id="359" w:name="_Toc66104970"/>
      <w:bookmarkStart w:id="360" w:name="_Toc66112456"/>
      <w:bookmarkStart w:id="361" w:name="_Toc66354631"/>
      <w:bookmarkStart w:id="362" w:name="_Toc72305862"/>
      <w:bookmarkStart w:id="363" w:name="_Toc72306694"/>
      <w:r w:rsidRPr="001C72B2">
        <w:t>7.3</w:t>
      </w:r>
      <w:r w:rsidRPr="001C72B2">
        <w:tab/>
        <w:t>Extensions to clause 7.2.2.2.0 of ETSI ES 201 873-6 Basic rules</w:t>
      </w:r>
      <w:bookmarkEnd w:id="359"/>
      <w:bookmarkEnd w:id="360"/>
      <w:bookmarkEnd w:id="361"/>
      <w:bookmarkEnd w:id="362"/>
      <w:bookmarkEnd w:id="363"/>
    </w:p>
    <w:p w14:paraId="5D968A4A" w14:textId="15FA1F47" w:rsidR="00F54881" w:rsidRPr="001C72B2" w:rsidRDefault="002508E7" w:rsidP="00E5114B">
      <w:pPr>
        <w:rPr>
          <w:lang w:eastAsia="en-GB"/>
        </w:rPr>
      </w:pPr>
      <w:r w:rsidRPr="001C72B2">
        <w:t>F</w:t>
      </w:r>
      <w:r w:rsidR="003A6E72" w:rsidRPr="001C72B2">
        <w:t>igure 4 is to be extended</w:t>
      </w:r>
      <w:r w:rsidR="00FF7A5D" w:rsidRPr="001C72B2">
        <w:t>.</w:t>
      </w:r>
    </w:p>
    <w:p w14:paraId="22E3DA55" w14:textId="04D43F8C" w:rsidR="003A6E72" w:rsidRPr="001C72B2" w:rsidRDefault="003A6E72" w:rsidP="00E5114B">
      <w:r w:rsidRPr="001C72B2">
        <w:rPr>
          <w:noProof/>
          <w:lang w:val="de-DE" w:eastAsia="de-DE"/>
        </w:rPr>
        <w:lastRenderedPageBreak/>
        <mc:AlternateContent>
          <mc:Choice Requires="wpg">
            <w:drawing>
              <wp:inline distT="0" distB="0" distL="0" distR="0" wp14:anchorId="333E94D5" wp14:editId="3D658B5E">
                <wp:extent cx="6199094" cy="6069600"/>
                <wp:effectExtent l="0" t="0" r="30480" b="26670"/>
                <wp:docPr id="21" name="Group 21"/>
                <wp:cNvGraphicFramePr/>
                <a:graphic xmlns:a="http://schemas.openxmlformats.org/drawingml/2006/main">
                  <a:graphicData uri="http://schemas.microsoft.com/office/word/2010/wordprocessingGroup">
                    <wpg:wgp>
                      <wpg:cNvGrpSpPr/>
                      <wpg:grpSpPr>
                        <a:xfrm>
                          <a:off x="0" y="0"/>
                          <a:ext cx="6199094" cy="6069600"/>
                          <a:chOff x="0" y="0"/>
                          <a:chExt cx="5454015" cy="6069965"/>
                        </a:xfrm>
                      </wpg:grpSpPr>
                      <wps:wsp>
                        <wps:cNvPr id="22" name="Text Box 58"/>
                        <wps:cNvSpPr txBox="1">
                          <a:spLocks noChangeArrowheads="1"/>
                        </wps:cNvSpPr>
                        <wps:spPr bwMode="auto">
                          <a:xfrm>
                            <a:off x="2667000" y="4044921"/>
                            <a:ext cx="1000800" cy="475200"/>
                          </a:xfrm>
                          <a:prstGeom prst="rect">
                            <a:avLst/>
                          </a:prstGeom>
                          <a:solidFill>
                            <a:srgbClr val="FFFFFF"/>
                          </a:solidFill>
                          <a:ln w="6350">
                            <a:solidFill>
                              <a:srgbClr val="000000"/>
                            </a:solidFill>
                            <a:miter lim="800000"/>
                            <a:headEnd/>
                            <a:tailEnd/>
                          </a:ln>
                        </wps:spPr>
                        <wps:txbx>
                          <w:txbxContent>
                            <w:p w14:paraId="5B99BB97" w14:textId="77777777" w:rsidR="00060001" w:rsidRPr="00626694" w:rsidRDefault="00060001" w:rsidP="003A6E72">
                              <w:pPr>
                                <w:jc w:val="center"/>
                                <w:rPr>
                                  <w:rFonts w:ascii="Arial" w:hAnsi="Arial" w:cs="Arial"/>
                                  <w:color w:val="000000" w:themeColor="text1"/>
                                  <w:sz w:val="18"/>
                                  <w:szCs w:val="18"/>
                                </w:rPr>
                              </w:pPr>
                              <w:r>
                                <w:rPr>
                                  <w:rFonts w:ascii="Arial" w:hAnsi="Arial" w:cs="Arial"/>
                                  <w:color w:val="000000" w:themeColor="text1"/>
                                  <w:sz w:val="18"/>
                                  <w:szCs w:val="18"/>
                                </w:rPr>
                                <w:t>ObjectInstance</w:t>
                              </w:r>
                            </w:p>
                          </w:txbxContent>
                        </wps:txbx>
                        <wps:bodyPr rot="0" vert="horz" wrap="square" lIns="36000" tIns="45720" rIns="36000" bIns="45720" anchor="t" anchorCtr="0" upright="1">
                          <a:noAutofit/>
                        </wps:bodyPr>
                      </wps:wsp>
                      <wps:wsp>
                        <wps:cNvPr id="23" name="Straight Connector 76"/>
                        <wps:cNvCnPr>
                          <a:cxnSpLocks noChangeShapeType="1"/>
                        </wps:cNvCnPr>
                        <wps:spPr bwMode="auto">
                          <a:xfrm>
                            <a:off x="2662756" y="4335203"/>
                            <a:ext cx="1000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Straight Connector 76"/>
                        <wps:cNvCnPr>
                          <a:cxnSpLocks noChangeShapeType="1"/>
                        </wps:cNvCnPr>
                        <wps:spPr bwMode="auto">
                          <a:xfrm>
                            <a:off x="2662756" y="4443547"/>
                            <a:ext cx="1000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Straight Connector 138"/>
                        <wps:cNvCnPr>
                          <a:cxnSpLocks noChangeShapeType="1"/>
                        </wps:cNvCnPr>
                        <wps:spPr bwMode="auto">
                          <a:xfrm>
                            <a:off x="3162300" y="3859530"/>
                            <a:ext cx="0" cy="183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Straight Connector 136"/>
                        <wps:cNvCnPr>
                          <a:cxnSpLocks noChangeShapeType="1"/>
                        </wps:cNvCnPr>
                        <wps:spPr bwMode="auto">
                          <a:xfrm>
                            <a:off x="2476499" y="3859530"/>
                            <a:ext cx="684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36" name="Group 36"/>
                        <wpg:cNvGrpSpPr/>
                        <wpg:grpSpPr>
                          <a:xfrm>
                            <a:off x="0" y="0"/>
                            <a:ext cx="5454015" cy="6069965"/>
                            <a:chOff x="0" y="0"/>
                            <a:chExt cx="5454015" cy="6069965"/>
                          </a:xfrm>
                        </wpg:grpSpPr>
                        <wpg:grpSp>
                          <wpg:cNvPr id="37" name="Group 37"/>
                          <wpg:cNvGrpSpPr/>
                          <wpg:grpSpPr>
                            <a:xfrm>
                              <a:off x="0" y="0"/>
                              <a:ext cx="5454015" cy="6069965"/>
                              <a:chOff x="0" y="0"/>
                              <a:chExt cx="5454015" cy="6069965"/>
                            </a:xfrm>
                          </wpg:grpSpPr>
                          <wpg:grpSp>
                            <wpg:cNvPr id="39" name="Group 39"/>
                            <wpg:cNvGrpSpPr/>
                            <wpg:grpSpPr>
                              <a:xfrm>
                                <a:off x="0" y="0"/>
                                <a:ext cx="5454015" cy="6069965"/>
                                <a:chOff x="0" y="-771795"/>
                                <a:chExt cx="5454272" cy="6072089"/>
                              </a:xfrm>
                            </wpg:grpSpPr>
                            <wps:wsp>
                              <wps:cNvPr id="40" name="Text Box 9"/>
                              <wps:cNvSpPr txBox="1">
                                <a:spLocks noChangeArrowheads="1"/>
                              </wps:cNvSpPr>
                              <wps:spPr bwMode="auto">
                                <a:xfrm>
                                  <a:off x="2294" y="-771795"/>
                                  <a:ext cx="1000760" cy="474980"/>
                                </a:xfrm>
                                <a:prstGeom prst="rect">
                                  <a:avLst/>
                                </a:prstGeom>
                                <a:solidFill>
                                  <a:srgbClr val="FFFFFF"/>
                                </a:solidFill>
                                <a:ln w="6350">
                                  <a:solidFill>
                                    <a:srgbClr val="000000"/>
                                  </a:solidFill>
                                  <a:miter lim="800000"/>
                                  <a:headEnd/>
                                  <a:tailEnd/>
                                </a:ln>
                              </wps:spPr>
                              <wps:txbx>
                                <w:txbxContent>
                                  <w:p w14:paraId="2A2ECBBE"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Type</w:t>
                                    </w:r>
                                  </w:p>
                                </w:txbxContent>
                              </wps:txbx>
                              <wps:bodyPr rot="0" vert="horz" wrap="square" lIns="91440" tIns="45720" rIns="91440" bIns="45720" anchor="t" anchorCtr="0" upright="1">
                                <a:noAutofit/>
                              </wps:bodyPr>
                            </wps:wsp>
                            <wps:wsp>
                              <wps:cNvPr id="41" name="Straight Connector 10"/>
                              <wps:cNvCnPr>
                                <a:cxnSpLocks noChangeShapeType="1"/>
                              </wps:cNvCnPr>
                              <wps:spPr bwMode="auto">
                                <a:xfrm>
                                  <a:off x="0" y="-481411"/>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Straight Connector 11"/>
                              <wps:cNvCnPr>
                                <a:cxnSpLocks noChangeShapeType="1"/>
                              </wps:cNvCnPr>
                              <wps:spPr bwMode="auto">
                                <a:xfrm>
                                  <a:off x="2294" y="-379207"/>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Text Box 14"/>
                              <wps:cNvSpPr txBox="1">
                                <a:spLocks noChangeArrowheads="1"/>
                              </wps:cNvSpPr>
                              <wps:spPr bwMode="auto">
                                <a:xfrm>
                                  <a:off x="1977080" y="-5423"/>
                                  <a:ext cx="1000847" cy="475366"/>
                                </a:xfrm>
                                <a:prstGeom prst="rect">
                                  <a:avLst/>
                                </a:prstGeom>
                                <a:solidFill>
                                  <a:srgbClr val="FFFFFF"/>
                                </a:solidFill>
                                <a:ln w="6350">
                                  <a:solidFill>
                                    <a:srgbClr val="000000"/>
                                  </a:solidFill>
                                  <a:miter lim="800000"/>
                                  <a:headEnd/>
                                  <a:tailEnd/>
                                </a:ln>
                              </wps:spPr>
                              <wps:txbx>
                                <w:txbxContent>
                                  <w:p w14:paraId="3ACDFEE6"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Value</w:t>
                                    </w:r>
                                  </w:p>
                                </w:txbxContent>
                              </wps:txbx>
                              <wps:bodyPr rot="0" vert="horz" wrap="square" lIns="36000" tIns="45720" rIns="36000" bIns="45720" anchor="t" anchorCtr="0" upright="1">
                                <a:noAutofit/>
                              </wps:bodyPr>
                            </wps:wsp>
                            <wps:wsp>
                              <wps:cNvPr id="45" name="Straight Connector 15"/>
                              <wps:cNvCnPr>
                                <a:cxnSpLocks noChangeShapeType="1"/>
                              </wps:cNvCnPr>
                              <wps:spPr bwMode="auto">
                                <a:xfrm>
                                  <a:off x="1977081" y="290384"/>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Straight Connector 16"/>
                              <wps:cNvCnPr>
                                <a:cxnSpLocks noChangeShapeType="1"/>
                              </wps:cNvCnPr>
                              <wps:spPr bwMode="auto">
                                <a:xfrm>
                                  <a:off x="1977081" y="383060"/>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Text Box 18"/>
                              <wps:cNvSpPr txBox="1">
                                <a:spLocks noChangeArrowheads="1"/>
                              </wps:cNvSpPr>
                              <wps:spPr bwMode="auto">
                                <a:xfrm>
                                  <a:off x="1785551" y="3923270"/>
                                  <a:ext cx="1382395" cy="474980"/>
                                </a:xfrm>
                                <a:prstGeom prst="rect">
                                  <a:avLst/>
                                </a:prstGeom>
                                <a:solidFill>
                                  <a:srgbClr val="FFFFFF"/>
                                </a:solidFill>
                                <a:ln w="6350">
                                  <a:solidFill>
                                    <a:srgbClr val="000000"/>
                                  </a:solidFill>
                                  <a:miter lim="800000"/>
                                  <a:headEnd/>
                                  <a:tailEnd/>
                                </a:ln>
                              </wps:spPr>
                              <wps:txbx>
                                <w:txbxContent>
                                  <w:p w14:paraId="414789E0"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MatchingMechanism</w:t>
                                    </w:r>
                                  </w:p>
                                </w:txbxContent>
                              </wps:txbx>
                              <wps:bodyPr rot="0" vert="horz" wrap="square" lIns="36000" tIns="45720" rIns="36000" bIns="45720" anchor="t" anchorCtr="0" upright="1">
                                <a:noAutofit/>
                              </wps:bodyPr>
                            </wps:wsp>
                            <wps:wsp>
                              <wps:cNvPr id="49" name="Straight Connector 19"/>
                              <wps:cNvCnPr>
                                <a:cxnSpLocks noChangeShapeType="1"/>
                              </wps:cNvCnPr>
                              <wps:spPr bwMode="auto">
                                <a:xfrm>
                                  <a:off x="1785551" y="4213654"/>
                                  <a:ext cx="1382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Straight Connector 20"/>
                              <wps:cNvCnPr>
                                <a:cxnSpLocks noChangeShapeType="1"/>
                              </wps:cNvCnPr>
                              <wps:spPr bwMode="auto">
                                <a:xfrm>
                                  <a:off x="1785551" y="4312508"/>
                                  <a:ext cx="1382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Text Box 22"/>
                              <wps:cNvSpPr txBox="1">
                                <a:spLocks noChangeArrowheads="1"/>
                              </wps:cNvSpPr>
                              <wps:spPr bwMode="auto">
                                <a:xfrm>
                                  <a:off x="0" y="895865"/>
                                  <a:ext cx="1000760" cy="474980"/>
                                </a:xfrm>
                                <a:prstGeom prst="rect">
                                  <a:avLst/>
                                </a:prstGeom>
                                <a:solidFill>
                                  <a:srgbClr val="FFFFFF"/>
                                </a:solidFill>
                                <a:ln w="6350">
                                  <a:solidFill>
                                    <a:srgbClr val="000000"/>
                                  </a:solidFill>
                                  <a:miter lim="800000"/>
                                  <a:headEnd/>
                                  <a:tailEnd/>
                                </a:ln>
                              </wps:spPr>
                              <wps:txbx>
                                <w:txbxContent>
                                  <w:p w14:paraId="2731DF02"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IntegerValue</w:t>
                                    </w:r>
                                  </w:p>
                                </w:txbxContent>
                              </wps:txbx>
                              <wps:bodyPr rot="0" vert="horz" wrap="square" lIns="91440" tIns="45720" rIns="91440" bIns="45720" anchor="t" anchorCtr="0" upright="1">
                                <a:noAutofit/>
                              </wps:bodyPr>
                            </wps:wsp>
                            <wps:wsp>
                              <wps:cNvPr id="53" name="Straight Connector 23"/>
                              <wps:cNvCnPr>
                                <a:cxnSpLocks noChangeShapeType="1"/>
                              </wps:cNvCnPr>
                              <wps:spPr bwMode="auto">
                                <a:xfrm>
                                  <a:off x="0" y="1192427"/>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Straight Connector 24"/>
                              <wps:cNvCnPr>
                                <a:cxnSpLocks noChangeShapeType="1"/>
                              </wps:cNvCnPr>
                              <wps:spPr bwMode="auto">
                                <a:xfrm>
                                  <a:off x="0" y="1285103"/>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Text Box 26"/>
                              <wps:cNvSpPr txBox="1">
                                <a:spLocks noChangeArrowheads="1"/>
                              </wps:cNvSpPr>
                              <wps:spPr bwMode="auto">
                                <a:xfrm>
                                  <a:off x="1328351" y="895865"/>
                                  <a:ext cx="1000760" cy="474980"/>
                                </a:xfrm>
                                <a:prstGeom prst="rect">
                                  <a:avLst/>
                                </a:prstGeom>
                                <a:solidFill>
                                  <a:srgbClr val="FFFFFF"/>
                                </a:solidFill>
                                <a:ln w="6350">
                                  <a:solidFill>
                                    <a:srgbClr val="000000"/>
                                  </a:solidFill>
                                  <a:miter lim="800000"/>
                                  <a:headEnd/>
                                  <a:tailEnd/>
                                </a:ln>
                              </wps:spPr>
                              <wps:txbx>
                                <w:txbxContent>
                                  <w:p w14:paraId="5833958F"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FloatValue</w:t>
                                    </w:r>
                                  </w:p>
                                </w:txbxContent>
                              </wps:txbx>
                              <wps:bodyPr rot="0" vert="horz" wrap="square" lIns="36000" tIns="45720" rIns="36000" bIns="45720" anchor="t" anchorCtr="0" upright="1">
                                <a:noAutofit/>
                              </wps:bodyPr>
                            </wps:wsp>
                            <wps:wsp>
                              <wps:cNvPr id="57" name="Straight Connector 27"/>
                              <wps:cNvCnPr>
                                <a:cxnSpLocks noChangeShapeType="1"/>
                              </wps:cNvCnPr>
                              <wps:spPr bwMode="auto">
                                <a:xfrm>
                                  <a:off x="1328351" y="1192427"/>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Straight Connector 28"/>
                              <wps:cNvCnPr>
                                <a:cxnSpLocks noChangeShapeType="1"/>
                              </wps:cNvCnPr>
                              <wps:spPr bwMode="auto">
                                <a:xfrm>
                                  <a:off x="1328351" y="1285103"/>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Text Box 30"/>
                              <wps:cNvSpPr txBox="1">
                                <a:spLocks noChangeArrowheads="1"/>
                              </wps:cNvSpPr>
                              <wps:spPr bwMode="auto">
                                <a:xfrm>
                                  <a:off x="2662881" y="895865"/>
                                  <a:ext cx="1000760" cy="474980"/>
                                </a:xfrm>
                                <a:prstGeom prst="rect">
                                  <a:avLst/>
                                </a:prstGeom>
                                <a:solidFill>
                                  <a:srgbClr val="FFFFFF"/>
                                </a:solidFill>
                                <a:ln w="6350">
                                  <a:solidFill>
                                    <a:srgbClr val="000000"/>
                                  </a:solidFill>
                                  <a:miter lim="800000"/>
                                  <a:headEnd/>
                                  <a:tailEnd/>
                                </a:ln>
                              </wps:spPr>
                              <wps:txbx>
                                <w:txbxContent>
                                  <w:p w14:paraId="0E0B9AA9"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BooleanValue</w:t>
                                    </w:r>
                                  </w:p>
                                </w:txbxContent>
                              </wps:txbx>
                              <wps:bodyPr rot="0" vert="horz" wrap="square" lIns="36000" tIns="45720" rIns="36000" bIns="45720" anchor="t" anchorCtr="0" upright="1">
                                <a:noAutofit/>
                              </wps:bodyPr>
                            </wps:wsp>
                            <wps:wsp>
                              <wps:cNvPr id="61" name="Straight Connector 31"/>
                              <wps:cNvCnPr>
                                <a:cxnSpLocks noChangeShapeType="1"/>
                              </wps:cNvCnPr>
                              <wps:spPr bwMode="auto">
                                <a:xfrm>
                                  <a:off x="2662881" y="1192427"/>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Straight Connector 32"/>
                              <wps:cNvCnPr>
                                <a:cxnSpLocks noChangeShapeType="1"/>
                              </wps:cNvCnPr>
                              <wps:spPr bwMode="auto">
                                <a:xfrm>
                                  <a:off x="2662881" y="1285103"/>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6" name="Text Box 34"/>
                              <wps:cNvSpPr txBox="1">
                                <a:spLocks noChangeArrowheads="1"/>
                              </wps:cNvSpPr>
                              <wps:spPr bwMode="auto">
                                <a:xfrm>
                                  <a:off x="0" y="1692876"/>
                                  <a:ext cx="1000760" cy="474980"/>
                                </a:xfrm>
                                <a:prstGeom prst="rect">
                                  <a:avLst/>
                                </a:prstGeom>
                                <a:solidFill>
                                  <a:srgbClr val="FFFFFF"/>
                                </a:solidFill>
                                <a:ln w="6350">
                                  <a:solidFill>
                                    <a:srgbClr val="000000"/>
                                  </a:solidFill>
                                  <a:miter lim="800000"/>
                                  <a:headEnd/>
                                  <a:tailEnd/>
                                </a:ln>
                              </wps:spPr>
                              <wps:txbx>
                                <w:txbxContent>
                                  <w:p w14:paraId="1C9EBE71"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CharstringValue</w:t>
                                    </w:r>
                                  </w:p>
                                </w:txbxContent>
                              </wps:txbx>
                              <wps:bodyPr rot="0" vert="horz" wrap="square" lIns="36000" tIns="45720" rIns="36000" bIns="45720" anchor="t" anchorCtr="0" upright="1">
                                <a:noAutofit/>
                              </wps:bodyPr>
                            </wps:wsp>
                            <wps:wsp>
                              <wps:cNvPr id="457" name="Straight Connector 35"/>
                              <wps:cNvCnPr>
                                <a:cxnSpLocks noChangeShapeType="1"/>
                              </wps:cNvCnPr>
                              <wps:spPr bwMode="auto">
                                <a:xfrm>
                                  <a:off x="0" y="1983260"/>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8" name="Straight Connector 36"/>
                              <wps:cNvCnPr>
                                <a:cxnSpLocks noChangeShapeType="1"/>
                              </wps:cNvCnPr>
                              <wps:spPr bwMode="auto">
                                <a:xfrm>
                                  <a:off x="0" y="2075935"/>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9" name="Text Box 38"/>
                              <wps:cNvSpPr txBox="1">
                                <a:spLocks noChangeArrowheads="1"/>
                              </wps:cNvSpPr>
                              <wps:spPr bwMode="auto">
                                <a:xfrm>
                                  <a:off x="3991232" y="895865"/>
                                  <a:ext cx="1463040" cy="474980"/>
                                </a:xfrm>
                                <a:prstGeom prst="rect">
                                  <a:avLst/>
                                </a:prstGeom>
                                <a:solidFill>
                                  <a:srgbClr val="FFFFFF"/>
                                </a:solidFill>
                                <a:ln w="6350">
                                  <a:solidFill>
                                    <a:srgbClr val="000000"/>
                                  </a:solidFill>
                                  <a:miter lim="800000"/>
                                  <a:headEnd/>
                                  <a:tailEnd/>
                                </a:ln>
                              </wps:spPr>
                              <wps:txbx>
                                <w:txbxContent>
                                  <w:p w14:paraId="4AD0F293"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UniversalCharstringValue</w:t>
                                    </w:r>
                                  </w:p>
                                </w:txbxContent>
                              </wps:txbx>
                              <wps:bodyPr rot="0" vert="horz" wrap="square" lIns="36000" tIns="45720" rIns="36000" bIns="45720" anchor="t" anchorCtr="0" upright="1">
                                <a:noAutofit/>
                              </wps:bodyPr>
                            </wps:wsp>
                            <wps:wsp>
                              <wps:cNvPr id="460" name="Straight Connector 39"/>
                              <wps:cNvCnPr>
                                <a:cxnSpLocks noChangeShapeType="1"/>
                              </wps:cNvCnPr>
                              <wps:spPr bwMode="auto">
                                <a:xfrm>
                                  <a:off x="3991232" y="1192427"/>
                                  <a:ext cx="1463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1" name="Straight Connector 40"/>
                              <wps:cNvCnPr>
                                <a:cxnSpLocks noChangeShapeType="1"/>
                              </wps:cNvCnPr>
                              <wps:spPr bwMode="auto">
                                <a:xfrm>
                                  <a:off x="3991232" y="1285103"/>
                                  <a:ext cx="1463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2" name="Text Box 42"/>
                              <wps:cNvSpPr txBox="1">
                                <a:spLocks noChangeArrowheads="1"/>
                              </wps:cNvSpPr>
                              <wps:spPr bwMode="auto">
                                <a:xfrm>
                                  <a:off x="1328351" y="1692876"/>
                                  <a:ext cx="1000760" cy="474980"/>
                                </a:xfrm>
                                <a:prstGeom prst="rect">
                                  <a:avLst/>
                                </a:prstGeom>
                                <a:solidFill>
                                  <a:srgbClr val="FFFFFF"/>
                                </a:solidFill>
                                <a:ln w="6350">
                                  <a:solidFill>
                                    <a:srgbClr val="000000"/>
                                  </a:solidFill>
                                  <a:miter lim="800000"/>
                                  <a:headEnd/>
                                  <a:tailEnd/>
                                </a:ln>
                              </wps:spPr>
                              <wps:txbx>
                                <w:txbxContent>
                                  <w:p w14:paraId="30BDB3C5"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BitstringValue</w:t>
                                    </w:r>
                                  </w:p>
                                </w:txbxContent>
                              </wps:txbx>
                              <wps:bodyPr rot="0" vert="horz" wrap="square" lIns="36000" tIns="45720" rIns="36000" bIns="45720" anchor="t" anchorCtr="0" upright="1">
                                <a:noAutofit/>
                              </wps:bodyPr>
                            </wps:wsp>
                            <wps:wsp>
                              <wps:cNvPr id="463" name="Straight Connector 43"/>
                              <wps:cNvCnPr>
                                <a:cxnSpLocks noChangeShapeType="1"/>
                              </wps:cNvCnPr>
                              <wps:spPr bwMode="auto">
                                <a:xfrm>
                                  <a:off x="1328351" y="1983260"/>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4" name="Straight Connector 44"/>
                              <wps:cNvCnPr>
                                <a:cxnSpLocks noChangeShapeType="1"/>
                              </wps:cNvCnPr>
                              <wps:spPr bwMode="auto">
                                <a:xfrm>
                                  <a:off x="1328351" y="2075935"/>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5" name="Text Box 46"/>
                              <wps:cNvSpPr txBox="1">
                                <a:spLocks noChangeArrowheads="1"/>
                              </wps:cNvSpPr>
                              <wps:spPr bwMode="auto">
                                <a:xfrm>
                                  <a:off x="2662881" y="1692876"/>
                                  <a:ext cx="1000760" cy="474980"/>
                                </a:xfrm>
                                <a:prstGeom prst="rect">
                                  <a:avLst/>
                                </a:prstGeom>
                                <a:solidFill>
                                  <a:srgbClr val="FFFFFF"/>
                                </a:solidFill>
                                <a:ln w="6350">
                                  <a:solidFill>
                                    <a:srgbClr val="000000"/>
                                  </a:solidFill>
                                  <a:miter lim="800000"/>
                                  <a:headEnd/>
                                  <a:tailEnd/>
                                </a:ln>
                              </wps:spPr>
                              <wps:txbx>
                                <w:txbxContent>
                                  <w:p w14:paraId="1F3E1D4A"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OctetstringValue</w:t>
                                    </w:r>
                                  </w:p>
                                </w:txbxContent>
                              </wps:txbx>
                              <wps:bodyPr rot="0" vert="horz" wrap="square" lIns="36000" tIns="45720" rIns="36000" bIns="45720" anchor="t" anchorCtr="0" upright="1">
                                <a:noAutofit/>
                              </wps:bodyPr>
                            </wps:wsp>
                            <wps:wsp>
                              <wps:cNvPr id="466" name="Straight Connector 47"/>
                              <wps:cNvCnPr>
                                <a:cxnSpLocks noChangeShapeType="1"/>
                              </wps:cNvCnPr>
                              <wps:spPr bwMode="auto">
                                <a:xfrm>
                                  <a:off x="2662881" y="1983260"/>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7" name="Straight Connector 48"/>
                              <wps:cNvCnPr>
                                <a:cxnSpLocks noChangeShapeType="1"/>
                              </wps:cNvCnPr>
                              <wps:spPr bwMode="auto">
                                <a:xfrm>
                                  <a:off x="2662881" y="2075935"/>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8" name="Text Box 50"/>
                              <wps:cNvSpPr txBox="1">
                                <a:spLocks noChangeArrowheads="1"/>
                              </wps:cNvSpPr>
                              <wps:spPr bwMode="auto">
                                <a:xfrm>
                                  <a:off x="3991232" y="1692876"/>
                                  <a:ext cx="1002030" cy="474980"/>
                                </a:xfrm>
                                <a:prstGeom prst="rect">
                                  <a:avLst/>
                                </a:prstGeom>
                                <a:solidFill>
                                  <a:srgbClr val="FFFFFF"/>
                                </a:solidFill>
                                <a:ln w="6350">
                                  <a:solidFill>
                                    <a:srgbClr val="000000"/>
                                  </a:solidFill>
                                  <a:miter lim="800000"/>
                                  <a:headEnd/>
                                  <a:tailEnd/>
                                </a:ln>
                              </wps:spPr>
                              <wps:txbx>
                                <w:txbxContent>
                                  <w:p w14:paraId="015BBCED"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HexstringValue</w:t>
                                    </w:r>
                                  </w:p>
                                </w:txbxContent>
                              </wps:txbx>
                              <wps:bodyPr rot="0" vert="horz" wrap="square" lIns="36000" tIns="45720" rIns="36000" bIns="45720" anchor="t" anchorCtr="0" upright="1">
                                <a:noAutofit/>
                              </wps:bodyPr>
                            </wps:wsp>
                            <wps:wsp>
                              <wps:cNvPr id="469" name="Straight Connector 51"/>
                              <wps:cNvCnPr>
                                <a:cxnSpLocks noChangeShapeType="1"/>
                              </wps:cNvCnPr>
                              <wps:spPr bwMode="auto">
                                <a:xfrm>
                                  <a:off x="3991232" y="1983260"/>
                                  <a:ext cx="10020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0" name="Straight Connector 52"/>
                              <wps:cNvCnPr>
                                <a:cxnSpLocks noChangeShapeType="1"/>
                              </wps:cNvCnPr>
                              <wps:spPr bwMode="auto">
                                <a:xfrm>
                                  <a:off x="3991232" y="2075935"/>
                                  <a:ext cx="10020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1" name="Text Box 54"/>
                              <wps:cNvSpPr txBox="1">
                                <a:spLocks noChangeArrowheads="1"/>
                              </wps:cNvSpPr>
                              <wps:spPr bwMode="auto">
                                <a:xfrm>
                                  <a:off x="0" y="2483708"/>
                                  <a:ext cx="1000760" cy="474980"/>
                                </a:xfrm>
                                <a:prstGeom prst="rect">
                                  <a:avLst/>
                                </a:prstGeom>
                                <a:solidFill>
                                  <a:srgbClr val="FFFFFF"/>
                                </a:solidFill>
                                <a:ln w="6350">
                                  <a:solidFill>
                                    <a:srgbClr val="000000"/>
                                  </a:solidFill>
                                  <a:miter lim="800000"/>
                                  <a:headEnd/>
                                  <a:tailEnd/>
                                </a:ln>
                              </wps:spPr>
                              <wps:txbx>
                                <w:txbxContent>
                                  <w:p w14:paraId="30DD4483"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RecordOfValue</w:t>
                                    </w:r>
                                  </w:p>
                                </w:txbxContent>
                              </wps:txbx>
                              <wps:bodyPr rot="0" vert="horz" wrap="square" lIns="36000" tIns="45720" rIns="36000" bIns="45720" anchor="t" anchorCtr="0" upright="1">
                                <a:noAutofit/>
                              </wps:bodyPr>
                            </wps:wsp>
                            <wps:wsp>
                              <wps:cNvPr id="472" name="Straight Connector 55"/>
                              <wps:cNvCnPr>
                                <a:cxnSpLocks noChangeShapeType="1"/>
                              </wps:cNvCnPr>
                              <wps:spPr bwMode="auto">
                                <a:xfrm>
                                  <a:off x="0" y="2774092"/>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3" name="Straight Connector 56"/>
                              <wps:cNvCnPr>
                                <a:cxnSpLocks noChangeShapeType="1"/>
                              </wps:cNvCnPr>
                              <wps:spPr bwMode="auto">
                                <a:xfrm>
                                  <a:off x="0" y="2866768"/>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4" name="Text Box 58"/>
                              <wps:cNvSpPr txBox="1">
                                <a:spLocks noChangeArrowheads="1"/>
                              </wps:cNvSpPr>
                              <wps:spPr bwMode="auto">
                                <a:xfrm>
                                  <a:off x="1328351" y="2483708"/>
                                  <a:ext cx="1000760" cy="474980"/>
                                </a:xfrm>
                                <a:prstGeom prst="rect">
                                  <a:avLst/>
                                </a:prstGeom>
                                <a:solidFill>
                                  <a:srgbClr val="FFFFFF"/>
                                </a:solidFill>
                                <a:ln w="6350">
                                  <a:solidFill>
                                    <a:srgbClr val="000000"/>
                                  </a:solidFill>
                                  <a:miter lim="800000"/>
                                  <a:headEnd/>
                                  <a:tailEnd/>
                                </a:ln>
                              </wps:spPr>
                              <wps:txbx>
                                <w:txbxContent>
                                  <w:p w14:paraId="38D8F1A6"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RecordValue</w:t>
                                    </w:r>
                                  </w:p>
                                </w:txbxContent>
                              </wps:txbx>
                              <wps:bodyPr rot="0" vert="horz" wrap="square" lIns="36000" tIns="45720" rIns="36000" bIns="45720" anchor="t" anchorCtr="0" upright="1">
                                <a:noAutofit/>
                              </wps:bodyPr>
                            </wps:wsp>
                            <wps:wsp>
                              <wps:cNvPr id="475" name="Straight Connector 59"/>
                              <wps:cNvCnPr>
                                <a:cxnSpLocks noChangeShapeType="1"/>
                              </wps:cNvCnPr>
                              <wps:spPr bwMode="auto">
                                <a:xfrm>
                                  <a:off x="1328351" y="2774092"/>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6" name="Straight Connector 60"/>
                              <wps:cNvCnPr>
                                <a:cxnSpLocks noChangeShapeType="1"/>
                              </wps:cNvCnPr>
                              <wps:spPr bwMode="auto">
                                <a:xfrm>
                                  <a:off x="1328351" y="2866768"/>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7" name="Text Box 62"/>
                              <wps:cNvSpPr txBox="1">
                                <a:spLocks noChangeArrowheads="1"/>
                              </wps:cNvSpPr>
                              <wps:spPr bwMode="auto">
                                <a:xfrm>
                                  <a:off x="2662881" y="2483708"/>
                                  <a:ext cx="1000760" cy="474980"/>
                                </a:xfrm>
                                <a:prstGeom prst="rect">
                                  <a:avLst/>
                                </a:prstGeom>
                                <a:solidFill>
                                  <a:srgbClr val="FFFFFF"/>
                                </a:solidFill>
                                <a:ln w="6350">
                                  <a:solidFill>
                                    <a:srgbClr val="000000"/>
                                  </a:solidFill>
                                  <a:miter lim="800000"/>
                                  <a:headEnd/>
                                  <a:tailEnd/>
                                </a:ln>
                              </wps:spPr>
                              <wps:txbx>
                                <w:txbxContent>
                                  <w:p w14:paraId="2AED5BE7"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UnionValue</w:t>
                                    </w:r>
                                  </w:p>
                                </w:txbxContent>
                              </wps:txbx>
                              <wps:bodyPr rot="0" vert="horz" wrap="square" lIns="36000" tIns="45720" rIns="36000" bIns="45720" anchor="t" anchorCtr="0" upright="1">
                                <a:noAutofit/>
                              </wps:bodyPr>
                            </wps:wsp>
                            <wps:wsp>
                              <wps:cNvPr id="478" name="Straight Connector 63"/>
                              <wps:cNvCnPr>
                                <a:cxnSpLocks noChangeShapeType="1"/>
                              </wps:cNvCnPr>
                              <wps:spPr bwMode="auto">
                                <a:xfrm>
                                  <a:off x="2662881" y="2774092"/>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9" name="Straight Connector 64"/>
                              <wps:cNvCnPr>
                                <a:cxnSpLocks noChangeShapeType="1"/>
                              </wps:cNvCnPr>
                              <wps:spPr bwMode="auto">
                                <a:xfrm>
                                  <a:off x="2662881" y="2866768"/>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0" name="Text Box 66"/>
                              <wps:cNvSpPr txBox="1">
                                <a:spLocks noChangeArrowheads="1"/>
                              </wps:cNvSpPr>
                              <wps:spPr bwMode="auto">
                                <a:xfrm>
                                  <a:off x="3991232" y="2483708"/>
                                  <a:ext cx="1134110" cy="474980"/>
                                </a:xfrm>
                                <a:prstGeom prst="rect">
                                  <a:avLst/>
                                </a:prstGeom>
                                <a:solidFill>
                                  <a:srgbClr val="FFFFFF"/>
                                </a:solidFill>
                                <a:ln w="6350">
                                  <a:solidFill>
                                    <a:srgbClr val="000000"/>
                                  </a:solidFill>
                                  <a:miter lim="800000"/>
                                  <a:headEnd/>
                                  <a:tailEnd/>
                                </a:ln>
                              </wps:spPr>
                              <wps:txbx>
                                <w:txbxContent>
                                  <w:p w14:paraId="5950782B"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EnumeratedValue</w:t>
                                    </w:r>
                                  </w:p>
                                </w:txbxContent>
                              </wps:txbx>
                              <wps:bodyPr rot="0" vert="horz" wrap="square" lIns="36000" tIns="45720" rIns="36000" bIns="45720" anchor="t" anchorCtr="0" upright="1">
                                <a:noAutofit/>
                              </wps:bodyPr>
                            </wps:wsp>
                            <wps:wsp>
                              <wps:cNvPr id="481" name="Straight Connector 67"/>
                              <wps:cNvCnPr>
                                <a:cxnSpLocks noChangeShapeType="1"/>
                              </wps:cNvCnPr>
                              <wps:spPr bwMode="auto">
                                <a:xfrm>
                                  <a:off x="3991232" y="2774092"/>
                                  <a:ext cx="11341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2" name="Straight Connector 68"/>
                              <wps:cNvCnPr>
                                <a:cxnSpLocks noChangeShapeType="1"/>
                              </wps:cNvCnPr>
                              <wps:spPr bwMode="auto">
                                <a:xfrm>
                                  <a:off x="3991232" y="2866768"/>
                                  <a:ext cx="11341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3" name="Text Box 70"/>
                              <wps:cNvSpPr txBox="1">
                                <a:spLocks noChangeArrowheads="1"/>
                              </wps:cNvSpPr>
                              <wps:spPr bwMode="auto">
                                <a:xfrm>
                                  <a:off x="0" y="3274541"/>
                                  <a:ext cx="1000760" cy="474980"/>
                                </a:xfrm>
                                <a:prstGeom prst="rect">
                                  <a:avLst/>
                                </a:prstGeom>
                                <a:solidFill>
                                  <a:srgbClr val="FFFFFF"/>
                                </a:solidFill>
                                <a:ln w="6350">
                                  <a:solidFill>
                                    <a:srgbClr val="000000"/>
                                  </a:solidFill>
                                  <a:miter lim="800000"/>
                                  <a:headEnd/>
                                  <a:tailEnd/>
                                </a:ln>
                              </wps:spPr>
                              <wps:txbx>
                                <w:txbxContent>
                                  <w:p w14:paraId="625051C6"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VerdictValue</w:t>
                                    </w:r>
                                  </w:p>
                                </w:txbxContent>
                              </wps:txbx>
                              <wps:bodyPr rot="0" vert="horz" wrap="square" lIns="36000" tIns="45720" rIns="36000" bIns="45720" anchor="t" anchorCtr="0" upright="1">
                                <a:noAutofit/>
                              </wps:bodyPr>
                            </wps:wsp>
                            <wps:wsp>
                              <wps:cNvPr id="484" name="Straight Connector 71"/>
                              <wps:cNvCnPr>
                                <a:cxnSpLocks noChangeShapeType="1"/>
                              </wps:cNvCnPr>
                              <wps:spPr bwMode="auto">
                                <a:xfrm>
                                  <a:off x="0" y="3564925"/>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5" name="Straight Connector 72"/>
                              <wps:cNvCnPr>
                                <a:cxnSpLocks noChangeShapeType="1"/>
                              </wps:cNvCnPr>
                              <wps:spPr bwMode="auto">
                                <a:xfrm>
                                  <a:off x="0" y="3663779"/>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6" name="Text Box 74"/>
                              <wps:cNvSpPr txBox="1">
                                <a:spLocks noChangeArrowheads="1"/>
                              </wps:cNvSpPr>
                              <wps:spPr bwMode="auto">
                                <a:xfrm>
                                  <a:off x="1328350" y="3274541"/>
                                  <a:ext cx="1000847" cy="475366"/>
                                </a:xfrm>
                                <a:prstGeom prst="rect">
                                  <a:avLst/>
                                </a:prstGeom>
                                <a:solidFill>
                                  <a:srgbClr val="FFFFFF"/>
                                </a:solidFill>
                                <a:ln w="6350">
                                  <a:solidFill>
                                    <a:srgbClr val="000000"/>
                                  </a:solidFill>
                                  <a:miter lim="800000"/>
                                  <a:headEnd/>
                                  <a:tailEnd/>
                                </a:ln>
                              </wps:spPr>
                              <wps:txbx>
                                <w:txbxContent>
                                  <w:p w14:paraId="38CF17DB"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AddressValue</w:t>
                                    </w:r>
                                  </w:p>
                                </w:txbxContent>
                              </wps:txbx>
                              <wps:bodyPr rot="0" vert="horz" wrap="square" lIns="36000" tIns="45720" rIns="36000" bIns="45720" anchor="t" anchorCtr="0" upright="1">
                                <a:noAutofit/>
                              </wps:bodyPr>
                            </wps:wsp>
                            <wps:wsp>
                              <wps:cNvPr id="487" name="Straight Connector 75"/>
                              <wps:cNvCnPr>
                                <a:cxnSpLocks noChangeShapeType="1"/>
                              </wps:cNvCnPr>
                              <wps:spPr bwMode="auto">
                                <a:xfrm>
                                  <a:off x="1328351" y="3564925"/>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8" name="Straight Connector 76"/>
                              <wps:cNvCnPr>
                                <a:cxnSpLocks noChangeShapeType="1"/>
                              </wps:cNvCnPr>
                              <wps:spPr bwMode="auto">
                                <a:xfrm>
                                  <a:off x="1328351" y="3663779"/>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9" name="Text Box 78"/>
                              <wps:cNvSpPr txBox="1">
                                <a:spLocks noChangeArrowheads="1"/>
                              </wps:cNvSpPr>
                              <wps:spPr bwMode="auto">
                                <a:xfrm>
                                  <a:off x="0" y="4825314"/>
                                  <a:ext cx="1000760" cy="474980"/>
                                </a:xfrm>
                                <a:prstGeom prst="rect">
                                  <a:avLst/>
                                </a:prstGeom>
                                <a:solidFill>
                                  <a:srgbClr val="FFFFFF"/>
                                </a:solidFill>
                                <a:ln w="6350">
                                  <a:solidFill>
                                    <a:srgbClr val="000000"/>
                                  </a:solidFill>
                                  <a:miter lim="800000"/>
                                  <a:headEnd/>
                                  <a:tailEnd/>
                                </a:ln>
                              </wps:spPr>
                              <wps:txbx>
                                <w:txbxContent>
                                  <w:p w14:paraId="67702255"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MatchingList</w:t>
                                    </w:r>
                                  </w:p>
                                </w:txbxContent>
                              </wps:txbx>
                              <wps:bodyPr rot="0" vert="horz" wrap="square" lIns="36000" tIns="45720" rIns="36000" bIns="45720" anchor="t" anchorCtr="0" upright="1">
                                <a:noAutofit/>
                              </wps:bodyPr>
                            </wps:wsp>
                            <wps:wsp>
                              <wps:cNvPr id="490" name="Straight Connector 79"/>
                              <wps:cNvCnPr>
                                <a:cxnSpLocks noChangeShapeType="1"/>
                              </wps:cNvCnPr>
                              <wps:spPr bwMode="auto">
                                <a:xfrm>
                                  <a:off x="0" y="5115698"/>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1" name="Straight Connector 80"/>
                              <wps:cNvCnPr>
                                <a:cxnSpLocks noChangeShapeType="1"/>
                              </wps:cNvCnPr>
                              <wps:spPr bwMode="auto">
                                <a:xfrm>
                                  <a:off x="0" y="5208373"/>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2" name="Text Box 82"/>
                              <wps:cNvSpPr txBox="1">
                                <a:spLocks noChangeArrowheads="1"/>
                              </wps:cNvSpPr>
                              <wps:spPr bwMode="auto">
                                <a:xfrm>
                                  <a:off x="1328351" y="4825314"/>
                                  <a:ext cx="1000760" cy="474980"/>
                                </a:xfrm>
                                <a:prstGeom prst="rect">
                                  <a:avLst/>
                                </a:prstGeom>
                                <a:solidFill>
                                  <a:srgbClr val="FFFFFF"/>
                                </a:solidFill>
                                <a:ln w="6350">
                                  <a:solidFill>
                                    <a:srgbClr val="000000"/>
                                  </a:solidFill>
                                  <a:miter lim="800000"/>
                                  <a:headEnd/>
                                  <a:tailEnd/>
                                </a:ln>
                              </wps:spPr>
                              <wps:txbx>
                                <w:txbxContent>
                                  <w:p w14:paraId="1F580372"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ValueRange</w:t>
                                    </w:r>
                                  </w:p>
                                </w:txbxContent>
                              </wps:txbx>
                              <wps:bodyPr rot="0" vert="horz" wrap="square" lIns="36000" tIns="45720" rIns="36000" bIns="45720" anchor="t" anchorCtr="0" upright="1">
                                <a:noAutofit/>
                              </wps:bodyPr>
                            </wps:wsp>
                            <wps:wsp>
                              <wps:cNvPr id="493" name="Straight Connector 83"/>
                              <wps:cNvCnPr>
                                <a:cxnSpLocks noChangeShapeType="1"/>
                              </wps:cNvCnPr>
                              <wps:spPr bwMode="auto">
                                <a:xfrm>
                                  <a:off x="1328351" y="5115698"/>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4" name="Straight Connector 84"/>
                              <wps:cNvCnPr>
                                <a:cxnSpLocks noChangeShapeType="1"/>
                              </wps:cNvCnPr>
                              <wps:spPr bwMode="auto">
                                <a:xfrm>
                                  <a:off x="1328351" y="5208373"/>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5" name="Text Box 86"/>
                              <wps:cNvSpPr txBox="1">
                                <a:spLocks noChangeArrowheads="1"/>
                              </wps:cNvSpPr>
                              <wps:spPr bwMode="auto">
                                <a:xfrm>
                                  <a:off x="2662881" y="4825314"/>
                                  <a:ext cx="1000760" cy="474980"/>
                                </a:xfrm>
                                <a:prstGeom prst="rect">
                                  <a:avLst/>
                                </a:prstGeom>
                                <a:solidFill>
                                  <a:srgbClr val="FFFFFF"/>
                                </a:solidFill>
                                <a:ln w="6350">
                                  <a:solidFill>
                                    <a:srgbClr val="000000"/>
                                  </a:solidFill>
                                  <a:miter lim="800000"/>
                                  <a:headEnd/>
                                  <a:tailEnd/>
                                </a:ln>
                              </wps:spPr>
                              <wps:txbx>
                                <w:txbxContent>
                                  <w:p w14:paraId="38A809F6"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CharacterPattern</w:t>
                                    </w:r>
                                  </w:p>
                                </w:txbxContent>
                              </wps:txbx>
                              <wps:bodyPr rot="0" vert="horz" wrap="square" lIns="36000" tIns="45720" rIns="36000" bIns="45720" anchor="t" anchorCtr="0" upright="1">
                                <a:noAutofit/>
                              </wps:bodyPr>
                            </wps:wsp>
                            <wps:wsp>
                              <wps:cNvPr id="496" name="Straight Connector 87"/>
                              <wps:cNvCnPr>
                                <a:cxnSpLocks noChangeShapeType="1"/>
                              </wps:cNvCnPr>
                              <wps:spPr bwMode="auto">
                                <a:xfrm>
                                  <a:off x="2662881" y="5115698"/>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7" name="Straight Connector 88"/>
                              <wps:cNvCnPr>
                                <a:cxnSpLocks noChangeShapeType="1"/>
                              </wps:cNvCnPr>
                              <wps:spPr bwMode="auto">
                                <a:xfrm>
                                  <a:off x="2662881" y="5208373"/>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8" name="Text Box 498"/>
                              <wps:cNvSpPr txBox="1">
                                <a:spLocks noChangeArrowheads="1"/>
                              </wps:cNvSpPr>
                              <wps:spPr bwMode="auto">
                                <a:xfrm>
                                  <a:off x="3991232" y="4825314"/>
                                  <a:ext cx="1287145" cy="474980"/>
                                </a:xfrm>
                                <a:prstGeom prst="rect">
                                  <a:avLst/>
                                </a:prstGeom>
                                <a:solidFill>
                                  <a:srgbClr val="FFFFFF"/>
                                </a:solidFill>
                                <a:ln w="6350">
                                  <a:solidFill>
                                    <a:srgbClr val="000000"/>
                                  </a:solidFill>
                                  <a:miter lim="800000"/>
                                  <a:headEnd/>
                                  <a:tailEnd/>
                                </a:ln>
                              </wps:spPr>
                              <wps:txbx>
                                <w:txbxContent>
                                  <w:p w14:paraId="1C196F00"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MatchDecodedContent</w:t>
                                    </w:r>
                                  </w:p>
                                </w:txbxContent>
                              </wps:txbx>
                              <wps:bodyPr rot="0" vert="horz" wrap="square" lIns="36000" tIns="45720" rIns="36000" bIns="45720" anchor="t" anchorCtr="0" upright="1">
                                <a:noAutofit/>
                              </wps:bodyPr>
                            </wps:wsp>
                            <wps:wsp>
                              <wps:cNvPr id="499" name="Straight Connector 91"/>
                              <wps:cNvCnPr>
                                <a:cxnSpLocks noChangeShapeType="1"/>
                              </wps:cNvCnPr>
                              <wps:spPr bwMode="auto">
                                <a:xfrm>
                                  <a:off x="3991232" y="5115698"/>
                                  <a:ext cx="12871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0" name="Straight Connector 92"/>
                              <wps:cNvCnPr>
                                <a:cxnSpLocks noChangeShapeType="1"/>
                              </wps:cNvCnPr>
                              <wps:spPr bwMode="auto">
                                <a:xfrm>
                                  <a:off x="3991232" y="5208373"/>
                                  <a:ext cx="12871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1" name="Isosceles Triangle 96"/>
                              <wps:cNvSpPr>
                                <a:spLocks/>
                              </wps:cNvSpPr>
                              <wps:spPr bwMode="auto">
                                <a:xfrm>
                                  <a:off x="2421924" y="469557"/>
                                  <a:ext cx="107950" cy="179705"/>
                                </a:xfrm>
                                <a:prstGeom prst="triangle">
                                  <a:avLst>
                                    <a:gd name="adj" fmla="val 5000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502" name="Isosceles Triangle 97"/>
                              <wps:cNvSpPr>
                                <a:spLocks/>
                              </wps:cNvSpPr>
                              <wps:spPr bwMode="auto">
                                <a:xfrm>
                                  <a:off x="2428103" y="4392827"/>
                                  <a:ext cx="104140" cy="183515"/>
                                </a:xfrm>
                                <a:prstGeom prst="triangle">
                                  <a:avLst>
                                    <a:gd name="adj" fmla="val 5000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503" name="Straight Connector 99"/>
                              <wps:cNvCnPr>
                                <a:cxnSpLocks/>
                              </wps:cNvCnPr>
                              <wps:spPr bwMode="auto">
                                <a:xfrm>
                                  <a:off x="2477530" y="654908"/>
                                  <a:ext cx="0" cy="3261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4" name="Straight Connector 102"/>
                              <wps:cNvCnPr>
                                <a:cxnSpLocks noChangeShapeType="1"/>
                              </wps:cNvCnPr>
                              <wps:spPr bwMode="auto">
                                <a:xfrm>
                                  <a:off x="4664676" y="716692"/>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5" name="Straight Connector 100"/>
                              <wps:cNvCnPr>
                                <a:cxnSpLocks noChangeShapeType="1"/>
                              </wps:cNvCnPr>
                              <wps:spPr bwMode="auto">
                                <a:xfrm>
                                  <a:off x="488092" y="716692"/>
                                  <a:ext cx="41744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6" name="Straight Connector 101"/>
                              <wps:cNvCnPr>
                                <a:cxnSpLocks noChangeShapeType="1"/>
                              </wps:cNvCnPr>
                              <wps:spPr bwMode="auto">
                                <a:xfrm>
                                  <a:off x="488092" y="716692"/>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7" name="Straight Connector 103"/>
                              <wps:cNvCnPr>
                                <a:cxnSpLocks noChangeShapeType="1"/>
                              </wps:cNvCnPr>
                              <wps:spPr bwMode="auto">
                                <a:xfrm>
                                  <a:off x="1822622" y="716692"/>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8" name="Straight Connector 104"/>
                              <wps:cNvCnPr>
                                <a:cxnSpLocks noChangeShapeType="1"/>
                              </wps:cNvCnPr>
                              <wps:spPr bwMode="auto">
                                <a:xfrm>
                                  <a:off x="3150973" y="716692"/>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9" name="Straight Connector 113"/>
                              <wps:cNvCnPr>
                                <a:cxnSpLocks noChangeShapeType="1"/>
                              </wps:cNvCnPr>
                              <wps:spPr bwMode="auto">
                                <a:xfrm>
                                  <a:off x="4664676" y="1495168"/>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0" name="Straight Connector 115"/>
                              <wps:cNvCnPr>
                                <a:cxnSpLocks noChangeShapeType="1"/>
                              </wps:cNvCnPr>
                              <wps:spPr bwMode="auto">
                                <a:xfrm>
                                  <a:off x="488092" y="1495168"/>
                                  <a:ext cx="41744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1" name="Straight Connector 116"/>
                              <wps:cNvCnPr>
                                <a:cxnSpLocks noChangeShapeType="1"/>
                              </wps:cNvCnPr>
                              <wps:spPr bwMode="auto">
                                <a:xfrm>
                                  <a:off x="488092" y="1495168"/>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Straight Connector 117"/>
                              <wps:cNvCnPr>
                                <a:cxnSpLocks noChangeShapeType="1"/>
                              </wps:cNvCnPr>
                              <wps:spPr bwMode="auto">
                                <a:xfrm>
                                  <a:off x="1822622" y="1495168"/>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 name="Straight Connector 118"/>
                              <wps:cNvCnPr>
                                <a:cxnSpLocks noChangeShapeType="1"/>
                              </wps:cNvCnPr>
                              <wps:spPr bwMode="auto">
                                <a:xfrm>
                                  <a:off x="3150973" y="1495168"/>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Straight Connector 120"/>
                              <wps:cNvCnPr>
                                <a:cxnSpLocks noChangeShapeType="1"/>
                              </wps:cNvCnPr>
                              <wps:spPr bwMode="auto">
                                <a:xfrm>
                                  <a:off x="4658497" y="2298357"/>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Straight Connector 122"/>
                              <wps:cNvCnPr>
                                <a:cxnSpLocks noChangeShapeType="1"/>
                              </wps:cNvCnPr>
                              <wps:spPr bwMode="auto">
                                <a:xfrm>
                                  <a:off x="481914" y="2298357"/>
                                  <a:ext cx="41744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Straight Connector 123"/>
                              <wps:cNvCnPr>
                                <a:cxnSpLocks noChangeShapeType="1"/>
                              </wps:cNvCnPr>
                              <wps:spPr bwMode="auto">
                                <a:xfrm>
                                  <a:off x="481914" y="2298357"/>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Straight Connector 124"/>
                              <wps:cNvCnPr>
                                <a:cxnSpLocks noChangeShapeType="1"/>
                              </wps:cNvCnPr>
                              <wps:spPr bwMode="auto">
                                <a:xfrm>
                                  <a:off x="1810265" y="2298357"/>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 name="Straight Connector 125"/>
                              <wps:cNvCnPr>
                                <a:cxnSpLocks noChangeShapeType="1"/>
                              </wps:cNvCnPr>
                              <wps:spPr bwMode="auto">
                                <a:xfrm>
                                  <a:off x="3144795" y="2298357"/>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 name="Straight Connector 127"/>
                              <wps:cNvCnPr>
                                <a:cxnSpLocks noChangeShapeType="1"/>
                              </wps:cNvCnPr>
                              <wps:spPr bwMode="auto">
                                <a:xfrm>
                                  <a:off x="4695568" y="4639962"/>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Straight Connector 129"/>
                              <wps:cNvCnPr>
                                <a:cxnSpLocks noChangeShapeType="1"/>
                              </wps:cNvCnPr>
                              <wps:spPr bwMode="auto">
                                <a:xfrm>
                                  <a:off x="518984" y="4639962"/>
                                  <a:ext cx="41744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Straight Connector 130"/>
                              <wps:cNvCnPr>
                                <a:cxnSpLocks noChangeShapeType="1"/>
                              </wps:cNvCnPr>
                              <wps:spPr bwMode="auto">
                                <a:xfrm>
                                  <a:off x="518984" y="4639962"/>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Straight Connector 131"/>
                              <wps:cNvCnPr>
                                <a:cxnSpLocks noChangeShapeType="1"/>
                              </wps:cNvCnPr>
                              <wps:spPr bwMode="auto">
                                <a:xfrm>
                                  <a:off x="1847335" y="4639962"/>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Straight Connector 132"/>
                              <wps:cNvCnPr>
                                <a:cxnSpLocks noChangeShapeType="1"/>
                              </wps:cNvCnPr>
                              <wps:spPr bwMode="auto">
                                <a:xfrm>
                                  <a:off x="3181865" y="4639962"/>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 name="Straight Connector 136"/>
                              <wps:cNvCnPr>
                                <a:cxnSpLocks noChangeShapeType="1"/>
                              </wps:cNvCnPr>
                              <wps:spPr bwMode="auto">
                                <a:xfrm>
                                  <a:off x="481914" y="3089189"/>
                                  <a:ext cx="1990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Straight Connector 137"/>
                              <wps:cNvCnPr>
                                <a:cxnSpLocks noChangeShapeType="1"/>
                              </wps:cNvCnPr>
                              <wps:spPr bwMode="auto">
                                <a:xfrm>
                                  <a:off x="481914" y="3089189"/>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 name="Straight Connector 138"/>
                              <wps:cNvCnPr>
                                <a:cxnSpLocks noChangeShapeType="1"/>
                              </wps:cNvCnPr>
                              <wps:spPr bwMode="auto">
                                <a:xfrm>
                                  <a:off x="1816443" y="3089189"/>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Straight Connector 140"/>
                              <wps:cNvCnPr>
                                <a:cxnSpLocks/>
                              </wps:cNvCnPr>
                              <wps:spPr bwMode="auto">
                                <a:xfrm>
                                  <a:off x="2477530" y="4578179"/>
                                  <a:ext cx="0" cy="577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85" name="Text Box 9"/>
                            <wps:cNvSpPr txBox="1">
                              <a:spLocks noChangeArrowheads="1"/>
                            </wps:cNvSpPr>
                            <wps:spPr bwMode="auto">
                              <a:xfrm>
                                <a:off x="0" y="767079"/>
                                <a:ext cx="1000800" cy="475200"/>
                              </a:xfrm>
                              <a:prstGeom prst="rect">
                                <a:avLst/>
                              </a:prstGeom>
                              <a:solidFill>
                                <a:srgbClr val="FFFFFF"/>
                              </a:solidFill>
                              <a:ln w="6350">
                                <a:solidFill>
                                  <a:srgbClr val="000000"/>
                                </a:solidFill>
                                <a:miter lim="800000"/>
                                <a:headEnd/>
                                <a:tailEnd/>
                              </a:ln>
                            </wps:spPr>
                            <wps:txbx>
                              <w:txbxContent>
                                <w:p w14:paraId="7CD6DE59" w14:textId="77777777" w:rsidR="00060001" w:rsidRPr="00626694" w:rsidRDefault="00060001" w:rsidP="003A6E72">
                                  <w:pPr>
                                    <w:jc w:val="center"/>
                                    <w:rPr>
                                      <w:rFonts w:ascii="Arial" w:hAnsi="Arial" w:cs="Arial"/>
                                      <w:color w:val="000000" w:themeColor="text1"/>
                                      <w:sz w:val="18"/>
                                      <w:szCs w:val="18"/>
                                    </w:rPr>
                                  </w:pPr>
                                  <w:r>
                                    <w:rPr>
                                      <w:rFonts w:ascii="Arial" w:hAnsi="Arial" w:cs="Arial"/>
                                      <w:color w:val="000000" w:themeColor="text1"/>
                                      <w:sz w:val="18"/>
                                      <w:szCs w:val="18"/>
                                    </w:rPr>
                                    <w:t>Class</w:t>
                                  </w:r>
                                </w:p>
                              </w:txbxContent>
                            </wps:txbx>
                            <wps:bodyPr rot="0" vert="horz" wrap="square" lIns="91440" tIns="45720" rIns="91440" bIns="45720" anchor="t" anchorCtr="0" upright="1">
                              <a:noAutofit/>
                            </wps:bodyPr>
                          </wps:wsp>
                        </wpg:grpSp>
                        <wps:wsp>
                          <wps:cNvPr id="87" name="Straight Connector 10"/>
                          <wps:cNvCnPr>
                            <a:cxnSpLocks noChangeShapeType="1"/>
                          </wps:cNvCnPr>
                          <wps:spPr bwMode="auto">
                            <a:xfrm>
                              <a:off x="2882" y="1155786"/>
                              <a:ext cx="1000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Straight Connector 10"/>
                          <wps:cNvCnPr>
                            <a:cxnSpLocks noChangeShapeType="1"/>
                          </wps:cNvCnPr>
                          <wps:spPr bwMode="auto">
                            <a:xfrm>
                              <a:off x="2882" y="1061807"/>
                              <a:ext cx="1000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Isosceles Triangle 96"/>
                          <wps:cNvSpPr>
                            <a:spLocks/>
                          </wps:cNvSpPr>
                          <wps:spPr bwMode="auto">
                            <a:xfrm>
                              <a:off x="428625" y="476250"/>
                              <a:ext cx="107315" cy="179070"/>
                            </a:xfrm>
                            <a:prstGeom prst="triangle">
                              <a:avLst>
                                <a:gd name="adj" fmla="val 5000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91" name="Straight Connector 116"/>
                          <wps:cNvCnPr>
                            <a:cxnSpLocks noChangeShapeType="1"/>
                          </wps:cNvCnPr>
                          <wps:spPr bwMode="auto">
                            <a:xfrm>
                              <a:off x="485775" y="659130"/>
                              <a:ext cx="0" cy="108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333E94D5" id="Group 21" o:spid="_x0000_s1026" style="width:488.1pt;height:477.9pt;mso-position-horizontal-relative:char;mso-position-vertical-relative:line" coordsize="54540,60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">
                <v:shapetype id="_x0000_t202" coordsize="21600,21600" o:spt="202" path="m,l,21600r21600,l21600,xe">
                  <v:stroke joinstyle="miter"/>
                  <v:path gradientshapeok="t" o:connecttype="rect"/>
                </v:shapetype>
                <v:shape id="Text Box 58" o:spid="_x0000_s1027" type="#_x0000_t202" style="position:absolute;left:26670;top:40449;width:10008;height:4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" strokeweight=".5pt">
                  <v:textbox inset="1mm,,1mm">
                    <w:txbxContent>
                      <w:p w14:paraId="5B99BB97" w14:textId="77777777" w:rsidR="00060001" w:rsidRPr="00626694" w:rsidRDefault="00060001" w:rsidP="003A6E72">
                        <w:pPr>
                          <w:jc w:val="center"/>
                          <w:rPr>
                            <w:rFonts w:ascii="Arial" w:hAnsi="Arial" w:cs="Arial"/>
                            <w:color w:val="000000" w:themeColor="text1"/>
                            <w:sz w:val="18"/>
                            <w:szCs w:val="18"/>
                          </w:rPr>
                        </w:pPr>
                        <w:r>
                          <w:rPr>
                            <w:rFonts w:ascii="Arial" w:hAnsi="Arial" w:cs="Arial"/>
                            <w:color w:val="000000" w:themeColor="text1"/>
                            <w:sz w:val="18"/>
                            <w:szCs w:val="18"/>
                          </w:rPr>
                          <w:t>ObjectInstance</w:t>
                        </w:r>
                      </w:p>
                    </w:txbxContent>
                  </v:textbox>
                </v:shape>
                <v:line id="Straight Connector 76" o:spid="_x0000_s1028" style="position:absolute;visibility:visible;mso-wrap-style:square" from="26627,43352" to="36628,43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Straight Connector 76" o:spid="_x0000_s1029" style="position:absolute;visibility:visible;mso-wrap-style:square" from="26627,44435" to="36628,44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line id="Straight Connector 138" o:spid="_x0000_s1030" style="position:absolute;visibility:visible;mso-wrap-style:square" from="31623,38595" to="31623,40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"/>
                <v:line id="Straight Connector 136" o:spid="_x0000_s1031" style="position:absolute;visibility:visible;mso-wrap-style:square" from="24764,38595" to="31604,385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RwxgAAANsAAAAPAAAAZHJzL2Rvd25yZXYueG1sRI9Pa8JA&#10;FMTvgt9heUJvurHS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4OP0cMYAAADbAAAA&#10;DwAAAAAAAAAAAAAAAAAHAgAAZHJzL2Rvd25yZXYueG1sUEsFBgAAAAADAAMAtwAAAPoCAAAAAA==&#10;"/>
                <v:group id="Group 36" o:spid="_x0000_s1032" style="position:absolute;width:54540;height:60699" coordsize="54540,606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group id="Group 37" o:spid="_x0000_s1033" style="position:absolute;width:54540;height:60699" coordsize="54540,606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group id="Group 39" o:spid="_x0000_s1034" style="position:absolute;width:54540;height:60699" coordorigin=",-7717" coordsize="54542,6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 id="Text Box 9" o:spid="_x0000_s1035" type="#_x0000_t202" style="position:absolute;left:22;top:-7717;width:10008;height:4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" strokeweight=".5pt">
                        <v:textbox>
                          <w:txbxContent>
                            <w:p w14:paraId="2A2ECBBE"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Type</w:t>
                              </w:r>
                            </w:p>
                          </w:txbxContent>
                        </v:textbox>
                      </v:shape>
                      <v:line id="Straight Connector 10" o:spid="_x0000_s1036" style="position:absolute;visibility:visible;mso-wrap-style:square" from="0,-4814" to="10007,-4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oEOxgAAANsAAAAPAAAAZHJzL2Rvd25yZXYueG1sRI9Ba8JA&#10;FITvBf/D8gq91Y22BE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x96BDsYAAADbAAAA&#10;DwAAAAAAAAAAAAAAAAAHAgAAZHJzL2Rvd25yZXYueG1sUEsFBgAAAAADAAMAtwAAAPoCAAAAAA==&#10;"/>
                      <v:line id="Straight Connector 11" o:spid="_x0000_s1037" style="position:absolute;visibility:visible;mso-wrap-style:square" from="22,-3792" to="10030,-3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shape id="Text Box 14" o:spid="_x0000_s1038" type="#_x0000_t202" style="position:absolute;left:19770;top:-54;width:10009;height:4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" strokeweight=".5pt">
                        <v:textbox inset="1mm,,1mm">
                          <w:txbxContent>
                            <w:p w14:paraId="3ACDFEE6"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Value</w:t>
                              </w:r>
                            </w:p>
                          </w:txbxContent>
                        </v:textbox>
                      </v:shape>
                      <v:line id="Straight Connector 15" o:spid="_x0000_s1039" style="position:absolute;visibility:visible;mso-wrap-style:square" from="19770,2903" to="29778,2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"/>
                      <v:line id="Straight Connector 16" o:spid="_x0000_s1040" style="position:absolute;visibility:visible;mso-wrap-style:square" from="19770,3830" to="29778,3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7zhxgAAANsAAAAPAAAAZHJzL2Rvd25yZXYueG1sRI9Ba8JA&#10;FITvgv9heUJvumkr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J3u84cYAAADbAAAA&#10;DwAAAAAAAAAAAAAAAAAHAgAAZHJzL2Rvd25yZXYueG1sUEsFBgAAAAADAAMAtwAAAPoCAAAAAA==&#10;"/>
                      <v:shape id="Text Box 18" o:spid="_x0000_s1041" type="#_x0000_t202" style="position:absolute;left:17855;top:39232;width:13824;height:4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" strokeweight=".5pt">
                        <v:textbox inset="1mm,,1mm">
                          <w:txbxContent>
                            <w:p w14:paraId="414789E0"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MatchingMechanism</w:t>
                              </w:r>
                            </w:p>
                          </w:txbxContent>
                        </v:textbox>
                      </v:shape>
                      <v:line id="Straight Connector 19" o:spid="_x0000_s1042" style="position:absolute;visibility:visible;mso-wrap-style:square" from="17855,42136" to="31679,42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I0IxgAAANsAAAAPAAAAZHJzL2Rvd25yZXYueG1sRI9Ba8JA&#10;FITvgv9heUJvumkr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OaiNCMYAAADbAAAA&#10;DwAAAAAAAAAAAAAAAAAHAgAAZHJzL2Rvd25yZXYueG1sUEsFBgAAAAADAAMAtwAAAPoCAAAAAA==&#10;"/>
                      <v:line id="Straight Connector 20" o:spid="_x0000_s1043" style="position:absolute;visibility:visible;mso-wrap-style:square" from="17855,43125" to="31679,43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xfTxgAAANsAAAAPAAAAZHJzL2Rvd25yZXYueG1sRI9Ba8JA&#10;FITvBf/D8gq91Y2WBk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QgcX08YAAADbAAAA&#10;DwAAAAAAAAAAAAAAAAAHAgAAZHJzL2Rvd25yZXYueG1sUEsFBgAAAAADAAMAtwAAAPoCAAAAAA==&#10;"/>
                      <v:shape id="Text Box 22" o:spid="_x0000_s1044" type="#_x0000_t202" style="position:absolute;top:8958;width:10007;height:4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" strokeweight=".5pt">
                        <v:textbox>
                          <w:txbxContent>
                            <w:p w14:paraId="2731DF02"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IntegerValue</w:t>
                              </w:r>
                            </w:p>
                          </w:txbxContent>
                        </v:textbox>
                      </v:shape>
                      <v:line id="Straight Connector 23" o:spid="_x0000_s1045" style="position:absolute;visibility:visible;mso-wrap-style:square" from="0,11924" to="10007,119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Sw/xgAAANsAAAAPAAAAZHJzL2Rvd25yZXYueG1sRI9Pa8JA&#10;FMTvgt9heUJvurHS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3ZksP8YAAADbAAAA&#10;DwAAAAAAAAAAAAAAAAAHAgAAZHJzL2Rvd25yZXYueG1sUEsFBgAAAAADAAMAtwAAAPoCAAAAAA==&#10;"/>
                      <v:line id="Straight Connector 24" o:spid="_x0000_s1046" style="position:absolute;visibility:visible;mso-wrap-style:square" from="0,12851" to="10007,12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BHQxgAAANsAAAAPAAAAZHJzL2Rvd25yZXYueG1sRI9Pa8JA&#10;FMTvBb/D8oTe6sYWg6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PTwR0MYAAADbAAAA&#10;DwAAAAAAAAAAAAAAAAAHAgAAZHJzL2Rvd25yZXYueG1sUEsFBgAAAAADAAMAtwAAAPoCAAAAAA==&#10;"/>
                      <v:shape id="Text Box 26" o:spid="_x0000_s1047" type="#_x0000_t202" style="position:absolute;left:13283;top:8958;width:10008;height:4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" strokeweight=".5pt">
                        <v:textbox inset="1mm,,1mm">
                          <w:txbxContent>
                            <w:p w14:paraId="5833958F"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FloatValue</w:t>
                              </w:r>
                            </w:p>
                          </w:txbxContent>
                        </v:textbox>
                      </v:shape>
                      <v:line id="Straight Connector 27" o:spid="_x0000_s1048" style="position:absolute;visibility:visible;mso-wrap-style:square" from="13283,11924" to="23291,119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io8xgAAANsAAAAPAAAAZHJzL2Rvd25yZXYueG1sRI9Ba8JA&#10;FITvgv9heUJvummL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oqIqPMYAAADbAAAA&#10;DwAAAAAAAAAAAAAAAAAHAgAAZHJzL2Rvd25yZXYueG1sUEsFBgAAAAADAAMAtwAAAPoCAAAAAA==&#10;"/>
                      <v:line id="Straight Connector 28" o:spid="_x0000_s1049" style="position:absolute;visibility:visible;mso-wrap-style:square" from="13283,12851" to="23291,12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RvVxgAAANsAAAAPAAAAZHJzL2Rvd25yZXYueG1sRI9Ba8JA&#10;FITvgv9heUJvummL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vHEb1cYAAADbAAAA&#10;DwAAAAAAAAAAAAAAAAAHAgAAZHJzL2Rvd25yZXYueG1sUEsFBgAAAAADAAMAtwAAAPoCAAAAAA==&#10;"/>
                      <v:shape id="Text Box 30" o:spid="_x0000_s1050" type="#_x0000_t202" style="position:absolute;left:26628;top:8958;width:10008;height:4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" strokeweight=".5pt">
                        <v:textbox inset="1mm,,1mm">
                          <w:txbxContent>
                            <w:p w14:paraId="0E0B9AA9"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BooleanValue</w:t>
                              </w:r>
                            </w:p>
                          </w:txbxContent>
                        </v:textbox>
                      </v:shape>
                      <v:line id="Straight Connector 31" o:spid="_x0000_s1051" style="position:absolute;visibility:visible;mso-wrap-style:square" from="26628,11924" to="36636,119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"/>
                      <v:line id="Straight Connector 32" o:spid="_x0000_s1052" style="position:absolute;visibility:visible;mso-wrap-style:square" from="26628,12851" to="36636,12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"/>
                      <v:shape id="Text Box 34" o:spid="_x0000_s1053" type="#_x0000_t202" style="position:absolute;top:16928;width:10007;height:4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" strokeweight=".5pt">
                        <v:textbox inset="1mm,,1mm">
                          <w:txbxContent>
                            <w:p w14:paraId="1C9EBE71"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CharstringValue</w:t>
                              </w:r>
                            </w:p>
                          </w:txbxContent>
                        </v:textbox>
                      </v:shape>
                      <v:line id="Straight Connector 35" o:spid="_x0000_s1054" style="position:absolute;visibility:visible;mso-wrap-style:square" from="0,19832" to="10007,19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"/>
                      <v:line id="Straight Connector 36" o:spid="_x0000_s1055" style="position:absolute;visibility:visible;mso-wrap-style:square" from="0,20759" to="10007,20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"/>
                      <v:shape id="Text Box 38" o:spid="_x0000_s1056" type="#_x0000_t202" style="position:absolute;left:39912;top:8958;width:14630;height:4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" strokeweight=".5pt">
                        <v:textbox inset="1mm,,1mm">
                          <w:txbxContent>
                            <w:p w14:paraId="4AD0F293"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UniversalCharstringValue</w:t>
                              </w:r>
                            </w:p>
                          </w:txbxContent>
                        </v:textbox>
                      </v:shape>
                      <v:line id="Straight Connector 39" o:spid="_x0000_s1057" style="position:absolute;visibility:visible;mso-wrap-style:square" from="39912,11924" to="54542,119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"/>
                      <v:line id="Straight Connector 40" o:spid="_x0000_s1058" style="position:absolute;visibility:visible;mso-wrap-style:square" from="39912,12851" to="54542,12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"/>
                      <v:shape id="Text Box 42" o:spid="_x0000_s1059" type="#_x0000_t202" style="position:absolute;left:13283;top:16928;width:10008;height:4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" strokeweight=".5pt">
                        <v:textbox inset="1mm,,1mm">
                          <w:txbxContent>
                            <w:p w14:paraId="30BDB3C5"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BitstringValue</w:t>
                              </w:r>
                            </w:p>
                          </w:txbxContent>
                        </v:textbox>
                      </v:shape>
                      <v:line id="Straight Connector 43" o:spid="_x0000_s1060" style="position:absolute;visibility:visible;mso-wrap-style:square" from="13283,19832" to="23291,19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"/>
                      <v:line id="Straight Connector 44" o:spid="_x0000_s1061" style="position:absolute;visibility:visible;mso-wrap-style:square" from="13283,20759" to="23291,20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"/>
                      <v:shape id="Text Box 46" o:spid="_x0000_s1062" type="#_x0000_t202" style="position:absolute;left:26628;top:16928;width:10008;height:4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" strokeweight=".5pt">
                        <v:textbox inset="1mm,,1mm">
                          <w:txbxContent>
                            <w:p w14:paraId="1F3E1D4A"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OctetstringValue</w:t>
                              </w:r>
                            </w:p>
                          </w:txbxContent>
                        </v:textbox>
                      </v:shape>
                      <v:line id="Straight Connector 47" o:spid="_x0000_s1063" style="position:absolute;visibility:visible;mso-wrap-style:square" from="26628,19832" to="36636,19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"/>
                      <v:line id="Straight Connector 48" o:spid="_x0000_s1064" style="position:absolute;visibility:visible;mso-wrap-style:square" from="26628,20759" to="36636,20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"/>
                      <v:shape id="Text Box 50" o:spid="_x0000_s1065" type="#_x0000_t202" style="position:absolute;left:39912;top:16928;width:10020;height:4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" strokeweight=".5pt">
                        <v:textbox inset="1mm,,1mm">
                          <w:txbxContent>
                            <w:p w14:paraId="015BBCED"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HexstringValue</w:t>
                              </w:r>
                            </w:p>
                          </w:txbxContent>
                        </v:textbox>
                      </v:shape>
                      <v:line id="Straight Connector 51" o:spid="_x0000_s1066" style="position:absolute;visibility:visible;mso-wrap-style:square" from="39912,19832" to="49932,19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"/>
                      <v:line id="Straight Connector 52" o:spid="_x0000_s1067" style="position:absolute;visibility:visible;mso-wrap-style:square" from="39912,20759" to="49932,20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"/>
                      <v:shape id="Text Box 54" o:spid="_x0000_s1068" type="#_x0000_t202" style="position:absolute;top:24837;width:10007;height:4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" strokeweight=".5pt">
                        <v:textbox inset="1mm,,1mm">
                          <w:txbxContent>
                            <w:p w14:paraId="30DD4483"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RecordOfValue</w:t>
                              </w:r>
                            </w:p>
                          </w:txbxContent>
                        </v:textbox>
                      </v:shape>
                      <v:line id="Straight Connector 55" o:spid="_x0000_s1069" style="position:absolute;visibility:visible;mso-wrap-style:square" from="0,27740" to="10007,277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"/>
                      <v:line id="Straight Connector 56" o:spid="_x0000_s1070" style="position:absolute;visibility:visible;mso-wrap-style:square" from="0,28667" to="10007,286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"/>
                      <v:shape id="Text Box 58" o:spid="_x0000_s1071" type="#_x0000_t202" style="position:absolute;left:13283;top:24837;width:10008;height:4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" strokeweight=".5pt">
                        <v:textbox inset="1mm,,1mm">
                          <w:txbxContent>
                            <w:p w14:paraId="38D8F1A6"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RecordValue</w:t>
                              </w:r>
                            </w:p>
                          </w:txbxContent>
                        </v:textbox>
                      </v:shape>
                      <v:line id="Straight Connector 59" o:spid="_x0000_s1072" style="position:absolute;visibility:visible;mso-wrap-style:square" from="13283,27740" to="23291,277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"/>
                      <v:line id="Straight Connector 60" o:spid="_x0000_s1073" style="position:absolute;visibility:visible;mso-wrap-style:square" from="13283,28667" to="23291,286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"/>
                      <v:shape id="Text Box 62" o:spid="_x0000_s1074" type="#_x0000_t202" style="position:absolute;left:26628;top:24837;width:10008;height:4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" strokeweight=".5pt">
                        <v:textbox inset="1mm,,1mm">
                          <w:txbxContent>
                            <w:p w14:paraId="2AED5BE7"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UnionValue</w:t>
                              </w:r>
                            </w:p>
                          </w:txbxContent>
                        </v:textbox>
                      </v:shape>
                      <v:line id="Straight Connector 63" o:spid="_x0000_s1075" style="position:absolute;visibility:visible;mso-wrap-style:square" from="26628,27740" to="36636,277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"/>
                      <v:line id="Straight Connector 64" o:spid="_x0000_s1076" style="position:absolute;visibility:visible;mso-wrap-style:square" from="26628,28667" to="36636,286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"/>
                      <v:shape id="Text Box 66" o:spid="_x0000_s1077" type="#_x0000_t202" style="position:absolute;left:39912;top:24837;width:11341;height:4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" strokeweight=".5pt">
                        <v:textbox inset="1mm,,1mm">
                          <w:txbxContent>
                            <w:p w14:paraId="5950782B"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EnumeratedValue</w:t>
                              </w:r>
                            </w:p>
                          </w:txbxContent>
                        </v:textbox>
                      </v:shape>
                      <v:line id="Straight Connector 67" o:spid="_x0000_s1078" style="position:absolute;visibility:visible;mso-wrap-style:square" from="39912,27740" to="51253,277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"/>
                      <v:line id="Straight Connector 68" o:spid="_x0000_s1079" style="position:absolute;visibility:visible;mso-wrap-style:square" from="39912,28667" to="51253,286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"/>
                      <v:shape id="Text Box 70" o:spid="_x0000_s1080" type="#_x0000_t202" style="position:absolute;top:32745;width:10007;height:4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" strokeweight=".5pt">
                        <v:textbox inset="1mm,,1mm">
                          <w:txbxContent>
                            <w:p w14:paraId="625051C6"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VerdictValue</w:t>
                              </w:r>
                            </w:p>
                          </w:txbxContent>
                        </v:textbox>
                      </v:shape>
                      <v:line id="Straight Connector 71" o:spid="_x0000_s1081" style="position:absolute;visibility:visible;mso-wrap-style:square" from="0,35649" to="10007,356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"/>
                      <v:line id="Straight Connector 72" o:spid="_x0000_s1082" style="position:absolute;visibility:visible;mso-wrap-style:square" from="0,36637" to="10007,366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"/>
                      <v:shape id="Text Box 74" o:spid="_x0000_s1083" type="#_x0000_t202" style="position:absolute;left:13283;top:32745;width:10008;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" strokeweight=".5pt">
                        <v:textbox inset="1mm,,1mm">
                          <w:txbxContent>
                            <w:p w14:paraId="38CF17DB"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AddressValue</w:t>
                              </w:r>
                            </w:p>
                          </w:txbxContent>
                        </v:textbox>
                      </v:shape>
                      <v:line id="Straight Connector 75" o:spid="_x0000_s1084" style="position:absolute;visibility:visible;mso-wrap-style:square" from="13283,35649" to="23291,356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"/>
                      <v:line id="Straight Connector 76" o:spid="_x0000_s1085" style="position:absolute;visibility:visible;mso-wrap-style:square" from="13283,36637" to="23291,366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"/>
                      <v:shape id="Text Box 78" o:spid="_x0000_s1086" type="#_x0000_t202" style="position:absolute;top:48253;width:10007;height:4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" strokeweight=".5pt">
                        <v:textbox inset="1mm,,1mm">
                          <w:txbxContent>
                            <w:p w14:paraId="67702255"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MatchingList</w:t>
                              </w:r>
                            </w:p>
                          </w:txbxContent>
                        </v:textbox>
                      </v:shape>
                      <v:line id="Straight Connector 79" o:spid="_x0000_s1087" style="position:absolute;visibility:visible;mso-wrap-style:square" from="0,51156" to="10007,51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"/>
                      <v:line id="Straight Connector 80" o:spid="_x0000_s1088" style="position:absolute;visibility:visible;mso-wrap-style:square" from="0,52083" to="10007,52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"/>
                      <v:shape id="Text Box 82" o:spid="_x0000_s1089" type="#_x0000_t202" style="position:absolute;left:13283;top:48253;width:10008;height:4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" strokeweight=".5pt">
                        <v:textbox inset="1mm,,1mm">
                          <w:txbxContent>
                            <w:p w14:paraId="1F580372"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ValueRange</w:t>
                              </w:r>
                            </w:p>
                          </w:txbxContent>
                        </v:textbox>
                      </v:shape>
                      <v:line id="Straight Connector 83" o:spid="_x0000_s1090" style="position:absolute;visibility:visible;mso-wrap-style:square" from="13283,51156" to="23291,51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"/>
                      <v:line id="Straight Connector 84" o:spid="_x0000_s1091" style="position:absolute;visibility:visible;mso-wrap-style:square" from="13283,52083" to="23291,52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"/>
                      <v:shape id="Text Box 86" o:spid="_x0000_s1092" type="#_x0000_t202" style="position:absolute;left:26628;top:48253;width:10008;height:4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" strokeweight=".5pt">
                        <v:textbox inset="1mm,,1mm">
                          <w:txbxContent>
                            <w:p w14:paraId="38A809F6"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CharacterPattern</w:t>
                              </w:r>
                            </w:p>
                          </w:txbxContent>
                        </v:textbox>
                      </v:shape>
                      <v:line id="Straight Connector 87" o:spid="_x0000_s1093" style="position:absolute;visibility:visible;mso-wrap-style:square" from="26628,51156" to="36636,51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"/>
                      <v:line id="Straight Connector 88" o:spid="_x0000_s1094" style="position:absolute;visibility:visible;mso-wrap-style:square" from="26628,52083" to="36636,52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"/>
                      <v:shape id="Text Box 498" o:spid="_x0000_s1095" type="#_x0000_t202" style="position:absolute;left:39912;top:48253;width:12871;height:4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" strokeweight=".5pt">
                        <v:textbox inset="1mm,,1mm">
                          <w:txbxContent>
                            <w:p w14:paraId="1C196F00" w14:textId="77777777" w:rsidR="00060001" w:rsidRPr="00626694" w:rsidRDefault="00060001"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MatchDecodedContent</w:t>
                              </w:r>
                            </w:p>
                          </w:txbxContent>
                        </v:textbox>
                      </v:shape>
                      <v:line id="Straight Connector 91" o:spid="_x0000_s1096" style="position:absolute;visibility:visible;mso-wrap-style:square" from="39912,51156" to="52783,51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"/>
                      <v:line id="Straight Connector 92" o:spid="_x0000_s1097" style="position:absolute;visibility:visible;mso-wrap-style:square" from="39912,52083" to="52783,52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96" o:spid="_x0000_s1098" type="#_x0000_t5" style="position:absolute;left:24219;top:4695;width:1079;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" filled="f">
                        <v:path arrowok="t"/>
                      </v:shape>
                      <v:shape id="Isosceles Triangle 97" o:spid="_x0000_s1099" type="#_x0000_t5" style="position:absolute;left:24281;top:43928;width:1041;height:18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" filled="f">
                        <v:path arrowok="t"/>
                      </v:shape>
                      <v:line id="Straight Connector 99" o:spid="_x0000_s1100" style="position:absolute;visibility:visible;mso-wrap-style:square" from="24775,6549" to="24775,39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">
                        <o:lock v:ext="edit" shapetype="f"/>
                      </v:line>
                      <v:line id="Straight Connector 102" o:spid="_x0000_s1101" style="position:absolute;visibility:visible;mso-wrap-style:square" from="46646,7166" to="46646,9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"/>
                      <v:line id="Straight Connector 100" o:spid="_x0000_s1102" style="position:absolute;visibility:visible;mso-wrap-style:square" from="4880,7166" to="46625,7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"/>
                      <v:line id="Straight Connector 101" o:spid="_x0000_s1103" style="position:absolute;visibility:visible;mso-wrap-style:square" from="4880,7166" to="4880,9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"/>
                      <v:line id="Straight Connector 103" o:spid="_x0000_s1104" style="position:absolute;visibility:visible;mso-wrap-style:square" from="18226,7166" to="18226,9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"/>
                      <v:line id="Straight Connector 104" o:spid="_x0000_s1105" style="position:absolute;visibility:visible;mso-wrap-style:square" from="31509,7166" to="31509,9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"/>
                      <v:line id="Straight Connector 113" o:spid="_x0000_s1106" style="position:absolute;visibility:visible;mso-wrap-style:square" from="46646,14951" to="46646,167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"/>
                      <v:line id="Straight Connector 115" o:spid="_x0000_s1107" style="position:absolute;visibility:visible;mso-wrap-style:square" from="4880,14951" to="46625,14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"/>
                      <v:line id="Straight Connector 116" o:spid="_x0000_s1108" style="position:absolute;visibility:visible;mso-wrap-style:square" from="4880,14951" to="4880,167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"/>
                      <v:line id="Straight Connector 117" o:spid="_x0000_s1109" style="position:absolute;visibility:visible;mso-wrap-style:square" from="18226,14951" to="18226,167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"/>
                      <v:line id="Straight Connector 118" o:spid="_x0000_s1110" style="position:absolute;visibility:visible;mso-wrap-style:square" from="31509,14951" to="31509,167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"/>
                      <v:line id="Straight Connector 120" o:spid="_x0000_s1111" style="position:absolute;visibility:visible;mso-wrap-style:square" from="46584,22983" to="46584,248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"/>
                      <v:line id="Straight Connector 122" o:spid="_x0000_s1112" style="position:absolute;visibility:visible;mso-wrap-style:square" from="4819,22983" to="46564,229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"/>
                      <v:line id="Straight Connector 123" o:spid="_x0000_s1113" style="position:absolute;visibility:visible;mso-wrap-style:square" from="4819,22983" to="4819,248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"/>
                      <v:line id="Straight Connector 124" o:spid="_x0000_s1114" style="position:absolute;visibility:visible;mso-wrap-style:square" from="18102,22983" to="18102,248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"/>
                      <v:line id="Straight Connector 125" o:spid="_x0000_s1115" style="position:absolute;visibility:visible;mso-wrap-style:square" from="31447,22983" to="31447,248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NXE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WDVxMYAAADbAAAA&#10;DwAAAAAAAAAAAAAAAAAHAgAAZHJzL2Rvd25yZXYueG1sUEsFBgAAAAADAAMAtwAAAPoCAAAAAA==&#10;"/>
                      <v:line id="Straight Connector 127" o:spid="_x0000_s1116" style="position:absolute;visibility:visible;mso-wrap-style:square" from="46955,46399" to="46955,4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HBfxgAAANsAAAAPAAAAZHJzL2Rvd25yZXYueG1sRI9Pa8JA&#10;FMTvgt9heUJvurFCKq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lixwX8YAAADbAAAA&#10;DwAAAAAAAAAAAAAAAAAHAgAAZHJzL2Rvd25yZXYueG1sUEsFBgAAAAADAAMAtwAAAPoCAAAAAA==&#10;"/>
                      <v:line id="Straight Connector 129" o:spid="_x0000_s1117" style="position:absolute;visibility:visible;mso-wrap-style:square" from="5189,46399" to="46934,46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U2wxgAAANsAAAAPAAAAZHJzL2Rvd25yZXYueG1sRI9Ba8JA&#10;FITvgv9heUJvummL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dolNsMYAAADbAAAA&#10;DwAAAAAAAAAAAAAAAAAHAgAAZHJzL2Rvd25yZXYueG1sUEsFBgAAAAADAAMAtwAAAPoCAAAAAA==&#10;"/>
                      <v:line id="Straight Connector 130" o:spid="_x0000_s1118" style="position:absolute;visibility:visible;mso-wrap-style:square" from="5189,46399" to="5189,4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"/>
                      <v:line id="Straight Connector 131" o:spid="_x0000_s1119" style="position:absolute;visibility:visible;mso-wrap-style:square" from="18473,46399" to="18473,4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"/>
                      <v:line id="Straight Connector 132" o:spid="_x0000_s1120" style="position:absolute;visibility:visible;mso-wrap-style:square" from="31818,46399" to="31818,4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"/>
                      <v:line id="Straight Connector 136" o:spid="_x0000_s1121" style="position:absolute;visibility:visible;mso-wrap-style:square" from="4819,30891" to="24726,30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"/>
                      <v:line id="Straight Connector 137" o:spid="_x0000_s1122" style="position:absolute;visibility:visible;mso-wrap-style:square" from="4819,30891" to="4819,32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"/>
                      <v:line id="Straight Connector 138" o:spid="_x0000_s1123" style="position:absolute;visibility:visible;mso-wrap-style:square" from="18164,30891" to="18164,32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"/>
                      <v:line id="Straight Connector 140" o:spid="_x0000_s1124" style="position:absolute;visibility:visible;mso-wrap-style:square" from="24775,45781" to="24775,46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JgMxgAAANsAAAAPAAAAZHJzL2Rvd25yZXYueG1sRI9Ba8JA&#10;FITvgv9heYI33VhL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LBCYDMYAAADbAAAA&#10;DwAAAAAAAAAAAAAAAAAHAgAAZHJzL2Rvd25yZXYueG1sUEsFBgAAAAADAAMAtwAAAPoCAAAAAA==&#10;">
                        <o:lock v:ext="edit" shapetype="f"/>
                      </v:line>
                    </v:group>
                    <v:shape id="Text Box 9" o:spid="_x0000_s1125" type="#_x0000_t202" style="position:absolute;top:7670;width:10008;height:4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" strokeweight=".5pt">
                      <v:textbox>
                        <w:txbxContent>
                          <w:p w14:paraId="7CD6DE59" w14:textId="77777777" w:rsidR="00060001" w:rsidRPr="00626694" w:rsidRDefault="00060001" w:rsidP="003A6E72">
                            <w:pPr>
                              <w:jc w:val="center"/>
                              <w:rPr>
                                <w:rFonts w:ascii="Arial" w:hAnsi="Arial" w:cs="Arial"/>
                                <w:color w:val="000000" w:themeColor="text1"/>
                                <w:sz w:val="18"/>
                                <w:szCs w:val="18"/>
                              </w:rPr>
                            </w:pPr>
                            <w:r>
                              <w:rPr>
                                <w:rFonts w:ascii="Arial" w:hAnsi="Arial" w:cs="Arial"/>
                                <w:color w:val="000000" w:themeColor="text1"/>
                                <w:sz w:val="18"/>
                                <w:szCs w:val="18"/>
                              </w:rPr>
                              <w:t>Class</w:t>
                            </w:r>
                          </w:p>
                        </w:txbxContent>
                      </v:textbox>
                    </v:shape>
                  </v:group>
                  <v:line id="Straight Connector 10" o:spid="_x0000_s1126" style="position:absolute;visibility:visible;mso-wrap-style:square" from="28,11557" to="10030,11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Straight Connector 10" o:spid="_x0000_s1127" style="position:absolute;visibility:visible;mso-wrap-style:square" from="28,10618" to="10030,106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"/>
                  <v:shape id="Isosceles Triangle 96" o:spid="_x0000_s1128" type="#_x0000_t5" style="position:absolute;left:4286;top:4762;width:1073;height:17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" filled="f">
                    <v:path arrowok="t"/>
                  </v:shape>
                  <v:line id="Straight Connector 116" o:spid="_x0000_s1129" style="position:absolute;visibility:visible;mso-wrap-style:square" from="4857,6591" to="4857,76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"/>
                </v:group>
                <w10:anchorlock/>
              </v:group>
            </w:pict>
          </mc:Fallback>
        </mc:AlternateContent>
      </w:r>
    </w:p>
    <w:p w14:paraId="1A3BBB75" w14:textId="12CD79D7" w:rsidR="003A6E72" w:rsidRPr="001C72B2" w:rsidRDefault="003A6E72" w:rsidP="003A6E72">
      <w:pPr>
        <w:pStyle w:val="TF"/>
        <w:keepLines w:val="0"/>
        <w:widowControl w:val="0"/>
        <w:rPr>
          <w:bCs/>
          <w:i/>
          <w:sz w:val="18"/>
          <w:szCs w:val="18"/>
        </w:rPr>
      </w:pPr>
      <w:r w:rsidRPr="001C72B2">
        <w:t xml:space="preserve">Figure </w:t>
      </w:r>
      <w:r w:rsidR="0076366D" w:rsidRPr="001C72B2">
        <w:t>4</w:t>
      </w:r>
      <w:r w:rsidRPr="001C72B2">
        <w:t>: Hierarchy of abstract values</w:t>
      </w:r>
    </w:p>
    <w:p w14:paraId="00934369" w14:textId="77777777" w:rsidR="003A6E72" w:rsidRPr="001C72B2" w:rsidRDefault="003A6E72" w:rsidP="003A6E72">
      <w:pPr>
        <w:pStyle w:val="berschrift2"/>
      </w:pPr>
      <w:bookmarkStart w:id="364" w:name="_Toc66104971"/>
      <w:bookmarkStart w:id="365" w:name="_Toc66112457"/>
      <w:bookmarkStart w:id="366" w:name="_Toc66354632"/>
      <w:bookmarkStart w:id="367" w:name="_Toc72305863"/>
      <w:bookmarkStart w:id="368" w:name="_Toc72306695"/>
      <w:r w:rsidRPr="001C72B2">
        <w:t>7.4</w:t>
      </w:r>
      <w:r w:rsidRPr="001C72B2">
        <w:tab/>
        <w:t>Extensions to clause 7.2.2.2 of ETSI ES 201 873-6 Abstract TTCN-3 values</w:t>
      </w:r>
      <w:bookmarkEnd w:id="364"/>
      <w:bookmarkEnd w:id="365"/>
      <w:bookmarkEnd w:id="366"/>
      <w:bookmarkEnd w:id="367"/>
      <w:bookmarkEnd w:id="368"/>
    </w:p>
    <w:p w14:paraId="2C8DC6B2" w14:textId="77777777" w:rsidR="003A6E72" w:rsidRPr="001C72B2" w:rsidRDefault="003A6E72" w:rsidP="00C42DEE">
      <w:pPr>
        <w:keepNext/>
        <w:rPr>
          <w:rStyle w:val="Fett"/>
        </w:rPr>
      </w:pPr>
      <w:r w:rsidRPr="001C72B2">
        <w:rPr>
          <w:rStyle w:val="Fett"/>
        </w:rPr>
        <w:t>Clause 7.2.2.16</w:t>
      </w:r>
      <w:r w:rsidRPr="001C72B2">
        <w:rPr>
          <w:rStyle w:val="Fett"/>
        </w:rPr>
        <w:tab/>
        <w:t>The abstract data type ObjectInstance</w:t>
      </w:r>
    </w:p>
    <w:p w14:paraId="560C734E" w14:textId="77777777" w:rsidR="003A6E72" w:rsidRPr="001C72B2" w:rsidRDefault="003A6E72" w:rsidP="003A6E72">
      <w:pPr>
        <w:widowControl w:val="0"/>
      </w:pPr>
      <w:r w:rsidRPr="001C72B2">
        <w:t>This clause is to be added.</w:t>
      </w:r>
    </w:p>
    <w:p w14:paraId="36B0581B" w14:textId="77777777" w:rsidR="003A6E72" w:rsidRPr="001C72B2" w:rsidRDefault="003A6E72" w:rsidP="003A6E72">
      <w:pPr>
        <w:widowControl w:val="0"/>
      </w:pPr>
      <w:r w:rsidRPr="001C72B2">
        <w:t xml:space="preserve">The abstract data type </w:t>
      </w:r>
      <w:r w:rsidRPr="001C72B2">
        <w:rPr>
          <w:rFonts w:ascii="Courier New" w:hAnsi="Courier New" w:cs="Courier New"/>
        </w:rPr>
        <w:t>ObjectInstance</w:t>
      </w:r>
      <w:r w:rsidRPr="001C72B2">
        <w:t xml:space="preserve"> is based on the abstract data type </w:t>
      </w:r>
      <w:r w:rsidRPr="001C72B2">
        <w:rPr>
          <w:rFonts w:ascii="Courier New" w:hAnsi="Courier New" w:cs="Courier New"/>
        </w:rPr>
        <w:t>Value</w:t>
      </w:r>
      <w:r w:rsidRPr="001C72B2">
        <w:t>. It is used to modify the referenced object and to access public object fields and methods.</w:t>
      </w:r>
    </w:p>
    <w:p w14:paraId="2630E105" w14:textId="77777777" w:rsidR="003A6E72" w:rsidRPr="001C72B2" w:rsidRDefault="003A6E72" w:rsidP="00B80BF1">
      <w:pPr>
        <w:keepNext/>
        <w:keepLines/>
        <w:widowControl w:val="0"/>
      </w:pPr>
      <w:r w:rsidRPr="001C72B2">
        <w:t xml:space="preserve">The following operations are defined on the abstract data type </w:t>
      </w:r>
      <w:r w:rsidRPr="001C72B2">
        <w:rPr>
          <w:rFonts w:ascii="Courier New" w:hAnsi="Courier New" w:cs="Courier New"/>
        </w:rPr>
        <w:t>ObjectInstance</w:t>
      </w:r>
      <w:r w:rsidRPr="001C72B2">
        <w:t>:</w:t>
      </w:r>
    </w:p>
    <w:p w14:paraId="3C355528" w14:textId="77777777" w:rsidR="003A6E72" w:rsidRPr="001C72B2" w:rsidRDefault="003A6E72" w:rsidP="003A6E72">
      <w:pPr>
        <w:widowControl w:val="0"/>
        <w:ind w:left="3402" w:hanging="3402"/>
      </w:pPr>
      <w:r w:rsidRPr="001C72B2">
        <w:rPr>
          <w:rFonts w:ascii="Courier New" w:hAnsi="Courier New" w:cs="Courier New"/>
          <w:sz w:val="16"/>
          <w:szCs w:val="16"/>
        </w:rPr>
        <w:t>TriComponentIdType getOwner ()</w:t>
      </w:r>
      <w:r w:rsidRPr="001C72B2">
        <w:rPr>
          <w:rFonts w:ascii="Courier New" w:hAnsi="Courier New" w:cs="Courier New"/>
        </w:rPr>
        <w:tab/>
      </w:r>
      <w:r w:rsidRPr="001C72B2">
        <w:t>Returns the component that owns the object instance.</w:t>
      </w:r>
    </w:p>
    <w:p w14:paraId="6510BF4A" w14:textId="77777777" w:rsidR="003A6E72" w:rsidRPr="001C72B2" w:rsidRDefault="003A6E72" w:rsidP="003A6E72">
      <w:pPr>
        <w:widowControl w:val="0"/>
        <w:ind w:left="3402" w:hanging="3402"/>
      </w:pPr>
      <w:r w:rsidRPr="001C72B2">
        <w:rPr>
          <w:rFonts w:ascii="Courier New" w:hAnsi="Courier New" w:cs="Courier New"/>
          <w:sz w:val="16"/>
          <w:szCs w:val="16"/>
        </w:rPr>
        <w:t>TString getId ()</w:t>
      </w:r>
      <w:r w:rsidRPr="001C72B2">
        <w:rPr>
          <w:rFonts w:ascii="Courier New" w:hAnsi="Courier New" w:cs="Courier New"/>
        </w:rPr>
        <w:tab/>
      </w:r>
      <w:r w:rsidRPr="001C72B2">
        <w:t>Returns an identifier of the object which is unique within the owner component context.</w:t>
      </w:r>
    </w:p>
    <w:p w14:paraId="4E8758F7" w14:textId="77777777" w:rsidR="003A6E72" w:rsidRPr="001C72B2" w:rsidRDefault="003A6E72" w:rsidP="003A6E72">
      <w:pPr>
        <w:widowControl w:val="0"/>
        <w:ind w:left="3402" w:hanging="3402"/>
      </w:pPr>
      <w:r w:rsidRPr="001C72B2">
        <w:rPr>
          <w:rFonts w:ascii="Courier New" w:hAnsi="Courier New" w:cs="Courier New"/>
          <w:sz w:val="16"/>
          <w:szCs w:val="16"/>
        </w:rPr>
        <w:lastRenderedPageBreak/>
        <w:t>void setObject (ObjectInstance source)</w:t>
      </w:r>
      <w:r w:rsidRPr="001C72B2">
        <w:rPr>
          <w:rFonts w:ascii="Courier New" w:hAnsi="Courier New" w:cs="Courier New"/>
          <w:sz w:val="16"/>
          <w:szCs w:val="16"/>
        </w:rPr>
        <w:tab/>
      </w:r>
      <w:r w:rsidRPr="001C72B2">
        <w:rPr>
          <w:rFonts w:ascii="Courier New" w:hAnsi="Courier New" w:cs="Courier New"/>
          <w:sz w:val="16"/>
          <w:szCs w:val="16"/>
        </w:rPr>
        <w:br/>
      </w:r>
      <w:r w:rsidRPr="001C72B2">
        <w:t xml:space="preserve">The operation sets the referenced object to be the same one as the one referenced by the </w:t>
      </w:r>
      <w:r w:rsidRPr="001C72B2">
        <w:rPr>
          <w:rFonts w:ascii="Courier New" w:hAnsi="Courier New" w:cs="Courier New"/>
          <w:sz w:val="18"/>
          <w:szCs w:val="18"/>
        </w:rPr>
        <w:t>source</w:t>
      </w:r>
      <w:r w:rsidRPr="001C72B2">
        <w:t xml:space="preserve"> parameter. In case the source object does not contain a null reference, the object instance and the source object shall be owned by the same component.</w:t>
      </w:r>
    </w:p>
    <w:p w14:paraId="396CE8D4" w14:textId="77777777" w:rsidR="003A6E72" w:rsidRPr="001C72B2" w:rsidRDefault="003A6E72" w:rsidP="003A6E72">
      <w:pPr>
        <w:widowControl w:val="0"/>
        <w:ind w:left="3402" w:hanging="3402"/>
      </w:pPr>
      <w:r w:rsidRPr="001C72B2">
        <w:rPr>
          <w:rFonts w:ascii="Courier New" w:hAnsi="Courier New" w:cs="Courier New"/>
          <w:sz w:val="16"/>
          <w:szCs w:val="16"/>
        </w:rPr>
        <w:t>Value getField (TString fieldName)</w:t>
      </w:r>
      <w:r w:rsidRPr="001C72B2">
        <w:rPr>
          <w:rFonts w:ascii="Courier New" w:hAnsi="Courier New" w:cs="Courier New"/>
          <w:sz w:val="16"/>
          <w:szCs w:val="16"/>
        </w:rPr>
        <w:tab/>
      </w:r>
      <w:r w:rsidRPr="001C72B2">
        <w:rPr>
          <w:rFonts w:ascii="Courier New" w:hAnsi="Courier New" w:cs="Courier New"/>
          <w:sz w:val="16"/>
          <w:szCs w:val="16"/>
        </w:rPr>
        <w:br/>
      </w:r>
      <w:r w:rsidRPr="001C72B2">
        <w:t xml:space="preserve">Returns the value of the referenced public member field. The distinct value </w:t>
      </w:r>
      <w:r w:rsidRPr="001C72B2">
        <w:rPr>
          <w:rFonts w:ascii="Courier New" w:hAnsi="Courier New" w:cs="Courier New"/>
          <w:sz w:val="18"/>
          <w:szCs w:val="18"/>
        </w:rPr>
        <w:t>null</w:t>
      </w:r>
      <w:r w:rsidRPr="001C72B2">
        <w:t xml:space="preserve"> is returned if the object does not contain the referenced field or the field is not accessible.</w:t>
      </w:r>
    </w:p>
    <w:p w14:paraId="222CD27A" w14:textId="77777777" w:rsidR="003A6E72" w:rsidRPr="001C72B2" w:rsidRDefault="003A6E72" w:rsidP="003A6E72">
      <w:pPr>
        <w:widowControl w:val="0"/>
        <w:ind w:left="3402" w:hanging="3402"/>
      </w:pPr>
      <w:r w:rsidRPr="001C72B2">
        <w:rPr>
          <w:rFonts w:ascii="Courier New" w:hAnsi="Courier New" w:cs="Courier New"/>
          <w:sz w:val="16"/>
          <w:szCs w:val="16"/>
        </w:rPr>
        <w:t>Value callMethod(TString methodName, TciParameterListType tciPars)</w:t>
      </w:r>
      <w:r w:rsidRPr="001C72B2">
        <w:rPr>
          <w:rFonts w:ascii="Courier New" w:hAnsi="Courier New" w:cs="Courier New"/>
        </w:rPr>
        <w:tab/>
      </w:r>
      <w:r w:rsidRPr="001C72B2">
        <w:rPr>
          <w:rFonts w:ascii="Courier New" w:hAnsi="Courier New" w:cs="Courier New"/>
        </w:rPr>
        <w:br/>
      </w:r>
      <w:r w:rsidRPr="001C72B2">
        <w:t xml:space="preserve">Calls the method of the object instance. The distinct value </w:t>
      </w:r>
      <w:r w:rsidRPr="001C72B2">
        <w:rPr>
          <w:rFonts w:ascii="Courier New" w:hAnsi="Courier New" w:cs="Courier New"/>
          <w:sz w:val="18"/>
          <w:szCs w:val="18"/>
        </w:rPr>
        <w:t>null</w:t>
      </w:r>
      <w:r w:rsidRPr="001C72B2">
        <w:t xml:space="preserve"> is returned if the method does not return any value. A runtime error is generated if the method does not exist or if the given parameters do not conform to the formal parameters of the declared method.</w:t>
      </w:r>
    </w:p>
    <w:p w14:paraId="1ED49EBA" w14:textId="77777777" w:rsidR="003A6E72" w:rsidRPr="001C72B2" w:rsidRDefault="003A6E72" w:rsidP="00F54881">
      <w:pPr>
        <w:pStyle w:val="berschrift2"/>
      </w:pPr>
      <w:bookmarkStart w:id="369" w:name="_Toc66104972"/>
      <w:bookmarkStart w:id="370" w:name="_Toc66112458"/>
      <w:bookmarkStart w:id="371" w:name="_Toc66354633"/>
      <w:bookmarkStart w:id="372" w:name="_Toc72305864"/>
      <w:bookmarkStart w:id="373" w:name="_Toc72306696"/>
      <w:r w:rsidRPr="001C72B2">
        <w:t>7.5</w:t>
      </w:r>
      <w:r w:rsidRPr="001C72B2">
        <w:tab/>
        <w:t>Extensions to clause 7.3.4.1 of ETSI ES 201 873-6 Abstract TCI-TL provided</w:t>
      </w:r>
      <w:bookmarkEnd w:id="369"/>
      <w:bookmarkEnd w:id="370"/>
      <w:bookmarkEnd w:id="371"/>
      <w:bookmarkEnd w:id="372"/>
      <w:bookmarkEnd w:id="373"/>
    </w:p>
    <w:p w14:paraId="5DDA101F" w14:textId="2315AB26" w:rsidR="003A6E72" w:rsidRPr="001C72B2" w:rsidRDefault="003A6E72" w:rsidP="003A6E72">
      <w:pPr>
        <w:rPr>
          <w:b/>
        </w:rPr>
      </w:pPr>
      <w:r w:rsidRPr="001C72B2">
        <w:rPr>
          <w:b/>
        </w:rPr>
        <w:t>Clause 7.3.4.1.122</w:t>
      </w:r>
      <w:r w:rsidR="0044587E" w:rsidRPr="001C72B2">
        <w:rPr>
          <w:b/>
        </w:rPr>
        <w:tab/>
      </w:r>
      <w:r w:rsidRPr="001C72B2">
        <w:rPr>
          <w:b/>
        </w:rPr>
        <w:t>tliObjCreateEnter</w:t>
      </w:r>
    </w:p>
    <w:p w14:paraId="11A96B34" w14:textId="77777777" w:rsidR="003A6E72" w:rsidRPr="001C72B2" w:rsidRDefault="003A6E72" w:rsidP="003A6E72">
      <w:r w:rsidRPr="001C72B2">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2126"/>
        <w:gridCol w:w="5909"/>
      </w:tblGrid>
      <w:tr w:rsidR="003A6E72" w:rsidRPr="001C72B2" w14:paraId="78A949FD" w14:textId="77777777" w:rsidTr="002114BE">
        <w:trPr>
          <w:jc w:val="center"/>
        </w:trPr>
        <w:tc>
          <w:tcPr>
            <w:tcW w:w="1517" w:type="dxa"/>
            <w:tcBorders>
              <w:top w:val="single" w:sz="6" w:space="0" w:color="000000"/>
              <w:left w:val="single" w:sz="6" w:space="0" w:color="000000"/>
              <w:bottom w:val="single" w:sz="6" w:space="0" w:color="000000"/>
              <w:right w:val="single" w:sz="6" w:space="0" w:color="000000"/>
            </w:tcBorders>
          </w:tcPr>
          <w:p w14:paraId="2B82599F" w14:textId="77777777" w:rsidR="003A6E72" w:rsidRPr="001C72B2" w:rsidRDefault="003A6E72" w:rsidP="00A14D20">
            <w:pPr>
              <w:pStyle w:val="TAH"/>
              <w:widowControl w:val="0"/>
              <w:jc w:val="left"/>
              <w:rPr>
                <w:szCs w:val="18"/>
              </w:rPr>
            </w:pPr>
            <w:r w:rsidRPr="001C72B2">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42B4F749" w14:textId="77777777" w:rsidR="003A6E72" w:rsidRPr="001C72B2" w:rsidRDefault="003A6E72" w:rsidP="002114BE">
            <w:pPr>
              <w:pStyle w:val="PL"/>
              <w:keepNext/>
              <w:keepLines/>
              <w:widowControl w:val="0"/>
              <w:rPr>
                <w:noProof w:val="0"/>
                <w:lang w:eastAsia="de-DE"/>
              </w:rPr>
            </w:pPr>
            <w:r w:rsidRPr="001C72B2">
              <w:rPr>
                <w:noProof w:val="0"/>
                <w:lang w:eastAsia="de-DE"/>
              </w:rPr>
              <w:t xml:space="preserve">void tliObjCreateEnter(in TString am, in TInteger ts, in TString src, </w:t>
            </w:r>
          </w:p>
          <w:p w14:paraId="337F9325" w14:textId="619C7D00" w:rsidR="003A6E72" w:rsidRPr="001C72B2" w:rsidRDefault="003A6E72" w:rsidP="002114BE">
            <w:pPr>
              <w:pStyle w:val="PL"/>
              <w:keepNext/>
              <w:keepLines/>
              <w:widowControl w:val="0"/>
              <w:rPr>
                <w:noProof w:val="0"/>
                <w:lang w:eastAsia="de-DE"/>
              </w:rPr>
            </w:pPr>
            <w:r w:rsidRPr="001C72B2">
              <w:rPr>
                <w:noProof w:val="0"/>
                <w:lang w:eastAsia="de-DE"/>
              </w:rPr>
              <w:t xml:space="preserve">               in TInteger line, in TriComponentIdType c, </w:t>
            </w:r>
            <w:r w:rsidR="00FC6E6F" w:rsidRPr="001C72B2">
              <w:rPr>
                <w:noProof w:val="0"/>
                <w:lang w:eastAsia="de-DE"/>
              </w:rPr>
              <w:t>QualifiedName className,</w:t>
            </w:r>
          </w:p>
          <w:p w14:paraId="403CD44C" w14:textId="77777777" w:rsidR="003A6E72" w:rsidRPr="001C72B2" w:rsidRDefault="003A6E72" w:rsidP="002114BE">
            <w:pPr>
              <w:pStyle w:val="PL"/>
              <w:keepNext/>
              <w:keepLines/>
              <w:widowControl w:val="0"/>
              <w:rPr>
                <w:noProof w:val="0"/>
                <w:lang w:eastAsia="de-DE"/>
              </w:rPr>
            </w:pPr>
            <w:r w:rsidRPr="001C72B2">
              <w:rPr>
                <w:noProof w:val="0"/>
                <w:lang w:eastAsia="de-DE"/>
              </w:rPr>
              <w:t xml:space="preserve">               in ObjectInstance obj, in TciParameterListType tciPars)</w:t>
            </w:r>
          </w:p>
        </w:tc>
      </w:tr>
      <w:tr w:rsidR="003A6E72" w:rsidRPr="001C72B2" w14:paraId="5F57EAA6" w14:textId="77777777" w:rsidTr="002114BE">
        <w:trPr>
          <w:cantSplit/>
          <w:jc w:val="center"/>
        </w:trPr>
        <w:tc>
          <w:tcPr>
            <w:tcW w:w="1517" w:type="dxa"/>
            <w:vMerge w:val="restart"/>
            <w:tcBorders>
              <w:top w:val="single" w:sz="6" w:space="0" w:color="000000"/>
              <w:left w:val="single" w:sz="6" w:space="0" w:color="000000"/>
              <w:right w:val="single" w:sz="6" w:space="0" w:color="000000"/>
            </w:tcBorders>
          </w:tcPr>
          <w:p w14:paraId="11885BB6" w14:textId="77777777" w:rsidR="003A6E72" w:rsidRPr="001C72B2" w:rsidRDefault="003A6E72" w:rsidP="00A14D20">
            <w:pPr>
              <w:pStyle w:val="TAH"/>
              <w:widowControl w:val="0"/>
              <w:jc w:val="left"/>
              <w:rPr>
                <w:szCs w:val="18"/>
              </w:rPr>
            </w:pPr>
            <w:r w:rsidRPr="001C72B2">
              <w:rPr>
                <w:szCs w:val="18"/>
              </w:rPr>
              <w:t>In Parameters</w:t>
            </w:r>
          </w:p>
        </w:tc>
        <w:tc>
          <w:tcPr>
            <w:tcW w:w="2126" w:type="dxa"/>
            <w:tcBorders>
              <w:top w:val="single" w:sz="6" w:space="0" w:color="000000"/>
              <w:left w:val="single" w:sz="6" w:space="0" w:color="000000"/>
              <w:bottom w:val="single" w:sz="6" w:space="0" w:color="000000"/>
              <w:right w:val="single" w:sz="6" w:space="0" w:color="000000"/>
            </w:tcBorders>
          </w:tcPr>
          <w:p w14:paraId="3732FEB4" w14:textId="77777777" w:rsidR="003A6E72" w:rsidRPr="001C72B2" w:rsidRDefault="003A6E72" w:rsidP="002114BE">
            <w:pPr>
              <w:pStyle w:val="PL"/>
              <w:keepNext/>
              <w:keepLines/>
              <w:widowControl w:val="0"/>
              <w:rPr>
                <w:noProof w:val="0"/>
                <w:sz w:val="18"/>
                <w:szCs w:val="18"/>
                <w:lang w:eastAsia="de-DE"/>
              </w:rPr>
            </w:pPr>
            <w:r w:rsidRPr="001C72B2">
              <w:rPr>
                <w:noProof w:val="0"/>
                <w:sz w:val="18"/>
                <w:szCs w:val="18"/>
                <w:lang w:eastAsia="de-DE"/>
              </w:rPr>
              <w:t>am</w:t>
            </w:r>
          </w:p>
        </w:tc>
        <w:tc>
          <w:tcPr>
            <w:tcW w:w="5909" w:type="dxa"/>
            <w:tcBorders>
              <w:top w:val="single" w:sz="6" w:space="0" w:color="000000"/>
              <w:left w:val="single" w:sz="6" w:space="0" w:color="000000"/>
              <w:bottom w:val="single" w:sz="6" w:space="0" w:color="000000"/>
              <w:right w:val="single" w:sz="6" w:space="0" w:color="000000"/>
            </w:tcBorders>
          </w:tcPr>
          <w:p w14:paraId="3A6211F6" w14:textId="77777777" w:rsidR="003A6E72" w:rsidRPr="001C72B2" w:rsidRDefault="003A6E72" w:rsidP="002114BE">
            <w:pPr>
              <w:pStyle w:val="TAL"/>
              <w:widowControl w:val="0"/>
              <w:rPr>
                <w:szCs w:val="18"/>
              </w:rPr>
            </w:pPr>
            <w:r w:rsidRPr="001C72B2">
              <w:rPr>
                <w:szCs w:val="18"/>
              </w:rPr>
              <w:t>An additional message.</w:t>
            </w:r>
          </w:p>
        </w:tc>
      </w:tr>
      <w:tr w:rsidR="003A6E72" w:rsidRPr="001C72B2" w14:paraId="270F4ADA" w14:textId="77777777" w:rsidTr="002114BE">
        <w:trPr>
          <w:cantSplit/>
          <w:jc w:val="center"/>
        </w:trPr>
        <w:tc>
          <w:tcPr>
            <w:tcW w:w="1517" w:type="dxa"/>
            <w:vMerge/>
            <w:tcBorders>
              <w:left w:val="single" w:sz="6" w:space="0" w:color="000000"/>
              <w:right w:val="single" w:sz="6" w:space="0" w:color="000000"/>
            </w:tcBorders>
          </w:tcPr>
          <w:p w14:paraId="4AD1CBCE" w14:textId="77777777" w:rsidR="003A6E72" w:rsidRPr="001C72B2" w:rsidRDefault="003A6E72" w:rsidP="00A14D20">
            <w:pPr>
              <w:pStyle w:val="TAH"/>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6D846E15" w14:textId="77777777" w:rsidR="003A6E72" w:rsidRPr="001C72B2" w:rsidRDefault="003A6E72" w:rsidP="002114BE">
            <w:pPr>
              <w:pStyle w:val="PL"/>
              <w:keepNext/>
              <w:keepLines/>
              <w:widowControl w:val="0"/>
              <w:rPr>
                <w:noProof w:val="0"/>
                <w:sz w:val="18"/>
                <w:szCs w:val="18"/>
                <w:lang w:eastAsia="de-DE"/>
              </w:rPr>
            </w:pPr>
            <w:r w:rsidRPr="001C72B2">
              <w:rPr>
                <w:noProof w:val="0"/>
                <w:sz w:val="18"/>
                <w:szCs w:val="18"/>
                <w:lang w:eastAsia="de-DE"/>
              </w:rPr>
              <w:t>ts</w:t>
            </w:r>
          </w:p>
        </w:tc>
        <w:tc>
          <w:tcPr>
            <w:tcW w:w="5909" w:type="dxa"/>
            <w:tcBorders>
              <w:top w:val="single" w:sz="6" w:space="0" w:color="000000"/>
              <w:left w:val="single" w:sz="6" w:space="0" w:color="000000"/>
              <w:bottom w:val="single" w:sz="6" w:space="0" w:color="000000"/>
              <w:right w:val="single" w:sz="6" w:space="0" w:color="000000"/>
            </w:tcBorders>
          </w:tcPr>
          <w:p w14:paraId="0C800A14" w14:textId="77777777" w:rsidR="003A6E72" w:rsidRPr="001C72B2" w:rsidRDefault="003A6E72" w:rsidP="002114BE">
            <w:pPr>
              <w:pStyle w:val="TAL"/>
              <w:widowControl w:val="0"/>
              <w:rPr>
                <w:szCs w:val="18"/>
              </w:rPr>
            </w:pPr>
            <w:r w:rsidRPr="001C72B2">
              <w:rPr>
                <w:szCs w:val="18"/>
              </w:rPr>
              <w:t>The time when the event is produced.</w:t>
            </w:r>
          </w:p>
        </w:tc>
      </w:tr>
      <w:tr w:rsidR="003A6E72" w:rsidRPr="001C72B2" w14:paraId="0AC1E31C" w14:textId="77777777" w:rsidTr="002114BE">
        <w:trPr>
          <w:cantSplit/>
          <w:jc w:val="center"/>
        </w:trPr>
        <w:tc>
          <w:tcPr>
            <w:tcW w:w="1517" w:type="dxa"/>
            <w:vMerge/>
            <w:tcBorders>
              <w:left w:val="single" w:sz="6" w:space="0" w:color="000000"/>
              <w:right w:val="single" w:sz="6" w:space="0" w:color="000000"/>
            </w:tcBorders>
          </w:tcPr>
          <w:p w14:paraId="10B75FC5" w14:textId="77777777" w:rsidR="003A6E72" w:rsidRPr="001C72B2" w:rsidRDefault="003A6E72" w:rsidP="00A14D20">
            <w:pPr>
              <w:pStyle w:val="TAH"/>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65E1C27C" w14:textId="77777777" w:rsidR="003A6E72" w:rsidRPr="001C72B2" w:rsidRDefault="003A6E72" w:rsidP="002114BE">
            <w:pPr>
              <w:pStyle w:val="PL"/>
              <w:keepNext/>
              <w:keepLines/>
              <w:widowControl w:val="0"/>
              <w:rPr>
                <w:noProof w:val="0"/>
                <w:sz w:val="18"/>
                <w:szCs w:val="18"/>
                <w:lang w:eastAsia="de-DE"/>
              </w:rPr>
            </w:pPr>
            <w:r w:rsidRPr="001C72B2">
              <w:rPr>
                <w:noProof w:val="0"/>
                <w:sz w:val="18"/>
                <w:szCs w:val="18"/>
                <w:lang w:eastAsia="de-DE"/>
              </w:rPr>
              <w:t>src</w:t>
            </w:r>
          </w:p>
        </w:tc>
        <w:tc>
          <w:tcPr>
            <w:tcW w:w="5909" w:type="dxa"/>
            <w:tcBorders>
              <w:top w:val="single" w:sz="6" w:space="0" w:color="000000"/>
              <w:left w:val="single" w:sz="6" w:space="0" w:color="000000"/>
              <w:bottom w:val="single" w:sz="6" w:space="0" w:color="000000"/>
              <w:right w:val="single" w:sz="6" w:space="0" w:color="000000"/>
            </w:tcBorders>
          </w:tcPr>
          <w:p w14:paraId="20EEF88C" w14:textId="77777777" w:rsidR="003A6E72" w:rsidRPr="001C72B2" w:rsidRDefault="003A6E72" w:rsidP="002114BE">
            <w:pPr>
              <w:pStyle w:val="TAL"/>
              <w:widowControl w:val="0"/>
              <w:rPr>
                <w:szCs w:val="18"/>
              </w:rPr>
            </w:pPr>
            <w:r w:rsidRPr="001C72B2">
              <w:rPr>
                <w:szCs w:val="18"/>
              </w:rPr>
              <w:t>The source file of the test specification.</w:t>
            </w:r>
          </w:p>
        </w:tc>
      </w:tr>
      <w:tr w:rsidR="003A6E72" w:rsidRPr="001C72B2" w14:paraId="5656E29A" w14:textId="77777777" w:rsidTr="002114BE">
        <w:trPr>
          <w:cantSplit/>
          <w:jc w:val="center"/>
        </w:trPr>
        <w:tc>
          <w:tcPr>
            <w:tcW w:w="1517" w:type="dxa"/>
            <w:vMerge/>
            <w:tcBorders>
              <w:left w:val="single" w:sz="6" w:space="0" w:color="000000"/>
              <w:right w:val="single" w:sz="6" w:space="0" w:color="000000"/>
            </w:tcBorders>
          </w:tcPr>
          <w:p w14:paraId="4B327141" w14:textId="77777777" w:rsidR="003A6E72" w:rsidRPr="001C72B2"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692F9A69"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line</w:t>
            </w:r>
          </w:p>
        </w:tc>
        <w:tc>
          <w:tcPr>
            <w:tcW w:w="5909" w:type="dxa"/>
            <w:tcBorders>
              <w:top w:val="single" w:sz="6" w:space="0" w:color="000000"/>
              <w:left w:val="single" w:sz="6" w:space="0" w:color="000000"/>
              <w:bottom w:val="single" w:sz="6" w:space="0" w:color="000000"/>
              <w:right w:val="single" w:sz="6" w:space="0" w:color="000000"/>
            </w:tcBorders>
          </w:tcPr>
          <w:p w14:paraId="62439924" w14:textId="77777777" w:rsidR="003A6E72" w:rsidRPr="001C72B2" w:rsidRDefault="003A6E72" w:rsidP="002114BE">
            <w:pPr>
              <w:pStyle w:val="TAL"/>
              <w:keepNext w:val="0"/>
              <w:keepLines w:val="0"/>
              <w:widowControl w:val="0"/>
              <w:rPr>
                <w:szCs w:val="18"/>
              </w:rPr>
            </w:pPr>
            <w:r w:rsidRPr="001C72B2">
              <w:rPr>
                <w:szCs w:val="18"/>
              </w:rPr>
              <w:t>The line number where the request is performed.</w:t>
            </w:r>
          </w:p>
        </w:tc>
      </w:tr>
      <w:tr w:rsidR="003A6E72" w:rsidRPr="001C72B2" w14:paraId="1A7FC2E1" w14:textId="77777777" w:rsidTr="002114BE">
        <w:trPr>
          <w:cantSplit/>
          <w:jc w:val="center"/>
        </w:trPr>
        <w:tc>
          <w:tcPr>
            <w:tcW w:w="1517" w:type="dxa"/>
            <w:vMerge/>
            <w:tcBorders>
              <w:left w:val="single" w:sz="6" w:space="0" w:color="000000"/>
              <w:right w:val="single" w:sz="6" w:space="0" w:color="000000"/>
            </w:tcBorders>
          </w:tcPr>
          <w:p w14:paraId="5E4016B2" w14:textId="77777777" w:rsidR="003A6E72" w:rsidRPr="001C72B2"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BB381F4"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c</w:t>
            </w:r>
          </w:p>
        </w:tc>
        <w:tc>
          <w:tcPr>
            <w:tcW w:w="5909" w:type="dxa"/>
            <w:tcBorders>
              <w:top w:val="single" w:sz="6" w:space="0" w:color="000000"/>
              <w:left w:val="single" w:sz="6" w:space="0" w:color="000000"/>
              <w:bottom w:val="single" w:sz="6" w:space="0" w:color="000000"/>
              <w:right w:val="single" w:sz="6" w:space="0" w:color="000000"/>
            </w:tcBorders>
          </w:tcPr>
          <w:p w14:paraId="108D5EEF" w14:textId="77777777" w:rsidR="003A6E72" w:rsidRPr="001C72B2" w:rsidRDefault="003A6E72" w:rsidP="002114BE">
            <w:pPr>
              <w:pStyle w:val="TAL"/>
              <w:keepNext w:val="0"/>
              <w:keepLines w:val="0"/>
              <w:widowControl w:val="0"/>
              <w:rPr>
                <w:szCs w:val="18"/>
              </w:rPr>
            </w:pPr>
            <w:r w:rsidRPr="001C72B2">
              <w:rPr>
                <w:szCs w:val="18"/>
              </w:rPr>
              <w:t>The component which produces this event.</w:t>
            </w:r>
          </w:p>
        </w:tc>
      </w:tr>
      <w:tr w:rsidR="00FC6E6F" w:rsidRPr="001C72B2" w14:paraId="00531B1F" w14:textId="77777777" w:rsidTr="002114BE">
        <w:trPr>
          <w:cantSplit/>
          <w:jc w:val="center"/>
        </w:trPr>
        <w:tc>
          <w:tcPr>
            <w:tcW w:w="1517" w:type="dxa"/>
            <w:vMerge/>
            <w:tcBorders>
              <w:left w:val="single" w:sz="6" w:space="0" w:color="000000"/>
              <w:right w:val="single" w:sz="6" w:space="0" w:color="000000"/>
            </w:tcBorders>
          </w:tcPr>
          <w:p w14:paraId="282F9DFF" w14:textId="77777777" w:rsidR="00FC6E6F" w:rsidRPr="001C72B2" w:rsidRDefault="00FC6E6F" w:rsidP="00FC6E6F">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45CCF8F5" w14:textId="3F6849C8" w:rsidR="00FC6E6F" w:rsidRPr="001C72B2" w:rsidRDefault="00FC6E6F" w:rsidP="00FC6E6F">
            <w:pPr>
              <w:pStyle w:val="PL"/>
              <w:widowControl w:val="0"/>
              <w:rPr>
                <w:noProof w:val="0"/>
                <w:sz w:val="18"/>
                <w:szCs w:val="18"/>
                <w:lang w:eastAsia="de-DE"/>
              </w:rPr>
            </w:pPr>
            <w:r w:rsidRPr="001C72B2">
              <w:rPr>
                <w:noProof w:val="0"/>
                <w:sz w:val="18"/>
                <w:szCs w:val="18"/>
                <w:lang w:eastAsia="de-DE"/>
              </w:rPr>
              <w:t>className</w:t>
            </w:r>
          </w:p>
        </w:tc>
        <w:tc>
          <w:tcPr>
            <w:tcW w:w="5909" w:type="dxa"/>
            <w:tcBorders>
              <w:top w:val="single" w:sz="6" w:space="0" w:color="000000"/>
              <w:left w:val="single" w:sz="6" w:space="0" w:color="000000"/>
              <w:bottom w:val="single" w:sz="6" w:space="0" w:color="000000"/>
              <w:right w:val="single" w:sz="6" w:space="0" w:color="000000"/>
            </w:tcBorders>
          </w:tcPr>
          <w:p w14:paraId="6377A71E" w14:textId="1EE35699" w:rsidR="00FC6E6F" w:rsidRPr="001C72B2" w:rsidRDefault="00FC6E6F" w:rsidP="00FC6E6F">
            <w:pPr>
              <w:pStyle w:val="TAL"/>
              <w:keepNext w:val="0"/>
              <w:keepLines w:val="0"/>
              <w:widowControl w:val="0"/>
              <w:rPr>
                <w:szCs w:val="18"/>
              </w:rPr>
            </w:pPr>
            <w:r w:rsidRPr="001C72B2">
              <w:rPr>
                <w:szCs w:val="18"/>
              </w:rPr>
              <w:t>The class of the constructor being called.</w:t>
            </w:r>
          </w:p>
        </w:tc>
      </w:tr>
      <w:tr w:rsidR="003A6E72" w:rsidRPr="001C72B2" w14:paraId="46474397" w14:textId="77777777" w:rsidTr="002114BE">
        <w:trPr>
          <w:cantSplit/>
          <w:jc w:val="center"/>
        </w:trPr>
        <w:tc>
          <w:tcPr>
            <w:tcW w:w="1517" w:type="dxa"/>
            <w:vMerge/>
            <w:tcBorders>
              <w:left w:val="single" w:sz="6" w:space="0" w:color="000000"/>
              <w:right w:val="single" w:sz="6" w:space="0" w:color="000000"/>
            </w:tcBorders>
          </w:tcPr>
          <w:p w14:paraId="3263F33A" w14:textId="77777777" w:rsidR="003A6E72" w:rsidRPr="001C72B2"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3F76C878"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obj</w:t>
            </w:r>
          </w:p>
        </w:tc>
        <w:tc>
          <w:tcPr>
            <w:tcW w:w="5909" w:type="dxa"/>
            <w:tcBorders>
              <w:top w:val="single" w:sz="6" w:space="0" w:color="000000"/>
              <w:left w:val="single" w:sz="6" w:space="0" w:color="000000"/>
              <w:bottom w:val="single" w:sz="6" w:space="0" w:color="000000"/>
              <w:right w:val="single" w:sz="6" w:space="0" w:color="000000"/>
            </w:tcBorders>
          </w:tcPr>
          <w:p w14:paraId="4AF5799C" w14:textId="77777777" w:rsidR="003A6E72" w:rsidRPr="001C72B2" w:rsidRDefault="003A6E72" w:rsidP="002114BE">
            <w:pPr>
              <w:pStyle w:val="TAL"/>
              <w:keepNext w:val="0"/>
              <w:keepLines w:val="0"/>
              <w:widowControl w:val="0"/>
              <w:rPr>
                <w:szCs w:val="18"/>
              </w:rPr>
            </w:pPr>
            <w:r w:rsidRPr="001C72B2">
              <w:rPr>
                <w:szCs w:val="18"/>
              </w:rPr>
              <w:t>The object being created.</w:t>
            </w:r>
          </w:p>
        </w:tc>
      </w:tr>
      <w:tr w:rsidR="003A6E72" w:rsidRPr="001C72B2" w14:paraId="0ED1448B" w14:textId="77777777" w:rsidTr="002114BE">
        <w:trPr>
          <w:cantSplit/>
          <w:jc w:val="center"/>
        </w:trPr>
        <w:tc>
          <w:tcPr>
            <w:tcW w:w="1517" w:type="dxa"/>
            <w:vMerge/>
            <w:tcBorders>
              <w:left w:val="single" w:sz="6" w:space="0" w:color="000000"/>
              <w:right w:val="single" w:sz="6" w:space="0" w:color="000000"/>
            </w:tcBorders>
          </w:tcPr>
          <w:p w14:paraId="36F8E39A" w14:textId="77777777" w:rsidR="003A6E72" w:rsidRPr="001C72B2"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5406C6E"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tciPars</w:t>
            </w:r>
          </w:p>
        </w:tc>
        <w:tc>
          <w:tcPr>
            <w:tcW w:w="5909" w:type="dxa"/>
            <w:tcBorders>
              <w:top w:val="single" w:sz="6" w:space="0" w:color="000000"/>
              <w:left w:val="single" w:sz="6" w:space="0" w:color="000000"/>
              <w:bottom w:val="single" w:sz="6" w:space="0" w:color="000000"/>
              <w:right w:val="single" w:sz="6" w:space="0" w:color="000000"/>
            </w:tcBorders>
          </w:tcPr>
          <w:p w14:paraId="138C7781" w14:textId="77777777" w:rsidR="003A6E72" w:rsidRPr="001C72B2" w:rsidRDefault="003A6E72" w:rsidP="002114BE">
            <w:pPr>
              <w:pStyle w:val="TAL"/>
              <w:keepNext w:val="0"/>
              <w:keepLines w:val="0"/>
              <w:widowControl w:val="0"/>
              <w:rPr>
                <w:szCs w:val="18"/>
              </w:rPr>
            </w:pPr>
            <w:r w:rsidRPr="001C72B2">
              <w:rPr>
                <w:szCs w:val="18"/>
              </w:rPr>
              <w:t>The parameters of the constructor.</w:t>
            </w:r>
          </w:p>
        </w:tc>
      </w:tr>
      <w:tr w:rsidR="003A6E72" w:rsidRPr="001C72B2" w14:paraId="6659878B" w14:textId="77777777" w:rsidTr="002114BE">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0D3F3036" w14:textId="77777777" w:rsidR="003A6E72" w:rsidRPr="001C72B2" w:rsidRDefault="003A6E72" w:rsidP="00A14D20">
            <w:pPr>
              <w:pStyle w:val="TAH"/>
              <w:keepNext w:val="0"/>
              <w:keepLines w:val="0"/>
              <w:widowControl w:val="0"/>
              <w:jc w:val="left"/>
              <w:rPr>
                <w:szCs w:val="18"/>
              </w:rPr>
            </w:pPr>
            <w:r w:rsidRPr="001C72B2">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4C29456F" w14:textId="77777777" w:rsidR="003A6E72" w:rsidRPr="001C72B2" w:rsidRDefault="003A6E72" w:rsidP="002114BE">
            <w:pPr>
              <w:pStyle w:val="TAL"/>
              <w:keepNext w:val="0"/>
              <w:keepLines w:val="0"/>
              <w:widowControl w:val="0"/>
              <w:rPr>
                <w:rFonts w:ascii="Courier New" w:hAnsi="Courier New" w:cs="Courier New"/>
                <w:szCs w:val="18"/>
              </w:rPr>
            </w:pPr>
            <w:r w:rsidRPr="001C72B2">
              <w:rPr>
                <w:rFonts w:ascii="Courier New" w:hAnsi="Courier New" w:cs="Courier New"/>
                <w:szCs w:val="18"/>
              </w:rPr>
              <w:t>Void</w:t>
            </w:r>
          </w:p>
        </w:tc>
      </w:tr>
      <w:tr w:rsidR="003A6E72" w:rsidRPr="001C72B2" w14:paraId="26784E37" w14:textId="77777777" w:rsidTr="002114BE">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13B1BFA2" w14:textId="77777777" w:rsidR="003A6E72" w:rsidRPr="001C72B2" w:rsidRDefault="003A6E72" w:rsidP="00A14D20">
            <w:pPr>
              <w:pStyle w:val="TAH"/>
              <w:keepNext w:val="0"/>
              <w:keepLines w:val="0"/>
              <w:widowControl w:val="0"/>
              <w:jc w:val="left"/>
              <w:rPr>
                <w:szCs w:val="18"/>
              </w:rPr>
            </w:pPr>
            <w:r w:rsidRPr="001C72B2">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25115F0D" w14:textId="77777777" w:rsidR="003A6E72" w:rsidRPr="001C72B2" w:rsidRDefault="003A6E72" w:rsidP="002114BE">
            <w:pPr>
              <w:pStyle w:val="TAL"/>
              <w:keepNext w:val="0"/>
              <w:keepLines w:val="0"/>
              <w:widowControl w:val="0"/>
              <w:rPr>
                <w:szCs w:val="18"/>
              </w:rPr>
            </w:pPr>
            <w:r w:rsidRPr="001C72B2">
              <w:rPr>
                <w:szCs w:val="18"/>
              </w:rPr>
              <w:t>Shall be called by TE to log the entering of a constructor of an object. This event occurs after the constructor has been entered.</w:t>
            </w:r>
          </w:p>
        </w:tc>
      </w:tr>
      <w:tr w:rsidR="003A6E72" w:rsidRPr="001C72B2" w14:paraId="2D01A5D7" w14:textId="77777777" w:rsidTr="002114BE">
        <w:trPr>
          <w:jc w:val="center"/>
        </w:trPr>
        <w:tc>
          <w:tcPr>
            <w:tcW w:w="1517" w:type="dxa"/>
            <w:tcBorders>
              <w:top w:val="single" w:sz="6" w:space="0" w:color="000000"/>
              <w:left w:val="single" w:sz="6" w:space="0" w:color="000000"/>
              <w:bottom w:val="single" w:sz="6" w:space="0" w:color="000000"/>
              <w:right w:val="single" w:sz="6" w:space="0" w:color="000000"/>
            </w:tcBorders>
          </w:tcPr>
          <w:p w14:paraId="705D5B4F" w14:textId="77777777" w:rsidR="003A6E72" w:rsidRPr="001C72B2" w:rsidRDefault="003A6E72" w:rsidP="00A14D20">
            <w:pPr>
              <w:pStyle w:val="TAH"/>
              <w:keepNext w:val="0"/>
              <w:keepLines w:val="0"/>
              <w:widowControl w:val="0"/>
              <w:jc w:val="left"/>
              <w:rPr>
                <w:szCs w:val="18"/>
              </w:rPr>
            </w:pPr>
            <w:r w:rsidRPr="001C72B2">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4884E2E7" w14:textId="77777777" w:rsidR="003A6E72" w:rsidRPr="001C72B2" w:rsidRDefault="003A6E72" w:rsidP="002114BE">
            <w:pPr>
              <w:pStyle w:val="TAL"/>
              <w:keepNext w:val="0"/>
              <w:keepLines w:val="0"/>
              <w:widowControl w:val="0"/>
              <w:rPr>
                <w:szCs w:val="18"/>
              </w:rPr>
            </w:pPr>
            <w:r w:rsidRPr="001C72B2">
              <w:rPr>
                <w:szCs w:val="18"/>
              </w:rPr>
              <w:t>The TL presents all the information provided in the parameters of this operation to the user, how this is done is not within the scope of the present document.</w:t>
            </w:r>
          </w:p>
        </w:tc>
      </w:tr>
    </w:tbl>
    <w:p w14:paraId="3343EE7D" w14:textId="77777777" w:rsidR="003A6E72" w:rsidRPr="001C72B2" w:rsidRDefault="003A6E72" w:rsidP="003A6E72">
      <w:pPr>
        <w:widowControl w:val="0"/>
      </w:pPr>
    </w:p>
    <w:p w14:paraId="502112E4" w14:textId="6961A47F" w:rsidR="003A6E72" w:rsidRPr="001C72B2" w:rsidRDefault="003A6E72" w:rsidP="003A6E72">
      <w:pPr>
        <w:rPr>
          <w:b/>
        </w:rPr>
      </w:pPr>
      <w:r w:rsidRPr="001C72B2">
        <w:rPr>
          <w:b/>
        </w:rPr>
        <w:t>Cla</w:t>
      </w:r>
      <w:r w:rsidR="00466415" w:rsidRPr="001C72B2">
        <w:rPr>
          <w:b/>
        </w:rPr>
        <w:t>u</w:t>
      </w:r>
      <w:r w:rsidRPr="001C72B2">
        <w:rPr>
          <w:b/>
        </w:rPr>
        <w:t>se 7.3.4.1.123</w:t>
      </w:r>
      <w:r w:rsidR="008D5655" w:rsidRPr="001C72B2">
        <w:rPr>
          <w:b/>
        </w:rPr>
        <w:tab/>
      </w:r>
      <w:r w:rsidRPr="001C72B2">
        <w:rPr>
          <w:b/>
        </w:rPr>
        <w:t>tliObjCreateLeave</w:t>
      </w:r>
    </w:p>
    <w:p w14:paraId="1FDE9ABC" w14:textId="77777777" w:rsidR="003A6E72" w:rsidRPr="001C72B2" w:rsidRDefault="003A6E72" w:rsidP="003A6E72">
      <w:r w:rsidRPr="001C72B2">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2126"/>
        <w:gridCol w:w="5909"/>
      </w:tblGrid>
      <w:tr w:rsidR="003A6E72" w:rsidRPr="001C72B2" w14:paraId="3AB5B141" w14:textId="77777777" w:rsidTr="002114BE">
        <w:trPr>
          <w:jc w:val="center"/>
        </w:trPr>
        <w:tc>
          <w:tcPr>
            <w:tcW w:w="1517" w:type="dxa"/>
            <w:tcBorders>
              <w:top w:val="single" w:sz="6" w:space="0" w:color="000000"/>
              <w:left w:val="single" w:sz="6" w:space="0" w:color="000000"/>
              <w:bottom w:val="single" w:sz="6" w:space="0" w:color="000000"/>
              <w:right w:val="single" w:sz="6" w:space="0" w:color="000000"/>
            </w:tcBorders>
          </w:tcPr>
          <w:p w14:paraId="39E2D2F9" w14:textId="77777777" w:rsidR="003A6E72" w:rsidRPr="001C72B2" w:rsidRDefault="003A6E72" w:rsidP="00A14D20">
            <w:pPr>
              <w:pStyle w:val="TAH"/>
              <w:widowControl w:val="0"/>
              <w:jc w:val="left"/>
              <w:rPr>
                <w:szCs w:val="18"/>
              </w:rPr>
            </w:pPr>
            <w:r w:rsidRPr="001C72B2">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4DC46888" w14:textId="77777777" w:rsidR="003A6E72" w:rsidRPr="001C72B2" w:rsidRDefault="003A6E72" w:rsidP="002114BE">
            <w:pPr>
              <w:pStyle w:val="PL"/>
              <w:keepNext/>
              <w:keepLines/>
              <w:widowControl w:val="0"/>
              <w:rPr>
                <w:noProof w:val="0"/>
                <w:lang w:eastAsia="de-DE"/>
              </w:rPr>
            </w:pPr>
            <w:r w:rsidRPr="001C72B2">
              <w:rPr>
                <w:noProof w:val="0"/>
                <w:lang w:eastAsia="de-DE"/>
              </w:rPr>
              <w:t xml:space="preserve">void tliObjCreateLeave(in TString am, in TInteger ts, in TString src, </w:t>
            </w:r>
          </w:p>
          <w:p w14:paraId="02EB0D97" w14:textId="33BED8A9" w:rsidR="003A6E72" w:rsidRPr="001C72B2" w:rsidRDefault="003A6E72" w:rsidP="002114BE">
            <w:pPr>
              <w:pStyle w:val="PL"/>
              <w:keepNext/>
              <w:keepLines/>
              <w:widowControl w:val="0"/>
              <w:rPr>
                <w:noProof w:val="0"/>
                <w:lang w:eastAsia="de-DE"/>
              </w:rPr>
            </w:pPr>
            <w:r w:rsidRPr="001C72B2">
              <w:rPr>
                <w:noProof w:val="0"/>
                <w:lang w:eastAsia="de-DE"/>
              </w:rPr>
              <w:t xml:space="preserve">               in TInteger line, in TriComponentIdType c, </w:t>
            </w:r>
            <w:r w:rsidR="00515059" w:rsidRPr="001C72B2">
              <w:rPr>
                <w:noProof w:val="0"/>
                <w:lang w:eastAsia="de-DE"/>
              </w:rPr>
              <w:t>QualifiedName className,</w:t>
            </w:r>
          </w:p>
          <w:p w14:paraId="0E7507B7" w14:textId="77777777" w:rsidR="003A6E72" w:rsidRPr="001C72B2" w:rsidRDefault="003A6E72" w:rsidP="002114BE">
            <w:pPr>
              <w:pStyle w:val="PL"/>
              <w:keepNext/>
              <w:keepLines/>
              <w:widowControl w:val="0"/>
              <w:rPr>
                <w:noProof w:val="0"/>
                <w:lang w:eastAsia="de-DE"/>
              </w:rPr>
            </w:pPr>
            <w:r w:rsidRPr="001C72B2">
              <w:rPr>
                <w:noProof w:val="0"/>
                <w:lang w:eastAsia="de-DE"/>
              </w:rPr>
              <w:t xml:space="preserve">               in ObjectInstance obj, in TciParameterListType tciPars)</w:t>
            </w:r>
          </w:p>
        </w:tc>
      </w:tr>
      <w:tr w:rsidR="003A6E72" w:rsidRPr="001C72B2" w14:paraId="18D84CF7" w14:textId="77777777" w:rsidTr="002114BE">
        <w:trPr>
          <w:cantSplit/>
          <w:jc w:val="center"/>
        </w:trPr>
        <w:tc>
          <w:tcPr>
            <w:tcW w:w="1517" w:type="dxa"/>
            <w:vMerge w:val="restart"/>
            <w:tcBorders>
              <w:top w:val="single" w:sz="6" w:space="0" w:color="000000"/>
              <w:left w:val="single" w:sz="6" w:space="0" w:color="000000"/>
              <w:right w:val="single" w:sz="6" w:space="0" w:color="000000"/>
            </w:tcBorders>
          </w:tcPr>
          <w:p w14:paraId="675DD6D0" w14:textId="77777777" w:rsidR="003A6E72" w:rsidRPr="001C72B2" w:rsidRDefault="003A6E72" w:rsidP="00A14D20">
            <w:pPr>
              <w:pStyle w:val="TAH"/>
              <w:widowControl w:val="0"/>
              <w:jc w:val="left"/>
              <w:rPr>
                <w:szCs w:val="18"/>
              </w:rPr>
            </w:pPr>
            <w:r w:rsidRPr="001C72B2">
              <w:rPr>
                <w:szCs w:val="18"/>
              </w:rPr>
              <w:t>In Parameters</w:t>
            </w:r>
          </w:p>
        </w:tc>
        <w:tc>
          <w:tcPr>
            <w:tcW w:w="2126" w:type="dxa"/>
            <w:tcBorders>
              <w:top w:val="single" w:sz="6" w:space="0" w:color="000000"/>
              <w:left w:val="single" w:sz="6" w:space="0" w:color="000000"/>
              <w:bottom w:val="single" w:sz="6" w:space="0" w:color="000000"/>
              <w:right w:val="single" w:sz="6" w:space="0" w:color="000000"/>
            </w:tcBorders>
          </w:tcPr>
          <w:p w14:paraId="1606DF5A" w14:textId="77777777" w:rsidR="003A6E72" w:rsidRPr="001C72B2" w:rsidRDefault="003A6E72" w:rsidP="002114BE">
            <w:pPr>
              <w:pStyle w:val="PL"/>
              <w:keepNext/>
              <w:keepLines/>
              <w:widowControl w:val="0"/>
              <w:rPr>
                <w:noProof w:val="0"/>
                <w:sz w:val="18"/>
                <w:szCs w:val="18"/>
                <w:lang w:eastAsia="de-DE"/>
              </w:rPr>
            </w:pPr>
            <w:r w:rsidRPr="001C72B2">
              <w:rPr>
                <w:noProof w:val="0"/>
                <w:sz w:val="18"/>
                <w:szCs w:val="18"/>
                <w:lang w:eastAsia="de-DE"/>
              </w:rPr>
              <w:t>am</w:t>
            </w:r>
          </w:p>
        </w:tc>
        <w:tc>
          <w:tcPr>
            <w:tcW w:w="5909" w:type="dxa"/>
            <w:tcBorders>
              <w:top w:val="single" w:sz="6" w:space="0" w:color="000000"/>
              <w:left w:val="single" w:sz="6" w:space="0" w:color="000000"/>
              <w:bottom w:val="single" w:sz="6" w:space="0" w:color="000000"/>
              <w:right w:val="single" w:sz="6" w:space="0" w:color="000000"/>
            </w:tcBorders>
          </w:tcPr>
          <w:p w14:paraId="20B347DA" w14:textId="77777777" w:rsidR="003A6E72" w:rsidRPr="001C72B2" w:rsidRDefault="003A6E72" w:rsidP="002114BE">
            <w:pPr>
              <w:pStyle w:val="TAL"/>
              <w:widowControl w:val="0"/>
              <w:rPr>
                <w:szCs w:val="18"/>
              </w:rPr>
            </w:pPr>
            <w:r w:rsidRPr="001C72B2">
              <w:rPr>
                <w:szCs w:val="18"/>
              </w:rPr>
              <w:t>An additional message.</w:t>
            </w:r>
          </w:p>
        </w:tc>
      </w:tr>
      <w:tr w:rsidR="003A6E72" w:rsidRPr="001C72B2" w14:paraId="3EFEC6EB" w14:textId="77777777" w:rsidTr="002114BE">
        <w:trPr>
          <w:cantSplit/>
          <w:jc w:val="center"/>
        </w:trPr>
        <w:tc>
          <w:tcPr>
            <w:tcW w:w="1517" w:type="dxa"/>
            <w:vMerge/>
            <w:tcBorders>
              <w:left w:val="single" w:sz="6" w:space="0" w:color="000000"/>
              <w:right w:val="single" w:sz="6" w:space="0" w:color="000000"/>
            </w:tcBorders>
          </w:tcPr>
          <w:p w14:paraId="3D0D603F" w14:textId="77777777" w:rsidR="003A6E72" w:rsidRPr="001C72B2"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4532136C"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ts</w:t>
            </w:r>
          </w:p>
        </w:tc>
        <w:tc>
          <w:tcPr>
            <w:tcW w:w="5909" w:type="dxa"/>
            <w:tcBorders>
              <w:top w:val="single" w:sz="6" w:space="0" w:color="000000"/>
              <w:left w:val="single" w:sz="6" w:space="0" w:color="000000"/>
              <w:bottom w:val="single" w:sz="6" w:space="0" w:color="000000"/>
              <w:right w:val="single" w:sz="6" w:space="0" w:color="000000"/>
            </w:tcBorders>
          </w:tcPr>
          <w:p w14:paraId="2D1FFB77" w14:textId="77777777" w:rsidR="003A6E72" w:rsidRPr="001C72B2" w:rsidRDefault="003A6E72" w:rsidP="002114BE">
            <w:pPr>
              <w:pStyle w:val="TAL"/>
              <w:keepNext w:val="0"/>
              <w:keepLines w:val="0"/>
              <w:widowControl w:val="0"/>
              <w:rPr>
                <w:szCs w:val="18"/>
              </w:rPr>
            </w:pPr>
            <w:r w:rsidRPr="001C72B2">
              <w:rPr>
                <w:szCs w:val="18"/>
              </w:rPr>
              <w:t>The time when the event is produced.</w:t>
            </w:r>
          </w:p>
        </w:tc>
      </w:tr>
      <w:tr w:rsidR="003A6E72" w:rsidRPr="001C72B2" w14:paraId="14DCE460" w14:textId="77777777" w:rsidTr="002114BE">
        <w:trPr>
          <w:cantSplit/>
          <w:jc w:val="center"/>
        </w:trPr>
        <w:tc>
          <w:tcPr>
            <w:tcW w:w="1517" w:type="dxa"/>
            <w:vMerge/>
            <w:tcBorders>
              <w:left w:val="single" w:sz="6" w:space="0" w:color="000000"/>
              <w:right w:val="single" w:sz="6" w:space="0" w:color="000000"/>
            </w:tcBorders>
          </w:tcPr>
          <w:p w14:paraId="4F21F22C" w14:textId="77777777" w:rsidR="003A6E72" w:rsidRPr="001C72B2"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645462CA"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src</w:t>
            </w:r>
          </w:p>
        </w:tc>
        <w:tc>
          <w:tcPr>
            <w:tcW w:w="5909" w:type="dxa"/>
            <w:tcBorders>
              <w:top w:val="single" w:sz="6" w:space="0" w:color="000000"/>
              <w:left w:val="single" w:sz="6" w:space="0" w:color="000000"/>
              <w:bottom w:val="single" w:sz="6" w:space="0" w:color="000000"/>
              <w:right w:val="single" w:sz="6" w:space="0" w:color="000000"/>
            </w:tcBorders>
          </w:tcPr>
          <w:p w14:paraId="145ED34D" w14:textId="77777777" w:rsidR="003A6E72" w:rsidRPr="001C72B2" w:rsidRDefault="003A6E72" w:rsidP="002114BE">
            <w:pPr>
              <w:pStyle w:val="TAL"/>
              <w:keepNext w:val="0"/>
              <w:keepLines w:val="0"/>
              <w:widowControl w:val="0"/>
              <w:rPr>
                <w:szCs w:val="18"/>
              </w:rPr>
            </w:pPr>
            <w:r w:rsidRPr="001C72B2">
              <w:rPr>
                <w:szCs w:val="18"/>
              </w:rPr>
              <w:t>The source file of the test specification.</w:t>
            </w:r>
          </w:p>
        </w:tc>
      </w:tr>
      <w:tr w:rsidR="003A6E72" w:rsidRPr="001C72B2" w14:paraId="11D43E38" w14:textId="77777777" w:rsidTr="002114BE">
        <w:trPr>
          <w:cantSplit/>
          <w:jc w:val="center"/>
        </w:trPr>
        <w:tc>
          <w:tcPr>
            <w:tcW w:w="1517" w:type="dxa"/>
            <w:vMerge/>
            <w:tcBorders>
              <w:left w:val="single" w:sz="6" w:space="0" w:color="000000"/>
              <w:right w:val="single" w:sz="6" w:space="0" w:color="000000"/>
            </w:tcBorders>
          </w:tcPr>
          <w:p w14:paraId="79320193" w14:textId="77777777" w:rsidR="003A6E72" w:rsidRPr="001C72B2"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E736848"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line</w:t>
            </w:r>
          </w:p>
        </w:tc>
        <w:tc>
          <w:tcPr>
            <w:tcW w:w="5909" w:type="dxa"/>
            <w:tcBorders>
              <w:top w:val="single" w:sz="6" w:space="0" w:color="000000"/>
              <w:left w:val="single" w:sz="6" w:space="0" w:color="000000"/>
              <w:bottom w:val="single" w:sz="6" w:space="0" w:color="000000"/>
              <w:right w:val="single" w:sz="6" w:space="0" w:color="000000"/>
            </w:tcBorders>
          </w:tcPr>
          <w:p w14:paraId="7C7439A4" w14:textId="77777777" w:rsidR="003A6E72" w:rsidRPr="001C72B2" w:rsidRDefault="003A6E72" w:rsidP="002114BE">
            <w:pPr>
              <w:pStyle w:val="TAL"/>
              <w:keepNext w:val="0"/>
              <w:keepLines w:val="0"/>
              <w:widowControl w:val="0"/>
              <w:rPr>
                <w:szCs w:val="18"/>
              </w:rPr>
            </w:pPr>
            <w:r w:rsidRPr="001C72B2">
              <w:rPr>
                <w:szCs w:val="18"/>
              </w:rPr>
              <w:t>The line number where the request is performed.</w:t>
            </w:r>
          </w:p>
        </w:tc>
      </w:tr>
      <w:tr w:rsidR="003A6E72" w:rsidRPr="001C72B2" w14:paraId="34EE335B" w14:textId="77777777" w:rsidTr="002114BE">
        <w:trPr>
          <w:cantSplit/>
          <w:jc w:val="center"/>
        </w:trPr>
        <w:tc>
          <w:tcPr>
            <w:tcW w:w="1517" w:type="dxa"/>
            <w:vMerge/>
            <w:tcBorders>
              <w:left w:val="single" w:sz="6" w:space="0" w:color="000000"/>
              <w:right w:val="single" w:sz="6" w:space="0" w:color="000000"/>
            </w:tcBorders>
          </w:tcPr>
          <w:p w14:paraId="1663A4B7" w14:textId="77777777" w:rsidR="003A6E72" w:rsidRPr="001C72B2"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7B2C711"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c</w:t>
            </w:r>
          </w:p>
        </w:tc>
        <w:tc>
          <w:tcPr>
            <w:tcW w:w="5909" w:type="dxa"/>
            <w:tcBorders>
              <w:top w:val="single" w:sz="6" w:space="0" w:color="000000"/>
              <w:left w:val="single" w:sz="6" w:space="0" w:color="000000"/>
              <w:bottom w:val="single" w:sz="6" w:space="0" w:color="000000"/>
              <w:right w:val="single" w:sz="6" w:space="0" w:color="000000"/>
            </w:tcBorders>
          </w:tcPr>
          <w:p w14:paraId="708B8EB2" w14:textId="77777777" w:rsidR="003A6E72" w:rsidRPr="001C72B2" w:rsidRDefault="003A6E72" w:rsidP="002114BE">
            <w:pPr>
              <w:pStyle w:val="TAL"/>
              <w:keepNext w:val="0"/>
              <w:keepLines w:val="0"/>
              <w:widowControl w:val="0"/>
              <w:rPr>
                <w:szCs w:val="18"/>
              </w:rPr>
            </w:pPr>
            <w:r w:rsidRPr="001C72B2">
              <w:rPr>
                <w:szCs w:val="18"/>
              </w:rPr>
              <w:t>The component which produces this event.</w:t>
            </w:r>
          </w:p>
        </w:tc>
      </w:tr>
      <w:tr w:rsidR="00515059" w:rsidRPr="001C72B2" w14:paraId="44BC978B" w14:textId="77777777" w:rsidTr="002114BE">
        <w:trPr>
          <w:cantSplit/>
          <w:jc w:val="center"/>
        </w:trPr>
        <w:tc>
          <w:tcPr>
            <w:tcW w:w="1517" w:type="dxa"/>
            <w:vMerge/>
            <w:tcBorders>
              <w:left w:val="single" w:sz="6" w:space="0" w:color="000000"/>
              <w:right w:val="single" w:sz="6" w:space="0" w:color="000000"/>
            </w:tcBorders>
          </w:tcPr>
          <w:p w14:paraId="4A2E677E" w14:textId="77777777" w:rsidR="00515059" w:rsidRPr="001C72B2" w:rsidRDefault="00515059" w:rsidP="0051505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71451CCB" w14:textId="74CB7D08" w:rsidR="00515059" w:rsidRPr="001C72B2" w:rsidRDefault="00515059" w:rsidP="00515059">
            <w:pPr>
              <w:pStyle w:val="PL"/>
              <w:widowControl w:val="0"/>
              <w:rPr>
                <w:noProof w:val="0"/>
                <w:sz w:val="18"/>
                <w:szCs w:val="18"/>
                <w:lang w:eastAsia="de-DE"/>
              </w:rPr>
            </w:pPr>
            <w:r w:rsidRPr="001C72B2">
              <w:rPr>
                <w:noProof w:val="0"/>
                <w:sz w:val="18"/>
                <w:szCs w:val="18"/>
                <w:lang w:eastAsia="de-DE"/>
              </w:rPr>
              <w:t>className</w:t>
            </w:r>
          </w:p>
        </w:tc>
        <w:tc>
          <w:tcPr>
            <w:tcW w:w="5909" w:type="dxa"/>
            <w:tcBorders>
              <w:top w:val="single" w:sz="6" w:space="0" w:color="000000"/>
              <w:left w:val="single" w:sz="6" w:space="0" w:color="000000"/>
              <w:bottom w:val="single" w:sz="6" w:space="0" w:color="000000"/>
              <w:right w:val="single" w:sz="6" w:space="0" w:color="000000"/>
            </w:tcBorders>
          </w:tcPr>
          <w:p w14:paraId="036E97A7" w14:textId="3D888EC6" w:rsidR="00515059" w:rsidRPr="001C72B2" w:rsidRDefault="00515059" w:rsidP="00515059">
            <w:pPr>
              <w:pStyle w:val="TAL"/>
              <w:keepNext w:val="0"/>
              <w:keepLines w:val="0"/>
              <w:widowControl w:val="0"/>
              <w:rPr>
                <w:szCs w:val="18"/>
              </w:rPr>
            </w:pPr>
            <w:r w:rsidRPr="001C72B2">
              <w:rPr>
                <w:szCs w:val="18"/>
              </w:rPr>
              <w:t>The class of the constructor being called.</w:t>
            </w:r>
          </w:p>
        </w:tc>
      </w:tr>
      <w:tr w:rsidR="003A6E72" w:rsidRPr="001C72B2" w14:paraId="7272128E" w14:textId="77777777" w:rsidTr="002114BE">
        <w:trPr>
          <w:cantSplit/>
          <w:jc w:val="center"/>
        </w:trPr>
        <w:tc>
          <w:tcPr>
            <w:tcW w:w="1517" w:type="dxa"/>
            <w:vMerge/>
            <w:tcBorders>
              <w:left w:val="single" w:sz="6" w:space="0" w:color="000000"/>
              <w:right w:val="single" w:sz="6" w:space="0" w:color="000000"/>
            </w:tcBorders>
          </w:tcPr>
          <w:p w14:paraId="31350B18" w14:textId="77777777" w:rsidR="003A6E72" w:rsidRPr="001C72B2"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AF753CF"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obj</w:t>
            </w:r>
          </w:p>
        </w:tc>
        <w:tc>
          <w:tcPr>
            <w:tcW w:w="5909" w:type="dxa"/>
            <w:tcBorders>
              <w:top w:val="single" w:sz="6" w:space="0" w:color="000000"/>
              <w:left w:val="single" w:sz="6" w:space="0" w:color="000000"/>
              <w:bottom w:val="single" w:sz="6" w:space="0" w:color="000000"/>
              <w:right w:val="single" w:sz="6" w:space="0" w:color="000000"/>
            </w:tcBorders>
          </w:tcPr>
          <w:p w14:paraId="5D571FF6" w14:textId="77777777" w:rsidR="003A6E72" w:rsidRPr="001C72B2" w:rsidRDefault="003A6E72" w:rsidP="002114BE">
            <w:pPr>
              <w:pStyle w:val="TAL"/>
              <w:keepNext w:val="0"/>
              <w:keepLines w:val="0"/>
              <w:widowControl w:val="0"/>
              <w:rPr>
                <w:szCs w:val="18"/>
              </w:rPr>
            </w:pPr>
            <w:r w:rsidRPr="001C72B2">
              <w:rPr>
                <w:szCs w:val="18"/>
              </w:rPr>
              <w:t>The created object instance.</w:t>
            </w:r>
          </w:p>
        </w:tc>
      </w:tr>
      <w:tr w:rsidR="003A6E72" w:rsidRPr="001C72B2" w14:paraId="1CA4BBC9" w14:textId="77777777" w:rsidTr="002114BE">
        <w:trPr>
          <w:cantSplit/>
          <w:jc w:val="center"/>
        </w:trPr>
        <w:tc>
          <w:tcPr>
            <w:tcW w:w="1517" w:type="dxa"/>
            <w:vMerge/>
            <w:tcBorders>
              <w:left w:val="single" w:sz="6" w:space="0" w:color="000000"/>
              <w:right w:val="single" w:sz="6" w:space="0" w:color="000000"/>
            </w:tcBorders>
          </w:tcPr>
          <w:p w14:paraId="1D3ECAE6" w14:textId="77777777" w:rsidR="003A6E72" w:rsidRPr="001C72B2"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CFA9008"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tciPars</w:t>
            </w:r>
          </w:p>
        </w:tc>
        <w:tc>
          <w:tcPr>
            <w:tcW w:w="5909" w:type="dxa"/>
            <w:tcBorders>
              <w:top w:val="single" w:sz="6" w:space="0" w:color="000000"/>
              <w:left w:val="single" w:sz="6" w:space="0" w:color="000000"/>
              <w:bottom w:val="single" w:sz="6" w:space="0" w:color="000000"/>
              <w:right w:val="single" w:sz="6" w:space="0" w:color="000000"/>
            </w:tcBorders>
          </w:tcPr>
          <w:p w14:paraId="03743869" w14:textId="77777777" w:rsidR="003A6E72" w:rsidRPr="001C72B2" w:rsidRDefault="003A6E72" w:rsidP="002114BE">
            <w:pPr>
              <w:pStyle w:val="TAL"/>
              <w:keepNext w:val="0"/>
              <w:keepLines w:val="0"/>
              <w:widowControl w:val="0"/>
              <w:rPr>
                <w:szCs w:val="18"/>
              </w:rPr>
            </w:pPr>
            <w:r w:rsidRPr="001C72B2">
              <w:rPr>
                <w:szCs w:val="18"/>
              </w:rPr>
              <w:t>The parameters of the constructor.</w:t>
            </w:r>
          </w:p>
        </w:tc>
      </w:tr>
      <w:tr w:rsidR="003A6E72" w:rsidRPr="001C72B2" w14:paraId="144CD9BF" w14:textId="77777777" w:rsidTr="002114BE">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76C4C4DD" w14:textId="77777777" w:rsidR="003A6E72" w:rsidRPr="001C72B2" w:rsidRDefault="003A6E72" w:rsidP="00A14D20">
            <w:pPr>
              <w:pStyle w:val="TAH"/>
              <w:keepNext w:val="0"/>
              <w:keepLines w:val="0"/>
              <w:widowControl w:val="0"/>
              <w:jc w:val="left"/>
              <w:rPr>
                <w:szCs w:val="18"/>
              </w:rPr>
            </w:pPr>
            <w:r w:rsidRPr="001C72B2">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75C150FC" w14:textId="77777777" w:rsidR="003A6E72" w:rsidRPr="001C72B2" w:rsidRDefault="003A6E72" w:rsidP="002114BE">
            <w:pPr>
              <w:pStyle w:val="TAL"/>
              <w:keepNext w:val="0"/>
              <w:keepLines w:val="0"/>
              <w:widowControl w:val="0"/>
              <w:rPr>
                <w:rFonts w:ascii="Courier New" w:hAnsi="Courier New" w:cs="Courier New"/>
                <w:szCs w:val="18"/>
              </w:rPr>
            </w:pPr>
            <w:r w:rsidRPr="001C72B2">
              <w:rPr>
                <w:rFonts w:ascii="Courier New" w:hAnsi="Courier New" w:cs="Courier New"/>
                <w:szCs w:val="18"/>
              </w:rPr>
              <w:t>Void</w:t>
            </w:r>
          </w:p>
        </w:tc>
      </w:tr>
      <w:tr w:rsidR="003A6E72" w:rsidRPr="001C72B2" w14:paraId="3E7AD876" w14:textId="77777777" w:rsidTr="002114BE">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634A3426" w14:textId="77777777" w:rsidR="003A6E72" w:rsidRPr="001C72B2" w:rsidRDefault="003A6E72" w:rsidP="00A14D20">
            <w:pPr>
              <w:pStyle w:val="TAH"/>
              <w:keepNext w:val="0"/>
              <w:keepLines w:val="0"/>
              <w:widowControl w:val="0"/>
              <w:jc w:val="left"/>
              <w:rPr>
                <w:szCs w:val="18"/>
              </w:rPr>
            </w:pPr>
            <w:r w:rsidRPr="001C72B2">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30BF85C0" w14:textId="77777777" w:rsidR="003A6E72" w:rsidRPr="001C72B2" w:rsidRDefault="003A6E72" w:rsidP="002114BE">
            <w:pPr>
              <w:pStyle w:val="TAL"/>
              <w:keepNext w:val="0"/>
              <w:keepLines w:val="0"/>
              <w:widowControl w:val="0"/>
              <w:rPr>
                <w:szCs w:val="18"/>
              </w:rPr>
            </w:pPr>
            <w:r w:rsidRPr="001C72B2">
              <w:rPr>
                <w:szCs w:val="18"/>
              </w:rPr>
              <w:t>Shall be called by TE to log the leaving of an object constructor. This event occurs after the constructor has been left.</w:t>
            </w:r>
          </w:p>
        </w:tc>
      </w:tr>
      <w:tr w:rsidR="003A6E72" w:rsidRPr="001C72B2" w14:paraId="55020542" w14:textId="77777777" w:rsidTr="002114BE">
        <w:trPr>
          <w:jc w:val="center"/>
        </w:trPr>
        <w:tc>
          <w:tcPr>
            <w:tcW w:w="1517" w:type="dxa"/>
            <w:tcBorders>
              <w:top w:val="single" w:sz="6" w:space="0" w:color="000000"/>
              <w:left w:val="single" w:sz="6" w:space="0" w:color="000000"/>
              <w:bottom w:val="single" w:sz="6" w:space="0" w:color="000000"/>
              <w:right w:val="single" w:sz="6" w:space="0" w:color="000000"/>
            </w:tcBorders>
          </w:tcPr>
          <w:p w14:paraId="09CF0C2D" w14:textId="77777777" w:rsidR="003A6E72" w:rsidRPr="001C72B2" w:rsidRDefault="003A6E72" w:rsidP="00A14D20">
            <w:pPr>
              <w:pStyle w:val="TAH"/>
              <w:keepNext w:val="0"/>
              <w:keepLines w:val="0"/>
              <w:widowControl w:val="0"/>
              <w:jc w:val="left"/>
              <w:rPr>
                <w:szCs w:val="18"/>
              </w:rPr>
            </w:pPr>
            <w:r w:rsidRPr="001C72B2">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6712BDA3" w14:textId="77777777" w:rsidR="003A6E72" w:rsidRPr="001C72B2" w:rsidRDefault="003A6E72" w:rsidP="002114BE">
            <w:pPr>
              <w:pStyle w:val="TAL"/>
              <w:keepNext w:val="0"/>
              <w:keepLines w:val="0"/>
              <w:widowControl w:val="0"/>
              <w:rPr>
                <w:szCs w:val="18"/>
              </w:rPr>
            </w:pPr>
            <w:r w:rsidRPr="001C72B2">
              <w:rPr>
                <w:szCs w:val="18"/>
              </w:rPr>
              <w:t>The TL presents all the information provided in the parameters of this operation to the user, how this is done is not within the scope of the present document.</w:t>
            </w:r>
          </w:p>
        </w:tc>
      </w:tr>
    </w:tbl>
    <w:p w14:paraId="49909629" w14:textId="77777777" w:rsidR="003A6E72" w:rsidRPr="001C72B2" w:rsidRDefault="003A6E72" w:rsidP="003A6E72"/>
    <w:p w14:paraId="4ADD6CEC" w14:textId="1677DEF8" w:rsidR="003A6E72" w:rsidRPr="001C72B2" w:rsidRDefault="00466415" w:rsidP="00A14D20">
      <w:pPr>
        <w:keepNext/>
        <w:rPr>
          <w:b/>
        </w:rPr>
      </w:pPr>
      <w:r w:rsidRPr="001C72B2">
        <w:rPr>
          <w:b/>
        </w:rPr>
        <w:lastRenderedPageBreak/>
        <w:t xml:space="preserve">Clause </w:t>
      </w:r>
      <w:r w:rsidR="003A6E72" w:rsidRPr="001C72B2">
        <w:rPr>
          <w:b/>
        </w:rPr>
        <w:t>7.3.4.1.124</w:t>
      </w:r>
      <w:r w:rsidR="008D5655" w:rsidRPr="001C72B2">
        <w:rPr>
          <w:b/>
        </w:rPr>
        <w:tab/>
      </w:r>
      <w:r w:rsidR="003A6E72" w:rsidRPr="001C72B2">
        <w:rPr>
          <w:b/>
        </w:rPr>
        <w:t>tliObjFinallyEnter</w:t>
      </w:r>
    </w:p>
    <w:p w14:paraId="2BA88542" w14:textId="77777777" w:rsidR="003A6E72" w:rsidRPr="001C72B2" w:rsidRDefault="003A6E72" w:rsidP="00A14D20">
      <w:pPr>
        <w:keepNext/>
      </w:pPr>
      <w:r w:rsidRPr="001C72B2">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2126"/>
        <w:gridCol w:w="5909"/>
      </w:tblGrid>
      <w:tr w:rsidR="003A6E72" w:rsidRPr="001C72B2" w14:paraId="0AA4FFE9" w14:textId="77777777" w:rsidTr="002114BE">
        <w:trPr>
          <w:jc w:val="center"/>
        </w:trPr>
        <w:tc>
          <w:tcPr>
            <w:tcW w:w="1517" w:type="dxa"/>
            <w:tcBorders>
              <w:top w:val="single" w:sz="6" w:space="0" w:color="000000"/>
              <w:left w:val="single" w:sz="6" w:space="0" w:color="000000"/>
              <w:bottom w:val="single" w:sz="6" w:space="0" w:color="000000"/>
              <w:right w:val="single" w:sz="6" w:space="0" w:color="000000"/>
            </w:tcBorders>
          </w:tcPr>
          <w:p w14:paraId="7B0D018D" w14:textId="77777777" w:rsidR="003A6E72" w:rsidRPr="001C72B2" w:rsidRDefault="003A6E72" w:rsidP="00A14D20">
            <w:pPr>
              <w:pStyle w:val="TAH"/>
              <w:widowControl w:val="0"/>
              <w:jc w:val="left"/>
              <w:rPr>
                <w:szCs w:val="18"/>
              </w:rPr>
            </w:pPr>
            <w:r w:rsidRPr="001C72B2">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3D01707D" w14:textId="77777777" w:rsidR="003A6E72" w:rsidRPr="001C72B2" w:rsidRDefault="003A6E72" w:rsidP="002114BE">
            <w:pPr>
              <w:pStyle w:val="PL"/>
              <w:keepNext/>
              <w:keepLines/>
              <w:widowControl w:val="0"/>
              <w:rPr>
                <w:noProof w:val="0"/>
                <w:lang w:eastAsia="de-DE"/>
              </w:rPr>
            </w:pPr>
            <w:r w:rsidRPr="001C72B2">
              <w:rPr>
                <w:noProof w:val="0"/>
                <w:lang w:eastAsia="de-DE"/>
              </w:rPr>
              <w:t xml:space="preserve">void tliObjFinallyEnter(in TString am, in TInteger ts, in TString src, </w:t>
            </w:r>
          </w:p>
          <w:p w14:paraId="7B454565" w14:textId="5E83EAA4" w:rsidR="003A6E72" w:rsidRPr="001C72B2" w:rsidRDefault="003A6E72" w:rsidP="002114BE">
            <w:pPr>
              <w:pStyle w:val="PL"/>
              <w:keepNext/>
              <w:keepLines/>
              <w:widowControl w:val="0"/>
              <w:rPr>
                <w:noProof w:val="0"/>
                <w:lang w:eastAsia="de-DE"/>
              </w:rPr>
            </w:pPr>
            <w:r w:rsidRPr="001C72B2">
              <w:rPr>
                <w:noProof w:val="0"/>
                <w:lang w:eastAsia="de-DE"/>
              </w:rPr>
              <w:t xml:space="preserve">               in TInteger line, in TriComponentIdType c, </w:t>
            </w:r>
            <w:r w:rsidR="00515059" w:rsidRPr="001C72B2">
              <w:rPr>
                <w:noProof w:val="0"/>
                <w:lang w:eastAsia="de-DE"/>
              </w:rPr>
              <w:t>QualifiedName className,</w:t>
            </w:r>
          </w:p>
          <w:p w14:paraId="2B8439AA" w14:textId="77777777" w:rsidR="003A6E72" w:rsidRPr="001C72B2" w:rsidRDefault="003A6E72" w:rsidP="002114BE">
            <w:pPr>
              <w:pStyle w:val="PL"/>
              <w:keepNext/>
              <w:keepLines/>
              <w:widowControl w:val="0"/>
              <w:rPr>
                <w:noProof w:val="0"/>
                <w:lang w:eastAsia="de-DE"/>
              </w:rPr>
            </w:pPr>
            <w:r w:rsidRPr="001C72B2">
              <w:rPr>
                <w:noProof w:val="0"/>
                <w:lang w:eastAsia="de-DE"/>
              </w:rPr>
              <w:t xml:space="preserve">               in ObjectInstance obj)</w:t>
            </w:r>
          </w:p>
        </w:tc>
      </w:tr>
      <w:tr w:rsidR="003A6E72" w:rsidRPr="001C72B2" w14:paraId="6E472BBF" w14:textId="77777777" w:rsidTr="002114BE">
        <w:trPr>
          <w:cantSplit/>
          <w:jc w:val="center"/>
        </w:trPr>
        <w:tc>
          <w:tcPr>
            <w:tcW w:w="1517" w:type="dxa"/>
            <w:vMerge w:val="restart"/>
            <w:tcBorders>
              <w:top w:val="single" w:sz="6" w:space="0" w:color="000000"/>
              <w:left w:val="single" w:sz="6" w:space="0" w:color="000000"/>
              <w:right w:val="single" w:sz="6" w:space="0" w:color="000000"/>
            </w:tcBorders>
          </w:tcPr>
          <w:p w14:paraId="76FA3641" w14:textId="77777777" w:rsidR="003A6E72" w:rsidRPr="001C72B2" w:rsidRDefault="003A6E72" w:rsidP="00A14D20">
            <w:pPr>
              <w:pStyle w:val="TAH"/>
              <w:widowControl w:val="0"/>
              <w:jc w:val="left"/>
              <w:rPr>
                <w:szCs w:val="18"/>
              </w:rPr>
            </w:pPr>
            <w:r w:rsidRPr="001C72B2">
              <w:rPr>
                <w:szCs w:val="18"/>
              </w:rPr>
              <w:t>In Parameters</w:t>
            </w:r>
          </w:p>
        </w:tc>
        <w:tc>
          <w:tcPr>
            <w:tcW w:w="2126" w:type="dxa"/>
            <w:tcBorders>
              <w:top w:val="single" w:sz="6" w:space="0" w:color="000000"/>
              <w:left w:val="single" w:sz="6" w:space="0" w:color="000000"/>
              <w:bottom w:val="single" w:sz="6" w:space="0" w:color="000000"/>
              <w:right w:val="single" w:sz="6" w:space="0" w:color="000000"/>
            </w:tcBorders>
          </w:tcPr>
          <w:p w14:paraId="780046AF" w14:textId="77777777" w:rsidR="003A6E72" w:rsidRPr="001C72B2" w:rsidRDefault="003A6E72" w:rsidP="002114BE">
            <w:pPr>
              <w:pStyle w:val="PL"/>
              <w:keepNext/>
              <w:keepLines/>
              <w:widowControl w:val="0"/>
              <w:rPr>
                <w:noProof w:val="0"/>
                <w:sz w:val="18"/>
                <w:szCs w:val="18"/>
                <w:lang w:eastAsia="de-DE"/>
              </w:rPr>
            </w:pPr>
            <w:r w:rsidRPr="001C72B2">
              <w:rPr>
                <w:noProof w:val="0"/>
                <w:sz w:val="18"/>
                <w:szCs w:val="18"/>
                <w:lang w:eastAsia="de-DE"/>
              </w:rPr>
              <w:t>am</w:t>
            </w:r>
          </w:p>
        </w:tc>
        <w:tc>
          <w:tcPr>
            <w:tcW w:w="5909" w:type="dxa"/>
            <w:tcBorders>
              <w:top w:val="single" w:sz="6" w:space="0" w:color="000000"/>
              <w:left w:val="single" w:sz="6" w:space="0" w:color="000000"/>
              <w:bottom w:val="single" w:sz="6" w:space="0" w:color="000000"/>
              <w:right w:val="single" w:sz="6" w:space="0" w:color="000000"/>
            </w:tcBorders>
          </w:tcPr>
          <w:p w14:paraId="3DA49725" w14:textId="77777777" w:rsidR="003A6E72" w:rsidRPr="001C72B2" w:rsidRDefault="003A6E72" w:rsidP="002114BE">
            <w:pPr>
              <w:pStyle w:val="TAL"/>
              <w:widowControl w:val="0"/>
              <w:rPr>
                <w:szCs w:val="18"/>
              </w:rPr>
            </w:pPr>
            <w:r w:rsidRPr="001C72B2">
              <w:rPr>
                <w:szCs w:val="18"/>
              </w:rPr>
              <w:t>An additional message.</w:t>
            </w:r>
          </w:p>
        </w:tc>
      </w:tr>
      <w:tr w:rsidR="003A6E72" w:rsidRPr="001C72B2" w14:paraId="28363E60" w14:textId="77777777" w:rsidTr="002114BE">
        <w:trPr>
          <w:cantSplit/>
          <w:jc w:val="center"/>
        </w:trPr>
        <w:tc>
          <w:tcPr>
            <w:tcW w:w="1517" w:type="dxa"/>
            <w:vMerge/>
            <w:tcBorders>
              <w:left w:val="single" w:sz="6" w:space="0" w:color="000000"/>
              <w:right w:val="single" w:sz="6" w:space="0" w:color="000000"/>
            </w:tcBorders>
          </w:tcPr>
          <w:p w14:paraId="3B663F44" w14:textId="77777777" w:rsidR="003A6E72" w:rsidRPr="001C72B2" w:rsidRDefault="003A6E72" w:rsidP="00A14D20">
            <w:pPr>
              <w:pStyle w:val="TAH"/>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C95D75D" w14:textId="77777777" w:rsidR="003A6E72" w:rsidRPr="001C72B2" w:rsidRDefault="003A6E72" w:rsidP="002114BE">
            <w:pPr>
              <w:pStyle w:val="PL"/>
              <w:keepNext/>
              <w:keepLines/>
              <w:widowControl w:val="0"/>
              <w:rPr>
                <w:noProof w:val="0"/>
                <w:sz w:val="18"/>
                <w:szCs w:val="18"/>
                <w:lang w:eastAsia="de-DE"/>
              </w:rPr>
            </w:pPr>
            <w:r w:rsidRPr="001C72B2">
              <w:rPr>
                <w:noProof w:val="0"/>
                <w:sz w:val="18"/>
                <w:szCs w:val="18"/>
                <w:lang w:eastAsia="de-DE"/>
              </w:rPr>
              <w:t>ts</w:t>
            </w:r>
          </w:p>
        </w:tc>
        <w:tc>
          <w:tcPr>
            <w:tcW w:w="5909" w:type="dxa"/>
            <w:tcBorders>
              <w:top w:val="single" w:sz="6" w:space="0" w:color="000000"/>
              <w:left w:val="single" w:sz="6" w:space="0" w:color="000000"/>
              <w:bottom w:val="single" w:sz="6" w:space="0" w:color="000000"/>
              <w:right w:val="single" w:sz="6" w:space="0" w:color="000000"/>
            </w:tcBorders>
          </w:tcPr>
          <w:p w14:paraId="7B73E572" w14:textId="77777777" w:rsidR="003A6E72" w:rsidRPr="001C72B2" w:rsidRDefault="003A6E72" w:rsidP="002114BE">
            <w:pPr>
              <w:pStyle w:val="TAL"/>
              <w:widowControl w:val="0"/>
              <w:rPr>
                <w:szCs w:val="18"/>
              </w:rPr>
            </w:pPr>
            <w:r w:rsidRPr="001C72B2">
              <w:rPr>
                <w:szCs w:val="18"/>
              </w:rPr>
              <w:t>The time when the event is produced.</w:t>
            </w:r>
          </w:p>
        </w:tc>
      </w:tr>
      <w:tr w:rsidR="003A6E72" w:rsidRPr="001C72B2" w14:paraId="67FD4D4D" w14:textId="77777777" w:rsidTr="002114BE">
        <w:trPr>
          <w:cantSplit/>
          <w:jc w:val="center"/>
        </w:trPr>
        <w:tc>
          <w:tcPr>
            <w:tcW w:w="1517" w:type="dxa"/>
            <w:vMerge/>
            <w:tcBorders>
              <w:left w:val="single" w:sz="6" w:space="0" w:color="000000"/>
              <w:right w:val="single" w:sz="6" w:space="0" w:color="000000"/>
            </w:tcBorders>
          </w:tcPr>
          <w:p w14:paraId="4403BB5F" w14:textId="77777777" w:rsidR="003A6E72" w:rsidRPr="001C72B2" w:rsidRDefault="003A6E72" w:rsidP="00A14D20">
            <w:pPr>
              <w:pStyle w:val="TAH"/>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E3804D3" w14:textId="77777777" w:rsidR="003A6E72" w:rsidRPr="001C72B2" w:rsidRDefault="003A6E72" w:rsidP="002114BE">
            <w:pPr>
              <w:pStyle w:val="PL"/>
              <w:keepNext/>
              <w:keepLines/>
              <w:widowControl w:val="0"/>
              <w:rPr>
                <w:noProof w:val="0"/>
                <w:sz w:val="18"/>
                <w:szCs w:val="18"/>
                <w:lang w:eastAsia="de-DE"/>
              </w:rPr>
            </w:pPr>
            <w:r w:rsidRPr="001C72B2">
              <w:rPr>
                <w:noProof w:val="0"/>
                <w:sz w:val="18"/>
                <w:szCs w:val="18"/>
                <w:lang w:eastAsia="de-DE"/>
              </w:rPr>
              <w:t>src</w:t>
            </w:r>
          </w:p>
        </w:tc>
        <w:tc>
          <w:tcPr>
            <w:tcW w:w="5909" w:type="dxa"/>
            <w:tcBorders>
              <w:top w:val="single" w:sz="6" w:space="0" w:color="000000"/>
              <w:left w:val="single" w:sz="6" w:space="0" w:color="000000"/>
              <w:bottom w:val="single" w:sz="6" w:space="0" w:color="000000"/>
              <w:right w:val="single" w:sz="6" w:space="0" w:color="000000"/>
            </w:tcBorders>
          </w:tcPr>
          <w:p w14:paraId="261E0046" w14:textId="77777777" w:rsidR="003A6E72" w:rsidRPr="001C72B2" w:rsidRDefault="003A6E72" w:rsidP="002114BE">
            <w:pPr>
              <w:pStyle w:val="TAL"/>
              <w:widowControl w:val="0"/>
              <w:rPr>
                <w:szCs w:val="18"/>
              </w:rPr>
            </w:pPr>
            <w:r w:rsidRPr="001C72B2">
              <w:rPr>
                <w:szCs w:val="18"/>
              </w:rPr>
              <w:t>The source file of the test specification.</w:t>
            </w:r>
          </w:p>
        </w:tc>
      </w:tr>
      <w:tr w:rsidR="003A6E72" w:rsidRPr="001C72B2" w14:paraId="05D56CF5" w14:textId="77777777" w:rsidTr="002114BE">
        <w:trPr>
          <w:cantSplit/>
          <w:jc w:val="center"/>
        </w:trPr>
        <w:tc>
          <w:tcPr>
            <w:tcW w:w="1517" w:type="dxa"/>
            <w:vMerge/>
            <w:tcBorders>
              <w:left w:val="single" w:sz="6" w:space="0" w:color="000000"/>
              <w:right w:val="single" w:sz="6" w:space="0" w:color="000000"/>
            </w:tcBorders>
          </w:tcPr>
          <w:p w14:paraId="7B8B74EF" w14:textId="77777777" w:rsidR="003A6E72" w:rsidRPr="001C72B2"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3011FF98"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line</w:t>
            </w:r>
          </w:p>
        </w:tc>
        <w:tc>
          <w:tcPr>
            <w:tcW w:w="5909" w:type="dxa"/>
            <w:tcBorders>
              <w:top w:val="single" w:sz="6" w:space="0" w:color="000000"/>
              <w:left w:val="single" w:sz="6" w:space="0" w:color="000000"/>
              <w:bottom w:val="single" w:sz="6" w:space="0" w:color="000000"/>
              <w:right w:val="single" w:sz="6" w:space="0" w:color="000000"/>
            </w:tcBorders>
          </w:tcPr>
          <w:p w14:paraId="3D872CFB" w14:textId="77777777" w:rsidR="003A6E72" w:rsidRPr="001C72B2" w:rsidRDefault="003A6E72" w:rsidP="002114BE">
            <w:pPr>
              <w:pStyle w:val="TAL"/>
              <w:keepNext w:val="0"/>
              <w:keepLines w:val="0"/>
              <w:widowControl w:val="0"/>
              <w:rPr>
                <w:szCs w:val="18"/>
              </w:rPr>
            </w:pPr>
            <w:r w:rsidRPr="001C72B2">
              <w:rPr>
                <w:szCs w:val="18"/>
              </w:rPr>
              <w:t>The line number where the request is performed.</w:t>
            </w:r>
          </w:p>
        </w:tc>
      </w:tr>
      <w:tr w:rsidR="003A6E72" w:rsidRPr="001C72B2" w14:paraId="1FBA7BB6" w14:textId="77777777" w:rsidTr="002114BE">
        <w:trPr>
          <w:cantSplit/>
          <w:jc w:val="center"/>
        </w:trPr>
        <w:tc>
          <w:tcPr>
            <w:tcW w:w="1517" w:type="dxa"/>
            <w:vMerge/>
            <w:tcBorders>
              <w:left w:val="single" w:sz="6" w:space="0" w:color="000000"/>
              <w:right w:val="single" w:sz="6" w:space="0" w:color="000000"/>
            </w:tcBorders>
          </w:tcPr>
          <w:p w14:paraId="67C1A953" w14:textId="77777777" w:rsidR="003A6E72" w:rsidRPr="001C72B2"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B89C972"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c</w:t>
            </w:r>
          </w:p>
        </w:tc>
        <w:tc>
          <w:tcPr>
            <w:tcW w:w="5909" w:type="dxa"/>
            <w:tcBorders>
              <w:top w:val="single" w:sz="6" w:space="0" w:color="000000"/>
              <w:left w:val="single" w:sz="6" w:space="0" w:color="000000"/>
              <w:bottom w:val="single" w:sz="6" w:space="0" w:color="000000"/>
              <w:right w:val="single" w:sz="6" w:space="0" w:color="000000"/>
            </w:tcBorders>
          </w:tcPr>
          <w:p w14:paraId="4001CA4B" w14:textId="77777777" w:rsidR="003A6E72" w:rsidRPr="001C72B2" w:rsidRDefault="003A6E72" w:rsidP="002114BE">
            <w:pPr>
              <w:pStyle w:val="TAL"/>
              <w:keepNext w:val="0"/>
              <w:keepLines w:val="0"/>
              <w:widowControl w:val="0"/>
              <w:rPr>
                <w:szCs w:val="18"/>
              </w:rPr>
            </w:pPr>
            <w:r w:rsidRPr="001C72B2">
              <w:rPr>
                <w:szCs w:val="18"/>
              </w:rPr>
              <w:t>The component which produces this event.</w:t>
            </w:r>
          </w:p>
        </w:tc>
      </w:tr>
      <w:tr w:rsidR="00515059" w:rsidRPr="001C72B2" w14:paraId="4224EA47" w14:textId="77777777" w:rsidTr="002114BE">
        <w:trPr>
          <w:cantSplit/>
          <w:jc w:val="center"/>
        </w:trPr>
        <w:tc>
          <w:tcPr>
            <w:tcW w:w="1517" w:type="dxa"/>
            <w:vMerge/>
            <w:tcBorders>
              <w:left w:val="single" w:sz="6" w:space="0" w:color="000000"/>
              <w:right w:val="single" w:sz="6" w:space="0" w:color="000000"/>
            </w:tcBorders>
          </w:tcPr>
          <w:p w14:paraId="04EB9997" w14:textId="77777777" w:rsidR="00515059" w:rsidRPr="001C72B2" w:rsidRDefault="00515059" w:rsidP="0051505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D6FFC10" w14:textId="03531BC2" w:rsidR="00515059" w:rsidRPr="001C72B2" w:rsidRDefault="00515059" w:rsidP="00515059">
            <w:pPr>
              <w:pStyle w:val="PL"/>
              <w:widowControl w:val="0"/>
              <w:rPr>
                <w:noProof w:val="0"/>
                <w:sz w:val="18"/>
                <w:szCs w:val="18"/>
                <w:lang w:eastAsia="de-DE"/>
              </w:rPr>
            </w:pPr>
            <w:r w:rsidRPr="001C72B2">
              <w:rPr>
                <w:noProof w:val="0"/>
                <w:sz w:val="18"/>
                <w:szCs w:val="18"/>
                <w:lang w:eastAsia="de-DE"/>
              </w:rPr>
              <w:t>className</w:t>
            </w:r>
          </w:p>
        </w:tc>
        <w:tc>
          <w:tcPr>
            <w:tcW w:w="5909" w:type="dxa"/>
            <w:tcBorders>
              <w:top w:val="single" w:sz="6" w:space="0" w:color="000000"/>
              <w:left w:val="single" w:sz="6" w:space="0" w:color="000000"/>
              <w:bottom w:val="single" w:sz="6" w:space="0" w:color="000000"/>
              <w:right w:val="single" w:sz="6" w:space="0" w:color="000000"/>
            </w:tcBorders>
          </w:tcPr>
          <w:p w14:paraId="2C25D339" w14:textId="265C97BA" w:rsidR="00515059" w:rsidRPr="001C72B2" w:rsidRDefault="00515059" w:rsidP="00515059">
            <w:pPr>
              <w:pStyle w:val="TAL"/>
              <w:keepNext w:val="0"/>
              <w:keepLines w:val="0"/>
              <w:widowControl w:val="0"/>
              <w:rPr>
                <w:szCs w:val="18"/>
              </w:rPr>
            </w:pPr>
            <w:r w:rsidRPr="001C72B2">
              <w:rPr>
                <w:szCs w:val="18"/>
              </w:rPr>
              <w:t>The class of the finally block being executed.</w:t>
            </w:r>
          </w:p>
        </w:tc>
      </w:tr>
      <w:tr w:rsidR="003A6E72" w:rsidRPr="001C72B2" w14:paraId="34067593" w14:textId="77777777" w:rsidTr="002114BE">
        <w:trPr>
          <w:cantSplit/>
          <w:jc w:val="center"/>
        </w:trPr>
        <w:tc>
          <w:tcPr>
            <w:tcW w:w="1517" w:type="dxa"/>
            <w:vMerge/>
            <w:tcBorders>
              <w:left w:val="single" w:sz="6" w:space="0" w:color="000000"/>
              <w:right w:val="single" w:sz="6" w:space="0" w:color="000000"/>
            </w:tcBorders>
          </w:tcPr>
          <w:p w14:paraId="5028AE23" w14:textId="77777777" w:rsidR="003A6E72" w:rsidRPr="001C72B2"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43AD5752"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obj</w:t>
            </w:r>
          </w:p>
        </w:tc>
        <w:tc>
          <w:tcPr>
            <w:tcW w:w="5909" w:type="dxa"/>
            <w:tcBorders>
              <w:top w:val="single" w:sz="6" w:space="0" w:color="000000"/>
              <w:left w:val="single" w:sz="6" w:space="0" w:color="000000"/>
              <w:bottom w:val="single" w:sz="6" w:space="0" w:color="000000"/>
              <w:right w:val="single" w:sz="6" w:space="0" w:color="000000"/>
            </w:tcBorders>
          </w:tcPr>
          <w:p w14:paraId="6BFBC020" w14:textId="77777777" w:rsidR="003A6E72" w:rsidRPr="001C72B2" w:rsidRDefault="003A6E72" w:rsidP="002114BE">
            <w:pPr>
              <w:pStyle w:val="TAL"/>
              <w:keepNext w:val="0"/>
              <w:keepLines w:val="0"/>
              <w:widowControl w:val="0"/>
              <w:rPr>
                <w:szCs w:val="18"/>
              </w:rPr>
            </w:pPr>
            <w:r w:rsidRPr="001C72B2">
              <w:rPr>
                <w:szCs w:val="18"/>
              </w:rPr>
              <w:t>The object instance being destroyed.</w:t>
            </w:r>
          </w:p>
        </w:tc>
      </w:tr>
      <w:tr w:rsidR="003A6E72" w:rsidRPr="001C72B2" w14:paraId="304B5E74" w14:textId="77777777" w:rsidTr="002114BE">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76D95C3E" w14:textId="77777777" w:rsidR="003A6E72" w:rsidRPr="001C72B2" w:rsidRDefault="003A6E72" w:rsidP="00A14D20">
            <w:pPr>
              <w:pStyle w:val="TAH"/>
              <w:keepNext w:val="0"/>
              <w:keepLines w:val="0"/>
              <w:widowControl w:val="0"/>
              <w:jc w:val="left"/>
              <w:rPr>
                <w:szCs w:val="18"/>
              </w:rPr>
            </w:pPr>
            <w:r w:rsidRPr="001C72B2">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0BB4C08B" w14:textId="77777777" w:rsidR="003A6E72" w:rsidRPr="001C72B2" w:rsidRDefault="003A6E72" w:rsidP="002114BE">
            <w:pPr>
              <w:pStyle w:val="TAL"/>
              <w:keepNext w:val="0"/>
              <w:keepLines w:val="0"/>
              <w:widowControl w:val="0"/>
              <w:rPr>
                <w:rFonts w:ascii="Courier New" w:hAnsi="Courier New" w:cs="Courier New"/>
                <w:szCs w:val="18"/>
              </w:rPr>
            </w:pPr>
            <w:r w:rsidRPr="001C72B2">
              <w:rPr>
                <w:rFonts w:ascii="Courier New" w:hAnsi="Courier New" w:cs="Courier New"/>
                <w:szCs w:val="18"/>
              </w:rPr>
              <w:t>Void</w:t>
            </w:r>
          </w:p>
        </w:tc>
      </w:tr>
      <w:tr w:rsidR="003A6E72" w:rsidRPr="001C72B2" w14:paraId="7389284A" w14:textId="77777777" w:rsidTr="002114BE">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56734654" w14:textId="77777777" w:rsidR="003A6E72" w:rsidRPr="001C72B2" w:rsidRDefault="003A6E72" w:rsidP="00A14D20">
            <w:pPr>
              <w:pStyle w:val="TAH"/>
              <w:keepNext w:val="0"/>
              <w:keepLines w:val="0"/>
              <w:widowControl w:val="0"/>
              <w:jc w:val="left"/>
              <w:rPr>
                <w:szCs w:val="18"/>
              </w:rPr>
            </w:pPr>
            <w:r w:rsidRPr="001C72B2">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1F5DFB94" w14:textId="77777777" w:rsidR="003A6E72" w:rsidRPr="001C72B2" w:rsidRDefault="003A6E72" w:rsidP="002114BE">
            <w:pPr>
              <w:pStyle w:val="TAL"/>
              <w:keepNext w:val="0"/>
              <w:keepLines w:val="0"/>
              <w:widowControl w:val="0"/>
              <w:rPr>
                <w:szCs w:val="18"/>
              </w:rPr>
            </w:pPr>
            <w:r w:rsidRPr="001C72B2">
              <w:rPr>
                <w:szCs w:val="18"/>
              </w:rPr>
              <w:t>Shall be called by TE to log the entering of a destructor of an object. This event occurs after the destructor has been entered.</w:t>
            </w:r>
          </w:p>
        </w:tc>
      </w:tr>
      <w:tr w:rsidR="003A6E72" w:rsidRPr="001C72B2" w14:paraId="1A586DD9" w14:textId="77777777" w:rsidTr="002114BE">
        <w:trPr>
          <w:jc w:val="center"/>
        </w:trPr>
        <w:tc>
          <w:tcPr>
            <w:tcW w:w="1517" w:type="dxa"/>
            <w:tcBorders>
              <w:top w:val="single" w:sz="6" w:space="0" w:color="000000"/>
              <w:left w:val="single" w:sz="6" w:space="0" w:color="000000"/>
              <w:bottom w:val="single" w:sz="6" w:space="0" w:color="000000"/>
              <w:right w:val="single" w:sz="6" w:space="0" w:color="000000"/>
            </w:tcBorders>
          </w:tcPr>
          <w:p w14:paraId="6FDBA2AE" w14:textId="77777777" w:rsidR="003A6E72" w:rsidRPr="001C72B2" w:rsidRDefault="003A6E72" w:rsidP="00A14D20">
            <w:pPr>
              <w:pStyle w:val="TAH"/>
              <w:keepNext w:val="0"/>
              <w:keepLines w:val="0"/>
              <w:widowControl w:val="0"/>
              <w:jc w:val="left"/>
              <w:rPr>
                <w:szCs w:val="18"/>
              </w:rPr>
            </w:pPr>
            <w:r w:rsidRPr="001C72B2">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57FCDA88" w14:textId="77777777" w:rsidR="003A6E72" w:rsidRPr="001C72B2" w:rsidRDefault="003A6E72" w:rsidP="002114BE">
            <w:pPr>
              <w:pStyle w:val="TAL"/>
              <w:keepNext w:val="0"/>
              <w:keepLines w:val="0"/>
              <w:widowControl w:val="0"/>
              <w:rPr>
                <w:szCs w:val="18"/>
              </w:rPr>
            </w:pPr>
            <w:r w:rsidRPr="001C72B2">
              <w:rPr>
                <w:szCs w:val="18"/>
              </w:rPr>
              <w:t>The TL presents all the information provided in the parameters of this operation to the user, how this is done is not within the scope of the present document.</w:t>
            </w:r>
          </w:p>
        </w:tc>
      </w:tr>
    </w:tbl>
    <w:p w14:paraId="4D7ADA86" w14:textId="77777777" w:rsidR="003A6E72" w:rsidRPr="001C72B2" w:rsidRDefault="003A6E72" w:rsidP="003A6E72">
      <w:pPr>
        <w:widowControl w:val="0"/>
      </w:pPr>
    </w:p>
    <w:p w14:paraId="7D1E2576" w14:textId="1F9666CA" w:rsidR="003A6E72" w:rsidRPr="001C72B2" w:rsidRDefault="00466415" w:rsidP="003A6E72">
      <w:pPr>
        <w:rPr>
          <w:b/>
        </w:rPr>
      </w:pPr>
      <w:r w:rsidRPr="001C72B2">
        <w:rPr>
          <w:b/>
        </w:rPr>
        <w:t xml:space="preserve">Clause </w:t>
      </w:r>
      <w:r w:rsidR="003A6E72" w:rsidRPr="001C72B2">
        <w:rPr>
          <w:b/>
        </w:rPr>
        <w:t>7.3.4.1.125</w:t>
      </w:r>
      <w:r w:rsidR="008D5655" w:rsidRPr="001C72B2">
        <w:rPr>
          <w:b/>
        </w:rPr>
        <w:tab/>
      </w:r>
      <w:r w:rsidR="003A6E72" w:rsidRPr="001C72B2">
        <w:rPr>
          <w:b/>
        </w:rPr>
        <w:t>tliObjFinallyLeave</w:t>
      </w:r>
    </w:p>
    <w:p w14:paraId="08901775" w14:textId="77777777" w:rsidR="003A6E72" w:rsidRPr="001C72B2" w:rsidRDefault="003A6E72" w:rsidP="003A6E72">
      <w:r w:rsidRPr="001C72B2">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2126"/>
        <w:gridCol w:w="5909"/>
      </w:tblGrid>
      <w:tr w:rsidR="003A6E72" w:rsidRPr="001C72B2" w14:paraId="7AA2CF6D" w14:textId="77777777" w:rsidTr="002114BE">
        <w:trPr>
          <w:jc w:val="center"/>
        </w:trPr>
        <w:tc>
          <w:tcPr>
            <w:tcW w:w="1517" w:type="dxa"/>
            <w:tcBorders>
              <w:top w:val="single" w:sz="6" w:space="0" w:color="000000"/>
              <w:left w:val="single" w:sz="6" w:space="0" w:color="000000"/>
              <w:bottom w:val="single" w:sz="6" w:space="0" w:color="000000"/>
              <w:right w:val="single" w:sz="6" w:space="0" w:color="000000"/>
            </w:tcBorders>
          </w:tcPr>
          <w:p w14:paraId="1AE09316" w14:textId="77777777" w:rsidR="003A6E72" w:rsidRPr="001C72B2" w:rsidRDefault="003A6E72" w:rsidP="00A14D20">
            <w:pPr>
              <w:pStyle w:val="TAH"/>
              <w:widowControl w:val="0"/>
              <w:jc w:val="left"/>
              <w:rPr>
                <w:szCs w:val="18"/>
              </w:rPr>
            </w:pPr>
            <w:r w:rsidRPr="001C72B2">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34777395" w14:textId="77777777" w:rsidR="003A6E72" w:rsidRPr="001C72B2" w:rsidRDefault="003A6E72" w:rsidP="002114BE">
            <w:pPr>
              <w:pStyle w:val="PL"/>
              <w:keepNext/>
              <w:keepLines/>
              <w:widowControl w:val="0"/>
              <w:rPr>
                <w:noProof w:val="0"/>
                <w:lang w:eastAsia="de-DE"/>
              </w:rPr>
            </w:pPr>
            <w:r w:rsidRPr="001C72B2">
              <w:rPr>
                <w:noProof w:val="0"/>
                <w:lang w:eastAsia="de-DE"/>
              </w:rPr>
              <w:t xml:space="preserve">void tliObjCreateLeave(in TString am, in TInteger ts, in TString src, </w:t>
            </w:r>
          </w:p>
          <w:p w14:paraId="6599E4A2" w14:textId="16F1A999" w:rsidR="003A6E72" w:rsidRPr="001C72B2" w:rsidRDefault="003A6E72" w:rsidP="002114BE">
            <w:pPr>
              <w:pStyle w:val="PL"/>
              <w:keepNext/>
              <w:keepLines/>
              <w:widowControl w:val="0"/>
              <w:rPr>
                <w:noProof w:val="0"/>
                <w:lang w:eastAsia="de-DE"/>
              </w:rPr>
            </w:pPr>
            <w:r w:rsidRPr="001C72B2">
              <w:rPr>
                <w:noProof w:val="0"/>
                <w:lang w:eastAsia="de-DE"/>
              </w:rPr>
              <w:t xml:space="preserve">               in TInteger line, in TriComponentIdType c, </w:t>
            </w:r>
            <w:r w:rsidR="00515059" w:rsidRPr="001C72B2">
              <w:rPr>
                <w:noProof w:val="0"/>
                <w:lang w:eastAsia="de-DE"/>
              </w:rPr>
              <w:t>QualifiedName className,</w:t>
            </w:r>
          </w:p>
          <w:p w14:paraId="5BE4FBF5" w14:textId="77777777" w:rsidR="003A6E72" w:rsidRPr="001C72B2" w:rsidRDefault="003A6E72" w:rsidP="002114BE">
            <w:pPr>
              <w:pStyle w:val="PL"/>
              <w:keepNext/>
              <w:keepLines/>
              <w:widowControl w:val="0"/>
              <w:rPr>
                <w:noProof w:val="0"/>
                <w:lang w:eastAsia="de-DE"/>
              </w:rPr>
            </w:pPr>
            <w:r w:rsidRPr="001C72B2">
              <w:rPr>
                <w:noProof w:val="0"/>
                <w:lang w:eastAsia="de-DE"/>
              </w:rPr>
              <w:t xml:space="preserve">               in ObjectInstance obj, in TciParameterListType tciPars)</w:t>
            </w:r>
          </w:p>
        </w:tc>
      </w:tr>
      <w:tr w:rsidR="003A6E72" w:rsidRPr="001C72B2" w14:paraId="209EA694" w14:textId="77777777" w:rsidTr="002114BE">
        <w:trPr>
          <w:cantSplit/>
          <w:jc w:val="center"/>
        </w:trPr>
        <w:tc>
          <w:tcPr>
            <w:tcW w:w="1517" w:type="dxa"/>
            <w:vMerge w:val="restart"/>
            <w:tcBorders>
              <w:top w:val="single" w:sz="6" w:space="0" w:color="000000"/>
              <w:left w:val="single" w:sz="6" w:space="0" w:color="000000"/>
              <w:right w:val="single" w:sz="6" w:space="0" w:color="000000"/>
            </w:tcBorders>
          </w:tcPr>
          <w:p w14:paraId="52FC783D" w14:textId="77777777" w:rsidR="003A6E72" w:rsidRPr="001C72B2" w:rsidRDefault="003A6E72" w:rsidP="00A14D20">
            <w:pPr>
              <w:pStyle w:val="TAH"/>
              <w:widowControl w:val="0"/>
              <w:jc w:val="left"/>
              <w:rPr>
                <w:szCs w:val="18"/>
              </w:rPr>
            </w:pPr>
            <w:r w:rsidRPr="001C72B2">
              <w:rPr>
                <w:szCs w:val="18"/>
              </w:rPr>
              <w:t>In Parameters</w:t>
            </w:r>
          </w:p>
        </w:tc>
        <w:tc>
          <w:tcPr>
            <w:tcW w:w="2126" w:type="dxa"/>
            <w:tcBorders>
              <w:top w:val="single" w:sz="6" w:space="0" w:color="000000"/>
              <w:left w:val="single" w:sz="6" w:space="0" w:color="000000"/>
              <w:bottom w:val="single" w:sz="6" w:space="0" w:color="000000"/>
              <w:right w:val="single" w:sz="6" w:space="0" w:color="000000"/>
            </w:tcBorders>
          </w:tcPr>
          <w:p w14:paraId="3A9DAEE0" w14:textId="77777777" w:rsidR="003A6E72" w:rsidRPr="001C72B2" w:rsidRDefault="003A6E72" w:rsidP="002114BE">
            <w:pPr>
              <w:pStyle w:val="PL"/>
              <w:keepNext/>
              <w:keepLines/>
              <w:widowControl w:val="0"/>
              <w:rPr>
                <w:noProof w:val="0"/>
                <w:sz w:val="18"/>
                <w:szCs w:val="18"/>
                <w:lang w:eastAsia="de-DE"/>
              </w:rPr>
            </w:pPr>
            <w:r w:rsidRPr="001C72B2">
              <w:rPr>
                <w:noProof w:val="0"/>
                <w:sz w:val="18"/>
                <w:szCs w:val="18"/>
                <w:lang w:eastAsia="de-DE"/>
              </w:rPr>
              <w:t>am</w:t>
            </w:r>
          </w:p>
        </w:tc>
        <w:tc>
          <w:tcPr>
            <w:tcW w:w="5909" w:type="dxa"/>
            <w:tcBorders>
              <w:top w:val="single" w:sz="6" w:space="0" w:color="000000"/>
              <w:left w:val="single" w:sz="6" w:space="0" w:color="000000"/>
              <w:bottom w:val="single" w:sz="6" w:space="0" w:color="000000"/>
              <w:right w:val="single" w:sz="6" w:space="0" w:color="000000"/>
            </w:tcBorders>
          </w:tcPr>
          <w:p w14:paraId="4E4AA4BC" w14:textId="77777777" w:rsidR="003A6E72" w:rsidRPr="001C72B2" w:rsidRDefault="003A6E72" w:rsidP="002114BE">
            <w:pPr>
              <w:pStyle w:val="TAL"/>
              <w:widowControl w:val="0"/>
              <w:rPr>
                <w:szCs w:val="18"/>
              </w:rPr>
            </w:pPr>
            <w:r w:rsidRPr="001C72B2">
              <w:rPr>
                <w:szCs w:val="18"/>
              </w:rPr>
              <w:t>An additional message.</w:t>
            </w:r>
          </w:p>
        </w:tc>
      </w:tr>
      <w:tr w:rsidR="003A6E72" w:rsidRPr="001C72B2" w14:paraId="7BFFECFC" w14:textId="77777777" w:rsidTr="002114BE">
        <w:trPr>
          <w:cantSplit/>
          <w:jc w:val="center"/>
        </w:trPr>
        <w:tc>
          <w:tcPr>
            <w:tcW w:w="1517" w:type="dxa"/>
            <w:vMerge/>
            <w:tcBorders>
              <w:left w:val="single" w:sz="6" w:space="0" w:color="000000"/>
              <w:right w:val="single" w:sz="6" w:space="0" w:color="000000"/>
            </w:tcBorders>
          </w:tcPr>
          <w:p w14:paraId="01692CEC" w14:textId="77777777" w:rsidR="003A6E72" w:rsidRPr="001C72B2"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3AED1334"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ts</w:t>
            </w:r>
          </w:p>
        </w:tc>
        <w:tc>
          <w:tcPr>
            <w:tcW w:w="5909" w:type="dxa"/>
            <w:tcBorders>
              <w:top w:val="single" w:sz="6" w:space="0" w:color="000000"/>
              <w:left w:val="single" w:sz="6" w:space="0" w:color="000000"/>
              <w:bottom w:val="single" w:sz="6" w:space="0" w:color="000000"/>
              <w:right w:val="single" w:sz="6" w:space="0" w:color="000000"/>
            </w:tcBorders>
          </w:tcPr>
          <w:p w14:paraId="340697F2" w14:textId="77777777" w:rsidR="003A6E72" w:rsidRPr="001C72B2" w:rsidRDefault="003A6E72" w:rsidP="002114BE">
            <w:pPr>
              <w:pStyle w:val="TAL"/>
              <w:keepNext w:val="0"/>
              <w:keepLines w:val="0"/>
              <w:widowControl w:val="0"/>
              <w:rPr>
                <w:szCs w:val="18"/>
              </w:rPr>
            </w:pPr>
            <w:r w:rsidRPr="001C72B2">
              <w:rPr>
                <w:szCs w:val="18"/>
              </w:rPr>
              <w:t>The time when the event is produced.</w:t>
            </w:r>
          </w:p>
        </w:tc>
      </w:tr>
      <w:tr w:rsidR="003A6E72" w:rsidRPr="001C72B2" w14:paraId="47A66039" w14:textId="77777777" w:rsidTr="002114BE">
        <w:trPr>
          <w:cantSplit/>
          <w:jc w:val="center"/>
        </w:trPr>
        <w:tc>
          <w:tcPr>
            <w:tcW w:w="1517" w:type="dxa"/>
            <w:vMerge/>
            <w:tcBorders>
              <w:left w:val="single" w:sz="6" w:space="0" w:color="000000"/>
              <w:right w:val="single" w:sz="6" w:space="0" w:color="000000"/>
            </w:tcBorders>
          </w:tcPr>
          <w:p w14:paraId="24338A17" w14:textId="77777777" w:rsidR="003A6E72" w:rsidRPr="001C72B2"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684568A6"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src</w:t>
            </w:r>
          </w:p>
        </w:tc>
        <w:tc>
          <w:tcPr>
            <w:tcW w:w="5909" w:type="dxa"/>
            <w:tcBorders>
              <w:top w:val="single" w:sz="6" w:space="0" w:color="000000"/>
              <w:left w:val="single" w:sz="6" w:space="0" w:color="000000"/>
              <w:bottom w:val="single" w:sz="6" w:space="0" w:color="000000"/>
              <w:right w:val="single" w:sz="6" w:space="0" w:color="000000"/>
            </w:tcBorders>
          </w:tcPr>
          <w:p w14:paraId="49CC8F68" w14:textId="77777777" w:rsidR="003A6E72" w:rsidRPr="001C72B2" w:rsidRDefault="003A6E72" w:rsidP="002114BE">
            <w:pPr>
              <w:pStyle w:val="TAL"/>
              <w:keepNext w:val="0"/>
              <w:keepLines w:val="0"/>
              <w:widowControl w:val="0"/>
              <w:rPr>
                <w:szCs w:val="18"/>
              </w:rPr>
            </w:pPr>
            <w:r w:rsidRPr="001C72B2">
              <w:rPr>
                <w:szCs w:val="18"/>
              </w:rPr>
              <w:t>The source file of the test specification.</w:t>
            </w:r>
          </w:p>
        </w:tc>
      </w:tr>
      <w:tr w:rsidR="003A6E72" w:rsidRPr="001C72B2" w14:paraId="481DDFB3" w14:textId="77777777" w:rsidTr="002114BE">
        <w:trPr>
          <w:cantSplit/>
          <w:jc w:val="center"/>
        </w:trPr>
        <w:tc>
          <w:tcPr>
            <w:tcW w:w="1517" w:type="dxa"/>
            <w:vMerge/>
            <w:tcBorders>
              <w:left w:val="single" w:sz="6" w:space="0" w:color="000000"/>
              <w:right w:val="single" w:sz="6" w:space="0" w:color="000000"/>
            </w:tcBorders>
          </w:tcPr>
          <w:p w14:paraId="54C64392" w14:textId="77777777" w:rsidR="003A6E72" w:rsidRPr="001C72B2"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51B2236"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line</w:t>
            </w:r>
          </w:p>
        </w:tc>
        <w:tc>
          <w:tcPr>
            <w:tcW w:w="5909" w:type="dxa"/>
            <w:tcBorders>
              <w:top w:val="single" w:sz="6" w:space="0" w:color="000000"/>
              <w:left w:val="single" w:sz="6" w:space="0" w:color="000000"/>
              <w:bottom w:val="single" w:sz="6" w:space="0" w:color="000000"/>
              <w:right w:val="single" w:sz="6" w:space="0" w:color="000000"/>
            </w:tcBorders>
          </w:tcPr>
          <w:p w14:paraId="0CFC5A38" w14:textId="77777777" w:rsidR="003A6E72" w:rsidRPr="001C72B2" w:rsidRDefault="003A6E72" w:rsidP="002114BE">
            <w:pPr>
              <w:pStyle w:val="TAL"/>
              <w:keepNext w:val="0"/>
              <w:keepLines w:val="0"/>
              <w:widowControl w:val="0"/>
              <w:rPr>
                <w:szCs w:val="18"/>
              </w:rPr>
            </w:pPr>
            <w:r w:rsidRPr="001C72B2">
              <w:rPr>
                <w:szCs w:val="18"/>
              </w:rPr>
              <w:t>The line number where the request is performed.</w:t>
            </w:r>
          </w:p>
        </w:tc>
      </w:tr>
      <w:tr w:rsidR="003A6E72" w:rsidRPr="001C72B2" w14:paraId="5F8F38E3" w14:textId="77777777" w:rsidTr="002114BE">
        <w:trPr>
          <w:cantSplit/>
          <w:jc w:val="center"/>
        </w:trPr>
        <w:tc>
          <w:tcPr>
            <w:tcW w:w="1517" w:type="dxa"/>
            <w:vMerge/>
            <w:tcBorders>
              <w:left w:val="single" w:sz="6" w:space="0" w:color="000000"/>
              <w:right w:val="single" w:sz="6" w:space="0" w:color="000000"/>
            </w:tcBorders>
          </w:tcPr>
          <w:p w14:paraId="3D1BA933" w14:textId="77777777" w:rsidR="003A6E72" w:rsidRPr="001C72B2"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6936D4D4"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c</w:t>
            </w:r>
          </w:p>
        </w:tc>
        <w:tc>
          <w:tcPr>
            <w:tcW w:w="5909" w:type="dxa"/>
            <w:tcBorders>
              <w:top w:val="single" w:sz="6" w:space="0" w:color="000000"/>
              <w:left w:val="single" w:sz="6" w:space="0" w:color="000000"/>
              <w:bottom w:val="single" w:sz="6" w:space="0" w:color="000000"/>
              <w:right w:val="single" w:sz="6" w:space="0" w:color="000000"/>
            </w:tcBorders>
          </w:tcPr>
          <w:p w14:paraId="778FB7E8" w14:textId="77777777" w:rsidR="003A6E72" w:rsidRPr="001C72B2" w:rsidRDefault="003A6E72" w:rsidP="002114BE">
            <w:pPr>
              <w:pStyle w:val="TAL"/>
              <w:keepNext w:val="0"/>
              <w:keepLines w:val="0"/>
              <w:widowControl w:val="0"/>
              <w:rPr>
                <w:szCs w:val="18"/>
              </w:rPr>
            </w:pPr>
            <w:r w:rsidRPr="001C72B2">
              <w:rPr>
                <w:szCs w:val="18"/>
              </w:rPr>
              <w:t>The component which produces this event.</w:t>
            </w:r>
          </w:p>
        </w:tc>
      </w:tr>
      <w:tr w:rsidR="00515059" w:rsidRPr="001C72B2" w14:paraId="0D43F0F2" w14:textId="77777777" w:rsidTr="002114BE">
        <w:trPr>
          <w:cantSplit/>
          <w:jc w:val="center"/>
        </w:trPr>
        <w:tc>
          <w:tcPr>
            <w:tcW w:w="1517" w:type="dxa"/>
            <w:vMerge/>
            <w:tcBorders>
              <w:left w:val="single" w:sz="6" w:space="0" w:color="000000"/>
              <w:right w:val="single" w:sz="6" w:space="0" w:color="000000"/>
            </w:tcBorders>
          </w:tcPr>
          <w:p w14:paraId="7F8558D4" w14:textId="77777777" w:rsidR="00515059" w:rsidRPr="001C72B2" w:rsidRDefault="00515059" w:rsidP="0051505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39ADB98C" w14:textId="4F183FB8" w:rsidR="00515059" w:rsidRPr="001C72B2" w:rsidRDefault="00515059" w:rsidP="00515059">
            <w:pPr>
              <w:pStyle w:val="PL"/>
              <w:widowControl w:val="0"/>
              <w:rPr>
                <w:noProof w:val="0"/>
                <w:sz w:val="18"/>
                <w:szCs w:val="18"/>
                <w:lang w:eastAsia="de-DE"/>
              </w:rPr>
            </w:pPr>
            <w:r w:rsidRPr="001C72B2">
              <w:rPr>
                <w:noProof w:val="0"/>
                <w:sz w:val="18"/>
                <w:szCs w:val="18"/>
                <w:lang w:eastAsia="de-DE"/>
              </w:rPr>
              <w:t>className</w:t>
            </w:r>
          </w:p>
        </w:tc>
        <w:tc>
          <w:tcPr>
            <w:tcW w:w="5909" w:type="dxa"/>
            <w:tcBorders>
              <w:top w:val="single" w:sz="6" w:space="0" w:color="000000"/>
              <w:left w:val="single" w:sz="6" w:space="0" w:color="000000"/>
              <w:bottom w:val="single" w:sz="6" w:space="0" w:color="000000"/>
              <w:right w:val="single" w:sz="6" w:space="0" w:color="000000"/>
            </w:tcBorders>
          </w:tcPr>
          <w:p w14:paraId="58B40580" w14:textId="70514364" w:rsidR="00515059" w:rsidRPr="001C72B2" w:rsidRDefault="00515059" w:rsidP="00515059">
            <w:pPr>
              <w:pStyle w:val="TAL"/>
              <w:keepNext w:val="0"/>
              <w:keepLines w:val="0"/>
              <w:widowControl w:val="0"/>
              <w:rPr>
                <w:szCs w:val="18"/>
              </w:rPr>
            </w:pPr>
            <w:r w:rsidRPr="001C72B2">
              <w:rPr>
                <w:szCs w:val="18"/>
              </w:rPr>
              <w:t>The class of the finally block being executed.</w:t>
            </w:r>
          </w:p>
        </w:tc>
      </w:tr>
      <w:tr w:rsidR="003A6E72" w:rsidRPr="001C72B2" w14:paraId="50544EAA" w14:textId="77777777" w:rsidTr="002114BE">
        <w:trPr>
          <w:cantSplit/>
          <w:jc w:val="center"/>
        </w:trPr>
        <w:tc>
          <w:tcPr>
            <w:tcW w:w="1517" w:type="dxa"/>
            <w:vMerge/>
            <w:tcBorders>
              <w:left w:val="single" w:sz="6" w:space="0" w:color="000000"/>
              <w:right w:val="single" w:sz="6" w:space="0" w:color="000000"/>
            </w:tcBorders>
          </w:tcPr>
          <w:p w14:paraId="1486552D" w14:textId="77777777" w:rsidR="003A6E72" w:rsidRPr="001C72B2"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07E6ABB"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obj</w:t>
            </w:r>
          </w:p>
        </w:tc>
        <w:tc>
          <w:tcPr>
            <w:tcW w:w="5909" w:type="dxa"/>
            <w:tcBorders>
              <w:top w:val="single" w:sz="6" w:space="0" w:color="000000"/>
              <w:left w:val="single" w:sz="6" w:space="0" w:color="000000"/>
              <w:bottom w:val="single" w:sz="6" w:space="0" w:color="000000"/>
              <w:right w:val="single" w:sz="6" w:space="0" w:color="000000"/>
            </w:tcBorders>
          </w:tcPr>
          <w:p w14:paraId="0CD13113" w14:textId="77777777" w:rsidR="003A6E72" w:rsidRPr="001C72B2" w:rsidRDefault="003A6E72" w:rsidP="002114BE">
            <w:pPr>
              <w:pStyle w:val="TAL"/>
              <w:keepNext w:val="0"/>
              <w:keepLines w:val="0"/>
              <w:widowControl w:val="0"/>
              <w:rPr>
                <w:szCs w:val="18"/>
              </w:rPr>
            </w:pPr>
            <w:r w:rsidRPr="001C72B2">
              <w:rPr>
                <w:szCs w:val="18"/>
              </w:rPr>
              <w:t>The object being destroyed.</w:t>
            </w:r>
          </w:p>
        </w:tc>
      </w:tr>
      <w:tr w:rsidR="003A6E72" w:rsidRPr="001C72B2" w14:paraId="4C32E3A7" w14:textId="77777777" w:rsidTr="002114BE">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4D5AADE8" w14:textId="77777777" w:rsidR="003A6E72" w:rsidRPr="001C72B2" w:rsidRDefault="003A6E72" w:rsidP="00A14D20">
            <w:pPr>
              <w:pStyle w:val="TAH"/>
              <w:keepNext w:val="0"/>
              <w:keepLines w:val="0"/>
              <w:widowControl w:val="0"/>
              <w:jc w:val="left"/>
              <w:rPr>
                <w:szCs w:val="18"/>
              </w:rPr>
            </w:pPr>
            <w:r w:rsidRPr="001C72B2">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2ACE6CDB" w14:textId="77777777" w:rsidR="003A6E72" w:rsidRPr="001C72B2" w:rsidRDefault="003A6E72" w:rsidP="002114BE">
            <w:pPr>
              <w:pStyle w:val="TAL"/>
              <w:keepNext w:val="0"/>
              <w:keepLines w:val="0"/>
              <w:widowControl w:val="0"/>
              <w:rPr>
                <w:rFonts w:ascii="Courier New" w:hAnsi="Courier New" w:cs="Courier New"/>
                <w:szCs w:val="18"/>
              </w:rPr>
            </w:pPr>
            <w:r w:rsidRPr="001C72B2">
              <w:rPr>
                <w:rFonts w:ascii="Courier New" w:hAnsi="Courier New" w:cs="Courier New"/>
                <w:szCs w:val="18"/>
              </w:rPr>
              <w:t>Void</w:t>
            </w:r>
          </w:p>
        </w:tc>
      </w:tr>
      <w:tr w:rsidR="003A6E72" w:rsidRPr="001C72B2" w14:paraId="741DC673" w14:textId="77777777" w:rsidTr="002114BE">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57544C31" w14:textId="77777777" w:rsidR="003A6E72" w:rsidRPr="001C72B2" w:rsidRDefault="003A6E72" w:rsidP="00A14D20">
            <w:pPr>
              <w:pStyle w:val="TAH"/>
              <w:keepNext w:val="0"/>
              <w:keepLines w:val="0"/>
              <w:widowControl w:val="0"/>
              <w:jc w:val="left"/>
              <w:rPr>
                <w:szCs w:val="18"/>
              </w:rPr>
            </w:pPr>
            <w:r w:rsidRPr="001C72B2">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57FBDB6D" w14:textId="77777777" w:rsidR="003A6E72" w:rsidRPr="001C72B2" w:rsidRDefault="003A6E72" w:rsidP="002114BE">
            <w:pPr>
              <w:pStyle w:val="TAL"/>
              <w:keepNext w:val="0"/>
              <w:keepLines w:val="0"/>
              <w:widowControl w:val="0"/>
              <w:rPr>
                <w:szCs w:val="18"/>
              </w:rPr>
            </w:pPr>
            <w:r w:rsidRPr="001C72B2">
              <w:rPr>
                <w:szCs w:val="18"/>
              </w:rPr>
              <w:t>Shall be called by TE to log the leaving of an object destructor. This event occurs after the destructor has been left. Accessing any members, properties and methods of a destroyed object with exception of methods used for comparison shall cause an error.</w:t>
            </w:r>
          </w:p>
        </w:tc>
      </w:tr>
      <w:tr w:rsidR="003A6E72" w:rsidRPr="001C72B2" w14:paraId="6EC1D95A" w14:textId="77777777" w:rsidTr="002114BE">
        <w:trPr>
          <w:jc w:val="center"/>
        </w:trPr>
        <w:tc>
          <w:tcPr>
            <w:tcW w:w="1517" w:type="dxa"/>
            <w:tcBorders>
              <w:top w:val="single" w:sz="6" w:space="0" w:color="000000"/>
              <w:left w:val="single" w:sz="6" w:space="0" w:color="000000"/>
              <w:bottom w:val="single" w:sz="6" w:space="0" w:color="000000"/>
              <w:right w:val="single" w:sz="6" w:space="0" w:color="000000"/>
            </w:tcBorders>
          </w:tcPr>
          <w:p w14:paraId="35533286" w14:textId="77777777" w:rsidR="003A6E72" w:rsidRPr="001C72B2" w:rsidRDefault="003A6E72" w:rsidP="00A14D20">
            <w:pPr>
              <w:pStyle w:val="TAH"/>
              <w:keepNext w:val="0"/>
              <w:keepLines w:val="0"/>
              <w:widowControl w:val="0"/>
              <w:jc w:val="left"/>
              <w:rPr>
                <w:szCs w:val="18"/>
              </w:rPr>
            </w:pPr>
            <w:r w:rsidRPr="001C72B2">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53C60530" w14:textId="77777777" w:rsidR="003A6E72" w:rsidRPr="001C72B2" w:rsidRDefault="003A6E72" w:rsidP="002114BE">
            <w:pPr>
              <w:pStyle w:val="TAL"/>
              <w:keepNext w:val="0"/>
              <w:keepLines w:val="0"/>
              <w:widowControl w:val="0"/>
              <w:rPr>
                <w:szCs w:val="18"/>
              </w:rPr>
            </w:pPr>
            <w:r w:rsidRPr="001C72B2">
              <w:rPr>
                <w:szCs w:val="18"/>
              </w:rPr>
              <w:t>The TL presents all the information provided in the parameters of this operation to the user, how this is done is not within the scope of the present document.</w:t>
            </w:r>
          </w:p>
        </w:tc>
      </w:tr>
    </w:tbl>
    <w:p w14:paraId="1DBC4683" w14:textId="77777777" w:rsidR="003A6E72" w:rsidRPr="001C72B2" w:rsidRDefault="003A6E72" w:rsidP="003A6E72"/>
    <w:p w14:paraId="5AE9C9F5" w14:textId="2587C046" w:rsidR="003A6E72" w:rsidRPr="001C72B2" w:rsidRDefault="00466415" w:rsidP="003A6E72">
      <w:pPr>
        <w:rPr>
          <w:b/>
        </w:rPr>
      </w:pPr>
      <w:r w:rsidRPr="001C72B2">
        <w:rPr>
          <w:b/>
        </w:rPr>
        <w:t xml:space="preserve">Clause </w:t>
      </w:r>
      <w:r w:rsidR="003A6E72" w:rsidRPr="001C72B2">
        <w:rPr>
          <w:b/>
        </w:rPr>
        <w:t>7.3.4.1.126</w:t>
      </w:r>
      <w:r w:rsidR="008D5655" w:rsidRPr="001C72B2">
        <w:rPr>
          <w:b/>
        </w:rPr>
        <w:tab/>
      </w:r>
      <w:r w:rsidR="003A6E72" w:rsidRPr="001C72B2">
        <w:rPr>
          <w:b/>
        </w:rPr>
        <w:t>tliObjMethodEnter</w:t>
      </w:r>
    </w:p>
    <w:p w14:paraId="55F5A8F3" w14:textId="77777777" w:rsidR="003A6E72" w:rsidRPr="001C72B2" w:rsidRDefault="003A6E72" w:rsidP="003A6E72">
      <w:r w:rsidRPr="001C72B2">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2126"/>
        <w:gridCol w:w="5909"/>
      </w:tblGrid>
      <w:tr w:rsidR="003A6E72" w:rsidRPr="001C72B2" w14:paraId="1BB7FB9E" w14:textId="77777777" w:rsidTr="002114BE">
        <w:trPr>
          <w:jc w:val="center"/>
        </w:trPr>
        <w:tc>
          <w:tcPr>
            <w:tcW w:w="1517" w:type="dxa"/>
            <w:tcBorders>
              <w:top w:val="single" w:sz="6" w:space="0" w:color="000000"/>
              <w:left w:val="single" w:sz="6" w:space="0" w:color="000000"/>
              <w:bottom w:val="single" w:sz="6" w:space="0" w:color="000000"/>
              <w:right w:val="single" w:sz="6" w:space="0" w:color="000000"/>
            </w:tcBorders>
          </w:tcPr>
          <w:p w14:paraId="4C5F5029" w14:textId="77777777" w:rsidR="003A6E72" w:rsidRPr="001C72B2" w:rsidRDefault="003A6E72" w:rsidP="00A14D20">
            <w:pPr>
              <w:pStyle w:val="TAH"/>
              <w:widowControl w:val="0"/>
              <w:jc w:val="left"/>
              <w:rPr>
                <w:szCs w:val="18"/>
              </w:rPr>
            </w:pPr>
            <w:r w:rsidRPr="001C72B2">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7F932595" w14:textId="77777777" w:rsidR="003A6E72" w:rsidRPr="001C72B2" w:rsidRDefault="003A6E72" w:rsidP="002114BE">
            <w:pPr>
              <w:pStyle w:val="PL"/>
              <w:keepNext/>
              <w:keepLines/>
              <w:widowControl w:val="0"/>
              <w:rPr>
                <w:noProof w:val="0"/>
                <w:lang w:eastAsia="de-DE"/>
              </w:rPr>
            </w:pPr>
            <w:r w:rsidRPr="001C72B2">
              <w:rPr>
                <w:noProof w:val="0"/>
                <w:lang w:eastAsia="de-DE"/>
              </w:rPr>
              <w:t xml:space="preserve">void tliObjMethodEnter(in TString am, in TInteger ts, in TString src, </w:t>
            </w:r>
          </w:p>
          <w:p w14:paraId="4B15CC86" w14:textId="2CC9884B" w:rsidR="003A6E72" w:rsidRPr="001C72B2" w:rsidRDefault="003A6E72" w:rsidP="002114BE">
            <w:pPr>
              <w:pStyle w:val="PL"/>
              <w:keepNext/>
              <w:keepLines/>
              <w:widowControl w:val="0"/>
              <w:rPr>
                <w:noProof w:val="0"/>
                <w:lang w:eastAsia="de-DE"/>
              </w:rPr>
            </w:pPr>
            <w:r w:rsidRPr="001C72B2">
              <w:rPr>
                <w:noProof w:val="0"/>
                <w:lang w:eastAsia="de-DE"/>
              </w:rPr>
              <w:t xml:space="preserve">               in TInteger line, in TriComponentIdType c, </w:t>
            </w:r>
            <w:r w:rsidR="00515059" w:rsidRPr="001C72B2">
              <w:rPr>
                <w:noProof w:val="0"/>
                <w:lang w:eastAsia="de-DE"/>
              </w:rPr>
              <w:t>QualifiedName className,</w:t>
            </w:r>
          </w:p>
          <w:p w14:paraId="1E541336" w14:textId="77777777" w:rsidR="003A6E72" w:rsidRPr="001C72B2" w:rsidRDefault="003A6E72" w:rsidP="002114BE">
            <w:pPr>
              <w:pStyle w:val="PL"/>
              <w:keepNext/>
              <w:keepLines/>
              <w:widowControl w:val="0"/>
              <w:rPr>
                <w:noProof w:val="0"/>
                <w:lang w:eastAsia="de-DE"/>
              </w:rPr>
            </w:pPr>
            <w:r w:rsidRPr="001C72B2">
              <w:rPr>
                <w:noProof w:val="0"/>
                <w:lang w:eastAsia="de-DE"/>
              </w:rPr>
              <w:t xml:space="preserve">               in ObjectInstance obj, in TString methodName,</w:t>
            </w:r>
          </w:p>
          <w:p w14:paraId="1A71D2FD" w14:textId="77777777" w:rsidR="003A6E72" w:rsidRPr="001C72B2" w:rsidRDefault="003A6E72" w:rsidP="002114BE">
            <w:pPr>
              <w:pStyle w:val="PL"/>
              <w:keepNext/>
              <w:keepLines/>
              <w:widowControl w:val="0"/>
              <w:rPr>
                <w:noProof w:val="0"/>
                <w:lang w:eastAsia="de-DE"/>
              </w:rPr>
            </w:pPr>
            <w:r w:rsidRPr="001C72B2">
              <w:rPr>
                <w:noProof w:val="0"/>
                <w:lang w:eastAsia="de-DE"/>
              </w:rPr>
              <w:t xml:space="preserve">               in TciParameterListType tciPars)</w:t>
            </w:r>
          </w:p>
        </w:tc>
      </w:tr>
      <w:tr w:rsidR="003A6E72" w:rsidRPr="001C72B2" w14:paraId="23171106" w14:textId="77777777" w:rsidTr="002114BE">
        <w:trPr>
          <w:cantSplit/>
          <w:jc w:val="center"/>
        </w:trPr>
        <w:tc>
          <w:tcPr>
            <w:tcW w:w="1517" w:type="dxa"/>
            <w:vMerge w:val="restart"/>
            <w:tcBorders>
              <w:top w:val="single" w:sz="6" w:space="0" w:color="000000"/>
              <w:left w:val="single" w:sz="6" w:space="0" w:color="000000"/>
              <w:right w:val="single" w:sz="6" w:space="0" w:color="000000"/>
            </w:tcBorders>
          </w:tcPr>
          <w:p w14:paraId="7C3CAFB7" w14:textId="77777777" w:rsidR="003A6E72" w:rsidRPr="001C72B2" w:rsidRDefault="003A6E72" w:rsidP="00A14D20">
            <w:pPr>
              <w:pStyle w:val="TAH"/>
              <w:widowControl w:val="0"/>
              <w:jc w:val="left"/>
              <w:rPr>
                <w:szCs w:val="18"/>
              </w:rPr>
            </w:pPr>
            <w:r w:rsidRPr="001C72B2">
              <w:rPr>
                <w:szCs w:val="18"/>
              </w:rPr>
              <w:t>In Parameters</w:t>
            </w:r>
          </w:p>
        </w:tc>
        <w:tc>
          <w:tcPr>
            <w:tcW w:w="2126" w:type="dxa"/>
            <w:tcBorders>
              <w:top w:val="single" w:sz="6" w:space="0" w:color="000000"/>
              <w:left w:val="single" w:sz="6" w:space="0" w:color="000000"/>
              <w:bottom w:val="single" w:sz="6" w:space="0" w:color="000000"/>
              <w:right w:val="single" w:sz="6" w:space="0" w:color="000000"/>
            </w:tcBorders>
          </w:tcPr>
          <w:p w14:paraId="3F2DFF15" w14:textId="77777777" w:rsidR="003A6E72" w:rsidRPr="001C72B2" w:rsidRDefault="003A6E72" w:rsidP="002114BE">
            <w:pPr>
              <w:pStyle w:val="PL"/>
              <w:keepNext/>
              <w:keepLines/>
              <w:widowControl w:val="0"/>
              <w:rPr>
                <w:noProof w:val="0"/>
                <w:sz w:val="18"/>
                <w:szCs w:val="18"/>
                <w:lang w:eastAsia="de-DE"/>
              </w:rPr>
            </w:pPr>
            <w:r w:rsidRPr="001C72B2">
              <w:rPr>
                <w:noProof w:val="0"/>
                <w:sz w:val="18"/>
                <w:szCs w:val="18"/>
                <w:lang w:eastAsia="de-DE"/>
              </w:rPr>
              <w:t>Am</w:t>
            </w:r>
          </w:p>
        </w:tc>
        <w:tc>
          <w:tcPr>
            <w:tcW w:w="5909" w:type="dxa"/>
            <w:tcBorders>
              <w:top w:val="single" w:sz="6" w:space="0" w:color="000000"/>
              <w:left w:val="single" w:sz="6" w:space="0" w:color="000000"/>
              <w:bottom w:val="single" w:sz="6" w:space="0" w:color="000000"/>
              <w:right w:val="single" w:sz="6" w:space="0" w:color="000000"/>
            </w:tcBorders>
          </w:tcPr>
          <w:p w14:paraId="629FAF5B" w14:textId="77777777" w:rsidR="003A6E72" w:rsidRPr="001C72B2" w:rsidRDefault="003A6E72" w:rsidP="002114BE">
            <w:pPr>
              <w:pStyle w:val="TAL"/>
              <w:widowControl w:val="0"/>
              <w:rPr>
                <w:szCs w:val="18"/>
              </w:rPr>
            </w:pPr>
            <w:r w:rsidRPr="001C72B2">
              <w:rPr>
                <w:szCs w:val="18"/>
              </w:rPr>
              <w:t>An additional message.</w:t>
            </w:r>
          </w:p>
        </w:tc>
      </w:tr>
      <w:tr w:rsidR="003A6E72" w:rsidRPr="001C72B2" w14:paraId="70BA7201" w14:textId="77777777" w:rsidTr="002114BE">
        <w:trPr>
          <w:cantSplit/>
          <w:jc w:val="center"/>
        </w:trPr>
        <w:tc>
          <w:tcPr>
            <w:tcW w:w="1517" w:type="dxa"/>
            <w:vMerge/>
            <w:tcBorders>
              <w:left w:val="single" w:sz="6" w:space="0" w:color="000000"/>
              <w:right w:val="single" w:sz="6" w:space="0" w:color="000000"/>
            </w:tcBorders>
          </w:tcPr>
          <w:p w14:paraId="46F4DA49" w14:textId="77777777" w:rsidR="003A6E72" w:rsidRPr="001C72B2" w:rsidRDefault="003A6E72" w:rsidP="00A14D20">
            <w:pPr>
              <w:pStyle w:val="TAH"/>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3A670AD2" w14:textId="77777777" w:rsidR="003A6E72" w:rsidRPr="001C72B2" w:rsidRDefault="003A6E72" w:rsidP="002114BE">
            <w:pPr>
              <w:pStyle w:val="PL"/>
              <w:keepNext/>
              <w:keepLines/>
              <w:widowControl w:val="0"/>
              <w:rPr>
                <w:noProof w:val="0"/>
                <w:sz w:val="18"/>
                <w:szCs w:val="18"/>
                <w:lang w:eastAsia="de-DE"/>
              </w:rPr>
            </w:pPr>
            <w:r w:rsidRPr="001C72B2">
              <w:rPr>
                <w:noProof w:val="0"/>
                <w:sz w:val="18"/>
                <w:szCs w:val="18"/>
                <w:lang w:eastAsia="de-DE"/>
              </w:rPr>
              <w:t>Ts</w:t>
            </w:r>
          </w:p>
        </w:tc>
        <w:tc>
          <w:tcPr>
            <w:tcW w:w="5909" w:type="dxa"/>
            <w:tcBorders>
              <w:top w:val="single" w:sz="6" w:space="0" w:color="000000"/>
              <w:left w:val="single" w:sz="6" w:space="0" w:color="000000"/>
              <w:bottom w:val="single" w:sz="6" w:space="0" w:color="000000"/>
              <w:right w:val="single" w:sz="6" w:space="0" w:color="000000"/>
            </w:tcBorders>
          </w:tcPr>
          <w:p w14:paraId="1E16EE23" w14:textId="77777777" w:rsidR="003A6E72" w:rsidRPr="001C72B2" w:rsidRDefault="003A6E72" w:rsidP="002114BE">
            <w:pPr>
              <w:pStyle w:val="TAL"/>
              <w:widowControl w:val="0"/>
              <w:rPr>
                <w:szCs w:val="18"/>
              </w:rPr>
            </w:pPr>
            <w:r w:rsidRPr="001C72B2">
              <w:rPr>
                <w:szCs w:val="18"/>
              </w:rPr>
              <w:t>The time when the event is produced.</w:t>
            </w:r>
          </w:p>
        </w:tc>
      </w:tr>
      <w:tr w:rsidR="003A6E72" w:rsidRPr="001C72B2" w14:paraId="31A3B4EF" w14:textId="77777777" w:rsidTr="002114BE">
        <w:trPr>
          <w:cantSplit/>
          <w:jc w:val="center"/>
        </w:trPr>
        <w:tc>
          <w:tcPr>
            <w:tcW w:w="1517" w:type="dxa"/>
            <w:vMerge/>
            <w:tcBorders>
              <w:left w:val="single" w:sz="6" w:space="0" w:color="000000"/>
              <w:right w:val="single" w:sz="6" w:space="0" w:color="000000"/>
            </w:tcBorders>
          </w:tcPr>
          <w:p w14:paraId="3BB48088" w14:textId="77777777" w:rsidR="003A6E72" w:rsidRPr="001C72B2" w:rsidRDefault="003A6E72" w:rsidP="00A14D20">
            <w:pPr>
              <w:pStyle w:val="TAH"/>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16B3B81A" w14:textId="77777777" w:rsidR="003A6E72" w:rsidRPr="001C72B2" w:rsidRDefault="003A6E72" w:rsidP="002114BE">
            <w:pPr>
              <w:pStyle w:val="PL"/>
              <w:keepNext/>
              <w:keepLines/>
              <w:widowControl w:val="0"/>
              <w:rPr>
                <w:noProof w:val="0"/>
                <w:sz w:val="18"/>
                <w:szCs w:val="18"/>
                <w:lang w:eastAsia="de-DE"/>
              </w:rPr>
            </w:pPr>
            <w:r w:rsidRPr="001C72B2">
              <w:rPr>
                <w:noProof w:val="0"/>
                <w:sz w:val="18"/>
                <w:szCs w:val="18"/>
                <w:lang w:eastAsia="de-DE"/>
              </w:rPr>
              <w:t>src</w:t>
            </w:r>
          </w:p>
        </w:tc>
        <w:tc>
          <w:tcPr>
            <w:tcW w:w="5909" w:type="dxa"/>
            <w:tcBorders>
              <w:top w:val="single" w:sz="6" w:space="0" w:color="000000"/>
              <w:left w:val="single" w:sz="6" w:space="0" w:color="000000"/>
              <w:bottom w:val="single" w:sz="6" w:space="0" w:color="000000"/>
              <w:right w:val="single" w:sz="6" w:space="0" w:color="000000"/>
            </w:tcBorders>
          </w:tcPr>
          <w:p w14:paraId="07AA76FE" w14:textId="77777777" w:rsidR="003A6E72" w:rsidRPr="001C72B2" w:rsidRDefault="003A6E72" w:rsidP="002114BE">
            <w:pPr>
              <w:pStyle w:val="TAL"/>
              <w:widowControl w:val="0"/>
              <w:rPr>
                <w:szCs w:val="18"/>
              </w:rPr>
            </w:pPr>
            <w:r w:rsidRPr="001C72B2">
              <w:rPr>
                <w:szCs w:val="18"/>
              </w:rPr>
              <w:t>The source file of the test specification.</w:t>
            </w:r>
          </w:p>
        </w:tc>
      </w:tr>
      <w:tr w:rsidR="003A6E72" w:rsidRPr="001C72B2" w14:paraId="35D9DAC8" w14:textId="77777777" w:rsidTr="002114BE">
        <w:trPr>
          <w:cantSplit/>
          <w:jc w:val="center"/>
        </w:trPr>
        <w:tc>
          <w:tcPr>
            <w:tcW w:w="1517" w:type="dxa"/>
            <w:vMerge/>
            <w:tcBorders>
              <w:left w:val="single" w:sz="6" w:space="0" w:color="000000"/>
              <w:right w:val="single" w:sz="6" w:space="0" w:color="000000"/>
            </w:tcBorders>
          </w:tcPr>
          <w:p w14:paraId="7060F350" w14:textId="77777777" w:rsidR="003A6E72" w:rsidRPr="001C72B2"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26330A2"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line</w:t>
            </w:r>
          </w:p>
        </w:tc>
        <w:tc>
          <w:tcPr>
            <w:tcW w:w="5909" w:type="dxa"/>
            <w:tcBorders>
              <w:top w:val="single" w:sz="6" w:space="0" w:color="000000"/>
              <w:left w:val="single" w:sz="6" w:space="0" w:color="000000"/>
              <w:bottom w:val="single" w:sz="6" w:space="0" w:color="000000"/>
              <w:right w:val="single" w:sz="6" w:space="0" w:color="000000"/>
            </w:tcBorders>
          </w:tcPr>
          <w:p w14:paraId="424D9855" w14:textId="77777777" w:rsidR="003A6E72" w:rsidRPr="001C72B2" w:rsidRDefault="003A6E72" w:rsidP="002114BE">
            <w:pPr>
              <w:pStyle w:val="TAL"/>
              <w:keepNext w:val="0"/>
              <w:keepLines w:val="0"/>
              <w:widowControl w:val="0"/>
              <w:rPr>
                <w:szCs w:val="18"/>
              </w:rPr>
            </w:pPr>
            <w:r w:rsidRPr="001C72B2">
              <w:rPr>
                <w:szCs w:val="18"/>
              </w:rPr>
              <w:t>The line number where the request is performed.</w:t>
            </w:r>
          </w:p>
        </w:tc>
      </w:tr>
      <w:tr w:rsidR="003A6E72" w:rsidRPr="001C72B2" w14:paraId="5779A454" w14:textId="77777777" w:rsidTr="002114BE">
        <w:trPr>
          <w:cantSplit/>
          <w:jc w:val="center"/>
        </w:trPr>
        <w:tc>
          <w:tcPr>
            <w:tcW w:w="1517" w:type="dxa"/>
            <w:vMerge/>
            <w:tcBorders>
              <w:left w:val="single" w:sz="6" w:space="0" w:color="000000"/>
              <w:right w:val="single" w:sz="6" w:space="0" w:color="000000"/>
            </w:tcBorders>
          </w:tcPr>
          <w:p w14:paraId="01AB05B3" w14:textId="77777777" w:rsidR="003A6E72" w:rsidRPr="001C72B2"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19064BBE"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C</w:t>
            </w:r>
          </w:p>
        </w:tc>
        <w:tc>
          <w:tcPr>
            <w:tcW w:w="5909" w:type="dxa"/>
            <w:tcBorders>
              <w:top w:val="single" w:sz="6" w:space="0" w:color="000000"/>
              <w:left w:val="single" w:sz="6" w:space="0" w:color="000000"/>
              <w:bottom w:val="single" w:sz="6" w:space="0" w:color="000000"/>
              <w:right w:val="single" w:sz="6" w:space="0" w:color="000000"/>
            </w:tcBorders>
          </w:tcPr>
          <w:p w14:paraId="219475D8" w14:textId="77777777" w:rsidR="003A6E72" w:rsidRPr="001C72B2" w:rsidRDefault="003A6E72" w:rsidP="002114BE">
            <w:pPr>
              <w:pStyle w:val="TAL"/>
              <w:keepNext w:val="0"/>
              <w:keepLines w:val="0"/>
              <w:widowControl w:val="0"/>
              <w:rPr>
                <w:szCs w:val="18"/>
              </w:rPr>
            </w:pPr>
            <w:r w:rsidRPr="001C72B2">
              <w:rPr>
                <w:szCs w:val="18"/>
              </w:rPr>
              <w:t>The component which produces this event.</w:t>
            </w:r>
          </w:p>
        </w:tc>
      </w:tr>
      <w:tr w:rsidR="00515059" w:rsidRPr="001C72B2" w14:paraId="53154308" w14:textId="77777777" w:rsidTr="002114BE">
        <w:trPr>
          <w:cantSplit/>
          <w:jc w:val="center"/>
        </w:trPr>
        <w:tc>
          <w:tcPr>
            <w:tcW w:w="1517" w:type="dxa"/>
            <w:vMerge/>
            <w:tcBorders>
              <w:left w:val="single" w:sz="6" w:space="0" w:color="000000"/>
              <w:right w:val="single" w:sz="6" w:space="0" w:color="000000"/>
            </w:tcBorders>
          </w:tcPr>
          <w:p w14:paraId="08B0CBB8" w14:textId="77777777" w:rsidR="00515059" w:rsidRPr="001C72B2" w:rsidRDefault="00515059" w:rsidP="0051505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18417FB" w14:textId="03790771" w:rsidR="00515059" w:rsidRPr="001C72B2" w:rsidRDefault="00515059" w:rsidP="00515059">
            <w:pPr>
              <w:pStyle w:val="PL"/>
              <w:widowControl w:val="0"/>
              <w:rPr>
                <w:noProof w:val="0"/>
                <w:sz w:val="18"/>
                <w:szCs w:val="18"/>
                <w:lang w:eastAsia="de-DE"/>
              </w:rPr>
            </w:pPr>
            <w:r w:rsidRPr="001C72B2">
              <w:rPr>
                <w:noProof w:val="0"/>
                <w:sz w:val="18"/>
                <w:szCs w:val="18"/>
                <w:lang w:eastAsia="de-DE"/>
              </w:rPr>
              <w:t>className</w:t>
            </w:r>
          </w:p>
        </w:tc>
        <w:tc>
          <w:tcPr>
            <w:tcW w:w="5909" w:type="dxa"/>
            <w:tcBorders>
              <w:top w:val="single" w:sz="6" w:space="0" w:color="000000"/>
              <w:left w:val="single" w:sz="6" w:space="0" w:color="000000"/>
              <w:bottom w:val="single" w:sz="6" w:space="0" w:color="000000"/>
              <w:right w:val="single" w:sz="6" w:space="0" w:color="000000"/>
            </w:tcBorders>
          </w:tcPr>
          <w:p w14:paraId="4398AC42" w14:textId="551F2702" w:rsidR="00515059" w:rsidRPr="001C72B2" w:rsidRDefault="00515059" w:rsidP="00515059">
            <w:pPr>
              <w:pStyle w:val="TAL"/>
              <w:keepNext w:val="0"/>
              <w:keepLines w:val="0"/>
              <w:widowControl w:val="0"/>
              <w:rPr>
                <w:szCs w:val="18"/>
              </w:rPr>
            </w:pPr>
            <w:r w:rsidRPr="001C72B2">
              <w:rPr>
                <w:szCs w:val="18"/>
              </w:rPr>
              <w:t>The class of the method being called.</w:t>
            </w:r>
          </w:p>
        </w:tc>
      </w:tr>
      <w:tr w:rsidR="003A6E72" w:rsidRPr="001C72B2" w14:paraId="7DBAB1BE" w14:textId="77777777" w:rsidTr="002114BE">
        <w:trPr>
          <w:cantSplit/>
          <w:jc w:val="center"/>
        </w:trPr>
        <w:tc>
          <w:tcPr>
            <w:tcW w:w="1517" w:type="dxa"/>
            <w:vMerge/>
            <w:tcBorders>
              <w:left w:val="single" w:sz="6" w:space="0" w:color="000000"/>
              <w:right w:val="single" w:sz="6" w:space="0" w:color="000000"/>
            </w:tcBorders>
          </w:tcPr>
          <w:p w14:paraId="70A20194" w14:textId="77777777" w:rsidR="003A6E72" w:rsidRPr="001C72B2"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12238D85"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obj</w:t>
            </w:r>
          </w:p>
        </w:tc>
        <w:tc>
          <w:tcPr>
            <w:tcW w:w="5909" w:type="dxa"/>
            <w:tcBorders>
              <w:top w:val="single" w:sz="6" w:space="0" w:color="000000"/>
              <w:left w:val="single" w:sz="6" w:space="0" w:color="000000"/>
              <w:bottom w:val="single" w:sz="6" w:space="0" w:color="000000"/>
              <w:right w:val="single" w:sz="6" w:space="0" w:color="000000"/>
            </w:tcBorders>
          </w:tcPr>
          <w:p w14:paraId="78F8D971" w14:textId="77777777" w:rsidR="003A6E72" w:rsidRPr="001C72B2" w:rsidRDefault="003A6E72" w:rsidP="002114BE">
            <w:pPr>
              <w:pStyle w:val="TAL"/>
              <w:keepNext w:val="0"/>
              <w:keepLines w:val="0"/>
              <w:widowControl w:val="0"/>
              <w:rPr>
                <w:szCs w:val="18"/>
              </w:rPr>
            </w:pPr>
            <w:r w:rsidRPr="001C72B2">
              <w:rPr>
                <w:szCs w:val="18"/>
              </w:rPr>
              <w:t>The affected object instance.</w:t>
            </w:r>
          </w:p>
        </w:tc>
      </w:tr>
      <w:tr w:rsidR="003A6E72" w:rsidRPr="001C72B2" w14:paraId="347E2C62" w14:textId="77777777" w:rsidTr="002114BE">
        <w:trPr>
          <w:cantSplit/>
          <w:jc w:val="center"/>
        </w:trPr>
        <w:tc>
          <w:tcPr>
            <w:tcW w:w="1517" w:type="dxa"/>
            <w:vMerge/>
            <w:tcBorders>
              <w:left w:val="single" w:sz="6" w:space="0" w:color="000000"/>
              <w:right w:val="single" w:sz="6" w:space="0" w:color="000000"/>
            </w:tcBorders>
          </w:tcPr>
          <w:p w14:paraId="7E41C33A" w14:textId="77777777" w:rsidR="003A6E72" w:rsidRPr="001C72B2"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3BEB75FE"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methodName</w:t>
            </w:r>
          </w:p>
        </w:tc>
        <w:tc>
          <w:tcPr>
            <w:tcW w:w="5909" w:type="dxa"/>
            <w:tcBorders>
              <w:top w:val="single" w:sz="6" w:space="0" w:color="000000"/>
              <w:left w:val="single" w:sz="6" w:space="0" w:color="000000"/>
              <w:bottom w:val="single" w:sz="6" w:space="0" w:color="000000"/>
              <w:right w:val="single" w:sz="6" w:space="0" w:color="000000"/>
            </w:tcBorders>
          </w:tcPr>
          <w:p w14:paraId="531A56BB" w14:textId="77777777" w:rsidR="003A6E72" w:rsidRPr="001C72B2" w:rsidRDefault="003A6E72" w:rsidP="002114BE">
            <w:pPr>
              <w:pStyle w:val="TAL"/>
              <w:keepNext w:val="0"/>
              <w:keepLines w:val="0"/>
              <w:widowControl w:val="0"/>
              <w:rPr>
                <w:szCs w:val="18"/>
              </w:rPr>
            </w:pPr>
            <w:r w:rsidRPr="001C72B2">
              <w:rPr>
                <w:szCs w:val="18"/>
              </w:rPr>
              <w:t>The name of the called method.</w:t>
            </w:r>
          </w:p>
        </w:tc>
      </w:tr>
      <w:tr w:rsidR="003A6E72" w:rsidRPr="001C72B2" w14:paraId="7189544C" w14:textId="77777777" w:rsidTr="002114BE">
        <w:trPr>
          <w:cantSplit/>
          <w:jc w:val="center"/>
        </w:trPr>
        <w:tc>
          <w:tcPr>
            <w:tcW w:w="1517" w:type="dxa"/>
            <w:vMerge/>
            <w:tcBorders>
              <w:left w:val="single" w:sz="6" w:space="0" w:color="000000"/>
              <w:right w:val="single" w:sz="6" w:space="0" w:color="000000"/>
            </w:tcBorders>
          </w:tcPr>
          <w:p w14:paraId="67798D62" w14:textId="77777777" w:rsidR="003A6E72" w:rsidRPr="001C72B2"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3D31C404"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tciPars</w:t>
            </w:r>
          </w:p>
        </w:tc>
        <w:tc>
          <w:tcPr>
            <w:tcW w:w="5909" w:type="dxa"/>
            <w:tcBorders>
              <w:top w:val="single" w:sz="6" w:space="0" w:color="000000"/>
              <w:left w:val="single" w:sz="6" w:space="0" w:color="000000"/>
              <w:bottom w:val="single" w:sz="6" w:space="0" w:color="000000"/>
              <w:right w:val="single" w:sz="6" w:space="0" w:color="000000"/>
            </w:tcBorders>
          </w:tcPr>
          <w:p w14:paraId="39399802" w14:textId="77777777" w:rsidR="003A6E72" w:rsidRPr="001C72B2" w:rsidRDefault="003A6E72" w:rsidP="002114BE">
            <w:pPr>
              <w:pStyle w:val="TAL"/>
              <w:keepNext w:val="0"/>
              <w:keepLines w:val="0"/>
              <w:widowControl w:val="0"/>
              <w:rPr>
                <w:szCs w:val="18"/>
              </w:rPr>
            </w:pPr>
            <w:r w:rsidRPr="001C72B2">
              <w:rPr>
                <w:szCs w:val="18"/>
              </w:rPr>
              <w:t>The parameters of the called method.</w:t>
            </w:r>
          </w:p>
        </w:tc>
      </w:tr>
      <w:tr w:rsidR="003A6E72" w:rsidRPr="001C72B2" w14:paraId="596C5086" w14:textId="77777777" w:rsidTr="002114BE">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3C73E411" w14:textId="77777777" w:rsidR="003A6E72" w:rsidRPr="001C72B2" w:rsidRDefault="003A6E72" w:rsidP="00A14D20">
            <w:pPr>
              <w:pStyle w:val="TAH"/>
              <w:keepNext w:val="0"/>
              <w:keepLines w:val="0"/>
              <w:widowControl w:val="0"/>
              <w:jc w:val="left"/>
              <w:rPr>
                <w:szCs w:val="18"/>
              </w:rPr>
            </w:pPr>
            <w:r w:rsidRPr="001C72B2">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45012EC7" w14:textId="77777777" w:rsidR="003A6E72" w:rsidRPr="001C72B2" w:rsidRDefault="003A6E72" w:rsidP="002114BE">
            <w:pPr>
              <w:pStyle w:val="TAL"/>
              <w:keepNext w:val="0"/>
              <w:keepLines w:val="0"/>
              <w:widowControl w:val="0"/>
              <w:rPr>
                <w:rFonts w:ascii="Courier New" w:hAnsi="Courier New" w:cs="Courier New"/>
                <w:szCs w:val="18"/>
              </w:rPr>
            </w:pPr>
            <w:r w:rsidRPr="001C72B2">
              <w:rPr>
                <w:rFonts w:ascii="Courier New" w:hAnsi="Courier New" w:cs="Courier New"/>
                <w:szCs w:val="18"/>
              </w:rPr>
              <w:t>void</w:t>
            </w:r>
          </w:p>
        </w:tc>
      </w:tr>
      <w:tr w:rsidR="003A6E72" w:rsidRPr="001C72B2" w14:paraId="34EE169D" w14:textId="77777777" w:rsidTr="002114BE">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2B5A026B" w14:textId="77777777" w:rsidR="003A6E72" w:rsidRPr="001C72B2" w:rsidRDefault="003A6E72" w:rsidP="00A14D20">
            <w:pPr>
              <w:pStyle w:val="TAH"/>
              <w:keepNext w:val="0"/>
              <w:keepLines w:val="0"/>
              <w:widowControl w:val="0"/>
              <w:jc w:val="left"/>
              <w:rPr>
                <w:szCs w:val="18"/>
              </w:rPr>
            </w:pPr>
            <w:r w:rsidRPr="001C72B2">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371B7F44" w14:textId="77777777" w:rsidR="003A6E72" w:rsidRPr="001C72B2" w:rsidRDefault="003A6E72" w:rsidP="002114BE">
            <w:pPr>
              <w:pStyle w:val="TAL"/>
              <w:keepNext w:val="0"/>
              <w:keepLines w:val="0"/>
              <w:widowControl w:val="0"/>
              <w:rPr>
                <w:szCs w:val="18"/>
              </w:rPr>
            </w:pPr>
            <w:r w:rsidRPr="001C72B2">
              <w:rPr>
                <w:szCs w:val="18"/>
              </w:rPr>
              <w:t>Shall be called by TE to log the entering of an object method. This event occurs after the method has been entered.</w:t>
            </w:r>
          </w:p>
        </w:tc>
      </w:tr>
      <w:tr w:rsidR="003A6E72" w:rsidRPr="001C72B2" w14:paraId="0EC1D946" w14:textId="77777777" w:rsidTr="002114BE">
        <w:trPr>
          <w:jc w:val="center"/>
        </w:trPr>
        <w:tc>
          <w:tcPr>
            <w:tcW w:w="1517" w:type="dxa"/>
            <w:tcBorders>
              <w:top w:val="single" w:sz="6" w:space="0" w:color="000000"/>
              <w:left w:val="single" w:sz="6" w:space="0" w:color="000000"/>
              <w:bottom w:val="single" w:sz="6" w:space="0" w:color="000000"/>
              <w:right w:val="single" w:sz="6" w:space="0" w:color="000000"/>
            </w:tcBorders>
          </w:tcPr>
          <w:p w14:paraId="2CE666BE" w14:textId="77777777" w:rsidR="003A6E72" w:rsidRPr="001C72B2" w:rsidRDefault="003A6E72" w:rsidP="00A14D20">
            <w:pPr>
              <w:pStyle w:val="TAH"/>
              <w:keepNext w:val="0"/>
              <w:keepLines w:val="0"/>
              <w:widowControl w:val="0"/>
              <w:jc w:val="left"/>
              <w:rPr>
                <w:szCs w:val="18"/>
              </w:rPr>
            </w:pPr>
            <w:r w:rsidRPr="001C72B2">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1E005B78" w14:textId="77777777" w:rsidR="003A6E72" w:rsidRPr="001C72B2" w:rsidRDefault="003A6E72" w:rsidP="002114BE">
            <w:pPr>
              <w:pStyle w:val="TAL"/>
              <w:keepNext w:val="0"/>
              <w:keepLines w:val="0"/>
              <w:widowControl w:val="0"/>
              <w:rPr>
                <w:szCs w:val="18"/>
              </w:rPr>
            </w:pPr>
            <w:r w:rsidRPr="001C72B2">
              <w:rPr>
                <w:szCs w:val="18"/>
              </w:rPr>
              <w:t>The TL presents all the information provided in the parameters of this operation to the user, how this is done is not within the scope of the present document.</w:t>
            </w:r>
          </w:p>
        </w:tc>
      </w:tr>
    </w:tbl>
    <w:p w14:paraId="3DB8FB44" w14:textId="77777777" w:rsidR="003A6E72" w:rsidRPr="001C72B2" w:rsidRDefault="003A6E72" w:rsidP="003A6E72">
      <w:pPr>
        <w:widowControl w:val="0"/>
      </w:pPr>
    </w:p>
    <w:p w14:paraId="7C8C3950" w14:textId="5FF55960" w:rsidR="003A6E72" w:rsidRPr="001C72B2" w:rsidRDefault="00466415" w:rsidP="003F5849">
      <w:pPr>
        <w:keepNext/>
        <w:rPr>
          <w:b/>
        </w:rPr>
      </w:pPr>
      <w:r w:rsidRPr="001C72B2">
        <w:rPr>
          <w:b/>
        </w:rPr>
        <w:lastRenderedPageBreak/>
        <w:t xml:space="preserve">Clause </w:t>
      </w:r>
      <w:r w:rsidR="003A6E72" w:rsidRPr="001C72B2">
        <w:rPr>
          <w:b/>
        </w:rPr>
        <w:t>7.3.4.1.127</w:t>
      </w:r>
      <w:r w:rsidR="008D5655" w:rsidRPr="001C72B2">
        <w:rPr>
          <w:b/>
        </w:rPr>
        <w:tab/>
      </w:r>
      <w:r w:rsidR="003A6E72" w:rsidRPr="001C72B2">
        <w:rPr>
          <w:b/>
        </w:rPr>
        <w:t>tliObjMethodLeave</w:t>
      </w:r>
    </w:p>
    <w:p w14:paraId="2A7FBB8F" w14:textId="77777777" w:rsidR="003A6E72" w:rsidRPr="001C72B2" w:rsidRDefault="003A6E72" w:rsidP="003F5849">
      <w:pPr>
        <w:keepNext/>
      </w:pPr>
      <w:r w:rsidRPr="001C72B2">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2126"/>
        <w:gridCol w:w="5909"/>
      </w:tblGrid>
      <w:tr w:rsidR="003A6E72" w:rsidRPr="001C72B2" w14:paraId="2EFF5038" w14:textId="77777777" w:rsidTr="002114BE">
        <w:trPr>
          <w:jc w:val="center"/>
        </w:trPr>
        <w:tc>
          <w:tcPr>
            <w:tcW w:w="1517" w:type="dxa"/>
            <w:tcBorders>
              <w:top w:val="single" w:sz="6" w:space="0" w:color="000000"/>
              <w:left w:val="single" w:sz="6" w:space="0" w:color="000000"/>
              <w:bottom w:val="single" w:sz="6" w:space="0" w:color="000000"/>
              <w:right w:val="single" w:sz="6" w:space="0" w:color="000000"/>
            </w:tcBorders>
          </w:tcPr>
          <w:p w14:paraId="014B1C6B" w14:textId="77777777" w:rsidR="003A6E72" w:rsidRPr="001C72B2" w:rsidRDefault="003A6E72" w:rsidP="003F5849">
            <w:pPr>
              <w:pStyle w:val="TAH"/>
              <w:widowControl w:val="0"/>
              <w:jc w:val="left"/>
              <w:rPr>
                <w:szCs w:val="18"/>
              </w:rPr>
            </w:pPr>
            <w:r w:rsidRPr="001C72B2">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398DE294" w14:textId="77777777" w:rsidR="003A6E72" w:rsidRPr="001C72B2" w:rsidRDefault="003A6E72" w:rsidP="002114BE">
            <w:pPr>
              <w:pStyle w:val="PL"/>
              <w:keepNext/>
              <w:keepLines/>
              <w:widowControl w:val="0"/>
              <w:rPr>
                <w:noProof w:val="0"/>
                <w:lang w:eastAsia="de-DE"/>
              </w:rPr>
            </w:pPr>
            <w:r w:rsidRPr="001C72B2">
              <w:rPr>
                <w:noProof w:val="0"/>
                <w:lang w:eastAsia="de-DE"/>
              </w:rPr>
              <w:t xml:space="preserve">void tliObjMethodLeave(in TString am, in TInteger ts, in TString src, </w:t>
            </w:r>
          </w:p>
          <w:p w14:paraId="133A19F7" w14:textId="46E942F0" w:rsidR="003A6E72" w:rsidRPr="001C72B2" w:rsidRDefault="003A6E72" w:rsidP="002114BE">
            <w:pPr>
              <w:pStyle w:val="PL"/>
              <w:keepNext/>
              <w:keepLines/>
              <w:widowControl w:val="0"/>
              <w:rPr>
                <w:noProof w:val="0"/>
                <w:lang w:eastAsia="de-DE"/>
              </w:rPr>
            </w:pPr>
            <w:r w:rsidRPr="001C72B2">
              <w:rPr>
                <w:noProof w:val="0"/>
                <w:lang w:eastAsia="de-DE"/>
              </w:rPr>
              <w:t xml:space="preserve">               in TInteger line, in TriComponentIdType c, </w:t>
            </w:r>
            <w:r w:rsidR="00515059" w:rsidRPr="001C72B2">
              <w:rPr>
                <w:noProof w:val="0"/>
                <w:lang w:eastAsia="de-DE"/>
              </w:rPr>
              <w:t>QualifiedName className,</w:t>
            </w:r>
          </w:p>
          <w:p w14:paraId="3702E1A3" w14:textId="77777777" w:rsidR="003A6E72" w:rsidRPr="001C72B2" w:rsidRDefault="003A6E72" w:rsidP="002114BE">
            <w:pPr>
              <w:pStyle w:val="PL"/>
              <w:keepNext/>
              <w:keepLines/>
              <w:widowControl w:val="0"/>
              <w:rPr>
                <w:noProof w:val="0"/>
                <w:lang w:eastAsia="de-DE"/>
              </w:rPr>
            </w:pPr>
            <w:r w:rsidRPr="001C72B2">
              <w:rPr>
                <w:noProof w:val="0"/>
                <w:lang w:eastAsia="de-DE"/>
              </w:rPr>
              <w:t xml:space="preserve">               in ObjectInstance obj, in TString methodName,</w:t>
            </w:r>
          </w:p>
          <w:p w14:paraId="0496F9F1" w14:textId="77777777" w:rsidR="003A6E72" w:rsidRPr="001C72B2" w:rsidRDefault="003A6E72" w:rsidP="002114BE">
            <w:pPr>
              <w:pStyle w:val="PL"/>
              <w:keepNext/>
              <w:keepLines/>
              <w:widowControl w:val="0"/>
              <w:rPr>
                <w:noProof w:val="0"/>
                <w:lang w:eastAsia="de-DE"/>
              </w:rPr>
            </w:pPr>
            <w:r w:rsidRPr="001C72B2">
              <w:rPr>
                <w:noProof w:val="0"/>
                <w:lang w:eastAsia="de-DE"/>
              </w:rPr>
              <w:t xml:space="preserve">               in TciParameterListType tciPars, in Value returnValue)</w:t>
            </w:r>
          </w:p>
        </w:tc>
      </w:tr>
      <w:tr w:rsidR="003A6E72" w:rsidRPr="001C72B2" w14:paraId="25BBB599" w14:textId="77777777" w:rsidTr="002114BE">
        <w:trPr>
          <w:cantSplit/>
          <w:jc w:val="center"/>
        </w:trPr>
        <w:tc>
          <w:tcPr>
            <w:tcW w:w="1517" w:type="dxa"/>
            <w:vMerge w:val="restart"/>
            <w:tcBorders>
              <w:top w:val="single" w:sz="6" w:space="0" w:color="000000"/>
              <w:left w:val="single" w:sz="6" w:space="0" w:color="000000"/>
              <w:right w:val="single" w:sz="6" w:space="0" w:color="000000"/>
            </w:tcBorders>
          </w:tcPr>
          <w:p w14:paraId="13B53AA1" w14:textId="77777777" w:rsidR="003A6E72" w:rsidRPr="001C72B2" w:rsidRDefault="003A6E72" w:rsidP="003F5849">
            <w:pPr>
              <w:pStyle w:val="TAH"/>
              <w:widowControl w:val="0"/>
              <w:jc w:val="left"/>
              <w:rPr>
                <w:szCs w:val="18"/>
              </w:rPr>
            </w:pPr>
            <w:r w:rsidRPr="001C72B2">
              <w:rPr>
                <w:szCs w:val="18"/>
              </w:rPr>
              <w:t>In Parameters</w:t>
            </w:r>
          </w:p>
        </w:tc>
        <w:tc>
          <w:tcPr>
            <w:tcW w:w="2126" w:type="dxa"/>
            <w:tcBorders>
              <w:top w:val="single" w:sz="6" w:space="0" w:color="000000"/>
              <w:left w:val="single" w:sz="6" w:space="0" w:color="000000"/>
              <w:bottom w:val="single" w:sz="6" w:space="0" w:color="000000"/>
              <w:right w:val="single" w:sz="6" w:space="0" w:color="000000"/>
            </w:tcBorders>
          </w:tcPr>
          <w:p w14:paraId="2A96F480" w14:textId="77777777" w:rsidR="003A6E72" w:rsidRPr="001C72B2" w:rsidRDefault="003A6E72" w:rsidP="002114BE">
            <w:pPr>
              <w:pStyle w:val="PL"/>
              <w:keepNext/>
              <w:keepLines/>
              <w:widowControl w:val="0"/>
              <w:rPr>
                <w:noProof w:val="0"/>
                <w:sz w:val="18"/>
                <w:szCs w:val="18"/>
                <w:lang w:eastAsia="de-DE"/>
              </w:rPr>
            </w:pPr>
            <w:r w:rsidRPr="001C72B2">
              <w:rPr>
                <w:noProof w:val="0"/>
                <w:sz w:val="18"/>
                <w:szCs w:val="18"/>
                <w:lang w:eastAsia="de-DE"/>
              </w:rPr>
              <w:t>Am</w:t>
            </w:r>
          </w:p>
        </w:tc>
        <w:tc>
          <w:tcPr>
            <w:tcW w:w="5909" w:type="dxa"/>
            <w:tcBorders>
              <w:top w:val="single" w:sz="6" w:space="0" w:color="000000"/>
              <w:left w:val="single" w:sz="6" w:space="0" w:color="000000"/>
              <w:bottom w:val="single" w:sz="6" w:space="0" w:color="000000"/>
              <w:right w:val="single" w:sz="6" w:space="0" w:color="000000"/>
            </w:tcBorders>
          </w:tcPr>
          <w:p w14:paraId="7C2EAD4F" w14:textId="77777777" w:rsidR="003A6E72" w:rsidRPr="001C72B2" w:rsidRDefault="003A6E72" w:rsidP="002114BE">
            <w:pPr>
              <w:pStyle w:val="TAL"/>
              <w:widowControl w:val="0"/>
              <w:rPr>
                <w:szCs w:val="18"/>
              </w:rPr>
            </w:pPr>
            <w:r w:rsidRPr="001C72B2">
              <w:rPr>
                <w:szCs w:val="18"/>
              </w:rPr>
              <w:t>An additional message.</w:t>
            </w:r>
          </w:p>
        </w:tc>
      </w:tr>
      <w:tr w:rsidR="003A6E72" w:rsidRPr="001C72B2" w14:paraId="05C11B8A" w14:textId="77777777" w:rsidTr="002114BE">
        <w:trPr>
          <w:cantSplit/>
          <w:jc w:val="center"/>
        </w:trPr>
        <w:tc>
          <w:tcPr>
            <w:tcW w:w="1517" w:type="dxa"/>
            <w:vMerge/>
            <w:tcBorders>
              <w:left w:val="single" w:sz="6" w:space="0" w:color="000000"/>
              <w:right w:val="single" w:sz="6" w:space="0" w:color="000000"/>
            </w:tcBorders>
          </w:tcPr>
          <w:p w14:paraId="2D3278D6" w14:textId="77777777" w:rsidR="003A6E72" w:rsidRPr="001C72B2" w:rsidRDefault="003A6E72" w:rsidP="003F584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45283CF"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Ts</w:t>
            </w:r>
          </w:p>
        </w:tc>
        <w:tc>
          <w:tcPr>
            <w:tcW w:w="5909" w:type="dxa"/>
            <w:tcBorders>
              <w:top w:val="single" w:sz="6" w:space="0" w:color="000000"/>
              <w:left w:val="single" w:sz="6" w:space="0" w:color="000000"/>
              <w:bottom w:val="single" w:sz="6" w:space="0" w:color="000000"/>
              <w:right w:val="single" w:sz="6" w:space="0" w:color="000000"/>
            </w:tcBorders>
          </w:tcPr>
          <w:p w14:paraId="6C975C69" w14:textId="77777777" w:rsidR="003A6E72" w:rsidRPr="001C72B2" w:rsidRDefault="003A6E72" w:rsidP="002114BE">
            <w:pPr>
              <w:pStyle w:val="TAL"/>
              <w:keepNext w:val="0"/>
              <w:keepLines w:val="0"/>
              <w:widowControl w:val="0"/>
              <w:rPr>
                <w:szCs w:val="18"/>
              </w:rPr>
            </w:pPr>
            <w:r w:rsidRPr="001C72B2">
              <w:rPr>
                <w:szCs w:val="18"/>
              </w:rPr>
              <w:t>The time when the event is produced.</w:t>
            </w:r>
          </w:p>
        </w:tc>
      </w:tr>
      <w:tr w:rsidR="003A6E72" w:rsidRPr="001C72B2" w14:paraId="2C723243" w14:textId="77777777" w:rsidTr="002114BE">
        <w:trPr>
          <w:cantSplit/>
          <w:jc w:val="center"/>
        </w:trPr>
        <w:tc>
          <w:tcPr>
            <w:tcW w:w="1517" w:type="dxa"/>
            <w:vMerge/>
            <w:tcBorders>
              <w:left w:val="single" w:sz="6" w:space="0" w:color="000000"/>
              <w:right w:val="single" w:sz="6" w:space="0" w:color="000000"/>
            </w:tcBorders>
          </w:tcPr>
          <w:p w14:paraId="5C4A261E" w14:textId="77777777" w:rsidR="003A6E72" w:rsidRPr="001C72B2" w:rsidRDefault="003A6E72" w:rsidP="003F584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23A53474"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src</w:t>
            </w:r>
          </w:p>
        </w:tc>
        <w:tc>
          <w:tcPr>
            <w:tcW w:w="5909" w:type="dxa"/>
            <w:tcBorders>
              <w:top w:val="single" w:sz="6" w:space="0" w:color="000000"/>
              <w:left w:val="single" w:sz="6" w:space="0" w:color="000000"/>
              <w:bottom w:val="single" w:sz="6" w:space="0" w:color="000000"/>
              <w:right w:val="single" w:sz="6" w:space="0" w:color="000000"/>
            </w:tcBorders>
          </w:tcPr>
          <w:p w14:paraId="13D9FAAB" w14:textId="77777777" w:rsidR="003A6E72" w:rsidRPr="001C72B2" w:rsidRDefault="003A6E72" w:rsidP="002114BE">
            <w:pPr>
              <w:pStyle w:val="TAL"/>
              <w:keepNext w:val="0"/>
              <w:keepLines w:val="0"/>
              <w:widowControl w:val="0"/>
              <w:rPr>
                <w:szCs w:val="18"/>
              </w:rPr>
            </w:pPr>
            <w:r w:rsidRPr="001C72B2">
              <w:rPr>
                <w:szCs w:val="18"/>
              </w:rPr>
              <w:t>The source file of the test specification.</w:t>
            </w:r>
          </w:p>
        </w:tc>
      </w:tr>
      <w:tr w:rsidR="003A6E72" w:rsidRPr="001C72B2" w14:paraId="0E73BCF9" w14:textId="77777777" w:rsidTr="002114BE">
        <w:trPr>
          <w:cantSplit/>
          <w:jc w:val="center"/>
        </w:trPr>
        <w:tc>
          <w:tcPr>
            <w:tcW w:w="1517" w:type="dxa"/>
            <w:vMerge/>
            <w:tcBorders>
              <w:left w:val="single" w:sz="6" w:space="0" w:color="000000"/>
              <w:right w:val="single" w:sz="6" w:space="0" w:color="000000"/>
            </w:tcBorders>
          </w:tcPr>
          <w:p w14:paraId="33FEFA66" w14:textId="77777777" w:rsidR="003A6E72" w:rsidRPr="001C72B2" w:rsidRDefault="003A6E72" w:rsidP="003F584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7D8EE86"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line</w:t>
            </w:r>
          </w:p>
        </w:tc>
        <w:tc>
          <w:tcPr>
            <w:tcW w:w="5909" w:type="dxa"/>
            <w:tcBorders>
              <w:top w:val="single" w:sz="6" w:space="0" w:color="000000"/>
              <w:left w:val="single" w:sz="6" w:space="0" w:color="000000"/>
              <w:bottom w:val="single" w:sz="6" w:space="0" w:color="000000"/>
              <w:right w:val="single" w:sz="6" w:space="0" w:color="000000"/>
            </w:tcBorders>
          </w:tcPr>
          <w:p w14:paraId="384371DB" w14:textId="77777777" w:rsidR="003A6E72" w:rsidRPr="001C72B2" w:rsidRDefault="003A6E72" w:rsidP="002114BE">
            <w:pPr>
              <w:pStyle w:val="TAL"/>
              <w:keepNext w:val="0"/>
              <w:keepLines w:val="0"/>
              <w:widowControl w:val="0"/>
              <w:rPr>
                <w:szCs w:val="18"/>
              </w:rPr>
            </w:pPr>
            <w:r w:rsidRPr="001C72B2">
              <w:rPr>
                <w:szCs w:val="18"/>
              </w:rPr>
              <w:t>The line number where the request is performed.</w:t>
            </w:r>
          </w:p>
        </w:tc>
      </w:tr>
      <w:tr w:rsidR="003A6E72" w:rsidRPr="001C72B2" w14:paraId="6012358E" w14:textId="77777777" w:rsidTr="002114BE">
        <w:trPr>
          <w:cantSplit/>
          <w:jc w:val="center"/>
        </w:trPr>
        <w:tc>
          <w:tcPr>
            <w:tcW w:w="1517" w:type="dxa"/>
            <w:vMerge/>
            <w:tcBorders>
              <w:left w:val="single" w:sz="6" w:space="0" w:color="000000"/>
              <w:right w:val="single" w:sz="6" w:space="0" w:color="000000"/>
            </w:tcBorders>
          </w:tcPr>
          <w:p w14:paraId="09254AD7" w14:textId="77777777" w:rsidR="003A6E72" w:rsidRPr="001C72B2" w:rsidRDefault="003A6E72" w:rsidP="003F584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76B4DE4A"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C</w:t>
            </w:r>
          </w:p>
        </w:tc>
        <w:tc>
          <w:tcPr>
            <w:tcW w:w="5909" w:type="dxa"/>
            <w:tcBorders>
              <w:top w:val="single" w:sz="6" w:space="0" w:color="000000"/>
              <w:left w:val="single" w:sz="6" w:space="0" w:color="000000"/>
              <w:bottom w:val="single" w:sz="6" w:space="0" w:color="000000"/>
              <w:right w:val="single" w:sz="6" w:space="0" w:color="000000"/>
            </w:tcBorders>
          </w:tcPr>
          <w:p w14:paraId="13C0A1F7" w14:textId="77777777" w:rsidR="003A6E72" w:rsidRPr="001C72B2" w:rsidRDefault="003A6E72" w:rsidP="002114BE">
            <w:pPr>
              <w:pStyle w:val="TAL"/>
              <w:keepNext w:val="0"/>
              <w:keepLines w:val="0"/>
              <w:widowControl w:val="0"/>
              <w:rPr>
                <w:szCs w:val="18"/>
              </w:rPr>
            </w:pPr>
            <w:r w:rsidRPr="001C72B2">
              <w:rPr>
                <w:szCs w:val="18"/>
              </w:rPr>
              <w:t>The component which produces this event.</w:t>
            </w:r>
          </w:p>
        </w:tc>
      </w:tr>
      <w:tr w:rsidR="00515059" w:rsidRPr="001C72B2" w14:paraId="2FC2B2C3" w14:textId="77777777" w:rsidTr="002114BE">
        <w:trPr>
          <w:cantSplit/>
          <w:jc w:val="center"/>
        </w:trPr>
        <w:tc>
          <w:tcPr>
            <w:tcW w:w="1517" w:type="dxa"/>
            <w:vMerge/>
            <w:tcBorders>
              <w:left w:val="single" w:sz="6" w:space="0" w:color="000000"/>
              <w:right w:val="single" w:sz="6" w:space="0" w:color="000000"/>
            </w:tcBorders>
          </w:tcPr>
          <w:p w14:paraId="68D6C213" w14:textId="77777777" w:rsidR="00515059" w:rsidRPr="001C72B2" w:rsidRDefault="00515059" w:rsidP="0051505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11E05402" w14:textId="6E7C293C" w:rsidR="00515059" w:rsidRPr="001C72B2" w:rsidRDefault="00515059" w:rsidP="00515059">
            <w:pPr>
              <w:pStyle w:val="PL"/>
              <w:widowControl w:val="0"/>
              <w:rPr>
                <w:noProof w:val="0"/>
                <w:sz w:val="18"/>
                <w:szCs w:val="18"/>
                <w:lang w:eastAsia="de-DE"/>
              </w:rPr>
            </w:pPr>
            <w:r w:rsidRPr="001C72B2">
              <w:rPr>
                <w:noProof w:val="0"/>
                <w:sz w:val="18"/>
                <w:szCs w:val="18"/>
                <w:lang w:eastAsia="de-DE"/>
              </w:rPr>
              <w:t>className</w:t>
            </w:r>
          </w:p>
        </w:tc>
        <w:tc>
          <w:tcPr>
            <w:tcW w:w="5909" w:type="dxa"/>
            <w:tcBorders>
              <w:top w:val="single" w:sz="6" w:space="0" w:color="000000"/>
              <w:left w:val="single" w:sz="6" w:space="0" w:color="000000"/>
              <w:bottom w:val="single" w:sz="6" w:space="0" w:color="000000"/>
              <w:right w:val="single" w:sz="6" w:space="0" w:color="000000"/>
            </w:tcBorders>
          </w:tcPr>
          <w:p w14:paraId="660382ED" w14:textId="2C46CAB9" w:rsidR="00515059" w:rsidRPr="001C72B2" w:rsidRDefault="00515059" w:rsidP="00515059">
            <w:pPr>
              <w:pStyle w:val="TAL"/>
              <w:keepNext w:val="0"/>
              <w:keepLines w:val="0"/>
              <w:widowControl w:val="0"/>
              <w:rPr>
                <w:szCs w:val="18"/>
              </w:rPr>
            </w:pPr>
            <w:r w:rsidRPr="001C72B2">
              <w:rPr>
                <w:szCs w:val="18"/>
              </w:rPr>
              <w:t>The class of the method being called.</w:t>
            </w:r>
          </w:p>
        </w:tc>
      </w:tr>
      <w:tr w:rsidR="003A6E72" w:rsidRPr="001C72B2" w14:paraId="72A165C2" w14:textId="77777777" w:rsidTr="002114BE">
        <w:trPr>
          <w:cantSplit/>
          <w:jc w:val="center"/>
        </w:trPr>
        <w:tc>
          <w:tcPr>
            <w:tcW w:w="1517" w:type="dxa"/>
            <w:vMerge/>
            <w:tcBorders>
              <w:left w:val="single" w:sz="6" w:space="0" w:color="000000"/>
              <w:right w:val="single" w:sz="6" w:space="0" w:color="000000"/>
            </w:tcBorders>
          </w:tcPr>
          <w:p w14:paraId="359D6499" w14:textId="77777777" w:rsidR="003A6E72" w:rsidRPr="001C72B2" w:rsidRDefault="003A6E72" w:rsidP="003F584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72291D84"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obj</w:t>
            </w:r>
          </w:p>
        </w:tc>
        <w:tc>
          <w:tcPr>
            <w:tcW w:w="5909" w:type="dxa"/>
            <w:tcBorders>
              <w:top w:val="single" w:sz="6" w:space="0" w:color="000000"/>
              <w:left w:val="single" w:sz="6" w:space="0" w:color="000000"/>
              <w:bottom w:val="single" w:sz="6" w:space="0" w:color="000000"/>
              <w:right w:val="single" w:sz="6" w:space="0" w:color="000000"/>
            </w:tcBorders>
          </w:tcPr>
          <w:p w14:paraId="2E5E4C49" w14:textId="77777777" w:rsidR="003A6E72" w:rsidRPr="001C72B2" w:rsidRDefault="003A6E72" w:rsidP="002114BE">
            <w:pPr>
              <w:pStyle w:val="TAL"/>
              <w:keepNext w:val="0"/>
              <w:keepLines w:val="0"/>
              <w:widowControl w:val="0"/>
              <w:rPr>
                <w:szCs w:val="18"/>
              </w:rPr>
            </w:pPr>
            <w:r w:rsidRPr="001C72B2">
              <w:rPr>
                <w:szCs w:val="18"/>
              </w:rPr>
              <w:t>The affected object instance.</w:t>
            </w:r>
          </w:p>
        </w:tc>
      </w:tr>
      <w:tr w:rsidR="003A6E72" w:rsidRPr="001C72B2" w14:paraId="674DFCA2" w14:textId="77777777" w:rsidTr="002114BE">
        <w:trPr>
          <w:cantSplit/>
          <w:jc w:val="center"/>
        </w:trPr>
        <w:tc>
          <w:tcPr>
            <w:tcW w:w="1517" w:type="dxa"/>
            <w:vMerge/>
            <w:tcBorders>
              <w:left w:val="single" w:sz="6" w:space="0" w:color="000000"/>
              <w:right w:val="single" w:sz="6" w:space="0" w:color="000000"/>
            </w:tcBorders>
          </w:tcPr>
          <w:p w14:paraId="34C9AA21" w14:textId="77777777" w:rsidR="003A6E72" w:rsidRPr="001C72B2" w:rsidRDefault="003A6E72" w:rsidP="003F584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37908822"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methodName</w:t>
            </w:r>
          </w:p>
        </w:tc>
        <w:tc>
          <w:tcPr>
            <w:tcW w:w="5909" w:type="dxa"/>
            <w:tcBorders>
              <w:top w:val="single" w:sz="6" w:space="0" w:color="000000"/>
              <w:left w:val="single" w:sz="6" w:space="0" w:color="000000"/>
              <w:bottom w:val="single" w:sz="6" w:space="0" w:color="000000"/>
              <w:right w:val="single" w:sz="6" w:space="0" w:color="000000"/>
            </w:tcBorders>
          </w:tcPr>
          <w:p w14:paraId="3EC35984" w14:textId="77777777" w:rsidR="003A6E72" w:rsidRPr="001C72B2" w:rsidRDefault="003A6E72" w:rsidP="002114BE">
            <w:pPr>
              <w:pStyle w:val="TAL"/>
              <w:keepNext w:val="0"/>
              <w:keepLines w:val="0"/>
              <w:widowControl w:val="0"/>
              <w:rPr>
                <w:szCs w:val="18"/>
              </w:rPr>
            </w:pPr>
            <w:r w:rsidRPr="001C72B2">
              <w:rPr>
                <w:szCs w:val="18"/>
              </w:rPr>
              <w:t>The name of the called method.</w:t>
            </w:r>
          </w:p>
        </w:tc>
      </w:tr>
      <w:tr w:rsidR="003A6E72" w:rsidRPr="001C72B2" w14:paraId="21281636" w14:textId="77777777" w:rsidTr="002114BE">
        <w:trPr>
          <w:cantSplit/>
          <w:jc w:val="center"/>
        </w:trPr>
        <w:tc>
          <w:tcPr>
            <w:tcW w:w="1517" w:type="dxa"/>
            <w:vMerge/>
            <w:tcBorders>
              <w:left w:val="single" w:sz="6" w:space="0" w:color="000000"/>
              <w:right w:val="single" w:sz="6" w:space="0" w:color="000000"/>
            </w:tcBorders>
          </w:tcPr>
          <w:p w14:paraId="35E1D155" w14:textId="77777777" w:rsidR="003A6E72" w:rsidRPr="001C72B2" w:rsidRDefault="003A6E72" w:rsidP="003F584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332874BC"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tciPars</w:t>
            </w:r>
          </w:p>
        </w:tc>
        <w:tc>
          <w:tcPr>
            <w:tcW w:w="5909" w:type="dxa"/>
            <w:tcBorders>
              <w:top w:val="single" w:sz="6" w:space="0" w:color="000000"/>
              <w:left w:val="single" w:sz="6" w:space="0" w:color="000000"/>
              <w:bottom w:val="single" w:sz="6" w:space="0" w:color="000000"/>
              <w:right w:val="single" w:sz="6" w:space="0" w:color="000000"/>
            </w:tcBorders>
          </w:tcPr>
          <w:p w14:paraId="32131562" w14:textId="77777777" w:rsidR="003A6E72" w:rsidRPr="001C72B2" w:rsidRDefault="003A6E72" w:rsidP="002114BE">
            <w:pPr>
              <w:pStyle w:val="TAL"/>
              <w:keepNext w:val="0"/>
              <w:keepLines w:val="0"/>
              <w:widowControl w:val="0"/>
              <w:rPr>
                <w:szCs w:val="18"/>
              </w:rPr>
            </w:pPr>
            <w:r w:rsidRPr="001C72B2">
              <w:rPr>
                <w:szCs w:val="18"/>
              </w:rPr>
              <w:t>The parameters of the called method.</w:t>
            </w:r>
          </w:p>
        </w:tc>
      </w:tr>
      <w:tr w:rsidR="003A6E72" w:rsidRPr="001C72B2" w14:paraId="7C2F4652" w14:textId="77777777" w:rsidTr="002114BE">
        <w:trPr>
          <w:cantSplit/>
          <w:jc w:val="center"/>
        </w:trPr>
        <w:tc>
          <w:tcPr>
            <w:tcW w:w="1517" w:type="dxa"/>
            <w:vMerge/>
            <w:tcBorders>
              <w:left w:val="single" w:sz="6" w:space="0" w:color="000000"/>
              <w:bottom w:val="single" w:sz="6" w:space="0" w:color="000000"/>
              <w:right w:val="single" w:sz="6" w:space="0" w:color="000000"/>
            </w:tcBorders>
          </w:tcPr>
          <w:p w14:paraId="19E8E5A5" w14:textId="77777777" w:rsidR="003A6E72" w:rsidRPr="001C72B2" w:rsidRDefault="003A6E72" w:rsidP="003F584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16BE9E1F"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returnValue</w:t>
            </w:r>
          </w:p>
        </w:tc>
        <w:tc>
          <w:tcPr>
            <w:tcW w:w="5909" w:type="dxa"/>
            <w:tcBorders>
              <w:top w:val="single" w:sz="6" w:space="0" w:color="000000"/>
              <w:left w:val="single" w:sz="6" w:space="0" w:color="000000"/>
              <w:bottom w:val="single" w:sz="6" w:space="0" w:color="000000"/>
              <w:right w:val="single" w:sz="6" w:space="0" w:color="000000"/>
            </w:tcBorders>
          </w:tcPr>
          <w:p w14:paraId="29C4C110" w14:textId="77777777" w:rsidR="003A6E72" w:rsidRPr="001C72B2" w:rsidRDefault="003A6E72" w:rsidP="002114BE">
            <w:pPr>
              <w:pStyle w:val="TAL"/>
              <w:keepNext w:val="0"/>
              <w:keepLines w:val="0"/>
              <w:widowControl w:val="0"/>
              <w:rPr>
                <w:szCs w:val="18"/>
              </w:rPr>
            </w:pPr>
            <w:r w:rsidRPr="001C72B2">
              <w:rPr>
                <w:szCs w:val="18"/>
              </w:rPr>
              <w:t>The return value of the called method.</w:t>
            </w:r>
          </w:p>
        </w:tc>
      </w:tr>
      <w:tr w:rsidR="003A6E72" w:rsidRPr="001C72B2" w14:paraId="1E4C2671" w14:textId="77777777" w:rsidTr="002114BE">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3CA9AAE1" w14:textId="77777777" w:rsidR="003A6E72" w:rsidRPr="001C72B2" w:rsidRDefault="003A6E72" w:rsidP="003F5849">
            <w:pPr>
              <w:pStyle w:val="TAH"/>
              <w:keepNext w:val="0"/>
              <w:keepLines w:val="0"/>
              <w:widowControl w:val="0"/>
              <w:jc w:val="left"/>
              <w:rPr>
                <w:szCs w:val="18"/>
              </w:rPr>
            </w:pPr>
            <w:r w:rsidRPr="001C72B2">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540D5394" w14:textId="77777777" w:rsidR="003A6E72" w:rsidRPr="001C72B2" w:rsidRDefault="003A6E72" w:rsidP="002114BE">
            <w:pPr>
              <w:pStyle w:val="TAL"/>
              <w:keepNext w:val="0"/>
              <w:keepLines w:val="0"/>
              <w:widowControl w:val="0"/>
              <w:rPr>
                <w:rFonts w:ascii="Courier New" w:hAnsi="Courier New" w:cs="Courier New"/>
                <w:szCs w:val="18"/>
              </w:rPr>
            </w:pPr>
            <w:r w:rsidRPr="001C72B2">
              <w:rPr>
                <w:rFonts w:ascii="Courier New" w:hAnsi="Courier New" w:cs="Courier New"/>
                <w:szCs w:val="18"/>
              </w:rPr>
              <w:t>void</w:t>
            </w:r>
          </w:p>
        </w:tc>
      </w:tr>
      <w:tr w:rsidR="003A6E72" w:rsidRPr="001C72B2" w14:paraId="38561687" w14:textId="77777777" w:rsidTr="002114BE">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6A6B7013" w14:textId="77777777" w:rsidR="003A6E72" w:rsidRPr="001C72B2" w:rsidRDefault="003A6E72" w:rsidP="003F5849">
            <w:pPr>
              <w:pStyle w:val="TAH"/>
              <w:keepNext w:val="0"/>
              <w:keepLines w:val="0"/>
              <w:widowControl w:val="0"/>
              <w:jc w:val="left"/>
              <w:rPr>
                <w:szCs w:val="18"/>
              </w:rPr>
            </w:pPr>
            <w:r w:rsidRPr="001C72B2">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36B77D7E" w14:textId="77777777" w:rsidR="003A6E72" w:rsidRPr="001C72B2" w:rsidRDefault="003A6E72" w:rsidP="002114BE">
            <w:pPr>
              <w:pStyle w:val="TAL"/>
              <w:keepNext w:val="0"/>
              <w:keepLines w:val="0"/>
              <w:widowControl w:val="0"/>
              <w:rPr>
                <w:szCs w:val="18"/>
              </w:rPr>
            </w:pPr>
            <w:r w:rsidRPr="001C72B2">
              <w:rPr>
                <w:szCs w:val="18"/>
              </w:rPr>
              <w:t>Shall be called by TE to log the leaving of an object method. This event occurs after the method has been left.</w:t>
            </w:r>
          </w:p>
        </w:tc>
      </w:tr>
      <w:tr w:rsidR="003A6E72" w:rsidRPr="001C72B2" w14:paraId="59D2B48C" w14:textId="77777777" w:rsidTr="002114BE">
        <w:trPr>
          <w:jc w:val="center"/>
        </w:trPr>
        <w:tc>
          <w:tcPr>
            <w:tcW w:w="1517" w:type="dxa"/>
            <w:tcBorders>
              <w:top w:val="single" w:sz="6" w:space="0" w:color="000000"/>
              <w:left w:val="single" w:sz="6" w:space="0" w:color="000000"/>
              <w:bottom w:val="single" w:sz="6" w:space="0" w:color="000000"/>
              <w:right w:val="single" w:sz="6" w:space="0" w:color="000000"/>
            </w:tcBorders>
          </w:tcPr>
          <w:p w14:paraId="59AB0505" w14:textId="77777777" w:rsidR="003A6E72" w:rsidRPr="001C72B2" w:rsidRDefault="003A6E72" w:rsidP="003F5849">
            <w:pPr>
              <w:pStyle w:val="TAH"/>
              <w:keepNext w:val="0"/>
              <w:keepLines w:val="0"/>
              <w:widowControl w:val="0"/>
              <w:jc w:val="left"/>
              <w:rPr>
                <w:szCs w:val="18"/>
              </w:rPr>
            </w:pPr>
            <w:r w:rsidRPr="001C72B2">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10EC71B4" w14:textId="77777777" w:rsidR="003A6E72" w:rsidRPr="001C72B2" w:rsidRDefault="003A6E72" w:rsidP="002114BE">
            <w:pPr>
              <w:pStyle w:val="TAL"/>
              <w:keepNext w:val="0"/>
              <w:keepLines w:val="0"/>
              <w:widowControl w:val="0"/>
              <w:rPr>
                <w:szCs w:val="18"/>
              </w:rPr>
            </w:pPr>
            <w:r w:rsidRPr="001C72B2">
              <w:rPr>
                <w:szCs w:val="18"/>
              </w:rPr>
              <w:t>The TL presents all the information provided in the parameters of this operation to the user, how this is done is not within the scope of the present document.</w:t>
            </w:r>
          </w:p>
        </w:tc>
      </w:tr>
    </w:tbl>
    <w:p w14:paraId="03653482" w14:textId="77777777" w:rsidR="003A6E72" w:rsidRPr="001C72B2" w:rsidRDefault="003A6E72" w:rsidP="003A6E72"/>
    <w:p w14:paraId="5C9C03F1" w14:textId="42B78667" w:rsidR="003A6E72" w:rsidRPr="001C72B2" w:rsidRDefault="00466415" w:rsidP="003A6E72">
      <w:pPr>
        <w:rPr>
          <w:b/>
        </w:rPr>
      </w:pPr>
      <w:r w:rsidRPr="001C72B2">
        <w:rPr>
          <w:b/>
        </w:rPr>
        <w:t xml:space="preserve">Clause </w:t>
      </w:r>
      <w:r w:rsidR="003A6E72" w:rsidRPr="001C72B2">
        <w:rPr>
          <w:b/>
        </w:rPr>
        <w:t>7.3.4.1.132</w:t>
      </w:r>
      <w:r w:rsidR="008D5655" w:rsidRPr="001C72B2">
        <w:rPr>
          <w:b/>
        </w:rPr>
        <w:tab/>
      </w:r>
      <w:r w:rsidR="003A6E72" w:rsidRPr="001C72B2">
        <w:rPr>
          <w:b/>
        </w:rPr>
        <w:t>tliObjVar</w:t>
      </w:r>
    </w:p>
    <w:p w14:paraId="68500E8A" w14:textId="77777777" w:rsidR="003A6E72" w:rsidRPr="001C72B2" w:rsidRDefault="003A6E72" w:rsidP="003A6E72">
      <w:r w:rsidRPr="001C72B2">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2126"/>
        <w:gridCol w:w="5909"/>
      </w:tblGrid>
      <w:tr w:rsidR="003A6E72" w:rsidRPr="001C72B2" w14:paraId="76CF3D78" w14:textId="77777777" w:rsidTr="002114BE">
        <w:trPr>
          <w:jc w:val="center"/>
        </w:trPr>
        <w:tc>
          <w:tcPr>
            <w:tcW w:w="1517" w:type="dxa"/>
            <w:tcBorders>
              <w:top w:val="single" w:sz="6" w:space="0" w:color="000000"/>
              <w:left w:val="single" w:sz="6" w:space="0" w:color="000000"/>
              <w:bottom w:val="single" w:sz="6" w:space="0" w:color="000000"/>
              <w:right w:val="single" w:sz="6" w:space="0" w:color="000000"/>
            </w:tcBorders>
          </w:tcPr>
          <w:p w14:paraId="624AA3BD" w14:textId="77777777" w:rsidR="003A6E72" w:rsidRPr="001C72B2" w:rsidRDefault="003A6E72" w:rsidP="003F5849">
            <w:pPr>
              <w:pStyle w:val="TAH"/>
              <w:keepNext w:val="0"/>
              <w:keepLines w:val="0"/>
              <w:widowControl w:val="0"/>
              <w:jc w:val="left"/>
              <w:rPr>
                <w:szCs w:val="18"/>
              </w:rPr>
            </w:pPr>
            <w:r w:rsidRPr="001C72B2">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6478812B" w14:textId="77777777" w:rsidR="003A6E72" w:rsidRPr="001C72B2" w:rsidRDefault="003A6E72" w:rsidP="002114BE">
            <w:pPr>
              <w:pStyle w:val="PL"/>
              <w:widowControl w:val="0"/>
              <w:rPr>
                <w:noProof w:val="0"/>
                <w:lang w:eastAsia="de-DE"/>
              </w:rPr>
            </w:pPr>
            <w:r w:rsidRPr="001C72B2">
              <w:rPr>
                <w:noProof w:val="0"/>
                <w:lang w:eastAsia="de-DE"/>
              </w:rPr>
              <w:t xml:space="preserve">void tliObjVar(in TString am, in TInteger ts, in TString src, </w:t>
            </w:r>
          </w:p>
          <w:p w14:paraId="7E0043F5" w14:textId="11D0B81B" w:rsidR="003A6E72" w:rsidRPr="001C72B2" w:rsidRDefault="003A6E72" w:rsidP="002114BE">
            <w:pPr>
              <w:pStyle w:val="PL"/>
              <w:widowControl w:val="0"/>
              <w:rPr>
                <w:noProof w:val="0"/>
                <w:lang w:eastAsia="de-DE"/>
              </w:rPr>
            </w:pPr>
            <w:r w:rsidRPr="001C72B2">
              <w:rPr>
                <w:noProof w:val="0"/>
                <w:lang w:eastAsia="de-DE"/>
              </w:rPr>
              <w:t xml:space="preserve">            in TInteger line, in TriComponentIdType c, </w:t>
            </w:r>
            <w:r w:rsidR="00515059" w:rsidRPr="001C72B2">
              <w:rPr>
                <w:noProof w:val="0"/>
                <w:lang w:eastAsia="de-DE"/>
              </w:rPr>
              <w:t>QualifiedName className,</w:t>
            </w:r>
          </w:p>
          <w:p w14:paraId="6B3BF913" w14:textId="77777777" w:rsidR="003A6E72" w:rsidRPr="001C72B2" w:rsidRDefault="003A6E72" w:rsidP="002114BE">
            <w:pPr>
              <w:pStyle w:val="PL"/>
              <w:widowControl w:val="0"/>
              <w:rPr>
                <w:noProof w:val="0"/>
                <w:lang w:eastAsia="de-DE"/>
              </w:rPr>
            </w:pPr>
            <w:r w:rsidRPr="001C72B2">
              <w:rPr>
                <w:noProof w:val="0"/>
                <w:lang w:eastAsia="de-DE"/>
              </w:rPr>
              <w:t xml:space="preserve">            in ObjectInstance obj, in TString</w:t>
            </w:r>
            <w:r w:rsidRPr="001C72B2" w:rsidDel="00B34B1D">
              <w:rPr>
                <w:noProof w:val="0"/>
                <w:lang w:eastAsia="de-DE"/>
              </w:rPr>
              <w:t xml:space="preserve"> </w:t>
            </w:r>
            <w:r w:rsidRPr="001C72B2">
              <w:rPr>
                <w:noProof w:val="0"/>
                <w:lang w:eastAsia="de-DE"/>
              </w:rPr>
              <w:t>name, in Value value)</w:t>
            </w:r>
          </w:p>
        </w:tc>
      </w:tr>
      <w:tr w:rsidR="003A6E72" w:rsidRPr="001C72B2" w14:paraId="12F7E5EC" w14:textId="77777777" w:rsidTr="002114BE">
        <w:trPr>
          <w:cantSplit/>
          <w:jc w:val="center"/>
        </w:trPr>
        <w:tc>
          <w:tcPr>
            <w:tcW w:w="1517" w:type="dxa"/>
            <w:vMerge w:val="restart"/>
            <w:tcBorders>
              <w:top w:val="single" w:sz="6" w:space="0" w:color="000000"/>
              <w:left w:val="single" w:sz="6" w:space="0" w:color="000000"/>
              <w:right w:val="single" w:sz="6" w:space="0" w:color="000000"/>
            </w:tcBorders>
          </w:tcPr>
          <w:p w14:paraId="07761045" w14:textId="77777777" w:rsidR="003A6E72" w:rsidRPr="001C72B2" w:rsidRDefault="003A6E72" w:rsidP="003F5849">
            <w:pPr>
              <w:pStyle w:val="TAH"/>
              <w:keepNext w:val="0"/>
              <w:keepLines w:val="0"/>
              <w:widowControl w:val="0"/>
              <w:jc w:val="left"/>
              <w:rPr>
                <w:szCs w:val="18"/>
              </w:rPr>
            </w:pPr>
            <w:r w:rsidRPr="001C72B2">
              <w:rPr>
                <w:szCs w:val="18"/>
              </w:rPr>
              <w:t>In Parameters</w:t>
            </w:r>
          </w:p>
        </w:tc>
        <w:tc>
          <w:tcPr>
            <w:tcW w:w="2126" w:type="dxa"/>
            <w:tcBorders>
              <w:top w:val="single" w:sz="6" w:space="0" w:color="000000"/>
              <w:left w:val="single" w:sz="6" w:space="0" w:color="000000"/>
              <w:bottom w:val="single" w:sz="6" w:space="0" w:color="000000"/>
              <w:right w:val="single" w:sz="6" w:space="0" w:color="000000"/>
            </w:tcBorders>
          </w:tcPr>
          <w:p w14:paraId="575ADB4A"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Am</w:t>
            </w:r>
          </w:p>
        </w:tc>
        <w:tc>
          <w:tcPr>
            <w:tcW w:w="5909" w:type="dxa"/>
            <w:tcBorders>
              <w:top w:val="single" w:sz="6" w:space="0" w:color="000000"/>
              <w:left w:val="single" w:sz="6" w:space="0" w:color="000000"/>
              <w:bottom w:val="single" w:sz="6" w:space="0" w:color="000000"/>
              <w:right w:val="single" w:sz="6" w:space="0" w:color="000000"/>
            </w:tcBorders>
          </w:tcPr>
          <w:p w14:paraId="539B96E0" w14:textId="77777777" w:rsidR="003A6E72" w:rsidRPr="001C72B2" w:rsidRDefault="003A6E72" w:rsidP="002114BE">
            <w:pPr>
              <w:pStyle w:val="TAL"/>
              <w:keepNext w:val="0"/>
              <w:keepLines w:val="0"/>
              <w:widowControl w:val="0"/>
              <w:rPr>
                <w:szCs w:val="18"/>
              </w:rPr>
            </w:pPr>
            <w:r w:rsidRPr="001C72B2">
              <w:rPr>
                <w:szCs w:val="18"/>
              </w:rPr>
              <w:t>An additional message.</w:t>
            </w:r>
          </w:p>
        </w:tc>
      </w:tr>
      <w:tr w:rsidR="003A6E72" w:rsidRPr="001C72B2" w14:paraId="2249D15E" w14:textId="77777777" w:rsidTr="002114BE">
        <w:trPr>
          <w:cantSplit/>
          <w:jc w:val="center"/>
        </w:trPr>
        <w:tc>
          <w:tcPr>
            <w:tcW w:w="1517" w:type="dxa"/>
            <w:vMerge/>
            <w:tcBorders>
              <w:left w:val="single" w:sz="6" w:space="0" w:color="000000"/>
              <w:right w:val="single" w:sz="6" w:space="0" w:color="000000"/>
            </w:tcBorders>
          </w:tcPr>
          <w:p w14:paraId="4B3C3A58" w14:textId="77777777" w:rsidR="003A6E72" w:rsidRPr="001C72B2" w:rsidRDefault="003A6E72" w:rsidP="003F584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609710DE"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Ts</w:t>
            </w:r>
          </w:p>
        </w:tc>
        <w:tc>
          <w:tcPr>
            <w:tcW w:w="5909" w:type="dxa"/>
            <w:tcBorders>
              <w:top w:val="single" w:sz="6" w:space="0" w:color="000000"/>
              <w:left w:val="single" w:sz="6" w:space="0" w:color="000000"/>
              <w:bottom w:val="single" w:sz="6" w:space="0" w:color="000000"/>
              <w:right w:val="single" w:sz="6" w:space="0" w:color="000000"/>
            </w:tcBorders>
          </w:tcPr>
          <w:p w14:paraId="1E6EF8C1" w14:textId="77777777" w:rsidR="003A6E72" w:rsidRPr="001C72B2" w:rsidRDefault="003A6E72" w:rsidP="002114BE">
            <w:pPr>
              <w:pStyle w:val="TAL"/>
              <w:keepNext w:val="0"/>
              <w:keepLines w:val="0"/>
              <w:widowControl w:val="0"/>
              <w:rPr>
                <w:szCs w:val="18"/>
              </w:rPr>
            </w:pPr>
            <w:r w:rsidRPr="001C72B2">
              <w:rPr>
                <w:szCs w:val="18"/>
              </w:rPr>
              <w:t>The time when the event is produced.</w:t>
            </w:r>
          </w:p>
        </w:tc>
      </w:tr>
      <w:tr w:rsidR="003A6E72" w:rsidRPr="001C72B2" w14:paraId="15E258EA" w14:textId="77777777" w:rsidTr="002114BE">
        <w:trPr>
          <w:cantSplit/>
          <w:jc w:val="center"/>
        </w:trPr>
        <w:tc>
          <w:tcPr>
            <w:tcW w:w="1517" w:type="dxa"/>
            <w:vMerge/>
            <w:tcBorders>
              <w:left w:val="single" w:sz="6" w:space="0" w:color="000000"/>
              <w:right w:val="single" w:sz="6" w:space="0" w:color="000000"/>
            </w:tcBorders>
          </w:tcPr>
          <w:p w14:paraId="04F1C10B" w14:textId="77777777" w:rsidR="003A6E72" w:rsidRPr="001C72B2" w:rsidRDefault="003A6E72" w:rsidP="003F584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498777D2"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Src</w:t>
            </w:r>
          </w:p>
        </w:tc>
        <w:tc>
          <w:tcPr>
            <w:tcW w:w="5909" w:type="dxa"/>
            <w:tcBorders>
              <w:top w:val="single" w:sz="6" w:space="0" w:color="000000"/>
              <w:left w:val="single" w:sz="6" w:space="0" w:color="000000"/>
              <w:bottom w:val="single" w:sz="6" w:space="0" w:color="000000"/>
              <w:right w:val="single" w:sz="6" w:space="0" w:color="000000"/>
            </w:tcBorders>
          </w:tcPr>
          <w:p w14:paraId="6D0C8F4C" w14:textId="77777777" w:rsidR="003A6E72" w:rsidRPr="001C72B2" w:rsidRDefault="003A6E72" w:rsidP="002114BE">
            <w:pPr>
              <w:pStyle w:val="TAL"/>
              <w:keepNext w:val="0"/>
              <w:keepLines w:val="0"/>
              <w:widowControl w:val="0"/>
              <w:rPr>
                <w:szCs w:val="18"/>
              </w:rPr>
            </w:pPr>
            <w:r w:rsidRPr="001C72B2">
              <w:rPr>
                <w:szCs w:val="18"/>
              </w:rPr>
              <w:t>The source file of the test specification.</w:t>
            </w:r>
          </w:p>
        </w:tc>
      </w:tr>
      <w:tr w:rsidR="003A6E72" w:rsidRPr="001C72B2" w14:paraId="0DEEBD0C" w14:textId="77777777" w:rsidTr="002114BE">
        <w:trPr>
          <w:cantSplit/>
          <w:jc w:val="center"/>
        </w:trPr>
        <w:tc>
          <w:tcPr>
            <w:tcW w:w="1517" w:type="dxa"/>
            <w:vMerge/>
            <w:tcBorders>
              <w:left w:val="single" w:sz="6" w:space="0" w:color="000000"/>
              <w:right w:val="single" w:sz="6" w:space="0" w:color="000000"/>
            </w:tcBorders>
          </w:tcPr>
          <w:p w14:paraId="2779B7B1" w14:textId="77777777" w:rsidR="003A6E72" w:rsidRPr="001C72B2" w:rsidRDefault="003A6E72" w:rsidP="003F584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388BB00"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Line</w:t>
            </w:r>
          </w:p>
        </w:tc>
        <w:tc>
          <w:tcPr>
            <w:tcW w:w="5909" w:type="dxa"/>
            <w:tcBorders>
              <w:top w:val="single" w:sz="6" w:space="0" w:color="000000"/>
              <w:left w:val="single" w:sz="6" w:space="0" w:color="000000"/>
              <w:bottom w:val="single" w:sz="6" w:space="0" w:color="000000"/>
              <w:right w:val="single" w:sz="6" w:space="0" w:color="000000"/>
            </w:tcBorders>
          </w:tcPr>
          <w:p w14:paraId="2F7A9D3B" w14:textId="77777777" w:rsidR="003A6E72" w:rsidRPr="001C72B2" w:rsidRDefault="003A6E72" w:rsidP="002114BE">
            <w:pPr>
              <w:pStyle w:val="TAL"/>
              <w:keepNext w:val="0"/>
              <w:keepLines w:val="0"/>
              <w:widowControl w:val="0"/>
              <w:rPr>
                <w:szCs w:val="18"/>
              </w:rPr>
            </w:pPr>
            <w:r w:rsidRPr="001C72B2">
              <w:rPr>
                <w:szCs w:val="18"/>
              </w:rPr>
              <w:t>The line number where the request is performed.</w:t>
            </w:r>
          </w:p>
        </w:tc>
      </w:tr>
      <w:tr w:rsidR="003A6E72" w:rsidRPr="001C72B2" w14:paraId="7E2BAC7F" w14:textId="77777777" w:rsidTr="002114BE">
        <w:trPr>
          <w:cantSplit/>
          <w:jc w:val="center"/>
        </w:trPr>
        <w:tc>
          <w:tcPr>
            <w:tcW w:w="1517" w:type="dxa"/>
            <w:vMerge/>
            <w:tcBorders>
              <w:left w:val="single" w:sz="6" w:space="0" w:color="000000"/>
              <w:right w:val="single" w:sz="6" w:space="0" w:color="000000"/>
            </w:tcBorders>
          </w:tcPr>
          <w:p w14:paraId="1AD73C52" w14:textId="77777777" w:rsidR="003A6E72" w:rsidRPr="001C72B2" w:rsidRDefault="003A6E72" w:rsidP="003F584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4E31C9CA"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C</w:t>
            </w:r>
          </w:p>
        </w:tc>
        <w:tc>
          <w:tcPr>
            <w:tcW w:w="5909" w:type="dxa"/>
            <w:tcBorders>
              <w:top w:val="single" w:sz="6" w:space="0" w:color="000000"/>
              <w:left w:val="single" w:sz="6" w:space="0" w:color="000000"/>
              <w:bottom w:val="single" w:sz="6" w:space="0" w:color="000000"/>
              <w:right w:val="single" w:sz="6" w:space="0" w:color="000000"/>
            </w:tcBorders>
          </w:tcPr>
          <w:p w14:paraId="67172678" w14:textId="77777777" w:rsidR="003A6E72" w:rsidRPr="001C72B2" w:rsidRDefault="003A6E72" w:rsidP="002114BE">
            <w:pPr>
              <w:pStyle w:val="TAL"/>
              <w:keepNext w:val="0"/>
              <w:keepLines w:val="0"/>
              <w:widowControl w:val="0"/>
              <w:rPr>
                <w:szCs w:val="18"/>
              </w:rPr>
            </w:pPr>
            <w:r w:rsidRPr="001C72B2">
              <w:rPr>
                <w:szCs w:val="18"/>
              </w:rPr>
              <w:t>The component which produces this event.</w:t>
            </w:r>
          </w:p>
        </w:tc>
      </w:tr>
      <w:tr w:rsidR="00515059" w:rsidRPr="001C72B2" w14:paraId="17ADA9B2" w14:textId="77777777" w:rsidTr="002114BE">
        <w:trPr>
          <w:cantSplit/>
          <w:jc w:val="center"/>
        </w:trPr>
        <w:tc>
          <w:tcPr>
            <w:tcW w:w="1517" w:type="dxa"/>
            <w:vMerge/>
            <w:tcBorders>
              <w:left w:val="single" w:sz="6" w:space="0" w:color="000000"/>
              <w:right w:val="single" w:sz="6" w:space="0" w:color="000000"/>
            </w:tcBorders>
          </w:tcPr>
          <w:p w14:paraId="0297A244" w14:textId="77777777" w:rsidR="00515059" w:rsidRPr="001C72B2" w:rsidRDefault="00515059" w:rsidP="0051505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E38B62A" w14:textId="169B9780" w:rsidR="00515059" w:rsidRPr="001C72B2" w:rsidRDefault="00515059" w:rsidP="00515059">
            <w:pPr>
              <w:pStyle w:val="PL"/>
              <w:widowControl w:val="0"/>
              <w:rPr>
                <w:noProof w:val="0"/>
                <w:sz w:val="18"/>
                <w:szCs w:val="18"/>
                <w:lang w:eastAsia="de-DE"/>
              </w:rPr>
            </w:pPr>
            <w:r w:rsidRPr="001C72B2">
              <w:rPr>
                <w:noProof w:val="0"/>
                <w:sz w:val="18"/>
                <w:szCs w:val="18"/>
                <w:lang w:eastAsia="de-DE"/>
              </w:rPr>
              <w:t>className</w:t>
            </w:r>
          </w:p>
        </w:tc>
        <w:tc>
          <w:tcPr>
            <w:tcW w:w="5909" w:type="dxa"/>
            <w:tcBorders>
              <w:top w:val="single" w:sz="6" w:space="0" w:color="000000"/>
              <w:left w:val="single" w:sz="6" w:space="0" w:color="000000"/>
              <w:bottom w:val="single" w:sz="6" w:space="0" w:color="000000"/>
              <w:right w:val="single" w:sz="6" w:space="0" w:color="000000"/>
            </w:tcBorders>
          </w:tcPr>
          <w:p w14:paraId="30B12A39" w14:textId="6A0FB674" w:rsidR="00515059" w:rsidRPr="001C72B2" w:rsidRDefault="00515059" w:rsidP="00515059">
            <w:pPr>
              <w:pStyle w:val="TAL"/>
              <w:keepNext w:val="0"/>
              <w:keepLines w:val="0"/>
              <w:widowControl w:val="0"/>
              <w:rPr>
                <w:szCs w:val="18"/>
              </w:rPr>
            </w:pPr>
            <w:r w:rsidRPr="001C72B2">
              <w:rPr>
                <w:szCs w:val="18"/>
              </w:rPr>
              <w:t>The class declaring the member variable.</w:t>
            </w:r>
          </w:p>
        </w:tc>
      </w:tr>
      <w:tr w:rsidR="003A6E72" w:rsidRPr="001C72B2" w14:paraId="4E657ABA" w14:textId="77777777" w:rsidTr="002114BE">
        <w:trPr>
          <w:cantSplit/>
          <w:jc w:val="center"/>
        </w:trPr>
        <w:tc>
          <w:tcPr>
            <w:tcW w:w="1517" w:type="dxa"/>
            <w:vMerge/>
            <w:tcBorders>
              <w:left w:val="single" w:sz="6" w:space="0" w:color="000000"/>
              <w:right w:val="single" w:sz="6" w:space="0" w:color="000000"/>
            </w:tcBorders>
          </w:tcPr>
          <w:p w14:paraId="6C857B58" w14:textId="77777777" w:rsidR="003A6E72" w:rsidRPr="001C72B2" w:rsidRDefault="003A6E72" w:rsidP="003F584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7D9DEDF" w14:textId="624C3282" w:rsidR="003A6E72" w:rsidRPr="001C72B2" w:rsidRDefault="00515059" w:rsidP="002114BE">
            <w:pPr>
              <w:pStyle w:val="PL"/>
              <w:widowControl w:val="0"/>
              <w:rPr>
                <w:noProof w:val="0"/>
                <w:sz w:val="18"/>
                <w:szCs w:val="18"/>
                <w:lang w:eastAsia="de-DE"/>
              </w:rPr>
            </w:pPr>
            <w:r w:rsidRPr="001C72B2">
              <w:rPr>
                <w:noProof w:val="0"/>
                <w:sz w:val="18"/>
                <w:szCs w:val="18"/>
                <w:lang w:eastAsia="de-DE"/>
              </w:rPr>
              <w:t>o</w:t>
            </w:r>
            <w:r w:rsidR="003A6E72" w:rsidRPr="001C72B2">
              <w:rPr>
                <w:noProof w:val="0"/>
                <w:sz w:val="18"/>
                <w:szCs w:val="18"/>
                <w:lang w:eastAsia="de-DE"/>
              </w:rPr>
              <w:t>bj</w:t>
            </w:r>
          </w:p>
        </w:tc>
        <w:tc>
          <w:tcPr>
            <w:tcW w:w="5909" w:type="dxa"/>
            <w:tcBorders>
              <w:top w:val="single" w:sz="6" w:space="0" w:color="000000"/>
              <w:left w:val="single" w:sz="6" w:space="0" w:color="000000"/>
              <w:bottom w:val="single" w:sz="6" w:space="0" w:color="000000"/>
              <w:right w:val="single" w:sz="6" w:space="0" w:color="000000"/>
            </w:tcBorders>
          </w:tcPr>
          <w:p w14:paraId="5C47ED3F" w14:textId="77777777" w:rsidR="003A6E72" w:rsidRPr="001C72B2" w:rsidRDefault="003A6E72" w:rsidP="002114BE">
            <w:pPr>
              <w:pStyle w:val="TAL"/>
              <w:keepNext w:val="0"/>
              <w:keepLines w:val="0"/>
              <w:widowControl w:val="0"/>
              <w:rPr>
                <w:szCs w:val="18"/>
              </w:rPr>
            </w:pPr>
            <w:r w:rsidRPr="001C72B2">
              <w:rPr>
                <w:szCs w:val="18"/>
              </w:rPr>
              <w:t>The affected object instance.</w:t>
            </w:r>
          </w:p>
        </w:tc>
      </w:tr>
      <w:tr w:rsidR="003A6E72" w:rsidRPr="001C72B2" w14:paraId="235CD5D5" w14:textId="77777777" w:rsidTr="002114BE">
        <w:trPr>
          <w:cantSplit/>
          <w:jc w:val="center"/>
        </w:trPr>
        <w:tc>
          <w:tcPr>
            <w:tcW w:w="1517" w:type="dxa"/>
            <w:vMerge/>
            <w:tcBorders>
              <w:left w:val="single" w:sz="6" w:space="0" w:color="000000"/>
              <w:right w:val="single" w:sz="6" w:space="0" w:color="000000"/>
            </w:tcBorders>
          </w:tcPr>
          <w:p w14:paraId="2622208A" w14:textId="77777777" w:rsidR="003A6E72" w:rsidRPr="001C72B2" w:rsidRDefault="003A6E72" w:rsidP="003F584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647285A"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name</w:t>
            </w:r>
          </w:p>
        </w:tc>
        <w:tc>
          <w:tcPr>
            <w:tcW w:w="5909" w:type="dxa"/>
            <w:tcBorders>
              <w:top w:val="single" w:sz="6" w:space="0" w:color="000000"/>
              <w:left w:val="single" w:sz="6" w:space="0" w:color="000000"/>
              <w:bottom w:val="single" w:sz="6" w:space="0" w:color="000000"/>
              <w:right w:val="single" w:sz="6" w:space="0" w:color="000000"/>
            </w:tcBorders>
          </w:tcPr>
          <w:p w14:paraId="72E3AC7B" w14:textId="77777777" w:rsidR="003A6E72" w:rsidRPr="001C72B2" w:rsidRDefault="003A6E72" w:rsidP="002114BE">
            <w:pPr>
              <w:pStyle w:val="TAL"/>
              <w:keepNext w:val="0"/>
              <w:keepLines w:val="0"/>
              <w:widowControl w:val="0"/>
              <w:rPr>
                <w:szCs w:val="18"/>
              </w:rPr>
            </w:pPr>
            <w:r w:rsidRPr="001C72B2">
              <w:rPr>
                <w:szCs w:val="18"/>
              </w:rPr>
              <w:t>The name of the member variable.</w:t>
            </w:r>
          </w:p>
        </w:tc>
      </w:tr>
      <w:tr w:rsidR="003A6E72" w:rsidRPr="001C72B2" w14:paraId="379DA0BE" w14:textId="77777777" w:rsidTr="002114BE">
        <w:trPr>
          <w:cantSplit/>
          <w:jc w:val="center"/>
        </w:trPr>
        <w:tc>
          <w:tcPr>
            <w:tcW w:w="1517" w:type="dxa"/>
            <w:vMerge/>
            <w:tcBorders>
              <w:left w:val="single" w:sz="6" w:space="0" w:color="000000"/>
              <w:bottom w:val="single" w:sz="6" w:space="0" w:color="000000"/>
              <w:right w:val="single" w:sz="6" w:space="0" w:color="000000"/>
            </w:tcBorders>
          </w:tcPr>
          <w:p w14:paraId="3B841CA1" w14:textId="77777777" w:rsidR="003A6E72" w:rsidRPr="001C72B2" w:rsidRDefault="003A6E72" w:rsidP="003F584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64B1491" w14:textId="77777777" w:rsidR="003A6E72" w:rsidRPr="001C72B2" w:rsidRDefault="003A6E72" w:rsidP="002114BE">
            <w:pPr>
              <w:pStyle w:val="PL"/>
              <w:widowControl w:val="0"/>
              <w:rPr>
                <w:noProof w:val="0"/>
                <w:sz w:val="18"/>
                <w:szCs w:val="18"/>
                <w:lang w:eastAsia="de-DE"/>
              </w:rPr>
            </w:pPr>
            <w:r w:rsidRPr="001C72B2">
              <w:rPr>
                <w:noProof w:val="0"/>
                <w:sz w:val="18"/>
                <w:szCs w:val="18"/>
                <w:lang w:eastAsia="de-DE"/>
              </w:rPr>
              <w:t>value</w:t>
            </w:r>
          </w:p>
        </w:tc>
        <w:tc>
          <w:tcPr>
            <w:tcW w:w="5909" w:type="dxa"/>
            <w:tcBorders>
              <w:top w:val="single" w:sz="6" w:space="0" w:color="000000"/>
              <w:left w:val="single" w:sz="6" w:space="0" w:color="000000"/>
              <w:bottom w:val="single" w:sz="6" w:space="0" w:color="000000"/>
              <w:right w:val="single" w:sz="6" w:space="0" w:color="000000"/>
            </w:tcBorders>
          </w:tcPr>
          <w:p w14:paraId="1960F4D7" w14:textId="77777777" w:rsidR="003A6E72" w:rsidRPr="001C72B2" w:rsidRDefault="003A6E72" w:rsidP="002114BE">
            <w:pPr>
              <w:pStyle w:val="TAL"/>
              <w:keepNext w:val="0"/>
              <w:keepLines w:val="0"/>
              <w:widowControl w:val="0"/>
              <w:rPr>
                <w:szCs w:val="18"/>
              </w:rPr>
            </w:pPr>
            <w:r w:rsidRPr="001C72B2">
              <w:rPr>
                <w:szCs w:val="18"/>
              </w:rPr>
              <w:t>The new value of the member variable.</w:t>
            </w:r>
          </w:p>
        </w:tc>
      </w:tr>
      <w:tr w:rsidR="003A6E72" w:rsidRPr="001C72B2" w14:paraId="4B802FF2" w14:textId="77777777" w:rsidTr="002114BE">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352C5B30" w14:textId="77777777" w:rsidR="003A6E72" w:rsidRPr="001C72B2" w:rsidRDefault="003A6E72" w:rsidP="003F5849">
            <w:pPr>
              <w:pStyle w:val="TAH"/>
              <w:keepNext w:val="0"/>
              <w:keepLines w:val="0"/>
              <w:widowControl w:val="0"/>
              <w:jc w:val="left"/>
              <w:rPr>
                <w:szCs w:val="18"/>
              </w:rPr>
            </w:pPr>
            <w:r w:rsidRPr="001C72B2">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01B302D4" w14:textId="77777777" w:rsidR="003A6E72" w:rsidRPr="001C72B2" w:rsidRDefault="003A6E72" w:rsidP="002114BE">
            <w:pPr>
              <w:pStyle w:val="TAL"/>
              <w:keepNext w:val="0"/>
              <w:keepLines w:val="0"/>
              <w:widowControl w:val="0"/>
              <w:rPr>
                <w:rFonts w:ascii="Courier New" w:hAnsi="Courier New" w:cs="Courier New"/>
                <w:szCs w:val="18"/>
              </w:rPr>
            </w:pPr>
            <w:r w:rsidRPr="001C72B2">
              <w:rPr>
                <w:rFonts w:ascii="Courier New" w:hAnsi="Courier New" w:cs="Courier New"/>
                <w:szCs w:val="18"/>
              </w:rPr>
              <w:t>Void</w:t>
            </w:r>
          </w:p>
        </w:tc>
      </w:tr>
      <w:tr w:rsidR="003A6E72" w:rsidRPr="001C72B2" w14:paraId="104A7978" w14:textId="77777777" w:rsidTr="002114BE">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0FBC21D9" w14:textId="77777777" w:rsidR="003A6E72" w:rsidRPr="001C72B2" w:rsidRDefault="003A6E72" w:rsidP="003F5849">
            <w:pPr>
              <w:pStyle w:val="TAH"/>
              <w:keepNext w:val="0"/>
              <w:keepLines w:val="0"/>
              <w:widowControl w:val="0"/>
              <w:jc w:val="left"/>
              <w:rPr>
                <w:szCs w:val="18"/>
              </w:rPr>
            </w:pPr>
            <w:r w:rsidRPr="001C72B2">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3F6B3E86" w14:textId="77777777" w:rsidR="003A6E72" w:rsidRPr="001C72B2" w:rsidRDefault="003A6E72" w:rsidP="002114BE">
            <w:pPr>
              <w:pStyle w:val="TAL"/>
              <w:keepNext w:val="0"/>
              <w:keepLines w:val="0"/>
              <w:widowControl w:val="0"/>
              <w:rPr>
                <w:szCs w:val="18"/>
              </w:rPr>
            </w:pPr>
            <w:r w:rsidRPr="001C72B2">
              <w:rPr>
                <w:szCs w:val="18"/>
              </w:rPr>
              <w:t xml:space="preserve">Shall be called by TE to log the modification of the value of a field of an object. This event occurs after the field value has been changed. In case of </w:t>
            </w:r>
            <w:r w:rsidRPr="001C72B2">
              <w:rPr>
                <w:rFonts w:ascii="Courier New" w:hAnsi="Courier New" w:cs="Courier New"/>
                <w:szCs w:val="18"/>
              </w:rPr>
              <w:t>@lazy</w:t>
            </w:r>
            <w:r w:rsidRPr="001C72B2">
              <w:rPr>
                <w:szCs w:val="18"/>
              </w:rPr>
              <w:t xml:space="preserve"> fields, it is called also after performing evaluation as the evaluation result is automatically assigned to the field.</w:t>
            </w:r>
          </w:p>
        </w:tc>
      </w:tr>
      <w:tr w:rsidR="003A6E72" w:rsidRPr="001C72B2" w14:paraId="71F51794" w14:textId="77777777" w:rsidTr="002114BE">
        <w:trPr>
          <w:jc w:val="center"/>
        </w:trPr>
        <w:tc>
          <w:tcPr>
            <w:tcW w:w="1517" w:type="dxa"/>
            <w:tcBorders>
              <w:top w:val="single" w:sz="6" w:space="0" w:color="000000"/>
              <w:left w:val="single" w:sz="6" w:space="0" w:color="000000"/>
              <w:bottom w:val="single" w:sz="6" w:space="0" w:color="000000"/>
              <w:right w:val="single" w:sz="6" w:space="0" w:color="000000"/>
            </w:tcBorders>
          </w:tcPr>
          <w:p w14:paraId="14229B75" w14:textId="77777777" w:rsidR="003A6E72" w:rsidRPr="001C72B2" w:rsidRDefault="003A6E72" w:rsidP="003F5849">
            <w:pPr>
              <w:pStyle w:val="TAH"/>
              <w:keepNext w:val="0"/>
              <w:keepLines w:val="0"/>
              <w:widowControl w:val="0"/>
              <w:jc w:val="left"/>
              <w:rPr>
                <w:szCs w:val="18"/>
              </w:rPr>
            </w:pPr>
            <w:r w:rsidRPr="001C72B2">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0EB28716" w14:textId="77777777" w:rsidR="003A6E72" w:rsidRPr="001C72B2" w:rsidRDefault="003A6E72" w:rsidP="002114BE">
            <w:pPr>
              <w:pStyle w:val="TAL"/>
              <w:keepNext w:val="0"/>
              <w:keepLines w:val="0"/>
              <w:widowControl w:val="0"/>
              <w:rPr>
                <w:szCs w:val="18"/>
              </w:rPr>
            </w:pPr>
            <w:r w:rsidRPr="001C72B2">
              <w:rPr>
                <w:szCs w:val="18"/>
              </w:rPr>
              <w:t>The TL presents all the information provided in the parameters of this operation to the user, how this is done is not within the scope of the present document.</w:t>
            </w:r>
          </w:p>
        </w:tc>
      </w:tr>
    </w:tbl>
    <w:p w14:paraId="629678A2" w14:textId="77777777" w:rsidR="003A6E72" w:rsidRPr="001C72B2" w:rsidRDefault="003A6E72" w:rsidP="003A6E72">
      <w:pPr>
        <w:rPr>
          <w:b/>
        </w:rPr>
      </w:pPr>
    </w:p>
    <w:p w14:paraId="1CAE2BD5" w14:textId="77777777" w:rsidR="00923C78" w:rsidRPr="001C72B2" w:rsidRDefault="00923C78" w:rsidP="00923C78">
      <w:pPr>
        <w:keepNext/>
        <w:rPr>
          <w:b/>
        </w:rPr>
      </w:pPr>
      <w:r w:rsidRPr="001C72B2">
        <w:rPr>
          <w:b/>
        </w:rPr>
        <w:t>Clause 7.3.4.1.133</w:t>
      </w:r>
      <w:r w:rsidRPr="001C72B2">
        <w:rPr>
          <w:b/>
        </w:rPr>
        <w:tab/>
        <w:t>tliObjGetEnter</w:t>
      </w:r>
    </w:p>
    <w:p w14:paraId="60D45B60" w14:textId="77777777" w:rsidR="00923C78" w:rsidRPr="001C72B2" w:rsidRDefault="00923C78" w:rsidP="00923C78">
      <w:pPr>
        <w:keepNext/>
      </w:pPr>
      <w:r w:rsidRPr="001C72B2">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2126"/>
        <w:gridCol w:w="5909"/>
      </w:tblGrid>
      <w:tr w:rsidR="00923C78" w:rsidRPr="001C72B2" w14:paraId="2A4E00EE" w14:textId="77777777" w:rsidTr="00260E9D">
        <w:trPr>
          <w:jc w:val="center"/>
        </w:trPr>
        <w:tc>
          <w:tcPr>
            <w:tcW w:w="1517" w:type="dxa"/>
            <w:tcBorders>
              <w:top w:val="single" w:sz="6" w:space="0" w:color="000000"/>
              <w:left w:val="single" w:sz="6" w:space="0" w:color="000000"/>
              <w:bottom w:val="single" w:sz="6" w:space="0" w:color="000000"/>
              <w:right w:val="single" w:sz="6" w:space="0" w:color="000000"/>
            </w:tcBorders>
          </w:tcPr>
          <w:p w14:paraId="4DC264C7" w14:textId="77777777" w:rsidR="00923C78" w:rsidRPr="001C72B2" w:rsidRDefault="00923C78" w:rsidP="00260E9D">
            <w:pPr>
              <w:pStyle w:val="TAH"/>
              <w:widowControl w:val="0"/>
              <w:jc w:val="left"/>
              <w:rPr>
                <w:szCs w:val="18"/>
              </w:rPr>
            </w:pPr>
            <w:r w:rsidRPr="001C72B2">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35A101DB" w14:textId="77777777" w:rsidR="00923C78" w:rsidRPr="001C72B2" w:rsidRDefault="00923C78" w:rsidP="00260E9D">
            <w:pPr>
              <w:pStyle w:val="PL"/>
              <w:keepNext/>
              <w:keepLines/>
              <w:widowControl w:val="0"/>
              <w:rPr>
                <w:noProof w:val="0"/>
                <w:lang w:eastAsia="de-DE"/>
              </w:rPr>
            </w:pPr>
            <w:r w:rsidRPr="001C72B2">
              <w:rPr>
                <w:noProof w:val="0"/>
                <w:lang w:eastAsia="de-DE"/>
              </w:rPr>
              <w:t xml:space="preserve">void tliObjGetEnter(in TString am, in TInteger ts, in TString src, </w:t>
            </w:r>
          </w:p>
          <w:p w14:paraId="7CD1070C" w14:textId="77777777" w:rsidR="00923C78" w:rsidRPr="001C72B2" w:rsidRDefault="00923C78" w:rsidP="00260E9D">
            <w:pPr>
              <w:pStyle w:val="PL"/>
              <w:keepNext/>
              <w:keepLines/>
              <w:widowControl w:val="0"/>
              <w:rPr>
                <w:noProof w:val="0"/>
                <w:lang w:eastAsia="de-DE"/>
              </w:rPr>
            </w:pPr>
            <w:r w:rsidRPr="001C72B2">
              <w:rPr>
                <w:noProof w:val="0"/>
                <w:lang w:eastAsia="de-DE"/>
              </w:rPr>
              <w:t xml:space="preserve">               in TInteger line, in TriComponentIdType c, </w:t>
            </w:r>
          </w:p>
          <w:p w14:paraId="7A08450D" w14:textId="77777777" w:rsidR="00923C78" w:rsidRPr="001C72B2" w:rsidRDefault="00923C78" w:rsidP="00260E9D">
            <w:pPr>
              <w:pStyle w:val="PL"/>
              <w:keepNext/>
              <w:keepLines/>
              <w:widowControl w:val="0"/>
              <w:rPr>
                <w:noProof w:val="0"/>
                <w:lang w:eastAsia="de-DE"/>
              </w:rPr>
            </w:pPr>
            <w:r w:rsidRPr="001C72B2">
              <w:rPr>
                <w:noProof w:val="0"/>
                <w:lang w:eastAsia="de-DE"/>
              </w:rPr>
              <w:t xml:space="preserve">               in ObjectInstance obj, in TString propertyName)</w:t>
            </w:r>
          </w:p>
        </w:tc>
      </w:tr>
      <w:tr w:rsidR="00923C78" w:rsidRPr="001C72B2" w14:paraId="33E487B4" w14:textId="77777777" w:rsidTr="00260E9D">
        <w:trPr>
          <w:cantSplit/>
          <w:jc w:val="center"/>
        </w:trPr>
        <w:tc>
          <w:tcPr>
            <w:tcW w:w="1517" w:type="dxa"/>
            <w:vMerge w:val="restart"/>
            <w:tcBorders>
              <w:top w:val="single" w:sz="6" w:space="0" w:color="000000"/>
              <w:left w:val="single" w:sz="6" w:space="0" w:color="000000"/>
              <w:right w:val="single" w:sz="6" w:space="0" w:color="000000"/>
            </w:tcBorders>
          </w:tcPr>
          <w:p w14:paraId="0D867205" w14:textId="77777777" w:rsidR="00923C78" w:rsidRPr="001C72B2" w:rsidRDefault="00923C78" w:rsidP="00260E9D">
            <w:pPr>
              <w:pStyle w:val="TAH"/>
              <w:widowControl w:val="0"/>
              <w:jc w:val="left"/>
              <w:rPr>
                <w:szCs w:val="18"/>
              </w:rPr>
            </w:pPr>
            <w:r w:rsidRPr="001C72B2">
              <w:rPr>
                <w:szCs w:val="18"/>
              </w:rPr>
              <w:t>In Parameters</w:t>
            </w:r>
          </w:p>
        </w:tc>
        <w:tc>
          <w:tcPr>
            <w:tcW w:w="2126" w:type="dxa"/>
            <w:tcBorders>
              <w:top w:val="single" w:sz="6" w:space="0" w:color="000000"/>
              <w:left w:val="single" w:sz="6" w:space="0" w:color="000000"/>
              <w:bottom w:val="single" w:sz="6" w:space="0" w:color="000000"/>
              <w:right w:val="single" w:sz="6" w:space="0" w:color="000000"/>
            </w:tcBorders>
          </w:tcPr>
          <w:p w14:paraId="79D0EF32" w14:textId="77777777" w:rsidR="00923C78" w:rsidRPr="001C72B2" w:rsidRDefault="00923C78" w:rsidP="00260E9D">
            <w:pPr>
              <w:pStyle w:val="PL"/>
              <w:keepNext/>
              <w:keepLines/>
              <w:widowControl w:val="0"/>
              <w:rPr>
                <w:noProof w:val="0"/>
                <w:sz w:val="18"/>
                <w:szCs w:val="18"/>
                <w:lang w:eastAsia="de-DE"/>
              </w:rPr>
            </w:pPr>
            <w:r w:rsidRPr="001C72B2">
              <w:rPr>
                <w:noProof w:val="0"/>
                <w:sz w:val="18"/>
                <w:szCs w:val="18"/>
                <w:lang w:eastAsia="de-DE"/>
              </w:rPr>
              <w:t>Am</w:t>
            </w:r>
          </w:p>
        </w:tc>
        <w:tc>
          <w:tcPr>
            <w:tcW w:w="5909" w:type="dxa"/>
            <w:tcBorders>
              <w:top w:val="single" w:sz="6" w:space="0" w:color="000000"/>
              <w:left w:val="single" w:sz="6" w:space="0" w:color="000000"/>
              <w:bottom w:val="single" w:sz="6" w:space="0" w:color="000000"/>
              <w:right w:val="single" w:sz="6" w:space="0" w:color="000000"/>
            </w:tcBorders>
          </w:tcPr>
          <w:p w14:paraId="5F755902" w14:textId="77777777" w:rsidR="00923C78" w:rsidRPr="001C72B2" w:rsidRDefault="00923C78" w:rsidP="00260E9D">
            <w:pPr>
              <w:pStyle w:val="TAL"/>
              <w:widowControl w:val="0"/>
              <w:rPr>
                <w:szCs w:val="18"/>
              </w:rPr>
            </w:pPr>
            <w:r w:rsidRPr="001C72B2">
              <w:rPr>
                <w:szCs w:val="18"/>
              </w:rPr>
              <w:t>An additional message.</w:t>
            </w:r>
          </w:p>
        </w:tc>
      </w:tr>
      <w:tr w:rsidR="00923C78" w:rsidRPr="001C72B2" w14:paraId="6FFCD0DA" w14:textId="77777777" w:rsidTr="00260E9D">
        <w:trPr>
          <w:cantSplit/>
          <w:jc w:val="center"/>
        </w:trPr>
        <w:tc>
          <w:tcPr>
            <w:tcW w:w="1517" w:type="dxa"/>
            <w:vMerge/>
            <w:tcBorders>
              <w:left w:val="single" w:sz="6" w:space="0" w:color="000000"/>
              <w:right w:val="single" w:sz="6" w:space="0" w:color="000000"/>
            </w:tcBorders>
          </w:tcPr>
          <w:p w14:paraId="6136E665" w14:textId="77777777" w:rsidR="00923C78" w:rsidRPr="001C72B2" w:rsidRDefault="00923C78" w:rsidP="00260E9D">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1231A103" w14:textId="77777777" w:rsidR="00923C78" w:rsidRPr="001C72B2" w:rsidRDefault="00923C78" w:rsidP="00260E9D">
            <w:pPr>
              <w:pStyle w:val="PL"/>
              <w:widowControl w:val="0"/>
              <w:rPr>
                <w:noProof w:val="0"/>
                <w:sz w:val="18"/>
                <w:szCs w:val="18"/>
                <w:lang w:eastAsia="de-DE"/>
              </w:rPr>
            </w:pPr>
            <w:r w:rsidRPr="001C72B2">
              <w:rPr>
                <w:noProof w:val="0"/>
                <w:sz w:val="18"/>
                <w:szCs w:val="18"/>
                <w:lang w:eastAsia="de-DE"/>
              </w:rPr>
              <w:t>Ts</w:t>
            </w:r>
          </w:p>
        </w:tc>
        <w:tc>
          <w:tcPr>
            <w:tcW w:w="5909" w:type="dxa"/>
            <w:tcBorders>
              <w:top w:val="single" w:sz="6" w:space="0" w:color="000000"/>
              <w:left w:val="single" w:sz="6" w:space="0" w:color="000000"/>
              <w:bottom w:val="single" w:sz="6" w:space="0" w:color="000000"/>
              <w:right w:val="single" w:sz="6" w:space="0" w:color="000000"/>
            </w:tcBorders>
          </w:tcPr>
          <w:p w14:paraId="14FAAE49" w14:textId="77777777" w:rsidR="00923C78" w:rsidRPr="001C72B2" w:rsidRDefault="00923C78" w:rsidP="00260E9D">
            <w:pPr>
              <w:pStyle w:val="TAL"/>
              <w:keepNext w:val="0"/>
              <w:keepLines w:val="0"/>
              <w:widowControl w:val="0"/>
              <w:rPr>
                <w:szCs w:val="18"/>
              </w:rPr>
            </w:pPr>
            <w:r w:rsidRPr="001C72B2">
              <w:rPr>
                <w:szCs w:val="18"/>
              </w:rPr>
              <w:t>The time when the event is produced.</w:t>
            </w:r>
          </w:p>
        </w:tc>
      </w:tr>
      <w:tr w:rsidR="00923C78" w:rsidRPr="001C72B2" w14:paraId="48313DDE" w14:textId="77777777" w:rsidTr="00260E9D">
        <w:trPr>
          <w:cantSplit/>
          <w:jc w:val="center"/>
        </w:trPr>
        <w:tc>
          <w:tcPr>
            <w:tcW w:w="1517" w:type="dxa"/>
            <w:vMerge/>
            <w:tcBorders>
              <w:left w:val="single" w:sz="6" w:space="0" w:color="000000"/>
              <w:right w:val="single" w:sz="6" w:space="0" w:color="000000"/>
            </w:tcBorders>
          </w:tcPr>
          <w:p w14:paraId="50E52D16" w14:textId="77777777" w:rsidR="00923C78" w:rsidRPr="001C72B2" w:rsidRDefault="00923C78" w:rsidP="00260E9D">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2FF826F" w14:textId="77777777" w:rsidR="00923C78" w:rsidRPr="001C72B2" w:rsidRDefault="00923C78" w:rsidP="00260E9D">
            <w:pPr>
              <w:pStyle w:val="PL"/>
              <w:widowControl w:val="0"/>
              <w:rPr>
                <w:noProof w:val="0"/>
                <w:sz w:val="18"/>
                <w:szCs w:val="18"/>
                <w:lang w:eastAsia="de-DE"/>
              </w:rPr>
            </w:pPr>
            <w:r w:rsidRPr="001C72B2">
              <w:rPr>
                <w:noProof w:val="0"/>
                <w:sz w:val="18"/>
                <w:szCs w:val="18"/>
                <w:lang w:eastAsia="de-DE"/>
              </w:rPr>
              <w:t>src</w:t>
            </w:r>
          </w:p>
        </w:tc>
        <w:tc>
          <w:tcPr>
            <w:tcW w:w="5909" w:type="dxa"/>
            <w:tcBorders>
              <w:top w:val="single" w:sz="6" w:space="0" w:color="000000"/>
              <w:left w:val="single" w:sz="6" w:space="0" w:color="000000"/>
              <w:bottom w:val="single" w:sz="6" w:space="0" w:color="000000"/>
              <w:right w:val="single" w:sz="6" w:space="0" w:color="000000"/>
            </w:tcBorders>
          </w:tcPr>
          <w:p w14:paraId="1F3B7CD8" w14:textId="77777777" w:rsidR="00923C78" w:rsidRPr="001C72B2" w:rsidRDefault="00923C78" w:rsidP="00260E9D">
            <w:pPr>
              <w:pStyle w:val="TAL"/>
              <w:keepNext w:val="0"/>
              <w:keepLines w:val="0"/>
              <w:widowControl w:val="0"/>
              <w:rPr>
                <w:szCs w:val="18"/>
              </w:rPr>
            </w:pPr>
            <w:r w:rsidRPr="001C72B2">
              <w:rPr>
                <w:szCs w:val="18"/>
              </w:rPr>
              <w:t>The source file of the test specification.</w:t>
            </w:r>
          </w:p>
        </w:tc>
      </w:tr>
      <w:tr w:rsidR="00923C78" w:rsidRPr="001C72B2" w14:paraId="36E4B0B6" w14:textId="77777777" w:rsidTr="00260E9D">
        <w:trPr>
          <w:cantSplit/>
          <w:jc w:val="center"/>
        </w:trPr>
        <w:tc>
          <w:tcPr>
            <w:tcW w:w="1517" w:type="dxa"/>
            <w:vMerge/>
            <w:tcBorders>
              <w:left w:val="single" w:sz="6" w:space="0" w:color="000000"/>
              <w:right w:val="single" w:sz="6" w:space="0" w:color="000000"/>
            </w:tcBorders>
          </w:tcPr>
          <w:p w14:paraId="241F3E80" w14:textId="77777777" w:rsidR="00923C78" w:rsidRPr="001C72B2" w:rsidRDefault="00923C78" w:rsidP="00260E9D">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DAD679A" w14:textId="77777777" w:rsidR="00923C78" w:rsidRPr="001C72B2" w:rsidRDefault="00923C78" w:rsidP="00260E9D">
            <w:pPr>
              <w:pStyle w:val="PL"/>
              <w:widowControl w:val="0"/>
              <w:rPr>
                <w:noProof w:val="0"/>
                <w:sz w:val="18"/>
                <w:szCs w:val="18"/>
                <w:lang w:eastAsia="de-DE"/>
              </w:rPr>
            </w:pPr>
            <w:r w:rsidRPr="001C72B2">
              <w:rPr>
                <w:noProof w:val="0"/>
                <w:sz w:val="18"/>
                <w:szCs w:val="18"/>
                <w:lang w:eastAsia="de-DE"/>
              </w:rPr>
              <w:t>line</w:t>
            </w:r>
          </w:p>
        </w:tc>
        <w:tc>
          <w:tcPr>
            <w:tcW w:w="5909" w:type="dxa"/>
            <w:tcBorders>
              <w:top w:val="single" w:sz="6" w:space="0" w:color="000000"/>
              <w:left w:val="single" w:sz="6" w:space="0" w:color="000000"/>
              <w:bottom w:val="single" w:sz="6" w:space="0" w:color="000000"/>
              <w:right w:val="single" w:sz="6" w:space="0" w:color="000000"/>
            </w:tcBorders>
          </w:tcPr>
          <w:p w14:paraId="606C5423" w14:textId="77777777" w:rsidR="00923C78" w:rsidRPr="001C72B2" w:rsidRDefault="00923C78" w:rsidP="00260E9D">
            <w:pPr>
              <w:pStyle w:val="TAL"/>
              <w:keepNext w:val="0"/>
              <w:keepLines w:val="0"/>
              <w:widowControl w:val="0"/>
              <w:rPr>
                <w:szCs w:val="18"/>
              </w:rPr>
            </w:pPr>
            <w:r w:rsidRPr="001C72B2">
              <w:rPr>
                <w:szCs w:val="18"/>
              </w:rPr>
              <w:t>The line number where the request is performed.</w:t>
            </w:r>
          </w:p>
        </w:tc>
      </w:tr>
      <w:tr w:rsidR="00923C78" w:rsidRPr="001C72B2" w14:paraId="0BBD4EA2" w14:textId="77777777" w:rsidTr="00260E9D">
        <w:trPr>
          <w:cantSplit/>
          <w:jc w:val="center"/>
        </w:trPr>
        <w:tc>
          <w:tcPr>
            <w:tcW w:w="1517" w:type="dxa"/>
            <w:vMerge/>
            <w:tcBorders>
              <w:left w:val="single" w:sz="6" w:space="0" w:color="000000"/>
              <w:right w:val="single" w:sz="6" w:space="0" w:color="000000"/>
            </w:tcBorders>
          </w:tcPr>
          <w:p w14:paraId="7E5C0277" w14:textId="77777777" w:rsidR="00923C78" w:rsidRPr="001C72B2" w:rsidRDefault="00923C78" w:rsidP="00260E9D">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2AD792F5" w14:textId="77777777" w:rsidR="00923C78" w:rsidRPr="001C72B2" w:rsidRDefault="00923C78" w:rsidP="00260E9D">
            <w:pPr>
              <w:pStyle w:val="PL"/>
              <w:widowControl w:val="0"/>
              <w:rPr>
                <w:noProof w:val="0"/>
                <w:sz w:val="18"/>
                <w:szCs w:val="18"/>
                <w:lang w:eastAsia="de-DE"/>
              </w:rPr>
            </w:pPr>
            <w:r w:rsidRPr="001C72B2">
              <w:rPr>
                <w:noProof w:val="0"/>
                <w:sz w:val="18"/>
                <w:szCs w:val="18"/>
                <w:lang w:eastAsia="de-DE"/>
              </w:rPr>
              <w:t>C</w:t>
            </w:r>
          </w:p>
        </w:tc>
        <w:tc>
          <w:tcPr>
            <w:tcW w:w="5909" w:type="dxa"/>
            <w:tcBorders>
              <w:top w:val="single" w:sz="6" w:space="0" w:color="000000"/>
              <w:left w:val="single" w:sz="6" w:space="0" w:color="000000"/>
              <w:bottom w:val="single" w:sz="6" w:space="0" w:color="000000"/>
              <w:right w:val="single" w:sz="6" w:space="0" w:color="000000"/>
            </w:tcBorders>
          </w:tcPr>
          <w:p w14:paraId="2B2D8112" w14:textId="77777777" w:rsidR="00923C78" w:rsidRPr="001C72B2" w:rsidRDefault="00923C78" w:rsidP="00260E9D">
            <w:pPr>
              <w:pStyle w:val="TAL"/>
              <w:keepNext w:val="0"/>
              <w:keepLines w:val="0"/>
              <w:widowControl w:val="0"/>
              <w:rPr>
                <w:szCs w:val="18"/>
              </w:rPr>
            </w:pPr>
            <w:r w:rsidRPr="001C72B2">
              <w:rPr>
                <w:szCs w:val="18"/>
              </w:rPr>
              <w:t>The component which produces this event.</w:t>
            </w:r>
          </w:p>
        </w:tc>
      </w:tr>
      <w:tr w:rsidR="00923C78" w:rsidRPr="001C72B2" w14:paraId="21B10729" w14:textId="77777777" w:rsidTr="00260E9D">
        <w:trPr>
          <w:cantSplit/>
          <w:jc w:val="center"/>
        </w:trPr>
        <w:tc>
          <w:tcPr>
            <w:tcW w:w="1517" w:type="dxa"/>
            <w:vMerge/>
            <w:tcBorders>
              <w:left w:val="single" w:sz="6" w:space="0" w:color="000000"/>
              <w:right w:val="single" w:sz="6" w:space="0" w:color="000000"/>
            </w:tcBorders>
          </w:tcPr>
          <w:p w14:paraId="787E4E14" w14:textId="77777777" w:rsidR="00923C78" w:rsidRPr="001C72B2" w:rsidRDefault="00923C78" w:rsidP="00260E9D">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20863C12" w14:textId="77777777" w:rsidR="00923C78" w:rsidRPr="001C72B2" w:rsidRDefault="00923C78" w:rsidP="00260E9D">
            <w:pPr>
              <w:pStyle w:val="PL"/>
              <w:widowControl w:val="0"/>
              <w:rPr>
                <w:noProof w:val="0"/>
                <w:sz w:val="18"/>
                <w:szCs w:val="18"/>
                <w:lang w:eastAsia="de-DE"/>
              </w:rPr>
            </w:pPr>
            <w:r w:rsidRPr="001C72B2">
              <w:rPr>
                <w:noProof w:val="0"/>
                <w:sz w:val="18"/>
                <w:szCs w:val="18"/>
                <w:lang w:eastAsia="de-DE"/>
              </w:rPr>
              <w:t>obj</w:t>
            </w:r>
          </w:p>
        </w:tc>
        <w:tc>
          <w:tcPr>
            <w:tcW w:w="5909" w:type="dxa"/>
            <w:tcBorders>
              <w:top w:val="single" w:sz="6" w:space="0" w:color="000000"/>
              <w:left w:val="single" w:sz="6" w:space="0" w:color="000000"/>
              <w:bottom w:val="single" w:sz="6" w:space="0" w:color="000000"/>
              <w:right w:val="single" w:sz="6" w:space="0" w:color="000000"/>
            </w:tcBorders>
          </w:tcPr>
          <w:p w14:paraId="58BB3A1B" w14:textId="77777777" w:rsidR="00923C78" w:rsidRPr="001C72B2" w:rsidRDefault="00923C78" w:rsidP="00260E9D">
            <w:pPr>
              <w:pStyle w:val="TAL"/>
              <w:keepNext w:val="0"/>
              <w:keepLines w:val="0"/>
              <w:widowControl w:val="0"/>
              <w:rPr>
                <w:szCs w:val="18"/>
              </w:rPr>
            </w:pPr>
            <w:r w:rsidRPr="001C72B2">
              <w:rPr>
                <w:szCs w:val="18"/>
              </w:rPr>
              <w:t>The affected object instance.</w:t>
            </w:r>
          </w:p>
        </w:tc>
      </w:tr>
      <w:tr w:rsidR="00923C78" w:rsidRPr="001C72B2" w14:paraId="09406C9B" w14:textId="77777777" w:rsidTr="00260E9D">
        <w:trPr>
          <w:cantSplit/>
          <w:jc w:val="center"/>
        </w:trPr>
        <w:tc>
          <w:tcPr>
            <w:tcW w:w="1517" w:type="dxa"/>
            <w:vMerge/>
            <w:tcBorders>
              <w:left w:val="single" w:sz="6" w:space="0" w:color="000000"/>
              <w:right w:val="single" w:sz="6" w:space="0" w:color="000000"/>
            </w:tcBorders>
          </w:tcPr>
          <w:p w14:paraId="1F6C7235" w14:textId="77777777" w:rsidR="00923C78" w:rsidRPr="001C72B2" w:rsidRDefault="00923C78" w:rsidP="00260E9D">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1E662B94" w14:textId="77777777" w:rsidR="00923C78" w:rsidRPr="001C72B2" w:rsidRDefault="00923C78" w:rsidP="00260E9D">
            <w:pPr>
              <w:pStyle w:val="PL"/>
              <w:widowControl w:val="0"/>
              <w:rPr>
                <w:noProof w:val="0"/>
                <w:sz w:val="18"/>
                <w:szCs w:val="18"/>
                <w:lang w:eastAsia="de-DE"/>
              </w:rPr>
            </w:pPr>
            <w:r w:rsidRPr="001C72B2">
              <w:rPr>
                <w:noProof w:val="0"/>
                <w:sz w:val="18"/>
                <w:szCs w:val="18"/>
                <w:lang w:eastAsia="de-DE"/>
              </w:rPr>
              <w:t>propertyName</w:t>
            </w:r>
          </w:p>
        </w:tc>
        <w:tc>
          <w:tcPr>
            <w:tcW w:w="5909" w:type="dxa"/>
            <w:tcBorders>
              <w:top w:val="single" w:sz="6" w:space="0" w:color="000000"/>
              <w:left w:val="single" w:sz="6" w:space="0" w:color="000000"/>
              <w:bottom w:val="single" w:sz="6" w:space="0" w:color="000000"/>
              <w:right w:val="single" w:sz="6" w:space="0" w:color="000000"/>
            </w:tcBorders>
          </w:tcPr>
          <w:p w14:paraId="50A29BD0" w14:textId="77777777" w:rsidR="00923C78" w:rsidRPr="001C72B2" w:rsidRDefault="00923C78" w:rsidP="00260E9D">
            <w:pPr>
              <w:pStyle w:val="TAL"/>
              <w:keepNext w:val="0"/>
              <w:keepLines w:val="0"/>
              <w:widowControl w:val="0"/>
              <w:rPr>
                <w:szCs w:val="18"/>
              </w:rPr>
            </w:pPr>
            <w:r w:rsidRPr="001C72B2">
              <w:rPr>
                <w:szCs w:val="18"/>
              </w:rPr>
              <w:t>The name of the referenced property.</w:t>
            </w:r>
          </w:p>
        </w:tc>
      </w:tr>
      <w:tr w:rsidR="00923C78" w:rsidRPr="001C72B2" w14:paraId="548D8B1B" w14:textId="77777777" w:rsidTr="00260E9D">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07933B52" w14:textId="77777777" w:rsidR="00923C78" w:rsidRPr="001C72B2" w:rsidRDefault="00923C78" w:rsidP="00260E9D">
            <w:pPr>
              <w:pStyle w:val="TAH"/>
              <w:keepNext w:val="0"/>
              <w:keepLines w:val="0"/>
              <w:widowControl w:val="0"/>
              <w:jc w:val="left"/>
              <w:rPr>
                <w:szCs w:val="18"/>
              </w:rPr>
            </w:pPr>
            <w:r w:rsidRPr="001C72B2">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3657776E" w14:textId="77777777" w:rsidR="00923C78" w:rsidRPr="001C72B2" w:rsidRDefault="00923C78" w:rsidP="00260E9D">
            <w:pPr>
              <w:pStyle w:val="TAL"/>
              <w:keepNext w:val="0"/>
              <w:keepLines w:val="0"/>
              <w:widowControl w:val="0"/>
              <w:rPr>
                <w:rFonts w:ascii="Courier New" w:hAnsi="Courier New" w:cs="Courier New"/>
                <w:szCs w:val="18"/>
              </w:rPr>
            </w:pPr>
            <w:r w:rsidRPr="001C72B2">
              <w:rPr>
                <w:rFonts w:ascii="Courier New" w:hAnsi="Courier New" w:cs="Courier New"/>
                <w:szCs w:val="18"/>
              </w:rPr>
              <w:t>void</w:t>
            </w:r>
          </w:p>
        </w:tc>
      </w:tr>
      <w:tr w:rsidR="00923C78" w:rsidRPr="001C72B2" w14:paraId="10606832" w14:textId="77777777" w:rsidTr="00260E9D">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551E63F9" w14:textId="77777777" w:rsidR="00923C78" w:rsidRPr="001C72B2" w:rsidRDefault="00923C78" w:rsidP="00260E9D">
            <w:pPr>
              <w:pStyle w:val="TAH"/>
              <w:keepNext w:val="0"/>
              <w:keepLines w:val="0"/>
              <w:widowControl w:val="0"/>
              <w:jc w:val="left"/>
              <w:rPr>
                <w:szCs w:val="18"/>
              </w:rPr>
            </w:pPr>
            <w:r w:rsidRPr="001C72B2">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09EE2725" w14:textId="77777777" w:rsidR="00923C78" w:rsidRPr="001C72B2" w:rsidRDefault="00923C78" w:rsidP="00260E9D">
            <w:pPr>
              <w:pStyle w:val="TAL"/>
              <w:keepNext w:val="0"/>
              <w:keepLines w:val="0"/>
              <w:widowControl w:val="0"/>
              <w:rPr>
                <w:szCs w:val="18"/>
              </w:rPr>
            </w:pPr>
            <w:r w:rsidRPr="001C72B2">
              <w:rPr>
                <w:szCs w:val="18"/>
              </w:rPr>
              <w:t>Shall be called by TE to log the entering of an object getter. This event occurs after the getter has been entered.</w:t>
            </w:r>
          </w:p>
        </w:tc>
      </w:tr>
      <w:tr w:rsidR="00923C78" w:rsidRPr="001C72B2" w14:paraId="7FA4B086" w14:textId="77777777" w:rsidTr="00260E9D">
        <w:trPr>
          <w:jc w:val="center"/>
        </w:trPr>
        <w:tc>
          <w:tcPr>
            <w:tcW w:w="1517" w:type="dxa"/>
            <w:tcBorders>
              <w:top w:val="single" w:sz="6" w:space="0" w:color="000000"/>
              <w:left w:val="single" w:sz="6" w:space="0" w:color="000000"/>
              <w:bottom w:val="single" w:sz="6" w:space="0" w:color="000000"/>
              <w:right w:val="single" w:sz="6" w:space="0" w:color="000000"/>
            </w:tcBorders>
          </w:tcPr>
          <w:p w14:paraId="5D8A1104" w14:textId="77777777" w:rsidR="00923C78" w:rsidRPr="001C72B2" w:rsidRDefault="00923C78" w:rsidP="005C72C5">
            <w:pPr>
              <w:pStyle w:val="TAH"/>
              <w:keepLines w:val="0"/>
              <w:widowControl w:val="0"/>
              <w:jc w:val="left"/>
              <w:rPr>
                <w:szCs w:val="18"/>
              </w:rPr>
            </w:pPr>
            <w:r w:rsidRPr="001C72B2">
              <w:rPr>
                <w:szCs w:val="18"/>
              </w:rPr>
              <w:lastRenderedPageBreak/>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14BBB1E7" w14:textId="77777777" w:rsidR="00923C78" w:rsidRPr="001C72B2" w:rsidRDefault="00923C78" w:rsidP="005C72C5">
            <w:pPr>
              <w:pStyle w:val="TAL"/>
              <w:keepLines w:val="0"/>
              <w:widowControl w:val="0"/>
              <w:rPr>
                <w:szCs w:val="18"/>
              </w:rPr>
            </w:pPr>
            <w:r w:rsidRPr="001C72B2">
              <w:rPr>
                <w:szCs w:val="18"/>
              </w:rPr>
              <w:t>The TL presents all the information provided in the parameters of this operation to the user, how this is done is not within the scope of the present document.</w:t>
            </w:r>
          </w:p>
        </w:tc>
      </w:tr>
    </w:tbl>
    <w:p w14:paraId="6C14FB10" w14:textId="77777777" w:rsidR="00923C78" w:rsidRPr="001C72B2" w:rsidRDefault="00923C78" w:rsidP="00923C78"/>
    <w:p w14:paraId="7BF094B6" w14:textId="77777777" w:rsidR="00923C78" w:rsidRPr="001C72B2" w:rsidRDefault="00923C78" w:rsidP="00923C78">
      <w:pPr>
        <w:rPr>
          <w:b/>
        </w:rPr>
      </w:pPr>
      <w:r w:rsidRPr="001C72B2">
        <w:rPr>
          <w:b/>
        </w:rPr>
        <w:t>Clause 7.3.4.1.134</w:t>
      </w:r>
      <w:r w:rsidRPr="001C72B2">
        <w:rPr>
          <w:b/>
        </w:rPr>
        <w:tab/>
        <w:t>tliObjGetLeave</w:t>
      </w:r>
    </w:p>
    <w:p w14:paraId="57860CB7" w14:textId="77777777" w:rsidR="00923C78" w:rsidRPr="001C72B2" w:rsidRDefault="00923C78" w:rsidP="00923C78">
      <w:r w:rsidRPr="001C72B2">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2126"/>
        <w:gridCol w:w="5909"/>
      </w:tblGrid>
      <w:tr w:rsidR="00923C78" w:rsidRPr="001C72B2" w14:paraId="7FE4F22C" w14:textId="77777777" w:rsidTr="00260E9D">
        <w:trPr>
          <w:jc w:val="center"/>
        </w:trPr>
        <w:tc>
          <w:tcPr>
            <w:tcW w:w="1517" w:type="dxa"/>
            <w:tcBorders>
              <w:top w:val="single" w:sz="6" w:space="0" w:color="000000"/>
              <w:left w:val="single" w:sz="6" w:space="0" w:color="000000"/>
              <w:bottom w:val="single" w:sz="6" w:space="0" w:color="000000"/>
              <w:right w:val="single" w:sz="6" w:space="0" w:color="000000"/>
            </w:tcBorders>
          </w:tcPr>
          <w:p w14:paraId="4CA2B966" w14:textId="77777777" w:rsidR="00923C78" w:rsidRPr="001C72B2" w:rsidRDefault="00923C78" w:rsidP="00260E9D">
            <w:pPr>
              <w:pStyle w:val="TAH"/>
              <w:widowControl w:val="0"/>
              <w:jc w:val="left"/>
              <w:rPr>
                <w:szCs w:val="18"/>
              </w:rPr>
            </w:pPr>
            <w:r w:rsidRPr="001C72B2">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19AF4DA2" w14:textId="77777777" w:rsidR="00923C78" w:rsidRPr="001C72B2" w:rsidRDefault="00923C78" w:rsidP="00260E9D">
            <w:pPr>
              <w:pStyle w:val="PL"/>
              <w:keepNext/>
              <w:keepLines/>
              <w:widowControl w:val="0"/>
              <w:rPr>
                <w:noProof w:val="0"/>
                <w:lang w:eastAsia="de-DE"/>
              </w:rPr>
            </w:pPr>
            <w:r w:rsidRPr="001C72B2">
              <w:rPr>
                <w:noProof w:val="0"/>
                <w:lang w:eastAsia="de-DE"/>
              </w:rPr>
              <w:t xml:space="preserve">void tliObjGetLeave(in TString am, in TInteger ts, in TString src, </w:t>
            </w:r>
          </w:p>
          <w:p w14:paraId="7541EF94" w14:textId="77777777" w:rsidR="00923C78" w:rsidRPr="001C72B2" w:rsidRDefault="00923C78" w:rsidP="00260E9D">
            <w:pPr>
              <w:pStyle w:val="PL"/>
              <w:keepNext/>
              <w:keepLines/>
              <w:widowControl w:val="0"/>
              <w:rPr>
                <w:noProof w:val="0"/>
                <w:lang w:eastAsia="de-DE"/>
              </w:rPr>
            </w:pPr>
            <w:r w:rsidRPr="001C72B2">
              <w:rPr>
                <w:noProof w:val="0"/>
                <w:lang w:eastAsia="de-DE"/>
              </w:rPr>
              <w:t xml:space="preserve">               in TInteger line, in TriComponentIdType c, </w:t>
            </w:r>
          </w:p>
          <w:p w14:paraId="7D90F5A6" w14:textId="77777777" w:rsidR="00923C78" w:rsidRPr="001C72B2" w:rsidRDefault="00923C78" w:rsidP="00260E9D">
            <w:pPr>
              <w:pStyle w:val="PL"/>
              <w:keepNext/>
              <w:keepLines/>
              <w:widowControl w:val="0"/>
              <w:rPr>
                <w:noProof w:val="0"/>
                <w:lang w:eastAsia="de-DE"/>
              </w:rPr>
            </w:pPr>
            <w:r w:rsidRPr="001C72B2">
              <w:rPr>
                <w:noProof w:val="0"/>
                <w:lang w:eastAsia="de-DE"/>
              </w:rPr>
              <w:t xml:space="preserve">               in ObjectInstance obj, in TString propertyName,</w:t>
            </w:r>
          </w:p>
          <w:p w14:paraId="3D2CEF4B" w14:textId="77777777" w:rsidR="00923C78" w:rsidRPr="001C72B2" w:rsidRDefault="00923C78" w:rsidP="00260E9D">
            <w:pPr>
              <w:pStyle w:val="PL"/>
              <w:keepNext/>
              <w:keepLines/>
              <w:widowControl w:val="0"/>
              <w:rPr>
                <w:noProof w:val="0"/>
                <w:lang w:eastAsia="de-DE"/>
              </w:rPr>
            </w:pPr>
            <w:r w:rsidRPr="001C72B2">
              <w:rPr>
                <w:noProof w:val="0"/>
                <w:lang w:eastAsia="de-DE"/>
              </w:rPr>
              <w:t xml:space="preserve">               in Value value)</w:t>
            </w:r>
          </w:p>
        </w:tc>
      </w:tr>
      <w:tr w:rsidR="00923C78" w:rsidRPr="001C72B2" w14:paraId="2A8DF44B" w14:textId="77777777" w:rsidTr="00260E9D">
        <w:trPr>
          <w:cantSplit/>
          <w:jc w:val="center"/>
        </w:trPr>
        <w:tc>
          <w:tcPr>
            <w:tcW w:w="1517" w:type="dxa"/>
            <w:vMerge w:val="restart"/>
            <w:tcBorders>
              <w:top w:val="single" w:sz="6" w:space="0" w:color="000000"/>
              <w:left w:val="single" w:sz="6" w:space="0" w:color="000000"/>
              <w:right w:val="single" w:sz="6" w:space="0" w:color="000000"/>
            </w:tcBorders>
          </w:tcPr>
          <w:p w14:paraId="0D2B91B3" w14:textId="77777777" w:rsidR="00923C78" w:rsidRPr="001C72B2" w:rsidRDefault="00923C78" w:rsidP="00260E9D">
            <w:pPr>
              <w:pStyle w:val="TAH"/>
              <w:widowControl w:val="0"/>
              <w:jc w:val="left"/>
              <w:rPr>
                <w:szCs w:val="18"/>
              </w:rPr>
            </w:pPr>
            <w:r w:rsidRPr="001C72B2">
              <w:rPr>
                <w:szCs w:val="18"/>
              </w:rPr>
              <w:t>In Parameters</w:t>
            </w:r>
          </w:p>
        </w:tc>
        <w:tc>
          <w:tcPr>
            <w:tcW w:w="2126" w:type="dxa"/>
            <w:tcBorders>
              <w:top w:val="single" w:sz="6" w:space="0" w:color="000000"/>
              <w:left w:val="single" w:sz="6" w:space="0" w:color="000000"/>
              <w:bottom w:val="single" w:sz="6" w:space="0" w:color="000000"/>
              <w:right w:val="single" w:sz="6" w:space="0" w:color="000000"/>
            </w:tcBorders>
          </w:tcPr>
          <w:p w14:paraId="5B81427D" w14:textId="77777777" w:rsidR="00923C78" w:rsidRPr="001C72B2" w:rsidRDefault="00923C78" w:rsidP="00260E9D">
            <w:pPr>
              <w:pStyle w:val="PL"/>
              <w:keepNext/>
              <w:keepLines/>
              <w:widowControl w:val="0"/>
              <w:rPr>
                <w:noProof w:val="0"/>
                <w:sz w:val="18"/>
                <w:szCs w:val="18"/>
                <w:lang w:eastAsia="de-DE"/>
              </w:rPr>
            </w:pPr>
            <w:r w:rsidRPr="001C72B2">
              <w:rPr>
                <w:noProof w:val="0"/>
                <w:sz w:val="18"/>
                <w:szCs w:val="18"/>
                <w:lang w:eastAsia="de-DE"/>
              </w:rPr>
              <w:t>Am</w:t>
            </w:r>
          </w:p>
        </w:tc>
        <w:tc>
          <w:tcPr>
            <w:tcW w:w="5909" w:type="dxa"/>
            <w:tcBorders>
              <w:top w:val="single" w:sz="6" w:space="0" w:color="000000"/>
              <w:left w:val="single" w:sz="6" w:space="0" w:color="000000"/>
              <w:bottom w:val="single" w:sz="6" w:space="0" w:color="000000"/>
              <w:right w:val="single" w:sz="6" w:space="0" w:color="000000"/>
            </w:tcBorders>
          </w:tcPr>
          <w:p w14:paraId="08E093AC" w14:textId="77777777" w:rsidR="00923C78" w:rsidRPr="001C72B2" w:rsidRDefault="00923C78" w:rsidP="00260E9D">
            <w:pPr>
              <w:pStyle w:val="TAL"/>
              <w:widowControl w:val="0"/>
              <w:rPr>
                <w:szCs w:val="18"/>
              </w:rPr>
            </w:pPr>
            <w:r w:rsidRPr="001C72B2">
              <w:rPr>
                <w:szCs w:val="18"/>
              </w:rPr>
              <w:t>An additional message.</w:t>
            </w:r>
          </w:p>
        </w:tc>
      </w:tr>
      <w:tr w:rsidR="00923C78" w:rsidRPr="001C72B2" w14:paraId="4B84FEBC" w14:textId="77777777" w:rsidTr="00260E9D">
        <w:trPr>
          <w:cantSplit/>
          <w:jc w:val="center"/>
        </w:trPr>
        <w:tc>
          <w:tcPr>
            <w:tcW w:w="1517" w:type="dxa"/>
            <w:vMerge/>
            <w:tcBorders>
              <w:left w:val="single" w:sz="6" w:space="0" w:color="000000"/>
              <w:right w:val="single" w:sz="6" w:space="0" w:color="000000"/>
            </w:tcBorders>
          </w:tcPr>
          <w:p w14:paraId="22E1ADAD" w14:textId="77777777" w:rsidR="00923C78" w:rsidRPr="001C72B2" w:rsidRDefault="00923C78" w:rsidP="00260E9D">
            <w:pPr>
              <w:pStyle w:val="TAH"/>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46D083D0" w14:textId="77777777" w:rsidR="00923C78" w:rsidRPr="001C72B2" w:rsidRDefault="00923C78" w:rsidP="00260E9D">
            <w:pPr>
              <w:pStyle w:val="PL"/>
              <w:keepNext/>
              <w:keepLines/>
              <w:widowControl w:val="0"/>
              <w:rPr>
                <w:noProof w:val="0"/>
                <w:sz w:val="18"/>
                <w:szCs w:val="18"/>
                <w:lang w:eastAsia="de-DE"/>
              </w:rPr>
            </w:pPr>
            <w:r w:rsidRPr="001C72B2">
              <w:rPr>
                <w:noProof w:val="0"/>
                <w:sz w:val="18"/>
                <w:szCs w:val="18"/>
                <w:lang w:eastAsia="de-DE"/>
              </w:rPr>
              <w:t>Ts</w:t>
            </w:r>
          </w:p>
        </w:tc>
        <w:tc>
          <w:tcPr>
            <w:tcW w:w="5909" w:type="dxa"/>
            <w:tcBorders>
              <w:top w:val="single" w:sz="6" w:space="0" w:color="000000"/>
              <w:left w:val="single" w:sz="6" w:space="0" w:color="000000"/>
              <w:bottom w:val="single" w:sz="6" w:space="0" w:color="000000"/>
              <w:right w:val="single" w:sz="6" w:space="0" w:color="000000"/>
            </w:tcBorders>
          </w:tcPr>
          <w:p w14:paraId="485DA4B8" w14:textId="77777777" w:rsidR="00923C78" w:rsidRPr="001C72B2" w:rsidRDefault="00923C78" w:rsidP="00260E9D">
            <w:pPr>
              <w:pStyle w:val="TAL"/>
              <w:widowControl w:val="0"/>
              <w:rPr>
                <w:szCs w:val="18"/>
              </w:rPr>
            </w:pPr>
            <w:r w:rsidRPr="001C72B2">
              <w:rPr>
                <w:szCs w:val="18"/>
              </w:rPr>
              <w:t>The time when the event is produced.</w:t>
            </w:r>
          </w:p>
        </w:tc>
      </w:tr>
      <w:tr w:rsidR="00923C78" w:rsidRPr="001C72B2" w14:paraId="743A66F9" w14:textId="77777777" w:rsidTr="00260E9D">
        <w:trPr>
          <w:cantSplit/>
          <w:jc w:val="center"/>
        </w:trPr>
        <w:tc>
          <w:tcPr>
            <w:tcW w:w="1517" w:type="dxa"/>
            <w:vMerge/>
            <w:tcBorders>
              <w:left w:val="single" w:sz="6" w:space="0" w:color="000000"/>
              <w:right w:val="single" w:sz="6" w:space="0" w:color="000000"/>
            </w:tcBorders>
          </w:tcPr>
          <w:p w14:paraId="482D4E9C" w14:textId="77777777" w:rsidR="00923C78" w:rsidRPr="001C72B2" w:rsidRDefault="00923C78" w:rsidP="00260E9D">
            <w:pPr>
              <w:pStyle w:val="TAH"/>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D2D881F" w14:textId="77777777" w:rsidR="00923C78" w:rsidRPr="001C72B2" w:rsidRDefault="00923C78" w:rsidP="00260E9D">
            <w:pPr>
              <w:pStyle w:val="PL"/>
              <w:keepNext/>
              <w:keepLines/>
              <w:widowControl w:val="0"/>
              <w:rPr>
                <w:noProof w:val="0"/>
                <w:sz w:val="18"/>
                <w:szCs w:val="18"/>
                <w:lang w:eastAsia="de-DE"/>
              </w:rPr>
            </w:pPr>
            <w:r w:rsidRPr="001C72B2">
              <w:rPr>
                <w:noProof w:val="0"/>
                <w:sz w:val="18"/>
                <w:szCs w:val="18"/>
                <w:lang w:eastAsia="de-DE"/>
              </w:rPr>
              <w:t>Src</w:t>
            </w:r>
          </w:p>
        </w:tc>
        <w:tc>
          <w:tcPr>
            <w:tcW w:w="5909" w:type="dxa"/>
            <w:tcBorders>
              <w:top w:val="single" w:sz="6" w:space="0" w:color="000000"/>
              <w:left w:val="single" w:sz="6" w:space="0" w:color="000000"/>
              <w:bottom w:val="single" w:sz="6" w:space="0" w:color="000000"/>
              <w:right w:val="single" w:sz="6" w:space="0" w:color="000000"/>
            </w:tcBorders>
          </w:tcPr>
          <w:p w14:paraId="26CBD1BF" w14:textId="77777777" w:rsidR="00923C78" w:rsidRPr="001C72B2" w:rsidRDefault="00923C78" w:rsidP="00260E9D">
            <w:pPr>
              <w:pStyle w:val="TAL"/>
              <w:widowControl w:val="0"/>
              <w:rPr>
                <w:szCs w:val="18"/>
              </w:rPr>
            </w:pPr>
            <w:r w:rsidRPr="001C72B2">
              <w:rPr>
                <w:szCs w:val="18"/>
              </w:rPr>
              <w:t>The source file of the test specification.</w:t>
            </w:r>
          </w:p>
        </w:tc>
      </w:tr>
      <w:tr w:rsidR="00923C78" w:rsidRPr="001C72B2" w14:paraId="19AE63B0" w14:textId="77777777" w:rsidTr="00260E9D">
        <w:trPr>
          <w:cantSplit/>
          <w:jc w:val="center"/>
        </w:trPr>
        <w:tc>
          <w:tcPr>
            <w:tcW w:w="1517" w:type="dxa"/>
            <w:vMerge/>
            <w:tcBorders>
              <w:left w:val="single" w:sz="6" w:space="0" w:color="000000"/>
              <w:right w:val="single" w:sz="6" w:space="0" w:color="000000"/>
            </w:tcBorders>
          </w:tcPr>
          <w:p w14:paraId="7F8D4F72" w14:textId="77777777" w:rsidR="00923C78" w:rsidRPr="001C72B2" w:rsidRDefault="00923C78" w:rsidP="00260E9D">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6B2DC551" w14:textId="77777777" w:rsidR="00923C78" w:rsidRPr="001C72B2" w:rsidRDefault="00923C78" w:rsidP="00260E9D">
            <w:pPr>
              <w:pStyle w:val="PL"/>
              <w:widowControl w:val="0"/>
              <w:rPr>
                <w:noProof w:val="0"/>
                <w:sz w:val="18"/>
                <w:szCs w:val="18"/>
                <w:lang w:eastAsia="de-DE"/>
              </w:rPr>
            </w:pPr>
            <w:r w:rsidRPr="001C72B2">
              <w:rPr>
                <w:noProof w:val="0"/>
                <w:sz w:val="18"/>
                <w:szCs w:val="18"/>
                <w:lang w:eastAsia="de-DE"/>
              </w:rPr>
              <w:t>Line</w:t>
            </w:r>
          </w:p>
        </w:tc>
        <w:tc>
          <w:tcPr>
            <w:tcW w:w="5909" w:type="dxa"/>
            <w:tcBorders>
              <w:top w:val="single" w:sz="6" w:space="0" w:color="000000"/>
              <w:left w:val="single" w:sz="6" w:space="0" w:color="000000"/>
              <w:bottom w:val="single" w:sz="6" w:space="0" w:color="000000"/>
              <w:right w:val="single" w:sz="6" w:space="0" w:color="000000"/>
            </w:tcBorders>
          </w:tcPr>
          <w:p w14:paraId="55F7ACD6" w14:textId="77777777" w:rsidR="00923C78" w:rsidRPr="001C72B2" w:rsidRDefault="00923C78" w:rsidP="00260E9D">
            <w:pPr>
              <w:pStyle w:val="TAL"/>
              <w:keepNext w:val="0"/>
              <w:keepLines w:val="0"/>
              <w:widowControl w:val="0"/>
              <w:rPr>
                <w:szCs w:val="18"/>
              </w:rPr>
            </w:pPr>
            <w:r w:rsidRPr="001C72B2">
              <w:rPr>
                <w:szCs w:val="18"/>
              </w:rPr>
              <w:t>The line number where the request is performed.</w:t>
            </w:r>
          </w:p>
        </w:tc>
      </w:tr>
      <w:tr w:rsidR="00923C78" w:rsidRPr="001C72B2" w14:paraId="1FD81328" w14:textId="77777777" w:rsidTr="00260E9D">
        <w:trPr>
          <w:cantSplit/>
          <w:jc w:val="center"/>
        </w:trPr>
        <w:tc>
          <w:tcPr>
            <w:tcW w:w="1517" w:type="dxa"/>
            <w:vMerge/>
            <w:tcBorders>
              <w:left w:val="single" w:sz="6" w:space="0" w:color="000000"/>
              <w:right w:val="single" w:sz="6" w:space="0" w:color="000000"/>
            </w:tcBorders>
          </w:tcPr>
          <w:p w14:paraId="52331786" w14:textId="77777777" w:rsidR="00923C78" w:rsidRPr="001C72B2" w:rsidRDefault="00923C78" w:rsidP="00260E9D">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D1A5F8D" w14:textId="77777777" w:rsidR="00923C78" w:rsidRPr="001C72B2" w:rsidRDefault="00923C78" w:rsidP="00260E9D">
            <w:pPr>
              <w:pStyle w:val="PL"/>
              <w:widowControl w:val="0"/>
              <w:rPr>
                <w:noProof w:val="0"/>
                <w:sz w:val="18"/>
                <w:szCs w:val="18"/>
                <w:lang w:eastAsia="de-DE"/>
              </w:rPr>
            </w:pPr>
            <w:r w:rsidRPr="001C72B2">
              <w:rPr>
                <w:noProof w:val="0"/>
                <w:sz w:val="18"/>
                <w:szCs w:val="18"/>
                <w:lang w:eastAsia="de-DE"/>
              </w:rPr>
              <w:t>C</w:t>
            </w:r>
          </w:p>
        </w:tc>
        <w:tc>
          <w:tcPr>
            <w:tcW w:w="5909" w:type="dxa"/>
            <w:tcBorders>
              <w:top w:val="single" w:sz="6" w:space="0" w:color="000000"/>
              <w:left w:val="single" w:sz="6" w:space="0" w:color="000000"/>
              <w:bottom w:val="single" w:sz="6" w:space="0" w:color="000000"/>
              <w:right w:val="single" w:sz="6" w:space="0" w:color="000000"/>
            </w:tcBorders>
          </w:tcPr>
          <w:p w14:paraId="47D05EF7" w14:textId="77777777" w:rsidR="00923C78" w:rsidRPr="001C72B2" w:rsidRDefault="00923C78" w:rsidP="00260E9D">
            <w:pPr>
              <w:pStyle w:val="TAL"/>
              <w:keepNext w:val="0"/>
              <w:keepLines w:val="0"/>
              <w:widowControl w:val="0"/>
              <w:rPr>
                <w:szCs w:val="18"/>
              </w:rPr>
            </w:pPr>
            <w:r w:rsidRPr="001C72B2">
              <w:rPr>
                <w:szCs w:val="18"/>
              </w:rPr>
              <w:t>The component which produces this event.</w:t>
            </w:r>
          </w:p>
        </w:tc>
      </w:tr>
      <w:tr w:rsidR="00923C78" w:rsidRPr="001C72B2" w14:paraId="570DF3A5" w14:textId="77777777" w:rsidTr="00260E9D">
        <w:trPr>
          <w:cantSplit/>
          <w:jc w:val="center"/>
        </w:trPr>
        <w:tc>
          <w:tcPr>
            <w:tcW w:w="1517" w:type="dxa"/>
            <w:vMerge/>
            <w:tcBorders>
              <w:left w:val="single" w:sz="6" w:space="0" w:color="000000"/>
              <w:right w:val="single" w:sz="6" w:space="0" w:color="000000"/>
            </w:tcBorders>
          </w:tcPr>
          <w:p w14:paraId="3F63AED0" w14:textId="77777777" w:rsidR="00923C78" w:rsidRPr="001C72B2" w:rsidRDefault="00923C78" w:rsidP="00260E9D">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6E362DC3" w14:textId="77777777" w:rsidR="00923C78" w:rsidRPr="001C72B2" w:rsidRDefault="00923C78" w:rsidP="00260E9D">
            <w:pPr>
              <w:pStyle w:val="PL"/>
              <w:widowControl w:val="0"/>
              <w:rPr>
                <w:noProof w:val="0"/>
                <w:sz w:val="18"/>
                <w:szCs w:val="18"/>
                <w:lang w:eastAsia="de-DE"/>
              </w:rPr>
            </w:pPr>
            <w:r w:rsidRPr="001C72B2">
              <w:rPr>
                <w:noProof w:val="0"/>
                <w:sz w:val="18"/>
                <w:szCs w:val="18"/>
                <w:lang w:eastAsia="de-DE"/>
              </w:rPr>
              <w:t>Obj</w:t>
            </w:r>
          </w:p>
        </w:tc>
        <w:tc>
          <w:tcPr>
            <w:tcW w:w="5909" w:type="dxa"/>
            <w:tcBorders>
              <w:top w:val="single" w:sz="6" w:space="0" w:color="000000"/>
              <w:left w:val="single" w:sz="6" w:space="0" w:color="000000"/>
              <w:bottom w:val="single" w:sz="6" w:space="0" w:color="000000"/>
              <w:right w:val="single" w:sz="6" w:space="0" w:color="000000"/>
            </w:tcBorders>
          </w:tcPr>
          <w:p w14:paraId="2F8687A1" w14:textId="77777777" w:rsidR="00923C78" w:rsidRPr="001C72B2" w:rsidRDefault="00923C78" w:rsidP="00260E9D">
            <w:pPr>
              <w:pStyle w:val="TAL"/>
              <w:keepNext w:val="0"/>
              <w:keepLines w:val="0"/>
              <w:widowControl w:val="0"/>
              <w:rPr>
                <w:szCs w:val="18"/>
              </w:rPr>
            </w:pPr>
            <w:r w:rsidRPr="001C72B2">
              <w:rPr>
                <w:szCs w:val="18"/>
              </w:rPr>
              <w:t>The affected object instance.</w:t>
            </w:r>
          </w:p>
        </w:tc>
      </w:tr>
      <w:tr w:rsidR="00923C78" w:rsidRPr="001C72B2" w14:paraId="6F24E931" w14:textId="77777777" w:rsidTr="00260E9D">
        <w:trPr>
          <w:cantSplit/>
          <w:jc w:val="center"/>
        </w:trPr>
        <w:tc>
          <w:tcPr>
            <w:tcW w:w="1517" w:type="dxa"/>
            <w:vMerge/>
            <w:tcBorders>
              <w:left w:val="single" w:sz="6" w:space="0" w:color="000000"/>
              <w:right w:val="single" w:sz="6" w:space="0" w:color="000000"/>
            </w:tcBorders>
          </w:tcPr>
          <w:p w14:paraId="4D48D7B5" w14:textId="77777777" w:rsidR="00923C78" w:rsidRPr="001C72B2" w:rsidRDefault="00923C78" w:rsidP="00260E9D">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7E8821A1" w14:textId="77777777" w:rsidR="00923C78" w:rsidRPr="001C72B2" w:rsidRDefault="00923C78" w:rsidP="00260E9D">
            <w:pPr>
              <w:pStyle w:val="PL"/>
              <w:widowControl w:val="0"/>
              <w:rPr>
                <w:noProof w:val="0"/>
                <w:sz w:val="18"/>
                <w:szCs w:val="18"/>
                <w:lang w:eastAsia="de-DE"/>
              </w:rPr>
            </w:pPr>
            <w:r w:rsidRPr="001C72B2">
              <w:rPr>
                <w:noProof w:val="0"/>
                <w:sz w:val="18"/>
                <w:szCs w:val="18"/>
                <w:lang w:eastAsia="de-DE"/>
              </w:rPr>
              <w:t>propertyName</w:t>
            </w:r>
          </w:p>
        </w:tc>
        <w:tc>
          <w:tcPr>
            <w:tcW w:w="5909" w:type="dxa"/>
            <w:tcBorders>
              <w:top w:val="single" w:sz="6" w:space="0" w:color="000000"/>
              <w:left w:val="single" w:sz="6" w:space="0" w:color="000000"/>
              <w:bottom w:val="single" w:sz="6" w:space="0" w:color="000000"/>
              <w:right w:val="single" w:sz="6" w:space="0" w:color="000000"/>
            </w:tcBorders>
          </w:tcPr>
          <w:p w14:paraId="477F0663" w14:textId="77777777" w:rsidR="00923C78" w:rsidRPr="001C72B2" w:rsidRDefault="00923C78" w:rsidP="00260E9D">
            <w:pPr>
              <w:pStyle w:val="TAL"/>
              <w:keepNext w:val="0"/>
              <w:keepLines w:val="0"/>
              <w:widowControl w:val="0"/>
              <w:rPr>
                <w:szCs w:val="18"/>
              </w:rPr>
            </w:pPr>
            <w:r w:rsidRPr="001C72B2">
              <w:rPr>
                <w:szCs w:val="18"/>
              </w:rPr>
              <w:t>The name of the referenced property.</w:t>
            </w:r>
          </w:p>
        </w:tc>
      </w:tr>
      <w:tr w:rsidR="00923C78" w:rsidRPr="001C72B2" w14:paraId="6F7AD99D" w14:textId="77777777" w:rsidTr="00260E9D">
        <w:trPr>
          <w:cantSplit/>
          <w:jc w:val="center"/>
        </w:trPr>
        <w:tc>
          <w:tcPr>
            <w:tcW w:w="1517" w:type="dxa"/>
            <w:vMerge/>
            <w:tcBorders>
              <w:left w:val="single" w:sz="6" w:space="0" w:color="000000"/>
              <w:right w:val="single" w:sz="6" w:space="0" w:color="000000"/>
            </w:tcBorders>
          </w:tcPr>
          <w:p w14:paraId="7612E5D9" w14:textId="77777777" w:rsidR="00923C78" w:rsidRPr="001C72B2" w:rsidRDefault="00923C78" w:rsidP="00260E9D">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4E08A925" w14:textId="77777777" w:rsidR="00923C78" w:rsidRPr="001C72B2" w:rsidRDefault="00923C78" w:rsidP="00260E9D">
            <w:pPr>
              <w:pStyle w:val="PL"/>
              <w:widowControl w:val="0"/>
              <w:rPr>
                <w:noProof w:val="0"/>
                <w:sz w:val="18"/>
                <w:szCs w:val="18"/>
                <w:lang w:eastAsia="de-DE"/>
              </w:rPr>
            </w:pPr>
            <w:r w:rsidRPr="001C72B2">
              <w:rPr>
                <w:noProof w:val="0"/>
                <w:sz w:val="18"/>
                <w:szCs w:val="18"/>
                <w:lang w:eastAsia="de-DE"/>
              </w:rPr>
              <w:t>returnValue</w:t>
            </w:r>
          </w:p>
        </w:tc>
        <w:tc>
          <w:tcPr>
            <w:tcW w:w="5909" w:type="dxa"/>
            <w:tcBorders>
              <w:top w:val="single" w:sz="6" w:space="0" w:color="000000"/>
              <w:left w:val="single" w:sz="6" w:space="0" w:color="000000"/>
              <w:bottom w:val="single" w:sz="6" w:space="0" w:color="000000"/>
              <w:right w:val="single" w:sz="6" w:space="0" w:color="000000"/>
            </w:tcBorders>
          </w:tcPr>
          <w:p w14:paraId="3D4DDF43" w14:textId="77777777" w:rsidR="00923C78" w:rsidRPr="001C72B2" w:rsidRDefault="00923C78" w:rsidP="00260E9D">
            <w:pPr>
              <w:pStyle w:val="TAL"/>
              <w:keepNext w:val="0"/>
              <w:keepLines w:val="0"/>
              <w:widowControl w:val="0"/>
              <w:rPr>
                <w:szCs w:val="18"/>
              </w:rPr>
            </w:pPr>
            <w:r w:rsidRPr="001C72B2">
              <w:rPr>
                <w:szCs w:val="18"/>
              </w:rPr>
              <w:t>The value return by the getter.</w:t>
            </w:r>
          </w:p>
        </w:tc>
      </w:tr>
      <w:tr w:rsidR="00923C78" w:rsidRPr="001C72B2" w14:paraId="6627DAAB" w14:textId="77777777" w:rsidTr="00260E9D">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56FB58CA" w14:textId="77777777" w:rsidR="00923C78" w:rsidRPr="001C72B2" w:rsidRDefault="00923C78" w:rsidP="00260E9D">
            <w:pPr>
              <w:pStyle w:val="TAH"/>
              <w:keepNext w:val="0"/>
              <w:keepLines w:val="0"/>
              <w:widowControl w:val="0"/>
              <w:jc w:val="left"/>
              <w:rPr>
                <w:szCs w:val="18"/>
              </w:rPr>
            </w:pPr>
            <w:r w:rsidRPr="001C72B2">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038A27DC" w14:textId="77777777" w:rsidR="00923C78" w:rsidRPr="001C72B2" w:rsidRDefault="00923C78" w:rsidP="00260E9D">
            <w:pPr>
              <w:pStyle w:val="TAL"/>
              <w:keepNext w:val="0"/>
              <w:keepLines w:val="0"/>
              <w:widowControl w:val="0"/>
              <w:rPr>
                <w:rFonts w:ascii="Courier New" w:hAnsi="Courier New" w:cs="Courier New"/>
                <w:szCs w:val="18"/>
              </w:rPr>
            </w:pPr>
            <w:r w:rsidRPr="001C72B2">
              <w:rPr>
                <w:rFonts w:ascii="Courier New" w:hAnsi="Courier New" w:cs="Courier New"/>
                <w:szCs w:val="18"/>
              </w:rPr>
              <w:t>Void</w:t>
            </w:r>
          </w:p>
        </w:tc>
      </w:tr>
      <w:tr w:rsidR="00923C78" w:rsidRPr="001C72B2" w14:paraId="2E83F727" w14:textId="77777777" w:rsidTr="00260E9D">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21FCB15B" w14:textId="77777777" w:rsidR="00923C78" w:rsidRPr="001C72B2" w:rsidRDefault="00923C78" w:rsidP="00260E9D">
            <w:pPr>
              <w:pStyle w:val="TAH"/>
              <w:keepNext w:val="0"/>
              <w:keepLines w:val="0"/>
              <w:widowControl w:val="0"/>
              <w:jc w:val="left"/>
              <w:rPr>
                <w:szCs w:val="18"/>
              </w:rPr>
            </w:pPr>
            <w:r w:rsidRPr="001C72B2">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762CC4B9" w14:textId="77777777" w:rsidR="00923C78" w:rsidRPr="001C72B2" w:rsidRDefault="00923C78" w:rsidP="00260E9D">
            <w:pPr>
              <w:pStyle w:val="TAL"/>
              <w:keepNext w:val="0"/>
              <w:keepLines w:val="0"/>
              <w:widowControl w:val="0"/>
              <w:rPr>
                <w:szCs w:val="18"/>
              </w:rPr>
            </w:pPr>
            <w:r w:rsidRPr="001C72B2">
              <w:rPr>
                <w:szCs w:val="18"/>
              </w:rPr>
              <w:t>Shall be called by TE to log the leaving of an object getter. This event occurs after the getter has been left.</w:t>
            </w:r>
          </w:p>
        </w:tc>
      </w:tr>
      <w:tr w:rsidR="00923C78" w:rsidRPr="001C72B2" w14:paraId="04CD0AE8" w14:textId="77777777" w:rsidTr="00260E9D">
        <w:trPr>
          <w:jc w:val="center"/>
        </w:trPr>
        <w:tc>
          <w:tcPr>
            <w:tcW w:w="1517" w:type="dxa"/>
            <w:tcBorders>
              <w:top w:val="single" w:sz="6" w:space="0" w:color="000000"/>
              <w:left w:val="single" w:sz="6" w:space="0" w:color="000000"/>
              <w:bottom w:val="single" w:sz="6" w:space="0" w:color="000000"/>
              <w:right w:val="single" w:sz="6" w:space="0" w:color="000000"/>
            </w:tcBorders>
          </w:tcPr>
          <w:p w14:paraId="17AD5615" w14:textId="77777777" w:rsidR="00923C78" w:rsidRPr="001C72B2" w:rsidRDefault="00923C78" w:rsidP="00260E9D">
            <w:pPr>
              <w:pStyle w:val="TAH"/>
              <w:keepNext w:val="0"/>
              <w:keepLines w:val="0"/>
              <w:widowControl w:val="0"/>
              <w:jc w:val="left"/>
              <w:rPr>
                <w:szCs w:val="18"/>
              </w:rPr>
            </w:pPr>
            <w:r w:rsidRPr="001C72B2">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6FCC1EF8" w14:textId="77777777" w:rsidR="00923C78" w:rsidRPr="001C72B2" w:rsidRDefault="00923C78" w:rsidP="00260E9D">
            <w:pPr>
              <w:pStyle w:val="TAL"/>
              <w:keepNext w:val="0"/>
              <w:keepLines w:val="0"/>
              <w:widowControl w:val="0"/>
              <w:rPr>
                <w:szCs w:val="18"/>
              </w:rPr>
            </w:pPr>
            <w:r w:rsidRPr="001C72B2">
              <w:rPr>
                <w:szCs w:val="18"/>
              </w:rPr>
              <w:t>The TL presents all the information provided in the parameters of this operation to the user, how this is done is not within the scope of the present document.</w:t>
            </w:r>
          </w:p>
        </w:tc>
      </w:tr>
    </w:tbl>
    <w:p w14:paraId="49280EAB" w14:textId="77777777" w:rsidR="00923C78" w:rsidRPr="001C72B2" w:rsidRDefault="00923C78" w:rsidP="00923C78"/>
    <w:p w14:paraId="20C78C4A" w14:textId="77777777" w:rsidR="00923C78" w:rsidRPr="001C72B2" w:rsidRDefault="00923C78" w:rsidP="00923C78">
      <w:pPr>
        <w:rPr>
          <w:b/>
        </w:rPr>
      </w:pPr>
      <w:r w:rsidRPr="001C72B2">
        <w:rPr>
          <w:b/>
        </w:rPr>
        <w:t>Clause 7.3.4.1.135</w:t>
      </w:r>
      <w:r w:rsidRPr="001C72B2">
        <w:rPr>
          <w:b/>
        </w:rPr>
        <w:tab/>
        <w:t>tliObjSetEnter</w:t>
      </w:r>
    </w:p>
    <w:p w14:paraId="225DC861" w14:textId="77777777" w:rsidR="00923C78" w:rsidRPr="001C72B2" w:rsidRDefault="00923C78" w:rsidP="00923C78">
      <w:r w:rsidRPr="001C72B2">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2126"/>
        <w:gridCol w:w="5909"/>
      </w:tblGrid>
      <w:tr w:rsidR="00923C78" w:rsidRPr="001C72B2" w14:paraId="4F76138C" w14:textId="77777777" w:rsidTr="00260E9D">
        <w:trPr>
          <w:jc w:val="center"/>
        </w:trPr>
        <w:tc>
          <w:tcPr>
            <w:tcW w:w="1517" w:type="dxa"/>
            <w:tcBorders>
              <w:top w:val="single" w:sz="6" w:space="0" w:color="000000"/>
              <w:left w:val="single" w:sz="6" w:space="0" w:color="000000"/>
              <w:bottom w:val="single" w:sz="6" w:space="0" w:color="000000"/>
              <w:right w:val="single" w:sz="6" w:space="0" w:color="000000"/>
            </w:tcBorders>
          </w:tcPr>
          <w:p w14:paraId="02DCEE62" w14:textId="77777777" w:rsidR="00923C78" w:rsidRPr="001C72B2" w:rsidRDefault="00923C78" w:rsidP="00260E9D">
            <w:pPr>
              <w:pStyle w:val="TAH"/>
              <w:widowControl w:val="0"/>
              <w:jc w:val="left"/>
              <w:rPr>
                <w:szCs w:val="18"/>
              </w:rPr>
            </w:pPr>
            <w:r w:rsidRPr="001C72B2">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70B1E177" w14:textId="77777777" w:rsidR="00923C78" w:rsidRPr="001C72B2" w:rsidRDefault="00923C78" w:rsidP="00260E9D">
            <w:pPr>
              <w:pStyle w:val="PL"/>
              <w:keepNext/>
              <w:keepLines/>
              <w:widowControl w:val="0"/>
              <w:rPr>
                <w:noProof w:val="0"/>
                <w:lang w:eastAsia="de-DE"/>
              </w:rPr>
            </w:pPr>
            <w:r w:rsidRPr="001C72B2">
              <w:rPr>
                <w:noProof w:val="0"/>
                <w:lang w:eastAsia="de-DE"/>
              </w:rPr>
              <w:t xml:space="preserve">void tliObjSetEnter(in TString am, in TInteger ts, in TString src, </w:t>
            </w:r>
          </w:p>
          <w:p w14:paraId="73239774" w14:textId="77777777" w:rsidR="00923C78" w:rsidRPr="001C72B2" w:rsidRDefault="00923C78" w:rsidP="00260E9D">
            <w:pPr>
              <w:pStyle w:val="PL"/>
              <w:keepNext/>
              <w:keepLines/>
              <w:widowControl w:val="0"/>
              <w:rPr>
                <w:noProof w:val="0"/>
                <w:lang w:eastAsia="de-DE"/>
              </w:rPr>
            </w:pPr>
            <w:r w:rsidRPr="001C72B2">
              <w:rPr>
                <w:noProof w:val="0"/>
                <w:lang w:eastAsia="de-DE"/>
              </w:rPr>
              <w:t xml:space="preserve">               in TInteger line, in TriComponentIdType c, </w:t>
            </w:r>
          </w:p>
          <w:p w14:paraId="37762C69" w14:textId="77777777" w:rsidR="00923C78" w:rsidRPr="001C72B2" w:rsidRDefault="00923C78" w:rsidP="00260E9D">
            <w:pPr>
              <w:pStyle w:val="PL"/>
              <w:keepNext/>
              <w:keepLines/>
              <w:widowControl w:val="0"/>
              <w:rPr>
                <w:noProof w:val="0"/>
                <w:lang w:eastAsia="de-DE"/>
              </w:rPr>
            </w:pPr>
            <w:r w:rsidRPr="001C72B2">
              <w:rPr>
                <w:noProof w:val="0"/>
                <w:lang w:eastAsia="de-DE"/>
              </w:rPr>
              <w:t xml:space="preserve">               in ObjectInstance obj, in TString propertyName,</w:t>
            </w:r>
          </w:p>
          <w:p w14:paraId="4B9287F1" w14:textId="77777777" w:rsidR="00923C78" w:rsidRPr="001C72B2" w:rsidRDefault="00923C78" w:rsidP="00260E9D">
            <w:pPr>
              <w:pStyle w:val="PL"/>
              <w:keepNext/>
              <w:keepLines/>
              <w:widowControl w:val="0"/>
              <w:rPr>
                <w:noProof w:val="0"/>
                <w:lang w:eastAsia="de-DE"/>
              </w:rPr>
            </w:pPr>
            <w:r w:rsidRPr="001C72B2">
              <w:rPr>
                <w:noProof w:val="0"/>
                <w:lang w:eastAsia="de-DE"/>
              </w:rPr>
              <w:t xml:space="preserve">               in Value value)</w:t>
            </w:r>
          </w:p>
        </w:tc>
      </w:tr>
      <w:tr w:rsidR="00923C78" w:rsidRPr="001C72B2" w14:paraId="4708E594" w14:textId="77777777" w:rsidTr="00260E9D">
        <w:trPr>
          <w:cantSplit/>
          <w:jc w:val="center"/>
        </w:trPr>
        <w:tc>
          <w:tcPr>
            <w:tcW w:w="1517" w:type="dxa"/>
            <w:vMerge w:val="restart"/>
            <w:tcBorders>
              <w:top w:val="single" w:sz="6" w:space="0" w:color="000000"/>
              <w:left w:val="single" w:sz="6" w:space="0" w:color="000000"/>
              <w:right w:val="single" w:sz="6" w:space="0" w:color="000000"/>
            </w:tcBorders>
          </w:tcPr>
          <w:p w14:paraId="7FD8CA61" w14:textId="77777777" w:rsidR="00923C78" w:rsidRPr="001C72B2" w:rsidRDefault="00923C78" w:rsidP="00260E9D">
            <w:pPr>
              <w:pStyle w:val="TAH"/>
              <w:widowControl w:val="0"/>
              <w:jc w:val="left"/>
              <w:rPr>
                <w:szCs w:val="18"/>
              </w:rPr>
            </w:pPr>
            <w:r w:rsidRPr="001C72B2">
              <w:rPr>
                <w:szCs w:val="18"/>
              </w:rPr>
              <w:t>In Parameters</w:t>
            </w:r>
          </w:p>
        </w:tc>
        <w:tc>
          <w:tcPr>
            <w:tcW w:w="2126" w:type="dxa"/>
            <w:tcBorders>
              <w:top w:val="single" w:sz="6" w:space="0" w:color="000000"/>
              <w:left w:val="single" w:sz="6" w:space="0" w:color="000000"/>
              <w:bottom w:val="single" w:sz="6" w:space="0" w:color="000000"/>
              <w:right w:val="single" w:sz="6" w:space="0" w:color="000000"/>
            </w:tcBorders>
          </w:tcPr>
          <w:p w14:paraId="3AD8FA5A" w14:textId="77777777" w:rsidR="00923C78" w:rsidRPr="001C72B2" w:rsidRDefault="00923C78" w:rsidP="00260E9D">
            <w:pPr>
              <w:pStyle w:val="PL"/>
              <w:keepNext/>
              <w:keepLines/>
              <w:widowControl w:val="0"/>
              <w:rPr>
                <w:noProof w:val="0"/>
                <w:sz w:val="18"/>
                <w:szCs w:val="18"/>
                <w:lang w:eastAsia="de-DE"/>
              </w:rPr>
            </w:pPr>
            <w:r w:rsidRPr="001C72B2">
              <w:rPr>
                <w:noProof w:val="0"/>
                <w:sz w:val="18"/>
                <w:szCs w:val="18"/>
                <w:lang w:eastAsia="de-DE"/>
              </w:rPr>
              <w:t>Am</w:t>
            </w:r>
          </w:p>
        </w:tc>
        <w:tc>
          <w:tcPr>
            <w:tcW w:w="5909" w:type="dxa"/>
            <w:tcBorders>
              <w:top w:val="single" w:sz="6" w:space="0" w:color="000000"/>
              <w:left w:val="single" w:sz="6" w:space="0" w:color="000000"/>
              <w:bottom w:val="single" w:sz="6" w:space="0" w:color="000000"/>
              <w:right w:val="single" w:sz="6" w:space="0" w:color="000000"/>
            </w:tcBorders>
          </w:tcPr>
          <w:p w14:paraId="31092623" w14:textId="77777777" w:rsidR="00923C78" w:rsidRPr="001C72B2" w:rsidRDefault="00923C78" w:rsidP="00260E9D">
            <w:pPr>
              <w:pStyle w:val="TAL"/>
              <w:widowControl w:val="0"/>
              <w:rPr>
                <w:szCs w:val="18"/>
              </w:rPr>
            </w:pPr>
            <w:r w:rsidRPr="001C72B2">
              <w:rPr>
                <w:szCs w:val="18"/>
              </w:rPr>
              <w:t>An additional message.</w:t>
            </w:r>
          </w:p>
        </w:tc>
      </w:tr>
      <w:tr w:rsidR="00923C78" w:rsidRPr="001C72B2" w14:paraId="45F0BAD5" w14:textId="77777777" w:rsidTr="00260E9D">
        <w:trPr>
          <w:cantSplit/>
          <w:jc w:val="center"/>
        </w:trPr>
        <w:tc>
          <w:tcPr>
            <w:tcW w:w="1517" w:type="dxa"/>
            <w:vMerge/>
            <w:tcBorders>
              <w:left w:val="single" w:sz="6" w:space="0" w:color="000000"/>
              <w:right w:val="single" w:sz="6" w:space="0" w:color="000000"/>
            </w:tcBorders>
          </w:tcPr>
          <w:p w14:paraId="3B5C48F1" w14:textId="77777777" w:rsidR="00923C78" w:rsidRPr="001C72B2" w:rsidRDefault="00923C78" w:rsidP="00260E9D">
            <w:pPr>
              <w:pStyle w:val="TAH"/>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E6707C9" w14:textId="77777777" w:rsidR="00923C78" w:rsidRPr="001C72B2" w:rsidRDefault="00923C78" w:rsidP="00260E9D">
            <w:pPr>
              <w:pStyle w:val="PL"/>
              <w:keepNext/>
              <w:keepLines/>
              <w:widowControl w:val="0"/>
              <w:rPr>
                <w:noProof w:val="0"/>
                <w:sz w:val="18"/>
                <w:szCs w:val="18"/>
                <w:lang w:eastAsia="de-DE"/>
              </w:rPr>
            </w:pPr>
            <w:r w:rsidRPr="001C72B2">
              <w:rPr>
                <w:noProof w:val="0"/>
                <w:sz w:val="18"/>
                <w:szCs w:val="18"/>
                <w:lang w:eastAsia="de-DE"/>
              </w:rPr>
              <w:t>Ts</w:t>
            </w:r>
          </w:p>
        </w:tc>
        <w:tc>
          <w:tcPr>
            <w:tcW w:w="5909" w:type="dxa"/>
            <w:tcBorders>
              <w:top w:val="single" w:sz="6" w:space="0" w:color="000000"/>
              <w:left w:val="single" w:sz="6" w:space="0" w:color="000000"/>
              <w:bottom w:val="single" w:sz="6" w:space="0" w:color="000000"/>
              <w:right w:val="single" w:sz="6" w:space="0" w:color="000000"/>
            </w:tcBorders>
          </w:tcPr>
          <w:p w14:paraId="31A299BD" w14:textId="77777777" w:rsidR="00923C78" w:rsidRPr="001C72B2" w:rsidRDefault="00923C78" w:rsidP="00260E9D">
            <w:pPr>
              <w:pStyle w:val="TAL"/>
              <w:widowControl w:val="0"/>
              <w:rPr>
                <w:szCs w:val="18"/>
              </w:rPr>
            </w:pPr>
            <w:r w:rsidRPr="001C72B2">
              <w:rPr>
                <w:szCs w:val="18"/>
              </w:rPr>
              <w:t>The time when the event is produced.</w:t>
            </w:r>
          </w:p>
        </w:tc>
      </w:tr>
      <w:tr w:rsidR="00923C78" w:rsidRPr="001C72B2" w14:paraId="39D1E85C" w14:textId="77777777" w:rsidTr="00260E9D">
        <w:trPr>
          <w:cantSplit/>
          <w:jc w:val="center"/>
        </w:trPr>
        <w:tc>
          <w:tcPr>
            <w:tcW w:w="1517" w:type="dxa"/>
            <w:vMerge/>
            <w:tcBorders>
              <w:left w:val="single" w:sz="6" w:space="0" w:color="000000"/>
              <w:right w:val="single" w:sz="6" w:space="0" w:color="000000"/>
            </w:tcBorders>
          </w:tcPr>
          <w:p w14:paraId="3F3C48AF" w14:textId="77777777" w:rsidR="00923C78" w:rsidRPr="001C72B2" w:rsidRDefault="00923C78" w:rsidP="00260E9D">
            <w:pPr>
              <w:pStyle w:val="TAH"/>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6BD2A1C" w14:textId="77777777" w:rsidR="00923C78" w:rsidRPr="001C72B2" w:rsidRDefault="00923C78" w:rsidP="00260E9D">
            <w:pPr>
              <w:pStyle w:val="PL"/>
              <w:keepNext/>
              <w:keepLines/>
              <w:widowControl w:val="0"/>
              <w:rPr>
                <w:noProof w:val="0"/>
                <w:sz w:val="18"/>
                <w:szCs w:val="18"/>
                <w:lang w:eastAsia="de-DE"/>
              </w:rPr>
            </w:pPr>
            <w:r w:rsidRPr="001C72B2">
              <w:rPr>
                <w:noProof w:val="0"/>
                <w:sz w:val="18"/>
                <w:szCs w:val="18"/>
                <w:lang w:eastAsia="de-DE"/>
              </w:rPr>
              <w:t>src</w:t>
            </w:r>
          </w:p>
        </w:tc>
        <w:tc>
          <w:tcPr>
            <w:tcW w:w="5909" w:type="dxa"/>
            <w:tcBorders>
              <w:top w:val="single" w:sz="6" w:space="0" w:color="000000"/>
              <w:left w:val="single" w:sz="6" w:space="0" w:color="000000"/>
              <w:bottom w:val="single" w:sz="6" w:space="0" w:color="000000"/>
              <w:right w:val="single" w:sz="6" w:space="0" w:color="000000"/>
            </w:tcBorders>
          </w:tcPr>
          <w:p w14:paraId="2205210E" w14:textId="77777777" w:rsidR="00923C78" w:rsidRPr="001C72B2" w:rsidRDefault="00923C78" w:rsidP="00260E9D">
            <w:pPr>
              <w:pStyle w:val="TAL"/>
              <w:widowControl w:val="0"/>
              <w:rPr>
                <w:szCs w:val="18"/>
              </w:rPr>
            </w:pPr>
            <w:r w:rsidRPr="001C72B2">
              <w:rPr>
                <w:szCs w:val="18"/>
              </w:rPr>
              <w:t>The source file of the test specification.</w:t>
            </w:r>
          </w:p>
        </w:tc>
      </w:tr>
      <w:tr w:rsidR="00923C78" w:rsidRPr="001C72B2" w14:paraId="5AEC91EB" w14:textId="77777777" w:rsidTr="00260E9D">
        <w:trPr>
          <w:cantSplit/>
          <w:jc w:val="center"/>
        </w:trPr>
        <w:tc>
          <w:tcPr>
            <w:tcW w:w="1517" w:type="dxa"/>
            <w:vMerge/>
            <w:tcBorders>
              <w:left w:val="single" w:sz="6" w:space="0" w:color="000000"/>
              <w:right w:val="single" w:sz="6" w:space="0" w:color="000000"/>
            </w:tcBorders>
          </w:tcPr>
          <w:p w14:paraId="44CBD5D5" w14:textId="77777777" w:rsidR="00923C78" w:rsidRPr="001C72B2" w:rsidRDefault="00923C78" w:rsidP="00260E9D">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AD71FFF" w14:textId="77777777" w:rsidR="00923C78" w:rsidRPr="001C72B2" w:rsidRDefault="00923C78" w:rsidP="00260E9D">
            <w:pPr>
              <w:pStyle w:val="PL"/>
              <w:widowControl w:val="0"/>
              <w:rPr>
                <w:noProof w:val="0"/>
                <w:sz w:val="18"/>
                <w:szCs w:val="18"/>
                <w:lang w:eastAsia="de-DE"/>
              </w:rPr>
            </w:pPr>
            <w:r w:rsidRPr="001C72B2">
              <w:rPr>
                <w:noProof w:val="0"/>
                <w:sz w:val="18"/>
                <w:szCs w:val="18"/>
                <w:lang w:eastAsia="de-DE"/>
              </w:rPr>
              <w:t>line</w:t>
            </w:r>
          </w:p>
        </w:tc>
        <w:tc>
          <w:tcPr>
            <w:tcW w:w="5909" w:type="dxa"/>
            <w:tcBorders>
              <w:top w:val="single" w:sz="6" w:space="0" w:color="000000"/>
              <w:left w:val="single" w:sz="6" w:space="0" w:color="000000"/>
              <w:bottom w:val="single" w:sz="6" w:space="0" w:color="000000"/>
              <w:right w:val="single" w:sz="6" w:space="0" w:color="000000"/>
            </w:tcBorders>
          </w:tcPr>
          <w:p w14:paraId="09F36EC1" w14:textId="77777777" w:rsidR="00923C78" w:rsidRPr="001C72B2" w:rsidRDefault="00923C78" w:rsidP="00260E9D">
            <w:pPr>
              <w:pStyle w:val="TAL"/>
              <w:keepNext w:val="0"/>
              <w:keepLines w:val="0"/>
              <w:widowControl w:val="0"/>
              <w:rPr>
                <w:szCs w:val="18"/>
              </w:rPr>
            </w:pPr>
            <w:r w:rsidRPr="001C72B2">
              <w:rPr>
                <w:szCs w:val="18"/>
              </w:rPr>
              <w:t>The line number where the request is performed.</w:t>
            </w:r>
          </w:p>
        </w:tc>
      </w:tr>
      <w:tr w:rsidR="00923C78" w:rsidRPr="001C72B2" w14:paraId="6D40F6E4" w14:textId="77777777" w:rsidTr="00260E9D">
        <w:trPr>
          <w:cantSplit/>
          <w:jc w:val="center"/>
        </w:trPr>
        <w:tc>
          <w:tcPr>
            <w:tcW w:w="1517" w:type="dxa"/>
            <w:vMerge/>
            <w:tcBorders>
              <w:left w:val="single" w:sz="6" w:space="0" w:color="000000"/>
              <w:right w:val="single" w:sz="6" w:space="0" w:color="000000"/>
            </w:tcBorders>
          </w:tcPr>
          <w:p w14:paraId="40A6B9DD" w14:textId="77777777" w:rsidR="00923C78" w:rsidRPr="001C72B2" w:rsidRDefault="00923C78" w:rsidP="00260E9D">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73536CA" w14:textId="77777777" w:rsidR="00923C78" w:rsidRPr="001C72B2" w:rsidRDefault="00923C78" w:rsidP="00260E9D">
            <w:pPr>
              <w:pStyle w:val="PL"/>
              <w:widowControl w:val="0"/>
              <w:rPr>
                <w:noProof w:val="0"/>
                <w:sz w:val="18"/>
                <w:szCs w:val="18"/>
                <w:lang w:eastAsia="de-DE"/>
              </w:rPr>
            </w:pPr>
            <w:r w:rsidRPr="001C72B2">
              <w:rPr>
                <w:noProof w:val="0"/>
                <w:sz w:val="18"/>
                <w:szCs w:val="18"/>
                <w:lang w:eastAsia="de-DE"/>
              </w:rPr>
              <w:t>C</w:t>
            </w:r>
          </w:p>
        </w:tc>
        <w:tc>
          <w:tcPr>
            <w:tcW w:w="5909" w:type="dxa"/>
            <w:tcBorders>
              <w:top w:val="single" w:sz="6" w:space="0" w:color="000000"/>
              <w:left w:val="single" w:sz="6" w:space="0" w:color="000000"/>
              <w:bottom w:val="single" w:sz="6" w:space="0" w:color="000000"/>
              <w:right w:val="single" w:sz="6" w:space="0" w:color="000000"/>
            </w:tcBorders>
          </w:tcPr>
          <w:p w14:paraId="2F83C59D" w14:textId="77777777" w:rsidR="00923C78" w:rsidRPr="001C72B2" w:rsidRDefault="00923C78" w:rsidP="00260E9D">
            <w:pPr>
              <w:pStyle w:val="TAL"/>
              <w:keepNext w:val="0"/>
              <w:keepLines w:val="0"/>
              <w:widowControl w:val="0"/>
              <w:rPr>
                <w:szCs w:val="18"/>
              </w:rPr>
            </w:pPr>
            <w:r w:rsidRPr="001C72B2">
              <w:rPr>
                <w:szCs w:val="18"/>
              </w:rPr>
              <w:t>The component which produces this event.</w:t>
            </w:r>
          </w:p>
        </w:tc>
      </w:tr>
      <w:tr w:rsidR="00923C78" w:rsidRPr="001C72B2" w14:paraId="4A0C8E0E" w14:textId="77777777" w:rsidTr="00260E9D">
        <w:trPr>
          <w:cantSplit/>
          <w:jc w:val="center"/>
        </w:trPr>
        <w:tc>
          <w:tcPr>
            <w:tcW w:w="1517" w:type="dxa"/>
            <w:vMerge/>
            <w:tcBorders>
              <w:left w:val="single" w:sz="6" w:space="0" w:color="000000"/>
              <w:right w:val="single" w:sz="6" w:space="0" w:color="000000"/>
            </w:tcBorders>
          </w:tcPr>
          <w:p w14:paraId="704C8761" w14:textId="77777777" w:rsidR="00923C78" w:rsidRPr="001C72B2" w:rsidRDefault="00923C78" w:rsidP="00260E9D">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42F28C80" w14:textId="77777777" w:rsidR="00923C78" w:rsidRPr="001C72B2" w:rsidRDefault="00923C78" w:rsidP="00260E9D">
            <w:pPr>
              <w:pStyle w:val="PL"/>
              <w:widowControl w:val="0"/>
              <w:rPr>
                <w:noProof w:val="0"/>
                <w:sz w:val="18"/>
                <w:szCs w:val="18"/>
                <w:lang w:eastAsia="de-DE"/>
              </w:rPr>
            </w:pPr>
            <w:r w:rsidRPr="001C72B2">
              <w:rPr>
                <w:noProof w:val="0"/>
                <w:sz w:val="18"/>
                <w:szCs w:val="18"/>
                <w:lang w:eastAsia="de-DE"/>
              </w:rPr>
              <w:t>obj</w:t>
            </w:r>
          </w:p>
        </w:tc>
        <w:tc>
          <w:tcPr>
            <w:tcW w:w="5909" w:type="dxa"/>
            <w:tcBorders>
              <w:top w:val="single" w:sz="6" w:space="0" w:color="000000"/>
              <w:left w:val="single" w:sz="6" w:space="0" w:color="000000"/>
              <w:bottom w:val="single" w:sz="6" w:space="0" w:color="000000"/>
              <w:right w:val="single" w:sz="6" w:space="0" w:color="000000"/>
            </w:tcBorders>
          </w:tcPr>
          <w:p w14:paraId="6E04D281" w14:textId="77777777" w:rsidR="00923C78" w:rsidRPr="001C72B2" w:rsidRDefault="00923C78" w:rsidP="00260E9D">
            <w:pPr>
              <w:pStyle w:val="TAL"/>
              <w:keepNext w:val="0"/>
              <w:keepLines w:val="0"/>
              <w:widowControl w:val="0"/>
              <w:rPr>
                <w:szCs w:val="18"/>
              </w:rPr>
            </w:pPr>
            <w:r w:rsidRPr="001C72B2">
              <w:rPr>
                <w:szCs w:val="18"/>
              </w:rPr>
              <w:t>The affected object instance.</w:t>
            </w:r>
          </w:p>
        </w:tc>
      </w:tr>
      <w:tr w:rsidR="00923C78" w:rsidRPr="001C72B2" w14:paraId="4AA309D0" w14:textId="77777777" w:rsidTr="00260E9D">
        <w:trPr>
          <w:cantSplit/>
          <w:jc w:val="center"/>
        </w:trPr>
        <w:tc>
          <w:tcPr>
            <w:tcW w:w="1517" w:type="dxa"/>
            <w:vMerge/>
            <w:tcBorders>
              <w:left w:val="single" w:sz="6" w:space="0" w:color="000000"/>
              <w:right w:val="single" w:sz="6" w:space="0" w:color="000000"/>
            </w:tcBorders>
          </w:tcPr>
          <w:p w14:paraId="5EB29E34" w14:textId="77777777" w:rsidR="00923C78" w:rsidRPr="001C72B2" w:rsidRDefault="00923C78" w:rsidP="00260E9D">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56C190B" w14:textId="77777777" w:rsidR="00923C78" w:rsidRPr="001C72B2" w:rsidRDefault="00923C78" w:rsidP="00260E9D">
            <w:pPr>
              <w:pStyle w:val="PL"/>
              <w:widowControl w:val="0"/>
              <w:rPr>
                <w:noProof w:val="0"/>
                <w:sz w:val="18"/>
                <w:szCs w:val="18"/>
                <w:lang w:eastAsia="de-DE"/>
              </w:rPr>
            </w:pPr>
            <w:r w:rsidRPr="001C72B2">
              <w:rPr>
                <w:noProof w:val="0"/>
                <w:sz w:val="18"/>
                <w:szCs w:val="18"/>
                <w:lang w:eastAsia="de-DE"/>
              </w:rPr>
              <w:t>propertyName</w:t>
            </w:r>
          </w:p>
        </w:tc>
        <w:tc>
          <w:tcPr>
            <w:tcW w:w="5909" w:type="dxa"/>
            <w:tcBorders>
              <w:top w:val="single" w:sz="6" w:space="0" w:color="000000"/>
              <w:left w:val="single" w:sz="6" w:space="0" w:color="000000"/>
              <w:bottom w:val="single" w:sz="6" w:space="0" w:color="000000"/>
              <w:right w:val="single" w:sz="6" w:space="0" w:color="000000"/>
            </w:tcBorders>
          </w:tcPr>
          <w:p w14:paraId="1F0980E8" w14:textId="77777777" w:rsidR="00923C78" w:rsidRPr="001C72B2" w:rsidRDefault="00923C78" w:rsidP="00260E9D">
            <w:pPr>
              <w:pStyle w:val="TAL"/>
              <w:keepNext w:val="0"/>
              <w:keepLines w:val="0"/>
              <w:widowControl w:val="0"/>
              <w:rPr>
                <w:szCs w:val="18"/>
              </w:rPr>
            </w:pPr>
            <w:r w:rsidRPr="001C72B2">
              <w:rPr>
                <w:szCs w:val="18"/>
              </w:rPr>
              <w:t>The name of the referenced property.</w:t>
            </w:r>
          </w:p>
        </w:tc>
      </w:tr>
      <w:tr w:rsidR="00923C78" w:rsidRPr="001C72B2" w14:paraId="67C021BF" w14:textId="77777777" w:rsidTr="00260E9D">
        <w:trPr>
          <w:cantSplit/>
          <w:jc w:val="center"/>
        </w:trPr>
        <w:tc>
          <w:tcPr>
            <w:tcW w:w="1517" w:type="dxa"/>
            <w:vMerge/>
            <w:tcBorders>
              <w:left w:val="single" w:sz="6" w:space="0" w:color="000000"/>
              <w:right w:val="single" w:sz="6" w:space="0" w:color="000000"/>
            </w:tcBorders>
          </w:tcPr>
          <w:p w14:paraId="6BBC5FFB" w14:textId="77777777" w:rsidR="00923C78" w:rsidRPr="001C72B2" w:rsidRDefault="00923C78" w:rsidP="00260E9D">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34BAFDD8" w14:textId="77777777" w:rsidR="00923C78" w:rsidRPr="001C72B2" w:rsidRDefault="00923C78" w:rsidP="00260E9D">
            <w:pPr>
              <w:pStyle w:val="PL"/>
              <w:widowControl w:val="0"/>
              <w:rPr>
                <w:noProof w:val="0"/>
                <w:sz w:val="18"/>
                <w:szCs w:val="18"/>
                <w:lang w:eastAsia="de-DE"/>
              </w:rPr>
            </w:pPr>
            <w:r w:rsidRPr="001C72B2">
              <w:rPr>
                <w:noProof w:val="0"/>
                <w:sz w:val="18"/>
                <w:szCs w:val="18"/>
                <w:lang w:eastAsia="de-DE"/>
              </w:rPr>
              <w:t>value</w:t>
            </w:r>
          </w:p>
        </w:tc>
        <w:tc>
          <w:tcPr>
            <w:tcW w:w="5909" w:type="dxa"/>
            <w:tcBorders>
              <w:top w:val="single" w:sz="6" w:space="0" w:color="000000"/>
              <w:left w:val="single" w:sz="6" w:space="0" w:color="000000"/>
              <w:bottom w:val="single" w:sz="6" w:space="0" w:color="000000"/>
              <w:right w:val="single" w:sz="6" w:space="0" w:color="000000"/>
            </w:tcBorders>
          </w:tcPr>
          <w:p w14:paraId="04A92369" w14:textId="77777777" w:rsidR="00923C78" w:rsidRPr="001C72B2" w:rsidRDefault="00923C78" w:rsidP="00260E9D">
            <w:pPr>
              <w:pStyle w:val="TAL"/>
              <w:keepNext w:val="0"/>
              <w:keepLines w:val="0"/>
              <w:widowControl w:val="0"/>
              <w:rPr>
                <w:szCs w:val="18"/>
              </w:rPr>
            </w:pPr>
            <w:r w:rsidRPr="001C72B2">
              <w:rPr>
                <w:szCs w:val="18"/>
              </w:rPr>
              <w:t>The value passed to the setter.</w:t>
            </w:r>
          </w:p>
        </w:tc>
      </w:tr>
      <w:tr w:rsidR="00923C78" w:rsidRPr="001C72B2" w14:paraId="6DC6D786" w14:textId="77777777" w:rsidTr="00260E9D">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50DB9BD7" w14:textId="77777777" w:rsidR="00923C78" w:rsidRPr="001C72B2" w:rsidRDefault="00923C78" w:rsidP="00260E9D">
            <w:pPr>
              <w:pStyle w:val="TAH"/>
              <w:keepNext w:val="0"/>
              <w:keepLines w:val="0"/>
              <w:widowControl w:val="0"/>
              <w:jc w:val="left"/>
              <w:rPr>
                <w:szCs w:val="18"/>
              </w:rPr>
            </w:pPr>
            <w:r w:rsidRPr="001C72B2">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13F65FD3" w14:textId="77777777" w:rsidR="00923C78" w:rsidRPr="001C72B2" w:rsidRDefault="00923C78" w:rsidP="00260E9D">
            <w:pPr>
              <w:pStyle w:val="TAL"/>
              <w:keepNext w:val="0"/>
              <w:keepLines w:val="0"/>
              <w:widowControl w:val="0"/>
              <w:rPr>
                <w:rFonts w:ascii="Courier New" w:hAnsi="Courier New" w:cs="Courier New"/>
                <w:szCs w:val="18"/>
              </w:rPr>
            </w:pPr>
            <w:r w:rsidRPr="001C72B2">
              <w:rPr>
                <w:rFonts w:ascii="Courier New" w:hAnsi="Courier New" w:cs="Courier New"/>
                <w:szCs w:val="18"/>
              </w:rPr>
              <w:t>Void</w:t>
            </w:r>
          </w:p>
        </w:tc>
      </w:tr>
      <w:tr w:rsidR="00923C78" w:rsidRPr="001C72B2" w14:paraId="7153F379" w14:textId="77777777" w:rsidTr="00260E9D">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00472087" w14:textId="77777777" w:rsidR="00923C78" w:rsidRPr="001C72B2" w:rsidRDefault="00923C78" w:rsidP="00260E9D">
            <w:pPr>
              <w:pStyle w:val="TAH"/>
              <w:keepNext w:val="0"/>
              <w:keepLines w:val="0"/>
              <w:widowControl w:val="0"/>
              <w:jc w:val="left"/>
              <w:rPr>
                <w:szCs w:val="18"/>
              </w:rPr>
            </w:pPr>
            <w:r w:rsidRPr="001C72B2">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43B77D6F" w14:textId="77777777" w:rsidR="00923C78" w:rsidRPr="001C72B2" w:rsidRDefault="00923C78" w:rsidP="00260E9D">
            <w:pPr>
              <w:pStyle w:val="TAL"/>
              <w:keepNext w:val="0"/>
              <w:keepLines w:val="0"/>
              <w:widowControl w:val="0"/>
              <w:rPr>
                <w:szCs w:val="18"/>
              </w:rPr>
            </w:pPr>
            <w:r w:rsidRPr="001C72B2">
              <w:rPr>
                <w:szCs w:val="18"/>
              </w:rPr>
              <w:t>Shall be called by TE to log the entering of an object setter. This event occurs after the setter has been entered.</w:t>
            </w:r>
          </w:p>
        </w:tc>
      </w:tr>
      <w:tr w:rsidR="00923C78" w:rsidRPr="001C72B2" w14:paraId="1C39A708" w14:textId="77777777" w:rsidTr="00260E9D">
        <w:trPr>
          <w:jc w:val="center"/>
        </w:trPr>
        <w:tc>
          <w:tcPr>
            <w:tcW w:w="1517" w:type="dxa"/>
            <w:tcBorders>
              <w:top w:val="single" w:sz="6" w:space="0" w:color="000000"/>
              <w:left w:val="single" w:sz="6" w:space="0" w:color="000000"/>
              <w:bottom w:val="single" w:sz="6" w:space="0" w:color="000000"/>
              <w:right w:val="single" w:sz="6" w:space="0" w:color="000000"/>
            </w:tcBorders>
          </w:tcPr>
          <w:p w14:paraId="3CB0639D" w14:textId="77777777" w:rsidR="00923C78" w:rsidRPr="001C72B2" w:rsidRDefault="00923C78" w:rsidP="00260E9D">
            <w:pPr>
              <w:pStyle w:val="TAH"/>
              <w:keepNext w:val="0"/>
              <w:keepLines w:val="0"/>
              <w:widowControl w:val="0"/>
              <w:jc w:val="left"/>
              <w:rPr>
                <w:szCs w:val="18"/>
              </w:rPr>
            </w:pPr>
            <w:r w:rsidRPr="001C72B2">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55EA6536" w14:textId="77777777" w:rsidR="00923C78" w:rsidRPr="001C72B2" w:rsidRDefault="00923C78" w:rsidP="00260E9D">
            <w:pPr>
              <w:pStyle w:val="TAL"/>
              <w:keepNext w:val="0"/>
              <w:keepLines w:val="0"/>
              <w:widowControl w:val="0"/>
              <w:rPr>
                <w:szCs w:val="18"/>
              </w:rPr>
            </w:pPr>
            <w:r w:rsidRPr="001C72B2">
              <w:rPr>
                <w:szCs w:val="18"/>
              </w:rPr>
              <w:t>The TL presents all the information provided in the parameters of this operation to the user, how this is done is not within the scope of the present document.</w:t>
            </w:r>
          </w:p>
        </w:tc>
      </w:tr>
    </w:tbl>
    <w:p w14:paraId="6AC98C49" w14:textId="77777777" w:rsidR="00923C78" w:rsidRPr="001C72B2" w:rsidRDefault="00923C78" w:rsidP="00923C78">
      <w:pPr>
        <w:widowControl w:val="0"/>
      </w:pPr>
    </w:p>
    <w:p w14:paraId="5117B711" w14:textId="77777777" w:rsidR="00923C78" w:rsidRPr="001C72B2" w:rsidRDefault="00923C78" w:rsidP="0071406F">
      <w:pPr>
        <w:keepNext/>
        <w:keepLines/>
        <w:rPr>
          <w:b/>
        </w:rPr>
      </w:pPr>
      <w:r w:rsidRPr="001C72B2">
        <w:rPr>
          <w:b/>
        </w:rPr>
        <w:lastRenderedPageBreak/>
        <w:t>Clause 7.3.4.1.136</w:t>
      </w:r>
      <w:r w:rsidRPr="001C72B2">
        <w:rPr>
          <w:b/>
        </w:rPr>
        <w:tab/>
        <w:t>tliObjSetLeave</w:t>
      </w:r>
    </w:p>
    <w:p w14:paraId="15D6EC68" w14:textId="77777777" w:rsidR="00923C78" w:rsidRPr="001C72B2" w:rsidRDefault="00923C78" w:rsidP="0071406F">
      <w:pPr>
        <w:keepNext/>
        <w:keepLines/>
      </w:pPr>
      <w:r w:rsidRPr="001C72B2">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2126"/>
        <w:gridCol w:w="5909"/>
      </w:tblGrid>
      <w:tr w:rsidR="00923C78" w:rsidRPr="001C72B2" w14:paraId="423F5961" w14:textId="77777777" w:rsidTr="00260E9D">
        <w:trPr>
          <w:jc w:val="center"/>
        </w:trPr>
        <w:tc>
          <w:tcPr>
            <w:tcW w:w="1517" w:type="dxa"/>
            <w:tcBorders>
              <w:top w:val="single" w:sz="6" w:space="0" w:color="000000"/>
              <w:left w:val="single" w:sz="6" w:space="0" w:color="000000"/>
              <w:bottom w:val="single" w:sz="6" w:space="0" w:color="000000"/>
              <w:right w:val="single" w:sz="6" w:space="0" w:color="000000"/>
            </w:tcBorders>
          </w:tcPr>
          <w:p w14:paraId="71381477" w14:textId="77777777" w:rsidR="00923C78" w:rsidRPr="001C72B2" w:rsidRDefault="00923C78" w:rsidP="0071406F">
            <w:pPr>
              <w:pStyle w:val="TAH"/>
              <w:widowControl w:val="0"/>
              <w:jc w:val="left"/>
              <w:rPr>
                <w:szCs w:val="18"/>
              </w:rPr>
            </w:pPr>
            <w:r w:rsidRPr="001C72B2">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0F760C66" w14:textId="77777777" w:rsidR="00923C78" w:rsidRPr="001C72B2" w:rsidRDefault="00923C78" w:rsidP="0071406F">
            <w:pPr>
              <w:pStyle w:val="PL"/>
              <w:keepNext/>
              <w:keepLines/>
              <w:widowControl w:val="0"/>
              <w:rPr>
                <w:noProof w:val="0"/>
                <w:lang w:eastAsia="de-DE"/>
              </w:rPr>
            </w:pPr>
            <w:r w:rsidRPr="001C72B2">
              <w:rPr>
                <w:noProof w:val="0"/>
                <w:lang w:eastAsia="de-DE"/>
              </w:rPr>
              <w:t xml:space="preserve">void tliObjGetLeave(in TString am, in TInteger ts, in TString src, </w:t>
            </w:r>
          </w:p>
          <w:p w14:paraId="3EC65F93" w14:textId="77777777" w:rsidR="00923C78" w:rsidRPr="001C72B2" w:rsidRDefault="00923C78" w:rsidP="0071406F">
            <w:pPr>
              <w:pStyle w:val="PL"/>
              <w:keepNext/>
              <w:keepLines/>
              <w:widowControl w:val="0"/>
              <w:rPr>
                <w:noProof w:val="0"/>
                <w:lang w:eastAsia="de-DE"/>
              </w:rPr>
            </w:pPr>
            <w:r w:rsidRPr="001C72B2">
              <w:rPr>
                <w:noProof w:val="0"/>
                <w:lang w:eastAsia="de-DE"/>
              </w:rPr>
              <w:t xml:space="preserve">               in TInteger line, in TriComponentIdType c, </w:t>
            </w:r>
          </w:p>
          <w:p w14:paraId="5B4D5EEC" w14:textId="77777777" w:rsidR="00923C78" w:rsidRPr="001C72B2" w:rsidRDefault="00923C78" w:rsidP="0071406F">
            <w:pPr>
              <w:pStyle w:val="PL"/>
              <w:keepNext/>
              <w:keepLines/>
              <w:widowControl w:val="0"/>
              <w:rPr>
                <w:noProof w:val="0"/>
                <w:lang w:eastAsia="de-DE"/>
              </w:rPr>
            </w:pPr>
            <w:r w:rsidRPr="001C72B2">
              <w:rPr>
                <w:noProof w:val="0"/>
                <w:lang w:eastAsia="de-DE"/>
              </w:rPr>
              <w:t xml:space="preserve">               in ObjectInstance obj, in TString propertyName)</w:t>
            </w:r>
          </w:p>
        </w:tc>
      </w:tr>
      <w:tr w:rsidR="00923C78" w:rsidRPr="001C72B2" w14:paraId="0566BC0D" w14:textId="77777777" w:rsidTr="00260E9D">
        <w:trPr>
          <w:cantSplit/>
          <w:jc w:val="center"/>
        </w:trPr>
        <w:tc>
          <w:tcPr>
            <w:tcW w:w="1517" w:type="dxa"/>
            <w:vMerge w:val="restart"/>
            <w:tcBorders>
              <w:top w:val="single" w:sz="6" w:space="0" w:color="000000"/>
              <w:left w:val="single" w:sz="6" w:space="0" w:color="000000"/>
              <w:right w:val="single" w:sz="6" w:space="0" w:color="000000"/>
            </w:tcBorders>
          </w:tcPr>
          <w:p w14:paraId="1354A952" w14:textId="77777777" w:rsidR="00923C78" w:rsidRPr="001C72B2" w:rsidRDefault="00923C78" w:rsidP="0071406F">
            <w:pPr>
              <w:pStyle w:val="TAH"/>
              <w:widowControl w:val="0"/>
              <w:jc w:val="left"/>
              <w:rPr>
                <w:szCs w:val="18"/>
              </w:rPr>
            </w:pPr>
            <w:r w:rsidRPr="001C72B2">
              <w:rPr>
                <w:szCs w:val="18"/>
              </w:rPr>
              <w:t>In Parameters</w:t>
            </w:r>
          </w:p>
        </w:tc>
        <w:tc>
          <w:tcPr>
            <w:tcW w:w="2126" w:type="dxa"/>
            <w:tcBorders>
              <w:top w:val="single" w:sz="6" w:space="0" w:color="000000"/>
              <w:left w:val="single" w:sz="6" w:space="0" w:color="000000"/>
              <w:bottom w:val="single" w:sz="6" w:space="0" w:color="000000"/>
              <w:right w:val="single" w:sz="6" w:space="0" w:color="000000"/>
            </w:tcBorders>
          </w:tcPr>
          <w:p w14:paraId="31F0626A" w14:textId="77777777" w:rsidR="00923C78" w:rsidRPr="001C72B2" w:rsidRDefault="00923C78" w:rsidP="0071406F">
            <w:pPr>
              <w:pStyle w:val="PL"/>
              <w:keepNext/>
              <w:keepLines/>
              <w:widowControl w:val="0"/>
              <w:rPr>
                <w:noProof w:val="0"/>
                <w:sz w:val="18"/>
                <w:szCs w:val="18"/>
                <w:lang w:eastAsia="de-DE"/>
              </w:rPr>
            </w:pPr>
            <w:r w:rsidRPr="001C72B2">
              <w:rPr>
                <w:noProof w:val="0"/>
                <w:sz w:val="18"/>
                <w:szCs w:val="18"/>
                <w:lang w:eastAsia="de-DE"/>
              </w:rPr>
              <w:t>Am</w:t>
            </w:r>
          </w:p>
        </w:tc>
        <w:tc>
          <w:tcPr>
            <w:tcW w:w="5909" w:type="dxa"/>
            <w:tcBorders>
              <w:top w:val="single" w:sz="6" w:space="0" w:color="000000"/>
              <w:left w:val="single" w:sz="6" w:space="0" w:color="000000"/>
              <w:bottom w:val="single" w:sz="6" w:space="0" w:color="000000"/>
              <w:right w:val="single" w:sz="6" w:space="0" w:color="000000"/>
            </w:tcBorders>
          </w:tcPr>
          <w:p w14:paraId="6DFC5C1D" w14:textId="77777777" w:rsidR="00923C78" w:rsidRPr="001C72B2" w:rsidRDefault="00923C78" w:rsidP="0071406F">
            <w:pPr>
              <w:pStyle w:val="TAL"/>
              <w:widowControl w:val="0"/>
              <w:rPr>
                <w:szCs w:val="18"/>
              </w:rPr>
            </w:pPr>
            <w:r w:rsidRPr="001C72B2">
              <w:rPr>
                <w:szCs w:val="18"/>
              </w:rPr>
              <w:t>An additional message.</w:t>
            </w:r>
          </w:p>
        </w:tc>
      </w:tr>
      <w:tr w:rsidR="00923C78" w:rsidRPr="001C72B2" w14:paraId="12EDB17A" w14:textId="77777777" w:rsidTr="00260E9D">
        <w:trPr>
          <w:cantSplit/>
          <w:jc w:val="center"/>
        </w:trPr>
        <w:tc>
          <w:tcPr>
            <w:tcW w:w="1517" w:type="dxa"/>
            <w:vMerge/>
            <w:tcBorders>
              <w:left w:val="single" w:sz="6" w:space="0" w:color="000000"/>
              <w:right w:val="single" w:sz="6" w:space="0" w:color="000000"/>
            </w:tcBorders>
          </w:tcPr>
          <w:p w14:paraId="5148E768" w14:textId="77777777" w:rsidR="00923C78" w:rsidRPr="001C72B2" w:rsidRDefault="00923C78" w:rsidP="0071406F">
            <w:pPr>
              <w:pStyle w:val="TAH"/>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74E272D2" w14:textId="77777777" w:rsidR="00923C78" w:rsidRPr="001C72B2" w:rsidRDefault="00923C78" w:rsidP="0071406F">
            <w:pPr>
              <w:pStyle w:val="PL"/>
              <w:keepNext/>
              <w:keepLines/>
              <w:widowControl w:val="0"/>
              <w:rPr>
                <w:noProof w:val="0"/>
                <w:sz w:val="18"/>
                <w:szCs w:val="18"/>
                <w:lang w:eastAsia="de-DE"/>
              </w:rPr>
            </w:pPr>
            <w:r w:rsidRPr="001C72B2">
              <w:rPr>
                <w:noProof w:val="0"/>
                <w:sz w:val="18"/>
                <w:szCs w:val="18"/>
                <w:lang w:eastAsia="de-DE"/>
              </w:rPr>
              <w:t>Ts</w:t>
            </w:r>
          </w:p>
        </w:tc>
        <w:tc>
          <w:tcPr>
            <w:tcW w:w="5909" w:type="dxa"/>
            <w:tcBorders>
              <w:top w:val="single" w:sz="6" w:space="0" w:color="000000"/>
              <w:left w:val="single" w:sz="6" w:space="0" w:color="000000"/>
              <w:bottom w:val="single" w:sz="6" w:space="0" w:color="000000"/>
              <w:right w:val="single" w:sz="6" w:space="0" w:color="000000"/>
            </w:tcBorders>
          </w:tcPr>
          <w:p w14:paraId="2E5BCDAA" w14:textId="77777777" w:rsidR="00923C78" w:rsidRPr="001C72B2" w:rsidRDefault="00923C78" w:rsidP="0071406F">
            <w:pPr>
              <w:pStyle w:val="TAL"/>
              <w:widowControl w:val="0"/>
              <w:rPr>
                <w:szCs w:val="18"/>
              </w:rPr>
            </w:pPr>
            <w:r w:rsidRPr="001C72B2">
              <w:rPr>
                <w:szCs w:val="18"/>
              </w:rPr>
              <w:t>The time when the event is produced.</w:t>
            </w:r>
          </w:p>
        </w:tc>
      </w:tr>
      <w:tr w:rsidR="00923C78" w:rsidRPr="001C72B2" w14:paraId="19F95B2F" w14:textId="77777777" w:rsidTr="00260E9D">
        <w:trPr>
          <w:cantSplit/>
          <w:jc w:val="center"/>
        </w:trPr>
        <w:tc>
          <w:tcPr>
            <w:tcW w:w="1517" w:type="dxa"/>
            <w:vMerge/>
            <w:tcBorders>
              <w:left w:val="single" w:sz="6" w:space="0" w:color="000000"/>
              <w:right w:val="single" w:sz="6" w:space="0" w:color="000000"/>
            </w:tcBorders>
          </w:tcPr>
          <w:p w14:paraId="43BE4A12" w14:textId="77777777" w:rsidR="00923C78" w:rsidRPr="001C72B2" w:rsidRDefault="00923C78" w:rsidP="0071406F">
            <w:pPr>
              <w:pStyle w:val="TAH"/>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762C6994" w14:textId="77777777" w:rsidR="00923C78" w:rsidRPr="001C72B2" w:rsidRDefault="00923C78" w:rsidP="0071406F">
            <w:pPr>
              <w:pStyle w:val="PL"/>
              <w:keepNext/>
              <w:keepLines/>
              <w:widowControl w:val="0"/>
              <w:rPr>
                <w:noProof w:val="0"/>
                <w:sz w:val="18"/>
                <w:szCs w:val="18"/>
                <w:lang w:eastAsia="de-DE"/>
              </w:rPr>
            </w:pPr>
            <w:r w:rsidRPr="001C72B2">
              <w:rPr>
                <w:noProof w:val="0"/>
                <w:sz w:val="18"/>
                <w:szCs w:val="18"/>
                <w:lang w:eastAsia="de-DE"/>
              </w:rPr>
              <w:t>src</w:t>
            </w:r>
          </w:p>
        </w:tc>
        <w:tc>
          <w:tcPr>
            <w:tcW w:w="5909" w:type="dxa"/>
            <w:tcBorders>
              <w:top w:val="single" w:sz="6" w:space="0" w:color="000000"/>
              <w:left w:val="single" w:sz="6" w:space="0" w:color="000000"/>
              <w:bottom w:val="single" w:sz="6" w:space="0" w:color="000000"/>
              <w:right w:val="single" w:sz="6" w:space="0" w:color="000000"/>
            </w:tcBorders>
          </w:tcPr>
          <w:p w14:paraId="20DB5930" w14:textId="77777777" w:rsidR="00923C78" w:rsidRPr="001C72B2" w:rsidRDefault="00923C78" w:rsidP="0071406F">
            <w:pPr>
              <w:pStyle w:val="TAL"/>
              <w:widowControl w:val="0"/>
              <w:rPr>
                <w:szCs w:val="18"/>
              </w:rPr>
            </w:pPr>
            <w:r w:rsidRPr="001C72B2">
              <w:rPr>
                <w:szCs w:val="18"/>
              </w:rPr>
              <w:t>The source file of the test specification.</w:t>
            </w:r>
          </w:p>
        </w:tc>
      </w:tr>
      <w:tr w:rsidR="00923C78" w:rsidRPr="001C72B2" w14:paraId="3C4F4492" w14:textId="77777777" w:rsidTr="00260E9D">
        <w:trPr>
          <w:cantSplit/>
          <w:jc w:val="center"/>
        </w:trPr>
        <w:tc>
          <w:tcPr>
            <w:tcW w:w="1517" w:type="dxa"/>
            <w:vMerge/>
            <w:tcBorders>
              <w:left w:val="single" w:sz="6" w:space="0" w:color="000000"/>
              <w:right w:val="single" w:sz="6" w:space="0" w:color="000000"/>
            </w:tcBorders>
          </w:tcPr>
          <w:p w14:paraId="0E2BDE43" w14:textId="77777777" w:rsidR="00923C78" w:rsidRPr="001C72B2" w:rsidRDefault="00923C78" w:rsidP="0071406F">
            <w:pPr>
              <w:pStyle w:val="TAH"/>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43FA6F0E" w14:textId="77777777" w:rsidR="00923C78" w:rsidRPr="001C72B2" w:rsidRDefault="00923C78" w:rsidP="0071406F">
            <w:pPr>
              <w:pStyle w:val="PL"/>
              <w:keepNext/>
              <w:keepLines/>
              <w:widowControl w:val="0"/>
              <w:rPr>
                <w:noProof w:val="0"/>
                <w:sz w:val="18"/>
                <w:szCs w:val="18"/>
                <w:lang w:eastAsia="de-DE"/>
              </w:rPr>
            </w:pPr>
            <w:r w:rsidRPr="001C72B2">
              <w:rPr>
                <w:noProof w:val="0"/>
                <w:sz w:val="18"/>
                <w:szCs w:val="18"/>
                <w:lang w:eastAsia="de-DE"/>
              </w:rPr>
              <w:t>line</w:t>
            </w:r>
          </w:p>
        </w:tc>
        <w:tc>
          <w:tcPr>
            <w:tcW w:w="5909" w:type="dxa"/>
            <w:tcBorders>
              <w:top w:val="single" w:sz="6" w:space="0" w:color="000000"/>
              <w:left w:val="single" w:sz="6" w:space="0" w:color="000000"/>
              <w:bottom w:val="single" w:sz="6" w:space="0" w:color="000000"/>
              <w:right w:val="single" w:sz="6" w:space="0" w:color="000000"/>
            </w:tcBorders>
          </w:tcPr>
          <w:p w14:paraId="79834732" w14:textId="77777777" w:rsidR="00923C78" w:rsidRPr="001C72B2" w:rsidRDefault="00923C78" w:rsidP="0071406F">
            <w:pPr>
              <w:pStyle w:val="TAL"/>
              <w:widowControl w:val="0"/>
              <w:rPr>
                <w:szCs w:val="18"/>
              </w:rPr>
            </w:pPr>
            <w:r w:rsidRPr="001C72B2">
              <w:rPr>
                <w:szCs w:val="18"/>
              </w:rPr>
              <w:t>The line number where the request is performed.</w:t>
            </w:r>
          </w:p>
        </w:tc>
      </w:tr>
      <w:tr w:rsidR="00923C78" w:rsidRPr="001C72B2" w14:paraId="496A7F07" w14:textId="77777777" w:rsidTr="00260E9D">
        <w:trPr>
          <w:cantSplit/>
          <w:jc w:val="center"/>
        </w:trPr>
        <w:tc>
          <w:tcPr>
            <w:tcW w:w="1517" w:type="dxa"/>
            <w:vMerge/>
            <w:tcBorders>
              <w:left w:val="single" w:sz="6" w:space="0" w:color="000000"/>
              <w:right w:val="single" w:sz="6" w:space="0" w:color="000000"/>
            </w:tcBorders>
          </w:tcPr>
          <w:p w14:paraId="4806752C" w14:textId="77777777" w:rsidR="00923C78" w:rsidRPr="001C72B2" w:rsidRDefault="00923C78" w:rsidP="0071406F">
            <w:pPr>
              <w:pStyle w:val="TAH"/>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3AC9F48C" w14:textId="77777777" w:rsidR="00923C78" w:rsidRPr="001C72B2" w:rsidRDefault="00923C78" w:rsidP="0071406F">
            <w:pPr>
              <w:pStyle w:val="PL"/>
              <w:keepNext/>
              <w:keepLines/>
              <w:widowControl w:val="0"/>
              <w:rPr>
                <w:noProof w:val="0"/>
                <w:sz w:val="18"/>
                <w:szCs w:val="18"/>
                <w:lang w:eastAsia="de-DE"/>
              </w:rPr>
            </w:pPr>
            <w:r w:rsidRPr="001C72B2">
              <w:rPr>
                <w:noProof w:val="0"/>
                <w:sz w:val="18"/>
                <w:szCs w:val="18"/>
                <w:lang w:eastAsia="de-DE"/>
              </w:rPr>
              <w:t>C</w:t>
            </w:r>
          </w:p>
        </w:tc>
        <w:tc>
          <w:tcPr>
            <w:tcW w:w="5909" w:type="dxa"/>
            <w:tcBorders>
              <w:top w:val="single" w:sz="6" w:space="0" w:color="000000"/>
              <w:left w:val="single" w:sz="6" w:space="0" w:color="000000"/>
              <w:bottom w:val="single" w:sz="6" w:space="0" w:color="000000"/>
              <w:right w:val="single" w:sz="6" w:space="0" w:color="000000"/>
            </w:tcBorders>
          </w:tcPr>
          <w:p w14:paraId="70B77759" w14:textId="77777777" w:rsidR="00923C78" w:rsidRPr="001C72B2" w:rsidRDefault="00923C78" w:rsidP="0071406F">
            <w:pPr>
              <w:pStyle w:val="TAL"/>
              <w:widowControl w:val="0"/>
              <w:rPr>
                <w:szCs w:val="18"/>
              </w:rPr>
            </w:pPr>
            <w:r w:rsidRPr="001C72B2">
              <w:rPr>
                <w:szCs w:val="18"/>
              </w:rPr>
              <w:t>The component which produces this event.</w:t>
            </w:r>
          </w:p>
        </w:tc>
      </w:tr>
      <w:tr w:rsidR="00923C78" w:rsidRPr="001C72B2" w14:paraId="59537267" w14:textId="77777777" w:rsidTr="00260E9D">
        <w:trPr>
          <w:cantSplit/>
          <w:jc w:val="center"/>
        </w:trPr>
        <w:tc>
          <w:tcPr>
            <w:tcW w:w="1517" w:type="dxa"/>
            <w:vMerge/>
            <w:tcBorders>
              <w:left w:val="single" w:sz="6" w:space="0" w:color="000000"/>
              <w:right w:val="single" w:sz="6" w:space="0" w:color="000000"/>
            </w:tcBorders>
          </w:tcPr>
          <w:p w14:paraId="15980663" w14:textId="77777777" w:rsidR="00923C78" w:rsidRPr="001C72B2" w:rsidRDefault="00923C78" w:rsidP="0071406F">
            <w:pPr>
              <w:pStyle w:val="TAH"/>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439CB73" w14:textId="77777777" w:rsidR="00923C78" w:rsidRPr="001C72B2" w:rsidRDefault="00923C78" w:rsidP="0071406F">
            <w:pPr>
              <w:pStyle w:val="PL"/>
              <w:keepNext/>
              <w:keepLines/>
              <w:widowControl w:val="0"/>
              <w:rPr>
                <w:noProof w:val="0"/>
                <w:sz w:val="18"/>
                <w:szCs w:val="18"/>
                <w:lang w:eastAsia="de-DE"/>
              </w:rPr>
            </w:pPr>
            <w:r w:rsidRPr="001C72B2">
              <w:rPr>
                <w:noProof w:val="0"/>
                <w:sz w:val="18"/>
                <w:szCs w:val="18"/>
                <w:lang w:eastAsia="de-DE"/>
              </w:rPr>
              <w:t>obj</w:t>
            </w:r>
          </w:p>
        </w:tc>
        <w:tc>
          <w:tcPr>
            <w:tcW w:w="5909" w:type="dxa"/>
            <w:tcBorders>
              <w:top w:val="single" w:sz="6" w:space="0" w:color="000000"/>
              <w:left w:val="single" w:sz="6" w:space="0" w:color="000000"/>
              <w:bottom w:val="single" w:sz="6" w:space="0" w:color="000000"/>
              <w:right w:val="single" w:sz="6" w:space="0" w:color="000000"/>
            </w:tcBorders>
          </w:tcPr>
          <w:p w14:paraId="383EB932" w14:textId="77777777" w:rsidR="00923C78" w:rsidRPr="001C72B2" w:rsidRDefault="00923C78" w:rsidP="0071406F">
            <w:pPr>
              <w:pStyle w:val="TAL"/>
              <w:widowControl w:val="0"/>
              <w:rPr>
                <w:szCs w:val="18"/>
              </w:rPr>
            </w:pPr>
            <w:r w:rsidRPr="001C72B2">
              <w:rPr>
                <w:szCs w:val="18"/>
              </w:rPr>
              <w:t>The affected object instance.</w:t>
            </w:r>
          </w:p>
        </w:tc>
      </w:tr>
      <w:tr w:rsidR="00923C78" w:rsidRPr="001C72B2" w14:paraId="32E0EB57" w14:textId="77777777" w:rsidTr="00260E9D">
        <w:trPr>
          <w:cantSplit/>
          <w:jc w:val="center"/>
        </w:trPr>
        <w:tc>
          <w:tcPr>
            <w:tcW w:w="1517" w:type="dxa"/>
            <w:vMerge/>
            <w:tcBorders>
              <w:left w:val="single" w:sz="6" w:space="0" w:color="000000"/>
              <w:right w:val="single" w:sz="6" w:space="0" w:color="000000"/>
            </w:tcBorders>
          </w:tcPr>
          <w:p w14:paraId="7158BEF1" w14:textId="77777777" w:rsidR="00923C78" w:rsidRPr="001C72B2" w:rsidRDefault="00923C78" w:rsidP="0071406F">
            <w:pPr>
              <w:pStyle w:val="TAH"/>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74A22878" w14:textId="77777777" w:rsidR="00923C78" w:rsidRPr="001C72B2" w:rsidRDefault="00923C78" w:rsidP="0071406F">
            <w:pPr>
              <w:pStyle w:val="PL"/>
              <w:keepNext/>
              <w:keepLines/>
              <w:widowControl w:val="0"/>
              <w:rPr>
                <w:noProof w:val="0"/>
                <w:sz w:val="18"/>
                <w:szCs w:val="18"/>
                <w:lang w:eastAsia="de-DE"/>
              </w:rPr>
            </w:pPr>
            <w:r w:rsidRPr="001C72B2">
              <w:rPr>
                <w:noProof w:val="0"/>
                <w:sz w:val="18"/>
                <w:szCs w:val="18"/>
                <w:lang w:eastAsia="de-DE"/>
              </w:rPr>
              <w:t>propertyName</w:t>
            </w:r>
          </w:p>
        </w:tc>
        <w:tc>
          <w:tcPr>
            <w:tcW w:w="5909" w:type="dxa"/>
            <w:tcBorders>
              <w:top w:val="single" w:sz="6" w:space="0" w:color="000000"/>
              <w:left w:val="single" w:sz="6" w:space="0" w:color="000000"/>
              <w:bottom w:val="single" w:sz="6" w:space="0" w:color="000000"/>
              <w:right w:val="single" w:sz="6" w:space="0" w:color="000000"/>
            </w:tcBorders>
          </w:tcPr>
          <w:p w14:paraId="0BF78CCA" w14:textId="77777777" w:rsidR="00923C78" w:rsidRPr="001C72B2" w:rsidRDefault="00923C78" w:rsidP="0071406F">
            <w:pPr>
              <w:pStyle w:val="TAL"/>
              <w:widowControl w:val="0"/>
              <w:rPr>
                <w:szCs w:val="18"/>
              </w:rPr>
            </w:pPr>
            <w:r w:rsidRPr="001C72B2">
              <w:rPr>
                <w:szCs w:val="18"/>
              </w:rPr>
              <w:t>The name of the referenced property.</w:t>
            </w:r>
          </w:p>
        </w:tc>
      </w:tr>
      <w:tr w:rsidR="00923C78" w:rsidRPr="001C72B2" w14:paraId="199F40CE" w14:textId="77777777" w:rsidTr="00260E9D">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79B126CB" w14:textId="77777777" w:rsidR="00923C78" w:rsidRPr="001C72B2" w:rsidRDefault="00923C78" w:rsidP="0071406F">
            <w:pPr>
              <w:pStyle w:val="TAH"/>
              <w:widowControl w:val="0"/>
              <w:jc w:val="left"/>
              <w:rPr>
                <w:szCs w:val="18"/>
              </w:rPr>
            </w:pPr>
            <w:r w:rsidRPr="001C72B2">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1C2A30CF" w14:textId="77777777" w:rsidR="00923C78" w:rsidRPr="001C72B2" w:rsidRDefault="00923C78" w:rsidP="0071406F">
            <w:pPr>
              <w:pStyle w:val="TAL"/>
              <w:widowControl w:val="0"/>
              <w:rPr>
                <w:rFonts w:ascii="Courier New" w:hAnsi="Courier New" w:cs="Courier New"/>
                <w:szCs w:val="18"/>
              </w:rPr>
            </w:pPr>
            <w:r w:rsidRPr="001C72B2">
              <w:rPr>
                <w:rFonts w:ascii="Courier New" w:hAnsi="Courier New" w:cs="Courier New"/>
                <w:szCs w:val="18"/>
              </w:rPr>
              <w:t>void</w:t>
            </w:r>
          </w:p>
        </w:tc>
      </w:tr>
      <w:tr w:rsidR="00923C78" w:rsidRPr="001C72B2" w14:paraId="76A41044" w14:textId="77777777" w:rsidTr="00260E9D">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0D85DCE1" w14:textId="77777777" w:rsidR="00923C78" w:rsidRPr="001C72B2" w:rsidRDefault="00923C78" w:rsidP="0071406F">
            <w:pPr>
              <w:pStyle w:val="TAH"/>
              <w:widowControl w:val="0"/>
              <w:jc w:val="left"/>
              <w:rPr>
                <w:szCs w:val="18"/>
              </w:rPr>
            </w:pPr>
            <w:r w:rsidRPr="001C72B2">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6377667F" w14:textId="77777777" w:rsidR="00923C78" w:rsidRPr="001C72B2" w:rsidRDefault="00923C78" w:rsidP="0071406F">
            <w:pPr>
              <w:pStyle w:val="TAL"/>
              <w:widowControl w:val="0"/>
              <w:rPr>
                <w:szCs w:val="18"/>
              </w:rPr>
            </w:pPr>
            <w:r w:rsidRPr="001C72B2">
              <w:rPr>
                <w:szCs w:val="18"/>
              </w:rPr>
              <w:t>Shall be called by TE to log the leaving of an object setter. This event occurs after the setter has been left.</w:t>
            </w:r>
          </w:p>
        </w:tc>
      </w:tr>
      <w:tr w:rsidR="00923C78" w:rsidRPr="001C72B2" w14:paraId="4B6822BF" w14:textId="77777777" w:rsidTr="0071406F">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0F1103C2" w14:textId="77777777" w:rsidR="00923C78" w:rsidRPr="001C72B2" w:rsidRDefault="00923C78" w:rsidP="00260E9D">
            <w:pPr>
              <w:pStyle w:val="TAH"/>
              <w:keepNext w:val="0"/>
              <w:keepLines w:val="0"/>
              <w:widowControl w:val="0"/>
              <w:jc w:val="left"/>
              <w:rPr>
                <w:szCs w:val="18"/>
              </w:rPr>
            </w:pPr>
            <w:r w:rsidRPr="001C72B2">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1AC9D11E" w14:textId="77777777" w:rsidR="00923C78" w:rsidRPr="001C72B2" w:rsidRDefault="00923C78" w:rsidP="00260E9D">
            <w:pPr>
              <w:pStyle w:val="TAL"/>
              <w:keepNext w:val="0"/>
              <w:keepLines w:val="0"/>
              <w:widowControl w:val="0"/>
              <w:rPr>
                <w:szCs w:val="18"/>
              </w:rPr>
            </w:pPr>
            <w:r w:rsidRPr="001C72B2">
              <w:rPr>
                <w:szCs w:val="18"/>
              </w:rPr>
              <w:t>The TL presents all the information provided in the parameters of this operation to the user, how this is done is not within the scope of the present document.</w:t>
            </w:r>
          </w:p>
        </w:tc>
      </w:tr>
    </w:tbl>
    <w:p w14:paraId="7509D1B9" w14:textId="77777777" w:rsidR="00923C78" w:rsidRPr="001C72B2" w:rsidRDefault="00923C78" w:rsidP="00923C78">
      <w:pPr>
        <w:widowControl w:val="0"/>
      </w:pPr>
    </w:p>
    <w:p w14:paraId="419EC009" w14:textId="77777777" w:rsidR="003A6E72" w:rsidRPr="001C72B2" w:rsidRDefault="003A6E72" w:rsidP="003A6E72">
      <w:pPr>
        <w:pStyle w:val="berschrift2"/>
      </w:pPr>
      <w:bookmarkStart w:id="374" w:name="_Toc66104973"/>
      <w:bookmarkStart w:id="375" w:name="_Toc66112459"/>
      <w:bookmarkStart w:id="376" w:name="_Toc66354634"/>
      <w:bookmarkStart w:id="377" w:name="_Toc72305865"/>
      <w:bookmarkStart w:id="378" w:name="_Toc72306697"/>
      <w:r w:rsidRPr="001C72B2">
        <w:t>7.6</w:t>
      </w:r>
      <w:r w:rsidRPr="001C72B2">
        <w:tab/>
        <w:t>Extensions to clause 8 of ETSI ES 201 873-6 Java</w:t>
      </w:r>
      <w:r w:rsidRPr="001C72B2">
        <w:rPr>
          <w:vertAlign w:val="superscript"/>
        </w:rPr>
        <w:t>TM</w:t>
      </w:r>
      <w:r w:rsidRPr="001C72B2">
        <w:t xml:space="preserve"> language mapping</w:t>
      </w:r>
      <w:bookmarkEnd w:id="374"/>
      <w:bookmarkEnd w:id="375"/>
      <w:bookmarkEnd w:id="376"/>
      <w:bookmarkEnd w:id="377"/>
      <w:bookmarkEnd w:id="378"/>
    </w:p>
    <w:p w14:paraId="0239E34E" w14:textId="271B135E" w:rsidR="003A6E72" w:rsidRPr="001C72B2" w:rsidRDefault="003A6E72" w:rsidP="003A6E72">
      <w:pPr>
        <w:rPr>
          <w:b/>
        </w:rPr>
      </w:pPr>
      <w:r w:rsidRPr="001C72B2">
        <w:rPr>
          <w:b/>
        </w:rPr>
        <w:t>Clause 8.3.2.4</w:t>
      </w:r>
      <w:r w:rsidR="0044587E" w:rsidRPr="001C72B2">
        <w:rPr>
          <w:b/>
        </w:rPr>
        <w:tab/>
      </w:r>
      <w:r w:rsidRPr="001C72B2">
        <w:rPr>
          <w:rStyle w:val="Fett"/>
        </w:rPr>
        <w:t>TciTypeClassType</w:t>
      </w:r>
    </w:p>
    <w:p w14:paraId="67AAD2EE" w14:textId="3AB828E2" w:rsidR="003A6E72" w:rsidRPr="001C72B2" w:rsidRDefault="003A6E72" w:rsidP="003A6E72">
      <w:r w:rsidRPr="001C72B2">
        <w:t>This clause is to be extended.</w:t>
      </w:r>
    </w:p>
    <w:p w14:paraId="1F6AD75D" w14:textId="77777777" w:rsidR="003A6E72" w:rsidRPr="001C72B2" w:rsidRDefault="003A6E72" w:rsidP="003A6E72">
      <w:pPr>
        <w:widowControl w:val="0"/>
      </w:pPr>
      <w:r w:rsidRPr="001C72B2">
        <w:rPr>
          <w:rFonts w:ascii="Courier New" w:hAnsi="Courier New"/>
          <w:b/>
        </w:rPr>
        <w:t xml:space="preserve">TciTypeClassType </w:t>
      </w:r>
      <w:r w:rsidRPr="001C72B2">
        <w:t>is mapped to the following interface:</w:t>
      </w:r>
    </w:p>
    <w:p w14:paraId="60D4D3FD" w14:textId="77777777" w:rsidR="003A6E72" w:rsidRPr="001C72B2" w:rsidRDefault="003A6E72" w:rsidP="003A6E72">
      <w:pPr>
        <w:pStyle w:val="PL"/>
        <w:widowControl w:val="0"/>
        <w:rPr>
          <w:noProof w:val="0"/>
        </w:rPr>
      </w:pPr>
      <w:r w:rsidRPr="001C72B2">
        <w:rPr>
          <w:noProof w:val="0"/>
        </w:rPr>
        <w:t>// TCI IDL TciTypeClassType</w:t>
      </w:r>
    </w:p>
    <w:p w14:paraId="5FD57C81" w14:textId="77777777" w:rsidR="003A6E72" w:rsidRPr="001C72B2" w:rsidRDefault="003A6E72" w:rsidP="003A6E72">
      <w:pPr>
        <w:pStyle w:val="PL"/>
        <w:widowControl w:val="0"/>
        <w:rPr>
          <w:noProof w:val="0"/>
        </w:rPr>
      </w:pPr>
      <w:r w:rsidRPr="001C72B2">
        <w:rPr>
          <w:noProof w:val="0"/>
        </w:rPr>
        <w:t>package org.etsi.ttcn.tci;</w:t>
      </w:r>
    </w:p>
    <w:p w14:paraId="1C165AC6" w14:textId="77777777" w:rsidR="003A6E72" w:rsidRPr="001C72B2" w:rsidRDefault="003A6E72" w:rsidP="003A6E72">
      <w:pPr>
        <w:pStyle w:val="PL"/>
        <w:widowControl w:val="0"/>
        <w:rPr>
          <w:noProof w:val="0"/>
        </w:rPr>
      </w:pPr>
      <w:r w:rsidRPr="001C72B2">
        <w:rPr>
          <w:noProof w:val="0"/>
        </w:rPr>
        <w:t>public interface TciTypeClass {</w:t>
      </w:r>
    </w:p>
    <w:p w14:paraId="20A525B7" w14:textId="77777777" w:rsidR="003A6E72" w:rsidRPr="001C72B2" w:rsidRDefault="003A6E72" w:rsidP="003A6E72">
      <w:pPr>
        <w:pStyle w:val="PL"/>
        <w:widowControl w:val="0"/>
        <w:rPr>
          <w:noProof w:val="0"/>
        </w:rPr>
      </w:pPr>
      <w:r w:rsidRPr="001C72B2">
        <w:rPr>
          <w:noProof w:val="0"/>
        </w:rPr>
        <w:tab/>
        <w:t>public final static int ADDRESS</w:t>
      </w:r>
      <w:r w:rsidRPr="001C72B2">
        <w:rPr>
          <w:noProof w:val="0"/>
        </w:rPr>
        <w:tab/>
      </w:r>
      <w:r w:rsidRPr="001C72B2">
        <w:rPr>
          <w:noProof w:val="0"/>
        </w:rPr>
        <w:tab/>
      </w:r>
      <w:r w:rsidRPr="001C72B2">
        <w:rPr>
          <w:noProof w:val="0"/>
        </w:rPr>
        <w:tab/>
      </w:r>
      <w:r w:rsidRPr="001C72B2">
        <w:rPr>
          <w:noProof w:val="0"/>
        </w:rPr>
        <w:tab/>
      </w:r>
      <w:r w:rsidRPr="001C72B2">
        <w:rPr>
          <w:noProof w:val="0"/>
        </w:rPr>
        <w:tab/>
        <w:t>= 0 ;</w:t>
      </w:r>
    </w:p>
    <w:p w14:paraId="7AA49167" w14:textId="77777777" w:rsidR="003A6E72" w:rsidRPr="001C72B2" w:rsidRDefault="003A6E72" w:rsidP="003A6E72">
      <w:pPr>
        <w:pStyle w:val="PL"/>
        <w:widowControl w:val="0"/>
        <w:rPr>
          <w:noProof w:val="0"/>
        </w:rPr>
      </w:pPr>
      <w:r w:rsidRPr="001C72B2">
        <w:rPr>
          <w:noProof w:val="0"/>
        </w:rPr>
        <w:tab/>
        <w:t>public final static int ANYTYPE</w:t>
      </w:r>
      <w:r w:rsidRPr="001C72B2">
        <w:rPr>
          <w:noProof w:val="0"/>
        </w:rPr>
        <w:tab/>
      </w:r>
      <w:r w:rsidRPr="001C72B2">
        <w:rPr>
          <w:noProof w:val="0"/>
        </w:rPr>
        <w:tab/>
      </w:r>
      <w:r w:rsidRPr="001C72B2">
        <w:rPr>
          <w:noProof w:val="0"/>
        </w:rPr>
        <w:tab/>
      </w:r>
      <w:r w:rsidRPr="001C72B2">
        <w:rPr>
          <w:noProof w:val="0"/>
        </w:rPr>
        <w:tab/>
      </w:r>
      <w:r w:rsidRPr="001C72B2">
        <w:rPr>
          <w:noProof w:val="0"/>
        </w:rPr>
        <w:tab/>
        <w:t>= 1 ;</w:t>
      </w:r>
    </w:p>
    <w:p w14:paraId="166B17E7" w14:textId="77777777" w:rsidR="003A6E72" w:rsidRPr="001C72B2" w:rsidRDefault="003A6E72" w:rsidP="003A6E72">
      <w:pPr>
        <w:pStyle w:val="PL"/>
        <w:widowControl w:val="0"/>
        <w:rPr>
          <w:noProof w:val="0"/>
        </w:rPr>
      </w:pPr>
      <w:r w:rsidRPr="001C72B2">
        <w:rPr>
          <w:noProof w:val="0"/>
        </w:rPr>
        <w:tab/>
        <w:t>public final static int BITSTRING</w:t>
      </w:r>
      <w:r w:rsidRPr="001C72B2">
        <w:rPr>
          <w:noProof w:val="0"/>
        </w:rPr>
        <w:tab/>
      </w:r>
      <w:r w:rsidRPr="001C72B2">
        <w:rPr>
          <w:noProof w:val="0"/>
        </w:rPr>
        <w:tab/>
      </w:r>
      <w:r w:rsidRPr="001C72B2">
        <w:rPr>
          <w:noProof w:val="0"/>
        </w:rPr>
        <w:tab/>
      </w:r>
      <w:r w:rsidRPr="001C72B2">
        <w:rPr>
          <w:noProof w:val="0"/>
        </w:rPr>
        <w:tab/>
        <w:t>= 2 ;</w:t>
      </w:r>
    </w:p>
    <w:p w14:paraId="2580B995" w14:textId="77777777" w:rsidR="003A6E72" w:rsidRPr="001C72B2" w:rsidRDefault="003A6E72" w:rsidP="003A6E72">
      <w:pPr>
        <w:pStyle w:val="PL"/>
        <w:widowControl w:val="0"/>
        <w:rPr>
          <w:noProof w:val="0"/>
        </w:rPr>
      </w:pPr>
      <w:r w:rsidRPr="001C72B2">
        <w:rPr>
          <w:noProof w:val="0"/>
        </w:rPr>
        <w:tab/>
        <w:t>public final static int BOOLEAN</w:t>
      </w:r>
      <w:r w:rsidRPr="001C72B2">
        <w:rPr>
          <w:noProof w:val="0"/>
        </w:rPr>
        <w:tab/>
      </w:r>
      <w:r w:rsidRPr="001C72B2">
        <w:rPr>
          <w:noProof w:val="0"/>
        </w:rPr>
        <w:tab/>
      </w:r>
      <w:r w:rsidRPr="001C72B2">
        <w:rPr>
          <w:noProof w:val="0"/>
        </w:rPr>
        <w:tab/>
      </w:r>
      <w:r w:rsidRPr="001C72B2">
        <w:rPr>
          <w:noProof w:val="0"/>
        </w:rPr>
        <w:tab/>
      </w:r>
      <w:r w:rsidRPr="001C72B2">
        <w:rPr>
          <w:noProof w:val="0"/>
        </w:rPr>
        <w:tab/>
        <w:t>= 3 ;</w:t>
      </w:r>
    </w:p>
    <w:p w14:paraId="565C599A" w14:textId="77777777" w:rsidR="003A6E72" w:rsidRPr="001C72B2" w:rsidRDefault="003A6E72" w:rsidP="003A6E72">
      <w:pPr>
        <w:pStyle w:val="PL"/>
        <w:widowControl w:val="0"/>
        <w:rPr>
          <w:noProof w:val="0"/>
        </w:rPr>
      </w:pPr>
      <w:r w:rsidRPr="001C72B2">
        <w:rPr>
          <w:noProof w:val="0"/>
        </w:rPr>
        <w:tab/>
        <w:t>public final static int CHARSTRING</w:t>
      </w:r>
      <w:r w:rsidRPr="001C72B2">
        <w:rPr>
          <w:noProof w:val="0"/>
        </w:rPr>
        <w:tab/>
      </w:r>
      <w:r w:rsidRPr="001C72B2">
        <w:rPr>
          <w:noProof w:val="0"/>
        </w:rPr>
        <w:tab/>
      </w:r>
      <w:r w:rsidRPr="001C72B2">
        <w:rPr>
          <w:noProof w:val="0"/>
        </w:rPr>
        <w:tab/>
      </w:r>
      <w:r w:rsidRPr="001C72B2">
        <w:rPr>
          <w:noProof w:val="0"/>
        </w:rPr>
        <w:tab/>
        <w:t>= 5 ;</w:t>
      </w:r>
    </w:p>
    <w:p w14:paraId="2FE645EF" w14:textId="77777777" w:rsidR="003A6E72" w:rsidRPr="001C72B2" w:rsidRDefault="003A6E72" w:rsidP="003A6E72">
      <w:pPr>
        <w:pStyle w:val="PL"/>
        <w:widowControl w:val="0"/>
        <w:rPr>
          <w:noProof w:val="0"/>
        </w:rPr>
      </w:pPr>
      <w:r w:rsidRPr="001C72B2">
        <w:rPr>
          <w:noProof w:val="0"/>
        </w:rPr>
        <w:tab/>
        <w:t>public final static int COMPONENT</w:t>
      </w:r>
      <w:r w:rsidRPr="001C72B2">
        <w:rPr>
          <w:noProof w:val="0"/>
        </w:rPr>
        <w:tab/>
      </w:r>
      <w:r w:rsidRPr="001C72B2">
        <w:rPr>
          <w:noProof w:val="0"/>
        </w:rPr>
        <w:tab/>
      </w:r>
      <w:r w:rsidRPr="001C72B2">
        <w:rPr>
          <w:noProof w:val="0"/>
        </w:rPr>
        <w:tab/>
      </w:r>
      <w:r w:rsidRPr="001C72B2">
        <w:rPr>
          <w:noProof w:val="0"/>
        </w:rPr>
        <w:tab/>
        <w:t>= 6 ;</w:t>
      </w:r>
    </w:p>
    <w:p w14:paraId="3015A543" w14:textId="77777777" w:rsidR="003A6E72" w:rsidRPr="001C72B2" w:rsidRDefault="003A6E72" w:rsidP="003A6E72">
      <w:pPr>
        <w:pStyle w:val="PL"/>
        <w:widowControl w:val="0"/>
        <w:rPr>
          <w:noProof w:val="0"/>
        </w:rPr>
      </w:pPr>
      <w:r w:rsidRPr="001C72B2">
        <w:rPr>
          <w:noProof w:val="0"/>
        </w:rPr>
        <w:tab/>
        <w:t>public final static int ENUMERATED</w:t>
      </w:r>
      <w:r w:rsidRPr="001C72B2">
        <w:rPr>
          <w:noProof w:val="0"/>
        </w:rPr>
        <w:tab/>
      </w:r>
      <w:r w:rsidRPr="001C72B2">
        <w:rPr>
          <w:noProof w:val="0"/>
        </w:rPr>
        <w:tab/>
      </w:r>
      <w:r w:rsidRPr="001C72B2">
        <w:rPr>
          <w:noProof w:val="0"/>
        </w:rPr>
        <w:tab/>
      </w:r>
      <w:r w:rsidRPr="001C72B2">
        <w:rPr>
          <w:noProof w:val="0"/>
        </w:rPr>
        <w:tab/>
        <w:t>= 7 ;</w:t>
      </w:r>
    </w:p>
    <w:p w14:paraId="4971C119" w14:textId="77777777" w:rsidR="003A6E72" w:rsidRPr="001C72B2" w:rsidRDefault="003A6E72" w:rsidP="003A6E72">
      <w:pPr>
        <w:pStyle w:val="PL"/>
        <w:widowControl w:val="0"/>
        <w:rPr>
          <w:noProof w:val="0"/>
        </w:rPr>
      </w:pPr>
      <w:r w:rsidRPr="001C72B2">
        <w:rPr>
          <w:noProof w:val="0"/>
        </w:rPr>
        <w:tab/>
        <w:t>public final static int FLOAT</w:t>
      </w:r>
      <w:r w:rsidRPr="001C72B2">
        <w:rPr>
          <w:noProof w:val="0"/>
        </w:rPr>
        <w:tab/>
      </w:r>
      <w:r w:rsidRPr="001C72B2">
        <w:rPr>
          <w:noProof w:val="0"/>
        </w:rPr>
        <w:tab/>
      </w:r>
      <w:r w:rsidRPr="001C72B2">
        <w:rPr>
          <w:noProof w:val="0"/>
        </w:rPr>
        <w:tab/>
      </w:r>
      <w:r w:rsidRPr="001C72B2">
        <w:rPr>
          <w:noProof w:val="0"/>
        </w:rPr>
        <w:tab/>
      </w:r>
      <w:r w:rsidRPr="001C72B2">
        <w:rPr>
          <w:noProof w:val="0"/>
        </w:rPr>
        <w:tab/>
        <w:t>= 8 ;</w:t>
      </w:r>
    </w:p>
    <w:p w14:paraId="2C09BA0B" w14:textId="77777777" w:rsidR="003A6E72" w:rsidRPr="001C72B2" w:rsidRDefault="003A6E72" w:rsidP="003A6E72">
      <w:pPr>
        <w:pStyle w:val="PL"/>
        <w:widowControl w:val="0"/>
        <w:rPr>
          <w:noProof w:val="0"/>
        </w:rPr>
      </w:pPr>
      <w:r w:rsidRPr="001C72B2">
        <w:rPr>
          <w:noProof w:val="0"/>
        </w:rPr>
        <w:tab/>
        <w:t>public final static int HEXSTRING</w:t>
      </w:r>
      <w:r w:rsidRPr="001C72B2">
        <w:rPr>
          <w:noProof w:val="0"/>
        </w:rPr>
        <w:tab/>
      </w:r>
      <w:r w:rsidRPr="001C72B2">
        <w:rPr>
          <w:noProof w:val="0"/>
        </w:rPr>
        <w:tab/>
      </w:r>
      <w:r w:rsidRPr="001C72B2">
        <w:rPr>
          <w:noProof w:val="0"/>
        </w:rPr>
        <w:tab/>
      </w:r>
      <w:r w:rsidRPr="001C72B2">
        <w:rPr>
          <w:noProof w:val="0"/>
        </w:rPr>
        <w:tab/>
        <w:t>= 9 ;</w:t>
      </w:r>
    </w:p>
    <w:p w14:paraId="0C33094C" w14:textId="77777777" w:rsidR="003A6E72" w:rsidRPr="001C72B2" w:rsidRDefault="003A6E72" w:rsidP="003A6E72">
      <w:pPr>
        <w:pStyle w:val="PL"/>
        <w:widowControl w:val="0"/>
        <w:rPr>
          <w:noProof w:val="0"/>
        </w:rPr>
      </w:pPr>
      <w:r w:rsidRPr="001C72B2">
        <w:rPr>
          <w:noProof w:val="0"/>
        </w:rPr>
        <w:tab/>
        <w:t>public final static int INTEGER</w:t>
      </w:r>
      <w:r w:rsidRPr="001C72B2">
        <w:rPr>
          <w:noProof w:val="0"/>
        </w:rPr>
        <w:tab/>
      </w:r>
      <w:r w:rsidRPr="001C72B2">
        <w:rPr>
          <w:noProof w:val="0"/>
        </w:rPr>
        <w:tab/>
      </w:r>
      <w:r w:rsidRPr="001C72B2">
        <w:rPr>
          <w:noProof w:val="0"/>
        </w:rPr>
        <w:tab/>
      </w:r>
      <w:r w:rsidRPr="001C72B2">
        <w:rPr>
          <w:noProof w:val="0"/>
        </w:rPr>
        <w:tab/>
      </w:r>
      <w:r w:rsidRPr="001C72B2">
        <w:rPr>
          <w:noProof w:val="0"/>
        </w:rPr>
        <w:tab/>
        <w:t>= 10 ;</w:t>
      </w:r>
    </w:p>
    <w:p w14:paraId="1CF85F29" w14:textId="77777777" w:rsidR="003A6E72" w:rsidRPr="001C72B2" w:rsidRDefault="003A6E72" w:rsidP="003A6E72">
      <w:pPr>
        <w:pStyle w:val="PL"/>
        <w:widowControl w:val="0"/>
        <w:rPr>
          <w:noProof w:val="0"/>
        </w:rPr>
      </w:pPr>
      <w:r w:rsidRPr="001C72B2">
        <w:rPr>
          <w:noProof w:val="0"/>
        </w:rPr>
        <w:t xml:space="preserve"> </w:t>
      </w:r>
      <w:r w:rsidRPr="001C72B2">
        <w:rPr>
          <w:noProof w:val="0"/>
        </w:rPr>
        <w:tab/>
        <w:t>public final static int OCTETSTRING</w:t>
      </w:r>
      <w:r w:rsidRPr="001C72B2">
        <w:rPr>
          <w:noProof w:val="0"/>
        </w:rPr>
        <w:tab/>
      </w:r>
      <w:r w:rsidRPr="001C72B2">
        <w:rPr>
          <w:noProof w:val="0"/>
        </w:rPr>
        <w:tab/>
      </w:r>
      <w:r w:rsidRPr="001C72B2">
        <w:rPr>
          <w:noProof w:val="0"/>
        </w:rPr>
        <w:tab/>
      </w:r>
      <w:r w:rsidRPr="001C72B2">
        <w:rPr>
          <w:noProof w:val="0"/>
        </w:rPr>
        <w:tab/>
        <w:t>= 12 ;</w:t>
      </w:r>
    </w:p>
    <w:p w14:paraId="7F67645C" w14:textId="77777777" w:rsidR="003A6E72" w:rsidRPr="001C72B2" w:rsidRDefault="003A6E72" w:rsidP="003A6E72">
      <w:pPr>
        <w:pStyle w:val="PL"/>
        <w:widowControl w:val="0"/>
        <w:rPr>
          <w:noProof w:val="0"/>
        </w:rPr>
      </w:pPr>
      <w:r w:rsidRPr="001C72B2">
        <w:rPr>
          <w:noProof w:val="0"/>
        </w:rPr>
        <w:tab/>
        <w:t>public final static int RECORD</w:t>
      </w:r>
      <w:r w:rsidRPr="001C72B2">
        <w:rPr>
          <w:noProof w:val="0"/>
        </w:rPr>
        <w:tab/>
      </w:r>
      <w:r w:rsidRPr="001C72B2">
        <w:rPr>
          <w:noProof w:val="0"/>
        </w:rPr>
        <w:tab/>
      </w:r>
      <w:r w:rsidRPr="001C72B2">
        <w:rPr>
          <w:noProof w:val="0"/>
        </w:rPr>
        <w:tab/>
      </w:r>
      <w:r w:rsidRPr="001C72B2">
        <w:rPr>
          <w:noProof w:val="0"/>
        </w:rPr>
        <w:tab/>
      </w:r>
      <w:r w:rsidRPr="001C72B2">
        <w:rPr>
          <w:noProof w:val="0"/>
        </w:rPr>
        <w:tab/>
        <w:t>= 13 ;</w:t>
      </w:r>
    </w:p>
    <w:p w14:paraId="3C820DAA" w14:textId="77777777" w:rsidR="003A6E72" w:rsidRPr="001C72B2" w:rsidRDefault="003A6E72" w:rsidP="003A6E72">
      <w:pPr>
        <w:pStyle w:val="PL"/>
        <w:widowControl w:val="0"/>
        <w:rPr>
          <w:noProof w:val="0"/>
        </w:rPr>
      </w:pPr>
      <w:r w:rsidRPr="001C72B2">
        <w:rPr>
          <w:noProof w:val="0"/>
        </w:rPr>
        <w:tab/>
        <w:t>public final static int RECORD_OF</w:t>
      </w:r>
      <w:r w:rsidRPr="001C72B2">
        <w:rPr>
          <w:noProof w:val="0"/>
        </w:rPr>
        <w:tab/>
      </w:r>
      <w:r w:rsidRPr="001C72B2">
        <w:rPr>
          <w:noProof w:val="0"/>
        </w:rPr>
        <w:tab/>
      </w:r>
      <w:r w:rsidRPr="001C72B2">
        <w:rPr>
          <w:noProof w:val="0"/>
        </w:rPr>
        <w:tab/>
      </w:r>
      <w:r w:rsidRPr="001C72B2">
        <w:rPr>
          <w:noProof w:val="0"/>
        </w:rPr>
        <w:tab/>
        <w:t>= 14 ;</w:t>
      </w:r>
    </w:p>
    <w:p w14:paraId="6453107E" w14:textId="77777777" w:rsidR="003A6E72" w:rsidRPr="001C72B2" w:rsidRDefault="003A6E72" w:rsidP="003A6E72">
      <w:pPr>
        <w:pStyle w:val="PL"/>
        <w:widowControl w:val="0"/>
        <w:rPr>
          <w:noProof w:val="0"/>
        </w:rPr>
      </w:pPr>
      <w:r w:rsidRPr="001C72B2">
        <w:rPr>
          <w:noProof w:val="0"/>
        </w:rPr>
        <w:tab/>
        <w:t>public final static int ARRAY</w:t>
      </w:r>
      <w:r w:rsidRPr="001C72B2">
        <w:rPr>
          <w:noProof w:val="0"/>
        </w:rPr>
        <w:tab/>
      </w:r>
      <w:r w:rsidRPr="001C72B2">
        <w:rPr>
          <w:noProof w:val="0"/>
        </w:rPr>
        <w:tab/>
      </w:r>
      <w:r w:rsidRPr="001C72B2">
        <w:rPr>
          <w:noProof w:val="0"/>
        </w:rPr>
        <w:tab/>
      </w:r>
      <w:r w:rsidRPr="001C72B2">
        <w:rPr>
          <w:noProof w:val="0"/>
        </w:rPr>
        <w:tab/>
      </w:r>
      <w:r w:rsidRPr="001C72B2">
        <w:rPr>
          <w:noProof w:val="0"/>
        </w:rPr>
        <w:tab/>
        <w:t>= 15 ;</w:t>
      </w:r>
    </w:p>
    <w:p w14:paraId="61AC9487" w14:textId="77777777" w:rsidR="003A6E72" w:rsidRPr="001C72B2" w:rsidRDefault="003A6E72" w:rsidP="003A6E72">
      <w:pPr>
        <w:pStyle w:val="PL"/>
        <w:widowControl w:val="0"/>
        <w:rPr>
          <w:noProof w:val="0"/>
        </w:rPr>
      </w:pPr>
      <w:r w:rsidRPr="001C72B2">
        <w:rPr>
          <w:noProof w:val="0"/>
        </w:rPr>
        <w:tab/>
        <w:t>public final static int SET</w:t>
      </w:r>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rPr>
        <w:tab/>
        <w:t>= 16 ;</w:t>
      </w:r>
    </w:p>
    <w:p w14:paraId="34CAE851" w14:textId="77777777" w:rsidR="003A6E72" w:rsidRPr="001C72B2" w:rsidRDefault="003A6E72" w:rsidP="003A6E72">
      <w:pPr>
        <w:pStyle w:val="PL"/>
        <w:widowControl w:val="0"/>
        <w:rPr>
          <w:noProof w:val="0"/>
        </w:rPr>
      </w:pPr>
      <w:r w:rsidRPr="001C72B2">
        <w:rPr>
          <w:noProof w:val="0"/>
        </w:rPr>
        <w:tab/>
        <w:t>public final static int SET_OF</w:t>
      </w:r>
      <w:r w:rsidRPr="001C72B2">
        <w:rPr>
          <w:noProof w:val="0"/>
        </w:rPr>
        <w:tab/>
      </w:r>
      <w:r w:rsidRPr="001C72B2">
        <w:rPr>
          <w:noProof w:val="0"/>
        </w:rPr>
        <w:tab/>
      </w:r>
      <w:r w:rsidRPr="001C72B2">
        <w:rPr>
          <w:noProof w:val="0"/>
        </w:rPr>
        <w:tab/>
      </w:r>
      <w:r w:rsidRPr="001C72B2">
        <w:rPr>
          <w:noProof w:val="0"/>
        </w:rPr>
        <w:tab/>
      </w:r>
      <w:r w:rsidRPr="001C72B2">
        <w:rPr>
          <w:noProof w:val="0"/>
        </w:rPr>
        <w:tab/>
        <w:t>= 17 ;</w:t>
      </w:r>
    </w:p>
    <w:p w14:paraId="673F4D21" w14:textId="77777777" w:rsidR="003A6E72" w:rsidRPr="001C72B2" w:rsidRDefault="003A6E72" w:rsidP="003A6E72">
      <w:pPr>
        <w:pStyle w:val="PL"/>
        <w:widowControl w:val="0"/>
        <w:rPr>
          <w:noProof w:val="0"/>
        </w:rPr>
      </w:pPr>
      <w:r w:rsidRPr="001C72B2">
        <w:rPr>
          <w:noProof w:val="0"/>
        </w:rPr>
        <w:tab/>
        <w:t>public final static int UNION</w:t>
      </w:r>
      <w:r w:rsidRPr="001C72B2">
        <w:rPr>
          <w:noProof w:val="0"/>
        </w:rPr>
        <w:tab/>
      </w:r>
      <w:r w:rsidRPr="001C72B2">
        <w:rPr>
          <w:noProof w:val="0"/>
        </w:rPr>
        <w:tab/>
      </w:r>
      <w:r w:rsidRPr="001C72B2">
        <w:rPr>
          <w:noProof w:val="0"/>
        </w:rPr>
        <w:tab/>
      </w:r>
      <w:r w:rsidRPr="001C72B2">
        <w:rPr>
          <w:noProof w:val="0"/>
        </w:rPr>
        <w:tab/>
      </w:r>
      <w:r w:rsidRPr="001C72B2">
        <w:rPr>
          <w:noProof w:val="0"/>
        </w:rPr>
        <w:tab/>
        <w:t>= 18 ;</w:t>
      </w:r>
    </w:p>
    <w:p w14:paraId="027EE5CD" w14:textId="77777777" w:rsidR="003A6E72" w:rsidRPr="001C72B2" w:rsidRDefault="003A6E72" w:rsidP="003A6E72">
      <w:pPr>
        <w:pStyle w:val="PL"/>
        <w:widowControl w:val="0"/>
        <w:rPr>
          <w:noProof w:val="0"/>
        </w:rPr>
      </w:pPr>
      <w:r w:rsidRPr="001C72B2">
        <w:rPr>
          <w:noProof w:val="0"/>
        </w:rPr>
        <w:tab/>
        <w:t>public final static int UNIVERSAL_CHARSTRING</w:t>
      </w:r>
      <w:r w:rsidRPr="001C72B2">
        <w:rPr>
          <w:noProof w:val="0"/>
        </w:rPr>
        <w:tab/>
        <w:t>= 20 ;</w:t>
      </w:r>
    </w:p>
    <w:p w14:paraId="594291C8" w14:textId="77777777" w:rsidR="003A6E72" w:rsidRPr="001C72B2" w:rsidRDefault="003A6E72" w:rsidP="003A6E72">
      <w:pPr>
        <w:pStyle w:val="PL"/>
        <w:widowControl w:val="0"/>
        <w:rPr>
          <w:noProof w:val="0"/>
        </w:rPr>
      </w:pPr>
      <w:r w:rsidRPr="001C72B2">
        <w:rPr>
          <w:noProof w:val="0"/>
        </w:rPr>
        <w:tab/>
        <w:t>public final static int VERDICT</w:t>
      </w:r>
      <w:r w:rsidRPr="001C72B2">
        <w:rPr>
          <w:noProof w:val="0"/>
        </w:rPr>
        <w:tab/>
      </w:r>
      <w:r w:rsidRPr="001C72B2">
        <w:rPr>
          <w:noProof w:val="0"/>
        </w:rPr>
        <w:tab/>
      </w:r>
      <w:r w:rsidRPr="001C72B2">
        <w:rPr>
          <w:noProof w:val="0"/>
        </w:rPr>
        <w:tab/>
      </w:r>
      <w:r w:rsidRPr="001C72B2">
        <w:rPr>
          <w:noProof w:val="0"/>
        </w:rPr>
        <w:tab/>
      </w:r>
      <w:r w:rsidRPr="001C72B2">
        <w:rPr>
          <w:noProof w:val="0"/>
        </w:rPr>
        <w:tab/>
        <w:t>= 21 ;</w:t>
      </w:r>
    </w:p>
    <w:p w14:paraId="69DF9B38" w14:textId="77777777" w:rsidR="003A6E72" w:rsidRPr="001C72B2" w:rsidRDefault="003A6E72" w:rsidP="003A6E72">
      <w:pPr>
        <w:pStyle w:val="PL"/>
        <w:rPr>
          <w:noProof w:val="0"/>
        </w:rPr>
      </w:pPr>
      <w:r w:rsidRPr="001C72B2">
        <w:rPr>
          <w:noProof w:val="0"/>
        </w:rPr>
        <w:tab/>
        <w:t>public final static int DEFAULT</w:t>
      </w:r>
      <w:r w:rsidRPr="001C72B2">
        <w:rPr>
          <w:noProof w:val="0"/>
        </w:rPr>
        <w:tab/>
      </w:r>
      <w:r w:rsidRPr="001C72B2">
        <w:rPr>
          <w:noProof w:val="0"/>
        </w:rPr>
        <w:tab/>
      </w:r>
      <w:r w:rsidRPr="001C72B2">
        <w:rPr>
          <w:noProof w:val="0"/>
        </w:rPr>
        <w:tab/>
      </w:r>
      <w:r w:rsidRPr="001C72B2">
        <w:rPr>
          <w:noProof w:val="0"/>
        </w:rPr>
        <w:tab/>
      </w:r>
      <w:r w:rsidRPr="001C72B2">
        <w:rPr>
          <w:noProof w:val="0"/>
        </w:rPr>
        <w:tab/>
        <w:t>= 22 ;</w:t>
      </w:r>
    </w:p>
    <w:p w14:paraId="4252A3F6" w14:textId="77777777" w:rsidR="003A6E72" w:rsidRPr="001C72B2" w:rsidRDefault="003A6E72" w:rsidP="003A6E72">
      <w:pPr>
        <w:pStyle w:val="PL"/>
        <w:rPr>
          <w:noProof w:val="0"/>
        </w:rPr>
      </w:pPr>
      <w:r w:rsidRPr="001C72B2">
        <w:rPr>
          <w:noProof w:val="0"/>
        </w:rPr>
        <w:tab/>
        <w:t>public final static int PORT</w:t>
      </w:r>
      <w:r w:rsidRPr="001C72B2">
        <w:rPr>
          <w:noProof w:val="0"/>
        </w:rPr>
        <w:tab/>
      </w:r>
      <w:r w:rsidRPr="001C72B2">
        <w:rPr>
          <w:noProof w:val="0"/>
        </w:rPr>
        <w:tab/>
      </w:r>
      <w:r w:rsidRPr="001C72B2">
        <w:rPr>
          <w:noProof w:val="0"/>
        </w:rPr>
        <w:tab/>
      </w:r>
      <w:r w:rsidRPr="001C72B2">
        <w:rPr>
          <w:noProof w:val="0"/>
        </w:rPr>
        <w:tab/>
      </w:r>
      <w:r w:rsidRPr="001C72B2">
        <w:rPr>
          <w:noProof w:val="0"/>
        </w:rPr>
        <w:tab/>
        <w:t>= 23 ;</w:t>
      </w:r>
    </w:p>
    <w:p w14:paraId="7768EE6E" w14:textId="77777777" w:rsidR="003A6E72" w:rsidRPr="001C72B2" w:rsidRDefault="003A6E72" w:rsidP="003A6E72">
      <w:pPr>
        <w:pStyle w:val="PL"/>
        <w:rPr>
          <w:noProof w:val="0"/>
        </w:rPr>
      </w:pPr>
      <w:r w:rsidRPr="001C72B2">
        <w:rPr>
          <w:noProof w:val="0"/>
        </w:rPr>
        <w:tab/>
        <w:t>public final static int TIMER</w:t>
      </w:r>
      <w:r w:rsidRPr="001C72B2">
        <w:rPr>
          <w:noProof w:val="0"/>
        </w:rPr>
        <w:tab/>
      </w:r>
      <w:r w:rsidRPr="001C72B2">
        <w:rPr>
          <w:noProof w:val="0"/>
        </w:rPr>
        <w:tab/>
      </w:r>
      <w:r w:rsidRPr="001C72B2">
        <w:rPr>
          <w:noProof w:val="0"/>
        </w:rPr>
        <w:tab/>
      </w:r>
      <w:r w:rsidRPr="001C72B2">
        <w:rPr>
          <w:noProof w:val="0"/>
        </w:rPr>
        <w:tab/>
      </w:r>
      <w:r w:rsidRPr="001C72B2">
        <w:rPr>
          <w:noProof w:val="0"/>
        </w:rPr>
        <w:tab/>
        <w:t>= 24 ;</w:t>
      </w:r>
    </w:p>
    <w:p w14:paraId="0F8FD88B" w14:textId="77777777" w:rsidR="003A6E72" w:rsidRPr="001C72B2" w:rsidRDefault="003A6E72" w:rsidP="003A6E72">
      <w:pPr>
        <w:pStyle w:val="PL"/>
        <w:rPr>
          <w:noProof w:val="0"/>
        </w:rPr>
      </w:pPr>
      <w:r w:rsidRPr="001C72B2">
        <w:rPr>
          <w:noProof w:val="0"/>
        </w:rPr>
        <w:tab/>
        <w:t>public final static int CLASS</w:t>
      </w:r>
      <w:r w:rsidRPr="001C72B2">
        <w:rPr>
          <w:noProof w:val="0"/>
        </w:rPr>
        <w:tab/>
      </w:r>
      <w:r w:rsidRPr="001C72B2">
        <w:rPr>
          <w:noProof w:val="0"/>
        </w:rPr>
        <w:tab/>
      </w:r>
      <w:r w:rsidRPr="001C72B2">
        <w:rPr>
          <w:noProof w:val="0"/>
        </w:rPr>
        <w:tab/>
      </w:r>
      <w:r w:rsidRPr="001C72B2">
        <w:rPr>
          <w:noProof w:val="0"/>
        </w:rPr>
        <w:tab/>
      </w:r>
      <w:r w:rsidRPr="001C72B2">
        <w:rPr>
          <w:noProof w:val="0"/>
        </w:rPr>
        <w:tab/>
        <w:t>= 25 ;</w:t>
      </w:r>
    </w:p>
    <w:p w14:paraId="1C72F33D" w14:textId="28F65750" w:rsidR="003A6E72" w:rsidRPr="001C72B2" w:rsidRDefault="003A6E72" w:rsidP="003A6E72">
      <w:pPr>
        <w:pStyle w:val="PL"/>
        <w:widowControl w:val="0"/>
        <w:rPr>
          <w:noProof w:val="0"/>
        </w:rPr>
      </w:pPr>
      <w:r w:rsidRPr="001C72B2">
        <w:rPr>
          <w:noProof w:val="0"/>
        </w:rPr>
        <w:t>}</w:t>
      </w:r>
    </w:p>
    <w:p w14:paraId="0D8066BE" w14:textId="77777777" w:rsidR="009E146B" w:rsidRPr="001C72B2" w:rsidRDefault="009E146B" w:rsidP="003A6E72">
      <w:pPr>
        <w:pStyle w:val="PL"/>
        <w:widowControl w:val="0"/>
        <w:rPr>
          <w:noProof w:val="0"/>
        </w:rPr>
      </w:pPr>
    </w:p>
    <w:p w14:paraId="301F0AF7" w14:textId="1F929235" w:rsidR="003A6E72" w:rsidRPr="001C72B2" w:rsidRDefault="003A6E72" w:rsidP="003A6E72">
      <w:pPr>
        <w:rPr>
          <w:b/>
        </w:rPr>
      </w:pPr>
      <w:r w:rsidRPr="001C72B2">
        <w:rPr>
          <w:b/>
        </w:rPr>
        <w:t>Clause 8.3.6.7</w:t>
      </w:r>
      <w:r w:rsidR="008D5655" w:rsidRPr="001C72B2">
        <w:rPr>
          <w:b/>
        </w:rPr>
        <w:tab/>
      </w:r>
      <w:r w:rsidRPr="001C72B2">
        <w:rPr>
          <w:rStyle w:val="Fett"/>
        </w:rPr>
        <w:t>Abstract class mapping</w:t>
      </w:r>
    </w:p>
    <w:p w14:paraId="31F480FF" w14:textId="453D482D" w:rsidR="003A6E72" w:rsidRPr="001C72B2" w:rsidRDefault="003A6E72" w:rsidP="003A6E72">
      <w:r w:rsidRPr="001C72B2">
        <w:t>This clause is to be added</w:t>
      </w:r>
      <w:r w:rsidR="00466415" w:rsidRPr="001C72B2">
        <w:t>.</w:t>
      </w:r>
    </w:p>
    <w:p w14:paraId="0C057EC2" w14:textId="77777777" w:rsidR="003A6E72" w:rsidRPr="001C72B2" w:rsidRDefault="003A6E72" w:rsidP="003A6E72">
      <w:pPr>
        <w:keepNext/>
        <w:keepLines/>
        <w:widowControl w:val="0"/>
      </w:pPr>
      <w:r w:rsidRPr="001C72B2">
        <w:rPr>
          <w:rFonts w:ascii="Courier New" w:hAnsi="Courier New"/>
          <w:b/>
        </w:rPr>
        <w:t xml:space="preserve">Class </w:t>
      </w:r>
      <w:r w:rsidRPr="001C72B2">
        <w:t>is mapped to the following interface:</w:t>
      </w:r>
    </w:p>
    <w:p w14:paraId="49DC9894" w14:textId="77777777" w:rsidR="003A6E72" w:rsidRPr="001C72B2" w:rsidRDefault="003A6E72" w:rsidP="003A6E72">
      <w:pPr>
        <w:pStyle w:val="PL"/>
        <w:keepNext/>
        <w:keepLines/>
        <w:widowControl w:val="0"/>
        <w:rPr>
          <w:noProof w:val="0"/>
        </w:rPr>
      </w:pPr>
      <w:r w:rsidRPr="001C72B2">
        <w:rPr>
          <w:noProof w:val="0"/>
        </w:rPr>
        <w:t>// TCI IDL Type</w:t>
      </w:r>
    </w:p>
    <w:p w14:paraId="2ED63B86" w14:textId="77777777" w:rsidR="003A6E72" w:rsidRPr="001C72B2" w:rsidRDefault="003A6E72" w:rsidP="003A6E72">
      <w:pPr>
        <w:pStyle w:val="PL"/>
        <w:widowControl w:val="0"/>
        <w:rPr>
          <w:noProof w:val="0"/>
        </w:rPr>
      </w:pPr>
      <w:r w:rsidRPr="001C72B2">
        <w:rPr>
          <w:noProof w:val="0"/>
        </w:rPr>
        <w:t>package org.etsi.ttcn.tci;</w:t>
      </w:r>
    </w:p>
    <w:p w14:paraId="6BB64610" w14:textId="77777777" w:rsidR="003A6E72" w:rsidRPr="001C72B2" w:rsidRDefault="003A6E72" w:rsidP="003A6E72">
      <w:pPr>
        <w:pStyle w:val="PL"/>
        <w:widowControl w:val="0"/>
        <w:rPr>
          <w:noProof w:val="0"/>
        </w:rPr>
      </w:pPr>
      <w:r w:rsidRPr="001C72B2">
        <w:rPr>
          <w:noProof w:val="0"/>
        </w:rPr>
        <w:t>public interface Class extends Type {</w:t>
      </w:r>
    </w:p>
    <w:p w14:paraId="4AAAD178" w14:textId="77777777" w:rsidR="003A6E72" w:rsidRPr="001C72B2" w:rsidRDefault="003A6E72" w:rsidP="003A6E72">
      <w:pPr>
        <w:pStyle w:val="PL"/>
        <w:widowControl w:val="0"/>
        <w:rPr>
          <w:noProof w:val="0"/>
        </w:rPr>
      </w:pPr>
      <w:r w:rsidRPr="001C72B2">
        <w:rPr>
          <w:noProof w:val="0"/>
        </w:rPr>
        <w:tab/>
        <w:t xml:space="preserve">public ObjectInstance </w:t>
      </w:r>
      <w:r w:rsidRPr="001C72B2">
        <w:rPr>
          <w:rFonts w:cs="Courier New"/>
          <w:noProof w:val="0"/>
          <w:szCs w:val="16"/>
        </w:rPr>
        <w:t>create (TriComponentId c, TciParameterList tciPars)</w:t>
      </w:r>
      <w:r w:rsidRPr="001C72B2">
        <w:rPr>
          <w:noProof w:val="0"/>
        </w:rPr>
        <w:t>;</w:t>
      </w:r>
    </w:p>
    <w:p w14:paraId="1632B39A" w14:textId="77777777" w:rsidR="003A6E72" w:rsidRPr="001C72B2" w:rsidRDefault="003A6E72" w:rsidP="003A6E72">
      <w:pPr>
        <w:pStyle w:val="PL"/>
        <w:widowControl w:val="0"/>
        <w:rPr>
          <w:noProof w:val="0"/>
        </w:rPr>
      </w:pPr>
      <w:r w:rsidRPr="001C72B2">
        <w:rPr>
          <w:noProof w:val="0"/>
        </w:rPr>
        <w:tab/>
        <w:t>public Class[]</w:t>
      </w:r>
      <w:r w:rsidRPr="001C72B2">
        <w:rPr>
          <w:noProof w:val="0"/>
        </w:rPr>
        <w:tab/>
      </w:r>
      <w:r w:rsidRPr="001C72B2">
        <w:rPr>
          <w:noProof w:val="0"/>
        </w:rPr>
        <w:tab/>
        <w:t>getSuperclasses ();</w:t>
      </w:r>
    </w:p>
    <w:p w14:paraId="3220C79B" w14:textId="77777777" w:rsidR="003A6E72" w:rsidRPr="001C72B2" w:rsidRDefault="003A6E72" w:rsidP="003A6E72">
      <w:pPr>
        <w:pStyle w:val="PL"/>
        <w:widowControl w:val="0"/>
        <w:rPr>
          <w:noProof w:val="0"/>
        </w:rPr>
      </w:pPr>
      <w:r w:rsidRPr="001C72B2">
        <w:rPr>
          <w:noProof w:val="0"/>
        </w:rPr>
        <w:tab/>
        <w:t>public String[]</w:t>
      </w:r>
      <w:r w:rsidRPr="001C72B2">
        <w:rPr>
          <w:noProof w:val="0"/>
        </w:rPr>
        <w:tab/>
      </w:r>
      <w:r w:rsidRPr="001C72B2">
        <w:rPr>
          <w:noProof w:val="0"/>
        </w:rPr>
        <w:tab/>
      </w:r>
      <w:r w:rsidRPr="001C72B2">
        <w:rPr>
          <w:rFonts w:cs="Courier New"/>
          <w:noProof w:val="0"/>
          <w:szCs w:val="16"/>
        </w:rPr>
        <w:t>getFieldNames</w:t>
      </w:r>
      <w:r w:rsidRPr="001C72B2">
        <w:rPr>
          <w:noProof w:val="0"/>
        </w:rPr>
        <w:t xml:space="preserve"> ();</w:t>
      </w:r>
    </w:p>
    <w:p w14:paraId="2E9642AD" w14:textId="77777777" w:rsidR="003A6E72" w:rsidRPr="001C72B2" w:rsidRDefault="003A6E72" w:rsidP="003A6E72">
      <w:pPr>
        <w:pStyle w:val="PL"/>
        <w:widowControl w:val="0"/>
        <w:rPr>
          <w:noProof w:val="0"/>
        </w:rPr>
      </w:pPr>
      <w:r w:rsidRPr="001C72B2">
        <w:rPr>
          <w:noProof w:val="0"/>
        </w:rPr>
        <w:lastRenderedPageBreak/>
        <w:tab/>
        <w:t>public String[]</w:t>
      </w:r>
      <w:r w:rsidRPr="001C72B2">
        <w:rPr>
          <w:noProof w:val="0"/>
        </w:rPr>
        <w:tab/>
      </w:r>
      <w:r w:rsidRPr="001C72B2">
        <w:rPr>
          <w:noProof w:val="0"/>
        </w:rPr>
        <w:tab/>
      </w:r>
      <w:r w:rsidRPr="001C72B2">
        <w:rPr>
          <w:rFonts w:cs="Courier New"/>
          <w:noProof w:val="0"/>
          <w:szCs w:val="16"/>
        </w:rPr>
        <w:t xml:space="preserve">getMethodNames </w:t>
      </w:r>
      <w:r w:rsidRPr="001C72B2">
        <w:rPr>
          <w:noProof w:val="0"/>
        </w:rPr>
        <w:t>();</w:t>
      </w:r>
    </w:p>
    <w:p w14:paraId="5588B79F" w14:textId="77777777" w:rsidR="003A6E72" w:rsidRPr="001C72B2" w:rsidRDefault="003A6E72" w:rsidP="003A6E72">
      <w:pPr>
        <w:pStyle w:val="PL"/>
        <w:rPr>
          <w:noProof w:val="0"/>
        </w:rPr>
      </w:pPr>
      <w:r w:rsidRPr="001C72B2">
        <w:rPr>
          <w:noProof w:val="0"/>
        </w:rPr>
        <w:tab/>
        <w:t xml:space="preserve">public TciParameterTypeList </w:t>
      </w:r>
      <w:r w:rsidRPr="001C72B2">
        <w:rPr>
          <w:rFonts w:cs="Courier New"/>
          <w:noProof w:val="0"/>
          <w:szCs w:val="16"/>
        </w:rPr>
        <w:t xml:space="preserve">getConstructorParmeters </w:t>
      </w:r>
      <w:r w:rsidRPr="001C72B2">
        <w:rPr>
          <w:noProof w:val="0"/>
        </w:rPr>
        <w:t>();</w:t>
      </w:r>
    </w:p>
    <w:p w14:paraId="78F92141" w14:textId="77777777" w:rsidR="003A6E72" w:rsidRPr="001C72B2" w:rsidRDefault="003A6E72" w:rsidP="003A6E72">
      <w:pPr>
        <w:pStyle w:val="PL"/>
        <w:rPr>
          <w:noProof w:val="0"/>
        </w:rPr>
      </w:pPr>
      <w:r w:rsidRPr="001C72B2">
        <w:rPr>
          <w:noProof w:val="0"/>
        </w:rPr>
        <w:tab/>
        <w:t xml:space="preserve">public </w:t>
      </w:r>
      <w:r w:rsidRPr="001C72B2">
        <w:rPr>
          <w:rFonts w:cs="Courier New"/>
          <w:noProof w:val="0"/>
          <w:szCs w:val="16"/>
        </w:rPr>
        <w:t>TciParameterTypeList</w:t>
      </w:r>
      <w:r w:rsidRPr="001C72B2">
        <w:rPr>
          <w:noProof w:val="0"/>
        </w:rPr>
        <w:t xml:space="preserve"> </w:t>
      </w:r>
      <w:r w:rsidRPr="001C72B2">
        <w:rPr>
          <w:rFonts w:cs="Courier New"/>
          <w:noProof w:val="0"/>
          <w:szCs w:val="16"/>
        </w:rPr>
        <w:t xml:space="preserve">getMethodParameters </w:t>
      </w:r>
      <w:r w:rsidRPr="001C72B2">
        <w:rPr>
          <w:noProof w:val="0"/>
        </w:rPr>
        <w:t>(String methodName);</w:t>
      </w:r>
    </w:p>
    <w:p w14:paraId="087DBA4B" w14:textId="77777777" w:rsidR="003A6E72" w:rsidRPr="001C72B2" w:rsidRDefault="003A6E72" w:rsidP="003A6E72">
      <w:pPr>
        <w:pStyle w:val="PL"/>
        <w:rPr>
          <w:noProof w:val="0"/>
        </w:rPr>
      </w:pPr>
      <w:r w:rsidRPr="001C72B2">
        <w:rPr>
          <w:noProof w:val="0"/>
        </w:rPr>
        <w:tab/>
        <w:t xml:space="preserve">public Type </w:t>
      </w:r>
      <w:r w:rsidRPr="001C72B2">
        <w:rPr>
          <w:noProof w:val="0"/>
        </w:rPr>
        <w:tab/>
      </w:r>
      <w:r w:rsidRPr="001C72B2">
        <w:rPr>
          <w:noProof w:val="0"/>
        </w:rPr>
        <w:tab/>
      </w:r>
      <w:r w:rsidRPr="001C72B2">
        <w:rPr>
          <w:rFonts w:cs="Courier New"/>
          <w:noProof w:val="0"/>
          <w:szCs w:val="16"/>
        </w:rPr>
        <w:t xml:space="preserve">getFieldType </w:t>
      </w:r>
      <w:r w:rsidRPr="001C72B2">
        <w:rPr>
          <w:noProof w:val="0"/>
        </w:rPr>
        <w:t>(String name);</w:t>
      </w:r>
    </w:p>
    <w:p w14:paraId="5A609680" w14:textId="77777777" w:rsidR="003A6E72" w:rsidRPr="001C72B2" w:rsidRDefault="003A6E72" w:rsidP="003A6E72">
      <w:pPr>
        <w:pStyle w:val="PL"/>
        <w:rPr>
          <w:noProof w:val="0"/>
        </w:rPr>
      </w:pPr>
      <w:r w:rsidRPr="001C72B2">
        <w:rPr>
          <w:noProof w:val="0"/>
        </w:rPr>
        <w:tab/>
        <w:t xml:space="preserve">public Type </w:t>
      </w:r>
      <w:r w:rsidRPr="001C72B2">
        <w:rPr>
          <w:noProof w:val="0"/>
        </w:rPr>
        <w:tab/>
      </w:r>
      <w:r w:rsidRPr="001C72B2">
        <w:rPr>
          <w:noProof w:val="0"/>
        </w:rPr>
        <w:tab/>
      </w:r>
      <w:r w:rsidRPr="001C72B2">
        <w:rPr>
          <w:rFonts w:cs="Courier New"/>
          <w:noProof w:val="0"/>
          <w:szCs w:val="16"/>
        </w:rPr>
        <w:t xml:space="preserve">getMethodReturnType </w:t>
      </w:r>
      <w:r w:rsidRPr="001C72B2">
        <w:rPr>
          <w:noProof w:val="0"/>
        </w:rPr>
        <w:t>(String methodName);</w:t>
      </w:r>
    </w:p>
    <w:p w14:paraId="467AA2BD" w14:textId="77777777" w:rsidR="003A6E72" w:rsidRPr="001C72B2" w:rsidRDefault="003A6E72" w:rsidP="003A6E72">
      <w:pPr>
        <w:pStyle w:val="PL"/>
        <w:widowControl w:val="0"/>
        <w:rPr>
          <w:noProof w:val="0"/>
        </w:rPr>
      </w:pPr>
      <w:r w:rsidRPr="001C72B2">
        <w:rPr>
          <w:noProof w:val="0"/>
        </w:rPr>
        <w:t>}</w:t>
      </w:r>
    </w:p>
    <w:p w14:paraId="69C1F843" w14:textId="77777777" w:rsidR="003A6E72" w:rsidRPr="001C72B2" w:rsidRDefault="003A6E72" w:rsidP="003A6E72">
      <w:pPr>
        <w:pStyle w:val="PL"/>
        <w:widowControl w:val="0"/>
        <w:rPr>
          <w:noProof w:val="0"/>
        </w:rPr>
      </w:pPr>
    </w:p>
    <w:p w14:paraId="515E06BE" w14:textId="77777777" w:rsidR="003A6E72" w:rsidRPr="001C72B2" w:rsidRDefault="003A6E72" w:rsidP="003A6E72">
      <w:pPr>
        <w:widowControl w:val="0"/>
        <w:rPr>
          <w:b/>
        </w:rPr>
      </w:pPr>
      <w:r w:rsidRPr="001C72B2">
        <w:rPr>
          <w:b/>
        </w:rPr>
        <w:t>Methods:</w:t>
      </w:r>
    </w:p>
    <w:p w14:paraId="1F359026" w14:textId="0B0319B7" w:rsidR="003A6E72" w:rsidRPr="001C72B2" w:rsidRDefault="003A6E72" w:rsidP="003A6E72">
      <w:pPr>
        <w:pStyle w:val="B1"/>
        <w:widowControl w:val="0"/>
        <w:tabs>
          <w:tab w:val="num" w:pos="600"/>
          <w:tab w:val="left" w:pos="3402"/>
        </w:tabs>
        <w:ind w:left="3402" w:hanging="3118"/>
      </w:pPr>
      <w:r w:rsidRPr="001C72B2">
        <w:rPr>
          <w:rFonts w:ascii="Courier New" w:hAnsi="Courier New" w:cs="Courier New"/>
          <w:sz w:val="16"/>
          <w:szCs w:val="16"/>
        </w:rPr>
        <w:t>create</w:t>
      </w:r>
      <w:r w:rsidRPr="001C72B2">
        <w:rPr>
          <w:rFonts w:ascii="Courier New" w:hAnsi="Courier New"/>
        </w:rPr>
        <w:tab/>
      </w:r>
      <w:r w:rsidRPr="001C72B2">
        <w:t>Calls the constructor to create a new instance of this class using the supplied paramete</w:t>
      </w:r>
      <w:r w:rsidR="009E146B" w:rsidRPr="001C72B2">
        <w:t>rs for the specified component.</w:t>
      </w:r>
    </w:p>
    <w:p w14:paraId="64E7D593" w14:textId="77777777" w:rsidR="003A6E72" w:rsidRPr="001C72B2" w:rsidRDefault="003A6E72" w:rsidP="003A6E72">
      <w:pPr>
        <w:pStyle w:val="B1"/>
        <w:widowControl w:val="0"/>
        <w:tabs>
          <w:tab w:val="num" w:pos="600"/>
          <w:tab w:val="left" w:pos="3402"/>
        </w:tabs>
        <w:ind w:left="3402" w:hanging="3118"/>
      </w:pPr>
      <w:r w:rsidRPr="001C72B2">
        <w:rPr>
          <w:rFonts w:ascii="Courier New" w:hAnsi="Courier New" w:cs="Courier New"/>
          <w:sz w:val="16"/>
          <w:szCs w:val="16"/>
        </w:rPr>
        <w:t>getSuperclasses</w:t>
      </w:r>
      <w:r w:rsidRPr="001C72B2">
        <w:rPr>
          <w:rFonts w:ascii="Courier New" w:hAnsi="Courier New"/>
        </w:rPr>
        <w:tab/>
      </w:r>
      <w:r w:rsidRPr="001C72B2">
        <w:t>Returns the list of superclasses of this class.</w:t>
      </w:r>
    </w:p>
    <w:p w14:paraId="2CF94517" w14:textId="77777777" w:rsidR="003A6E72" w:rsidRPr="001C72B2" w:rsidRDefault="003A6E72" w:rsidP="003A6E72">
      <w:pPr>
        <w:pStyle w:val="B1"/>
        <w:keepNext/>
        <w:keepLines/>
        <w:widowControl w:val="0"/>
        <w:tabs>
          <w:tab w:val="num" w:pos="600"/>
          <w:tab w:val="left" w:pos="3402"/>
        </w:tabs>
        <w:ind w:left="3402" w:hanging="3118"/>
      </w:pPr>
      <w:r w:rsidRPr="001C72B2">
        <w:rPr>
          <w:rFonts w:ascii="Courier New" w:hAnsi="Courier New" w:cs="Courier New"/>
          <w:sz w:val="16"/>
          <w:szCs w:val="16"/>
        </w:rPr>
        <w:t>getFieldNames</w:t>
      </w:r>
      <w:r w:rsidRPr="001C72B2">
        <w:rPr>
          <w:rFonts w:ascii="Courier New" w:hAnsi="Courier New"/>
        </w:rPr>
        <w:tab/>
      </w:r>
      <w:r w:rsidRPr="001C72B2">
        <w:t>Returns the names of all public fields defined in the class.</w:t>
      </w:r>
    </w:p>
    <w:p w14:paraId="71DC5147" w14:textId="77777777" w:rsidR="003A6E72" w:rsidRPr="001C72B2" w:rsidRDefault="003A6E72" w:rsidP="003A6E72">
      <w:pPr>
        <w:pStyle w:val="B1"/>
        <w:widowControl w:val="0"/>
        <w:tabs>
          <w:tab w:val="num" w:pos="600"/>
          <w:tab w:val="left" w:pos="3402"/>
        </w:tabs>
        <w:ind w:left="3402" w:hanging="3118"/>
      </w:pPr>
      <w:r w:rsidRPr="001C72B2">
        <w:rPr>
          <w:rFonts w:ascii="Courier New" w:hAnsi="Courier New" w:cs="Courier New"/>
          <w:sz w:val="16"/>
          <w:szCs w:val="16"/>
        </w:rPr>
        <w:t>getMethodNames</w:t>
      </w:r>
      <w:r w:rsidRPr="001C72B2">
        <w:rPr>
          <w:rFonts w:ascii="Courier New" w:hAnsi="Courier New"/>
        </w:rPr>
        <w:tab/>
      </w:r>
      <w:r w:rsidRPr="001C72B2">
        <w:t>Returns the names of all public methods of the class.</w:t>
      </w:r>
    </w:p>
    <w:p w14:paraId="2C270D66" w14:textId="77777777" w:rsidR="003A6E72" w:rsidRPr="001C72B2" w:rsidRDefault="003A6E72" w:rsidP="003A6E72">
      <w:pPr>
        <w:pStyle w:val="B1"/>
        <w:widowControl w:val="0"/>
        <w:tabs>
          <w:tab w:val="num" w:pos="600"/>
          <w:tab w:val="left" w:pos="3402"/>
        </w:tabs>
        <w:ind w:left="3402" w:hanging="3118"/>
      </w:pPr>
      <w:r w:rsidRPr="001C72B2">
        <w:rPr>
          <w:rFonts w:ascii="Courier New" w:hAnsi="Courier New" w:cs="Courier New"/>
          <w:sz w:val="16"/>
          <w:szCs w:val="16"/>
        </w:rPr>
        <w:t>getConstructorParmeters</w:t>
      </w:r>
      <w:r w:rsidRPr="001C72B2">
        <w:tab/>
        <w:t>Returns the formal parameters of the class constructor.</w:t>
      </w:r>
    </w:p>
    <w:p w14:paraId="7139DE97" w14:textId="77777777" w:rsidR="003A6E72" w:rsidRPr="001C72B2" w:rsidRDefault="003A6E72" w:rsidP="003A6E72">
      <w:pPr>
        <w:pStyle w:val="B1"/>
        <w:widowControl w:val="0"/>
        <w:tabs>
          <w:tab w:val="num" w:pos="600"/>
          <w:tab w:val="left" w:pos="3402"/>
        </w:tabs>
        <w:ind w:left="3402" w:hanging="3118"/>
      </w:pPr>
      <w:r w:rsidRPr="001C72B2">
        <w:rPr>
          <w:rFonts w:ascii="Courier New" w:hAnsi="Courier New" w:cs="Courier New"/>
          <w:sz w:val="16"/>
          <w:szCs w:val="16"/>
        </w:rPr>
        <w:t>getMethodParameters</w:t>
      </w:r>
      <w:r w:rsidRPr="001C72B2">
        <w:tab/>
        <w:t>Returns the formal parameters of the specified public method.</w:t>
      </w:r>
    </w:p>
    <w:p w14:paraId="541D2D35" w14:textId="77777777" w:rsidR="003A6E72" w:rsidRPr="001C72B2" w:rsidRDefault="003A6E72" w:rsidP="003A6E72">
      <w:pPr>
        <w:pStyle w:val="B1"/>
        <w:widowControl w:val="0"/>
        <w:tabs>
          <w:tab w:val="num" w:pos="600"/>
          <w:tab w:val="left" w:pos="3402"/>
        </w:tabs>
        <w:ind w:left="3402" w:hanging="3118"/>
      </w:pPr>
      <w:r w:rsidRPr="001C72B2">
        <w:rPr>
          <w:rFonts w:ascii="Courier New" w:hAnsi="Courier New" w:cs="Courier New"/>
          <w:sz w:val="16"/>
          <w:szCs w:val="16"/>
        </w:rPr>
        <w:t>getFieldType</w:t>
      </w:r>
      <w:r w:rsidRPr="001C72B2">
        <w:rPr>
          <w:rFonts w:ascii="Courier New" w:hAnsi="Courier New"/>
        </w:rPr>
        <w:tab/>
      </w:r>
      <w:r w:rsidRPr="001C72B2">
        <w:t>Returns the type of the specified public field.</w:t>
      </w:r>
    </w:p>
    <w:p w14:paraId="3099761D" w14:textId="782B473A" w:rsidR="003A6E72" w:rsidRPr="001C72B2" w:rsidRDefault="003A6E72" w:rsidP="00466415">
      <w:pPr>
        <w:pStyle w:val="B1"/>
        <w:widowControl w:val="0"/>
        <w:tabs>
          <w:tab w:val="num" w:pos="600"/>
          <w:tab w:val="left" w:pos="3402"/>
        </w:tabs>
        <w:ind w:left="3402" w:hanging="3118"/>
      </w:pPr>
      <w:r w:rsidRPr="001C72B2">
        <w:rPr>
          <w:rFonts w:ascii="Courier New" w:hAnsi="Courier New" w:cs="Courier New"/>
          <w:sz w:val="16"/>
          <w:szCs w:val="16"/>
        </w:rPr>
        <w:t>getMethodReturnType</w:t>
      </w:r>
      <w:r w:rsidRPr="001C72B2">
        <w:rPr>
          <w:rFonts w:ascii="Courier New" w:hAnsi="Courier New"/>
        </w:rPr>
        <w:tab/>
      </w:r>
      <w:r w:rsidRPr="001C72B2">
        <w:t xml:space="preserve">Returns the return type of specified public method or the distinct value </w:t>
      </w:r>
      <w:r w:rsidRPr="001C72B2">
        <w:rPr>
          <w:rFonts w:ascii="Courier New" w:hAnsi="Courier New" w:cs="Courier New"/>
          <w:sz w:val="18"/>
          <w:szCs w:val="18"/>
        </w:rPr>
        <w:t>null</w:t>
      </w:r>
      <w:r w:rsidR="009E146B" w:rsidRPr="001C72B2">
        <w:t xml:space="preserve"> if no return type is declared.</w:t>
      </w:r>
    </w:p>
    <w:p w14:paraId="0A5514E0" w14:textId="77777777" w:rsidR="003A6E72" w:rsidRPr="001C72B2" w:rsidRDefault="003A6E72" w:rsidP="003A6E72">
      <w:pPr>
        <w:rPr>
          <w:rStyle w:val="Fett"/>
        </w:rPr>
      </w:pPr>
      <w:r w:rsidRPr="001C72B2">
        <w:rPr>
          <w:rStyle w:val="Fett"/>
        </w:rPr>
        <w:t>Clause 8.3.6.8</w:t>
      </w:r>
      <w:r w:rsidRPr="001C72B2">
        <w:rPr>
          <w:rStyle w:val="Fett"/>
        </w:rPr>
        <w:tab/>
        <w:t>ClassSeq</w:t>
      </w:r>
    </w:p>
    <w:p w14:paraId="2FD619B1" w14:textId="04CFD9CB" w:rsidR="003A6E72" w:rsidRPr="001C72B2" w:rsidRDefault="003A6E72" w:rsidP="00466415">
      <w:pPr>
        <w:keepNext/>
        <w:widowControl w:val="0"/>
      </w:pPr>
      <w:r w:rsidRPr="001C72B2">
        <w:t>This clause is to be added.</w:t>
      </w:r>
    </w:p>
    <w:p w14:paraId="1312A716" w14:textId="17B04A25" w:rsidR="003A6E72" w:rsidRPr="001C72B2" w:rsidRDefault="003A6E72" w:rsidP="00466415">
      <w:pPr>
        <w:keepNext/>
        <w:keepLines/>
        <w:widowControl w:val="0"/>
        <w:rPr>
          <w:rStyle w:val="Fett"/>
          <w:b w:val="0"/>
          <w:bCs w:val="0"/>
        </w:rPr>
      </w:pPr>
      <w:r w:rsidRPr="001C72B2">
        <w:rPr>
          <w:rFonts w:ascii="Courier New" w:hAnsi="Courier New"/>
          <w:b/>
        </w:rPr>
        <w:t>ClassSeq</w:t>
      </w:r>
      <w:r w:rsidRPr="001C72B2">
        <w:t xml:space="preserve"> abstract data type mapped to an array of TciClass.</w:t>
      </w:r>
    </w:p>
    <w:p w14:paraId="4DA0B628" w14:textId="77777777" w:rsidR="003A6E72" w:rsidRPr="001C72B2" w:rsidRDefault="003A6E72" w:rsidP="003A6E72">
      <w:pPr>
        <w:rPr>
          <w:rStyle w:val="Fett"/>
        </w:rPr>
      </w:pPr>
      <w:r w:rsidRPr="001C72B2">
        <w:rPr>
          <w:rStyle w:val="Fett"/>
        </w:rPr>
        <w:t>Clause 8.3.4.16</w:t>
      </w:r>
      <w:r w:rsidRPr="001C72B2">
        <w:rPr>
          <w:rStyle w:val="Fett"/>
        </w:rPr>
        <w:tab/>
        <w:t>ObjectInstance</w:t>
      </w:r>
    </w:p>
    <w:p w14:paraId="2978FB18" w14:textId="77777777" w:rsidR="003A6E72" w:rsidRPr="001C72B2" w:rsidRDefault="003A6E72" w:rsidP="003A6E72">
      <w:pPr>
        <w:keepNext/>
        <w:widowControl w:val="0"/>
      </w:pPr>
      <w:r w:rsidRPr="001C72B2">
        <w:t>This clause is to be added.</w:t>
      </w:r>
    </w:p>
    <w:p w14:paraId="2145840A" w14:textId="77777777" w:rsidR="003A6E72" w:rsidRPr="001C72B2" w:rsidRDefault="003A6E72" w:rsidP="003A6E72">
      <w:pPr>
        <w:keepNext/>
        <w:widowControl w:val="0"/>
      </w:pPr>
      <w:r w:rsidRPr="001C72B2">
        <w:rPr>
          <w:rFonts w:ascii="Courier New" w:hAnsi="Courier New"/>
          <w:b/>
        </w:rPr>
        <w:t>ObjectInstance</w:t>
      </w:r>
      <w:r w:rsidRPr="001C72B2">
        <w:t xml:space="preserve"> is mapped to the following interface:</w:t>
      </w:r>
    </w:p>
    <w:p w14:paraId="02E72F94" w14:textId="77777777" w:rsidR="003A6E72" w:rsidRPr="001C72B2" w:rsidRDefault="003A6E72" w:rsidP="003A6E72">
      <w:pPr>
        <w:pStyle w:val="PL"/>
        <w:keepNext/>
        <w:widowControl w:val="0"/>
        <w:rPr>
          <w:noProof w:val="0"/>
        </w:rPr>
      </w:pPr>
      <w:r w:rsidRPr="001C72B2">
        <w:rPr>
          <w:noProof w:val="0"/>
        </w:rPr>
        <w:t>// TCI IDL DynamicMatch</w:t>
      </w:r>
    </w:p>
    <w:p w14:paraId="7A19003A" w14:textId="77777777" w:rsidR="003A6E72" w:rsidRPr="001C72B2" w:rsidRDefault="003A6E72" w:rsidP="003A6E72">
      <w:pPr>
        <w:pStyle w:val="PL"/>
        <w:widowControl w:val="0"/>
        <w:rPr>
          <w:noProof w:val="0"/>
        </w:rPr>
      </w:pPr>
      <w:r w:rsidRPr="001C72B2">
        <w:rPr>
          <w:noProof w:val="0"/>
        </w:rPr>
        <w:t>package org.etsi.ttcn.tci;</w:t>
      </w:r>
    </w:p>
    <w:p w14:paraId="2C2AAB82" w14:textId="77777777" w:rsidR="003A6E72" w:rsidRPr="001C72B2" w:rsidRDefault="003A6E72" w:rsidP="003A6E72">
      <w:pPr>
        <w:pStyle w:val="PL"/>
        <w:widowControl w:val="0"/>
        <w:rPr>
          <w:noProof w:val="0"/>
        </w:rPr>
      </w:pPr>
      <w:r w:rsidRPr="001C72B2">
        <w:rPr>
          <w:noProof w:val="0"/>
        </w:rPr>
        <w:t>public interface ObjectInstance extends Value {</w:t>
      </w:r>
    </w:p>
    <w:p w14:paraId="7C025D22" w14:textId="77777777" w:rsidR="003A6E72" w:rsidRPr="001C72B2" w:rsidRDefault="003A6E72" w:rsidP="003A6E72">
      <w:pPr>
        <w:pStyle w:val="PL"/>
        <w:widowControl w:val="0"/>
        <w:rPr>
          <w:noProof w:val="0"/>
        </w:rPr>
      </w:pPr>
      <w:r w:rsidRPr="001C72B2">
        <w:rPr>
          <w:noProof w:val="0"/>
        </w:rPr>
        <w:tab/>
        <w:t>public TriComponentId getOwner ();</w:t>
      </w:r>
    </w:p>
    <w:p w14:paraId="01BBE96D" w14:textId="77777777" w:rsidR="003A6E72" w:rsidRPr="001C72B2" w:rsidRDefault="003A6E72" w:rsidP="003A6E72">
      <w:pPr>
        <w:pStyle w:val="PL"/>
        <w:widowControl w:val="0"/>
        <w:rPr>
          <w:noProof w:val="0"/>
        </w:rPr>
      </w:pPr>
      <w:r w:rsidRPr="001C72B2">
        <w:rPr>
          <w:noProof w:val="0"/>
        </w:rPr>
        <w:tab/>
        <w:t>public TString</w:t>
      </w:r>
      <w:r w:rsidRPr="001C72B2">
        <w:rPr>
          <w:noProof w:val="0"/>
        </w:rPr>
        <w:tab/>
      </w:r>
      <w:r w:rsidRPr="001C72B2">
        <w:rPr>
          <w:noProof w:val="0"/>
        </w:rPr>
        <w:tab/>
      </w:r>
      <w:r w:rsidRPr="001C72B2">
        <w:rPr>
          <w:noProof w:val="0"/>
        </w:rPr>
        <w:tab/>
        <w:t>getId ();</w:t>
      </w:r>
    </w:p>
    <w:p w14:paraId="20F6A8AE" w14:textId="77777777" w:rsidR="003A6E72" w:rsidRPr="001C72B2" w:rsidRDefault="003A6E72" w:rsidP="003A6E72">
      <w:pPr>
        <w:pStyle w:val="PL"/>
        <w:widowControl w:val="0"/>
        <w:rPr>
          <w:noProof w:val="0"/>
        </w:rPr>
      </w:pPr>
      <w:r w:rsidRPr="001C72B2">
        <w:rPr>
          <w:noProof w:val="0"/>
        </w:rPr>
        <w:tab/>
        <w:t xml:space="preserve">public </w:t>
      </w:r>
      <w:r w:rsidRPr="001C72B2">
        <w:rPr>
          <w:rFonts w:cs="Courier New"/>
          <w:noProof w:val="0"/>
          <w:szCs w:val="16"/>
        </w:rPr>
        <w:t xml:space="preserve">void </w:t>
      </w:r>
      <w:r w:rsidRPr="001C72B2">
        <w:rPr>
          <w:rFonts w:cs="Courier New"/>
          <w:noProof w:val="0"/>
          <w:szCs w:val="16"/>
        </w:rPr>
        <w:tab/>
      </w:r>
      <w:r w:rsidRPr="001C72B2">
        <w:rPr>
          <w:rFonts w:cs="Courier New"/>
          <w:noProof w:val="0"/>
          <w:szCs w:val="16"/>
        </w:rPr>
        <w:tab/>
        <w:t>setObject (ObjectInstance source)</w:t>
      </w:r>
      <w:r w:rsidRPr="001C72B2">
        <w:rPr>
          <w:noProof w:val="0"/>
        </w:rPr>
        <w:t>;</w:t>
      </w:r>
    </w:p>
    <w:p w14:paraId="31B1E9E4" w14:textId="77777777" w:rsidR="003A6E72" w:rsidRPr="001C72B2" w:rsidRDefault="003A6E72" w:rsidP="003A6E72">
      <w:pPr>
        <w:pStyle w:val="PL"/>
        <w:widowControl w:val="0"/>
        <w:rPr>
          <w:noProof w:val="0"/>
        </w:rPr>
      </w:pPr>
      <w:r w:rsidRPr="001C72B2">
        <w:rPr>
          <w:noProof w:val="0"/>
        </w:rPr>
        <w:tab/>
        <w:t xml:space="preserve">public </w:t>
      </w:r>
      <w:r w:rsidRPr="001C72B2">
        <w:rPr>
          <w:rFonts w:cs="Courier New"/>
          <w:noProof w:val="0"/>
          <w:szCs w:val="16"/>
        </w:rPr>
        <w:t>Value</w:t>
      </w:r>
      <w:r w:rsidRPr="001C72B2">
        <w:rPr>
          <w:rFonts w:cs="Courier New"/>
          <w:noProof w:val="0"/>
          <w:szCs w:val="16"/>
        </w:rPr>
        <w:tab/>
      </w:r>
      <w:r w:rsidRPr="001C72B2">
        <w:rPr>
          <w:rFonts w:cs="Courier New"/>
          <w:noProof w:val="0"/>
          <w:szCs w:val="16"/>
        </w:rPr>
        <w:tab/>
        <w:t xml:space="preserve">callMethod (String methodName, </w:t>
      </w:r>
      <w:r w:rsidRPr="001C72B2">
        <w:rPr>
          <w:noProof w:val="0"/>
        </w:rPr>
        <w:t>TciParameterList tciPars);</w:t>
      </w:r>
    </w:p>
    <w:p w14:paraId="11668FAC" w14:textId="74E500C3" w:rsidR="003A6E72" w:rsidRPr="001C72B2" w:rsidRDefault="003A6E72" w:rsidP="003A6E72">
      <w:pPr>
        <w:pStyle w:val="PL"/>
        <w:widowControl w:val="0"/>
        <w:rPr>
          <w:noProof w:val="0"/>
        </w:rPr>
      </w:pPr>
      <w:r w:rsidRPr="001C72B2">
        <w:rPr>
          <w:noProof w:val="0"/>
        </w:rPr>
        <w:t>}</w:t>
      </w:r>
    </w:p>
    <w:p w14:paraId="105B3274" w14:textId="77777777" w:rsidR="003F5849" w:rsidRPr="001C72B2" w:rsidRDefault="003F5849" w:rsidP="003A6E72">
      <w:pPr>
        <w:pStyle w:val="PL"/>
        <w:widowControl w:val="0"/>
        <w:rPr>
          <w:noProof w:val="0"/>
        </w:rPr>
      </w:pPr>
    </w:p>
    <w:p w14:paraId="3ED67B13" w14:textId="77777777" w:rsidR="003A6E72" w:rsidRPr="001C72B2" w:rsidRDefault="003A6E72" w:rsidP="003A6E72">
      <w:pPr>
        <w:keepNext/>
        <w:keepLines/>
        <w:widowControl w:val="0"/>
        <w:rPr>
          <w:b/>
        </w:rPr>
      </w:pPr>
      <w:r w:rsidRPr="001C72B2">
        <w:rPr>
          <w:b/>
        </w:rPr>
        <w:t>Methods:</w:t>
      </w:r>
    </w:p>
    <w:p w14:paraId="453C6D94" w14:textId="77777777" w:rsidR="003A6E72" w:rsidRPr="001C72B2" w:rsidRDefault="003A6E72" w:rsidP="003A6E72">
      <w:pPr>
        <w:pStyle w:val="B1"/>
        <w:widowControl w:val="0"/>
        <w:tabs>
          <w:tab w:val="num" w:pos="600"/>
          <w:tab w:val="left" w:pos="3100"/>
        </w:tabs>
        <w:ind w:left="3100" w:hanging="2816"/>
      </w:pPr>
      <w:r w:rsidRPr="001C72B2">
        <w:rPr>
          <w:rFonts w:ascii="Courier New" w:hAnsi="Courier New" w:cs="Courier New"/>
          <w:sz w:val="16"/>
          <w:szCs w:val="16"/>
        </w:rPr>
        <w:t>getOwner</w:t>
      </w:r>
      <w:r w:rsidRPr="001C72B2">
        <w:rPr>
          <w:rFonts w:ascii="Courier New" w:hAnsi="Courier New"/>
        </w:rPr>
        <w:tab/>
      </w:r>
      <w:r w:rsidRPr="001C72B2">
        <w:t>Returns the component that owns the object instance.</w:t>
      </w:r>
    </w:p>
    <w:p w14:paraId="3A44B343" w14:textId="77777777" w:rsidR="003A6E72" w:rsidRPr="001C72B2" w:rsidRDefault="003A6E72" w:rsidP="003A6E72">
      <w:pPr>
        <w:pStyle w:val="B1"/>
        <w:widowControl w:val="0"/>
        <w:tabs>
          <w:tab w:val="num" w:pos="600"/>
          <w:tab w:val="left" w:pos="3100"/>
        </w:tabs>
        <w:ind w:left="3100" w:hanging="2816"/>
      </w:pPr>
      <w:r w:rsidRPr="001C72B2">
        <w:rPr>
          <w:rFonts w:ascii="Courier New" w:hAnsi="Courier New" w:cs="Courier New"/>
          <w:sz w:val="16"/>
          <w:szCs w:val="16"/>
        </w:rPr>
        <w:t>getId</w:t>
      </w:r>
      <w:r w:rsidRPr="001C72B2">
        <w:rPr>
          <w:rFonts w:ascii="Courier New" w:hAnsi="Courier New"/>
        </w:rPr>
        <w:tab/>
      </w:r>
      <w:r w:rsidRPr="001C72B2">
        <w:t>Returns the unique identifier of the object instance.</w:t>
      </w:r>
    </w:p>
    <w:p w14:paraId="789DEBC6" w14:textId="77777777" w:rsidR="003A6E72" w:rsidRPr="001C72B2" w:rsidRDefault="003A6E72" w:rsidP="003A6E72">
      <w:pPr>
        <w:pStyle w:val="B1"/>
        <w:widowControl w:val="0"/>
        <w:tabs>
          <w:tab w:val="num" w:pos="600"/>
          <w:tab w:val="left" w:pos="3100"/>
        </w:tabs>
        <w:ind w:left="3100" w:hanging="2816"/>
      </w:pPr>
      <w:r w:rsidRPr="001C72B2">
        <w:rPr>
          <w:rFonts w:ascii="Courier New" w:hAnsi="Courier New" w:cs="Courier New"/>
          <w:sz w:val="16"/>
          <w:szCs w:val="16"/>
        </w:rPr>
        <w:t>setObject</w:t>
      </w:r>
      <w:r w:rsidRPr="001C72B2">
        <w:rPr>
          <w:rFonts w:ascii="Courier New" w:hAnsi="Courier New"/>
        </w:rPr>
        <w:tab/>
      </w:r>
      <w:r w:rsidRPr="001C72B2">
        <w:t>The operation sets the referenced object to the same reference as the given object.</w:t>
      </w:r>
    </w:p>
    <w:p w14:paraId="5D6B1459" w14:textId="10FFE4E2" w:rsidR="003A6E72" w:rsidRPr="001C72B2" w:rsidRDefault="003A6E72" w:rsidP="003A6E72">
      <w:pPr>
        <w:pStyle w:val="B1"/>
        <w:widowControl w:val="0"/>
        <w:tabs>
          <w:tab w:val="num" w:pos="600"/>
          <w:tab w:val="left" w:pos="3100"/>
        </w:tabs>
        <w:ind w:left="3100" w:hanging="2816"/>
      </w:pPr>
      <w:r w:rsidRPr="001C72B2">
        <w:rPr>
          <w:rFonts w:ascii="Courier New" w:hAnsi="Courier New" w:cs="Courier New"/>
          <w:sz w:val="16"/>
          <w:szCs w:val="16"/>
        </w:rPr>
        <w:t>getField</w:t>
      </w:r>
      <w:r w:rsidRPr="001C72B2">
        <w:rPr>
          <w:rFonts w:ascii="Courier New" w:hAnsi="Courier New" w:cs="Courier New"/>
          <w:sz w:val="16"/>
          <w:szCs w:val="16"/>
        </w:rPr>
        <w:tab/>
      </w:r>
      <w:r w:rsidRPr="001C72B2">
        <w:t>Gets the value of the referenced public field.</w:t>
      </w:r>
    </w:p>
    <w:p w14:paraId="2A5104DD" w14:textId="41FE0438" w:rsidR="003A6E72" w:rsidRPr="001C72B2" w:rsidRDefault="003A6E72" w:rsidP="009E146B">
      <w:pPr>
        <w:pStyle w:val="B1"/>
        <w:widowControl w:val="0"/>
        <w:tabs>
          <w:tab w:val="num" w:pos="600"/>
          <w:tab w:val="left" w:pos="3100"/>
        </w:tabs>
        <w:ind w:left="3102" w:hanging="2818"/>
        <w:rPr>
          <w:rFonts w:ascii="Courier New" w:hAnsi="Courier New" w:cs="Courier New"/>
          <w:sz w:val="16"/>
          <w:szCs w:val="16"/>
        </w:rPr>
      </w:pPr>
      <w:r w:rsidRPr="001C72B2">
        <w:rPr>
          <w:rFonts w:ascii="Courier New" w:hAnsi="Courier New" w:cs="Courier New"/>
          <w:sz w:val="16"/>
          <w:szCs w:val="16"/>
        </w:rPr>
        <w:t>callMethod</w:t>
      </w:r>
      <w:r w:rsidRPr="001C72B2">
        <w:rPr>
          <w:rFonts w:ascii="Courier New" w:hAnsi="Courier New" w:cs="Courier New"/>
          <w:sz w:val="16"/>
          <w:szCs w:val="16"/>
        </w:rPr>
        <w:tab/>
      </w:r>
      <w:r w:rsidRPr="001C72B2">
        <w:t>Calls a method of the object instance.</w:t>
      </w:r>
    </w:p>
    <w:p w14:paraId="01346024" w14:textId="1765107E" w:rsidR="003A6E72" w:rsidRPr="001C72B2" w:rsidRDefault="00466415" w:rsidP="003A6E72">
      <w:pPr>
        <w:rPr>
          <w:b/>
        </w:rPr>
      </w:pPr>
      <w:r w:rsidRPr="001C72B2">
        <w:rPr>
          <w:b/>
        </w:rPr>
        <w:t xml:space="preserve">Clause </w:t>
      </w:r>
      <w:r w:rsidR="003A6E72" w:rsidRPr="001C72B2">
        <w:rPr>
          <w:b/>
        </w:rPr>
        <w:t>8.5.4.1</w:t>
      </w:r>
      <w:r w:rsidR="00E5114B" w:rsidRPr="001C72B2">
        <w:rPr>
          <w:b/>
        </w:rPr>
        <w:tab/>
      </w:r>
      <w:r w:rsidR="003A6E72" w:rsidRPr="001C72B2">
        <w:rPr>
          <w:b/>
        </w:rPr>
        <w:t>TCI-TL provided</w:t>
      </w:r>
    </w:p>
    <w:p w14:paraId="5BAEE37E" w14:textId="1B221C8C" w:rsidR="003A6E72" w:rsidRPr="001C72B2" w:rsidRDefault="003A6E72" w:rsidP="003A6E72">
      <w:r w:rsidRPr="001C72B2">
        <w:t>The TciTLProvided interface is to be extended:</w:t>
      </w:r>
    </w:p>
    <w:p w14:paraId="5F5A433F" w14:textId="77777777" w:rsidR="003A6E72" w:rsidRPr="001C72B2" w:rsidRDefault="003A6E72" w:rsidP="003A6E72">
      <w:pPr>
        <w:pStyle w:val="PL"/>
        <w:keepNext/>
        <w:widowControl w:val="0"/>
        <w:rPr>
          <w:noProof w:val="0"/>
        </w:rPr>
      </w:pPr>
      <w:r w:rsidRPr="001C72B2">
        <w:rPr>
          <w:noProof w:val="0"/>
        </w:rPr>
        <w:t>package org.etsi.ttcn.tci;</w:t>
      </w:r>
    </w:p>
    <w:p w14:paraId="24D2A600" w14:textId="77777777" w:rsidR="003A6E72" w:rsidRPr="001C72B2" w:rsidRDefault="003A6E72" w:rsidP="003A6E72">
      <w:pPr>
        <w:pStyle w:val="PL"/>
        <w:keepNext/>
        <w:widowControl w:val="0"/>
        <w:rPr>
          <w:noProof w:val="0"/>
        </w:rPr>
      </w:pPr>
      <w:r w:rsidRPr="001C72B2">
        <w:rPr>
          <w:noProof w:val="0"/>
        </w:rPr>
        <w:t>public interface TciTLProvided {</w:t>
      </w:r>
    </w:p>
    <w:p w14:paraId="403706DF" w14:textId="77777777" w:rsidR="003A6E72" w:rsidRPr="001C72B2" w:rsidRDefault="003A6E72" w:rsidP="003A6E72">
      <w:pPr>
        <w:pStyle w:val="PL"/>
        <w:keepNext/>
        <w:widowControl w:val="0"/>
        <w:rPr>
          <w:noProof w:val="0"/>
        </w:rPr>
      </w:pPr>
      <w:r w:rsidRPr="001C72B2">
        <w:rPr>
          <w:noProof w:val="0"/>
        </w:rPr>
        <w:tab/>
        <w:t>…</w:t>
      </w:r>
    </w:p>
    <w:p w14:paraId="1A0F6DAF" w14:textId="77777777" w:rsidR="003A6E72" w:rsidRPr="001C72B2" w:rsidRDefault="003A6E72" w:rsidP="003A6E72">
      <w:pPr>
        <w:pStyle w:val="PL"/>
        <w:widowControl w:val="0"/>
        <w:rPr>
          <w:noProof w:val="0"/>
        </w:rPr>
      </w:pPr>
      <w:r w:rsidRPr="001C72B2">
        <w:rPr>
          <w:noProof w:val="0"/>
        </w:rPr>
        <w:tab/>
        <w:t xml:space="preserve">public void tliObjCreateEnter(String am, int ts, String src, int line, TriComponentId c, </w:t>
      </w:r>
    </w:p>
    <w:p w14:paraId="5CEF8FCA" w14:textId="22C56A00" w:rsidR="003A6E72" w:rsidRPr="001C72B2" w:rsidRDefault="003A6E72" w:rsidP="003A6E72">
      <w:pPr>
        <w:pStyle w:val="PL"/>
        <w:widowControl w:val="0"/>
        <w:rPr>
          <w:noProof w:val="0"/>
        </w:rPr>
      </w:pPr>
      <w:r w:rsidRPr="001C72B2">
        <w:rPr>
          <w:noProof w:val="0"/>
        </w:rPr>
        <w:tab/>
        <w:t xml:space="preserve">    </w:t>
      </w:r>
      <w:r w:rsidRPr="001C72B2">
        <w:rPr>
          <w:noProof w:val="0"/>
        </w:rPr>
        <w:tab/>
      </w:r>
      <w:r w:rsidR="00515059" w:rsidRPr="001C72B2">
        <w:rPr>
          <w:noProof w:val="0"/>
        </w:rPr>
        <w:t xml:space="preserve">QualifiedName className, </w:t>
      </w:r>
      <w:r w:rsidRPr="001C72B2">
        <w:rPr>
          <w:noProof w:val="0"/>
        </w:rPr>
        <w:t>ObjectInstance obj, TciParameterList tciPars);</w:t>
      </w:r>
    </w:p>
    <w:p w14:paraId="6D6C2194" w14:textId="77777777" w:rsidR="003A6E72" w:rsidRPr="001C72B2" w:rsidRDefault="003A6E72" w:rsidP="003A6E72">
      <w:pPr>
        <w:pStyle w:val="PL"/>
        <w:widowControl w:val="0"/>
        <w:rPr>
          <w:noProof w:val="0"/>
        </w:rPr>
      </w:pPr>
      <w:r w:rsidRPr="001C72B2">
        <w:rPr>
          <w:noProof w:val="0"/>
        </w:rPr>
        <w:lastRenderedPageBreak/>
        <w:tab/>
        <w:t xml:space="preserve">public void tliObjCreateLeave(String am, int ts, String src, int line, TriComponentId c, </w:t>
      </w:r>
    </w:p>
    <w:p w14:paraId="68512BDD" w14:textId="1A8614EB" w:rsidR="003A6E72" w:rsidRPr="001C72B2" w:rsidRDefault="003A6E72" w:rsidP="003A6E72">
      <w:pPr>
        <w:pStyle w:val="PL"/>
        <w:widowControl w:val="0"/>
        <w:rPr>
          <w:noProof w:val="0"/>
        </w:rPr>
      </w:pPr>
      <w:r w:rsidRPr="001C72B2">
        <w:rPr>
          <w:noProof w:val="0"/>
        </w:rPr>
        <w:tab/>
        <w:t xml:space="preserve">    </w:t>
      </w:r>
      <w:r w:rsidRPr="001C72B2">
        <w:rPr>
          <w:noProof w:val="0"/>
        </w:rPr>
        <w:tab/>
      </w:r>
      <w:r w:rsidR="00F1644D" w:rsidRPr="001C72B2">
        <w:rPr>
          <w:noProof w:val="0"/>
        </w:rPr>
        <w:t xml:space="preserve">QualifiedName className, </w:t>
      </w:r>
      <w:r w:rsidRPr="001C72B2">
        <w:rPr>
          <w:noProof w:val="0"/>
        </w:rPr>
        <w:t>ObjectInstance obj, TciParameterList tciPars);</w:t>
      </w:r>
    </w:p>
    <w:p w14:paraId="0D0CBC4B" w14:textId="77777777" w:rsidR="003A6E72" w:rsidRPr="001C72B2" w:rsidRDefault="003A6E72" w:rsidP="003A6E72">
      <w:pPr>
        <w:pStyle w:val="PL"/>
        <w:widowControl w:val="0"/>
        <w:rPr>
          <w:noProof w:val="0"/>
        </w:rPr>
      </w:pPr>
      <w:r w:rsidRPr="001C72B2">
        <w:rPr>
          <w:noProof w:val="0"/>
        </w:rPr>
        <w:tab/>
        <w:t xml:space="preserve">public void tliObjFinallyEnter(String am, int ts, String src, int line, TriComponentId c, </w:t>
      </w:r>
    </w:p>
    <w:p w14:paraId="3CA03827" w14:textId="40E53135" w:rsidR="003A6E72" w:rsidRPr="001C72B2" w:rsidRDefault="003A6E72" w:rsidP="003A6E72">
      <w:pPr>
        <w:pStyle w:val="PL"/>
        <w:widowControl w:val="0"/>
        <w:rPr>
          <w:noProof w:val="0"/>
        </w:rPr>
      </w:pPr>
      <w:r w:rsidRPr="001C72B2">
        <w:rPr>
          <w:noProof w:val="0"/>
        </w:rPr>
        <w:tab/>
        <w:t xml:space="preserve">    </w:t>
      </w:r>
      <w:r w:rsidRPr="001C72B2">
        <w:rPr>
          <w:noProof w:val="0"/>
        </w:rPr>
        <w:tab/>
      </w:r>
      <w:r w:rsidR="00F1644D" w:rsidRPr="001C72B2">
        <w:rPr>
          <w:noProof w:val="0"/>
        </w:rPr>
        <w:t xml:space="preserve">QualifiedName className, </w:t>
      </w:r>
      <w:r w:rsidRPr="001C72B2">
        <w:rPr>
          <w:noProof w:val="0"/>
        </w:rPr>
        <w:t>ObjectInstance obj);</w:t>
      </w:r>
    </w:p>
    <w:p w14:paraId="6996FEC4" w14:textId="77777777" w:rsidR="003A6E72" w:rsidRPr="001C72B2" w:rsidRDefault="003A6E72" w:rsidP="003A6E72">
      <w:pPr>
        <w:pStyle w:val="PL"/>
        <w:widowControl w:val="0"/>
        <w:rPr>
          <w:noProof w:val="0"/>
        </w:rPr>
      </w:pPr>
      <w:r w:rsidRPr="001C72B2">
        <w:rPr>
          <w:noProof w:val="0"/>
        </w:rPr>
        <w:tab/>
        <w:t xml:space="preserve">public void tliObjFinallyLeave(String am, int ts, String src, int line, TriComponentId c, </w:t>
      </w:r>
    </w:p>
    <w:p w14:paraId="60B893CC" w14:textId="6D59A414" w:rsidR="003A6E72" w:rsidRPr="001C72B2" w:rsidRDefault="003A6E72" w:rsidP="003A6E72">
      <w:pPr>
        <w:pStyle w:val="PL"/>
        <w:widowControl w:val="0"/>
        <w:rPr>
          <w:noProof w:val="0"/>
        </w:rPr>
      </w:pPr>
      <w:r w:rsidRPr="001C72B2">
        <w:rPr>
          <w:noProof w:val="0"/>
        </w:rPr>
        <w:tab/>
        <w:t xml:space="preserve">    </w:t>
      </w:r>
      <w:r w:rsidRPr="001C72B2">
        <w:rPr>
          <w:noProof w:val="0"/>
        </w:rPr>
        <w:tab/>
      </w:r>
      <w:r w:rsidR="00F1644D" w:rsidRPr="001C72B2">
        <w:rPr>
          <w:noProof w:val="0"/>
        </w:rPr>
        <w:t xml:space="preserve">QualifiedName className, </w:t>
      </w:r>
      <w:r w:rsidRPr="001C72B2">
        <w:rPr>
          <w:noProof w:val="0"/>
        </w:rPr>
        <w:t>ObjectInstance obj);</w:t>
      </w:r>
    </w:p>
    <w:p w14:paraId="240AD6D9" w14:textId="77777777" w:rsidR="003A6E72" w:rsidRPr="001C72B2" w:rsidRDefault="003A6E72" w:rsidP="003A6E72">
      <w:pPr>
        <w:pStyle w:val="PL"/>
        <w:widowControl w:val="0"/>
        <w:rPr>
          <w:noProof w:val="0"/>
        </w:rPr>
      </w:pPr>
      <w:r w:rsidRPr="001C72B2">
        <w:rPr>
          <w:noProof w:val="0"/>
        </w:rPr>
        <w:tab/>
        <w:t xml:space="preserve">public void tliObjMethodEnter(String am, int ts, String src, int line, TriComponentId c, </w:t>
      </w:r>
    </w:p>
    <w:p w14:paraId="19410AE3" w14:textId="77777777" w:rsidR="00F1644D" w:rsidRPr="001C72B2" w:rsidRDefault="003A6E72" w:rsidP="003A6E72">
      <w:pPr>
        <w:pStyle w:val="PL"/>
        <w:widowControl w:val="0"/>
        <w:rPr>
          <w:noProof w:val="0"/>
        </w:rPr>
      </w:pPr>
      <w:r w:rsidRPr="001C72B2">
        <w:rPr>
          <w:noProof w:val="0"/>
        </w:rPr>
        <w:tab/>
        <w:t xml:space="preserve">    </w:t>
      </w:r>
      <w:r w:rsidRPr="001C72B2">
        <w:rPr>
          <w:noProof w:val="0"/>
        </w:rPr>
        <w:tab/>
      </w:r>
      <w:r w:rsidR="00F1644D" w:rsidRPr="001C72B2">
        <w:rPr>
          <w:noProof w:val="0"/>
        </w:rPr>
        <w:t xml:space="preserve">QualifiedName className, </w:t>
      </w:r>
      <w:r w:rsidRPr="001C72B2">
        <w:rPr>
          <w:noProof w:val="0"/>
        </w:rPr>
        <w:t xml:space="preserve">ObjectInstance obj, String methodName, </w:t>
      </w:r>
    </w:p>
    <w:p w14:paraId="4EE0FF39" w14:textId="51EC7845" w:rsidR="003A6E72" w:rsidRPr="001C72B2" w:rsidRDefault="00F1644D" w:rsidP="003A6E72">
      <w:pPr>
        <w:pStyle w:val="PL"/>
        <w:widowControl w:val="0"/>
        <w:rPr>
          <w:noProof w:val="0"/>
        </w:rPr>
      </w:pPr>
      <w:r w:rsidRPr="001C72B2">
        <w:rPr>
          <w:noProof w:val="0"/>
        </w:rPr>
        <w:tab/>
      </w:r>
      <w:r w:rsidRPr="001C72B2">
        <w:rPr>
          <w:noProof w:val="0"/>
        </w:rPr>
        <w:tab/>
      </w:r>
      <w:r w:rsidRPr="001C72B2">
        <w:rPr>
          <w:noProof w:val="0"/>
        </w:rPr>
        <w:tab/>
      </w:r>
      <w:r w:rsidR="003A6E72" w:rsidRPr="001C72B2">
        <w:rPr>
          <w:noProof w:val="0"/>
        </w:rPr>
        <w:t>TciParameterList tciPars);</w:t>
      </w:r>
    </w:p>
    <w:p w14:paraId="28AC16FC" w14:textId="77777777" w:rsidR="003A6E72" w:rsidRPr="001C72B2" w:rsidRDefault="003A6E72" w:rsidP="003A6E72">
      <w:pPr>
        <w:pStyle w:val="PL"/>
        <w:widowControl w:val="0"/>
        <w:rPr>
          <w:noProof w:val="0"/>
        </w:rPr>
      </w:pPr>
      <w:r w:rsidRPr="001C72B2">
        <w:rPr>
          <w:noProof w:val="0"/>
        </w:rPr>
        <w:tab/>
        <w:t xml:space="preserve">public void tliObjMethodLeave(String am, int ts, String src, int line, TriComponentId c, </w:t>
      </w:r>
    </w:p>
    <w:p w14:paraId="50154064" w14:textId="77777777" w:rsidR="00F1644D" w:rsidRPr="001C72B2" w:rsidRDefault="003A6E72" w:rsidP="003A6E72">
      <w:pPr>
        <w:pStyle w:val="PL"/>
        <w:widowControl w:val="0"/>
        <w:rPr>
          <w:noProof w:val="0"/>
        </w:rPr>
      </w:pPr>
      <w:r w:rsidRPr="001C72B2">
        <w:rPr>
          <w:noProof w:val="0"/>
        </w:rPr>
        <w:tab/>
        <w:t xml:space="preserve">    </w:t>
      </w:r>
      <w:r w:rsidRPr="001C72B2">
        <w:rPr>
          <w:noProof w:val="0"/>
        </w:rPr>
        <w:tab/>
      </w:r>
      <w:r w:rsidR="00F1644D" w:rsidRPr="001C72B2">
        <w:rPr>
          <w:noProof w:val="0"/>
        </w:rPr>
        <w:t xml:space="preserve">QualifiedName className, </w:t>
      </w:r>
      <w:r w:rsidRPr="001C72B2">
        <w:rPr>
          <w:noProof w:val="0"/>
        </w:rPr>
        <w:t xml:space="preserve">ObjectInstance obj, String methodName, </w:t>
      </w:r>
    </w:p>
    <w:p w14:paraId="6CFA7CE3" w14:textId="0CDACA38" w:rsidR="003A6E72" w:rsidRPr="001C72B2" w:rsidRDefault="00F1644D" w:rsidP="003A6E72">
      <w:pPr>
        <w:pStyle w:val="PL"/>
        <w:widowControl w:val="0"/>
        <w:rPr>
          <w:noProof w:val="0"/>
        </w:rPr>
      </w:pPr>
      <w:r w:rsidRPr="001C72B2">
        <w:rPr>
          <w:noProof w:val="0"/>
        </w:rPr>
        <w:tab/>
      </w:r>
      <w:r w:rsidRPr="001C72B2">
        <w:rPr>
          <w:noProof w:val="0"/>
        </w:rPr>
        <w:tab/>
      </w:r>
      <w:r w:rsidRPr="001C72B2">
        <w:rPr>
          <w:noProof w:val="0"/>
        </w:rPr>
        <w:tab/>
      </w:r>
      <w:r w:rsidR="003A6E72" w:rsidRPr="001C72B2">
        <w:rPr>
          <w:noProof w:val="0"/>
        </w:rPr>
        <w:t>TciParameterList tciPars, Value returnValue);</w:t>
      </w:r>
    </w:p>
    <w:p w14:paraId="60960B45" w14:textId="77777777" w:rsidR="003A6E72" w:rsidRPr="001C72B2" w:rsidRDefault="003A6E72" w:rsidP="003A6E72">
      <w:pPr>
        <w:pStyle w:val="PL"/>
        <w:widowControl w:val="0"/>
        <w:rPr>
          <w:noProof w:val="0"/>
        </w:rPr>
      </w:pPr>
      <w:r w:rsidRPr="001C72B2">
        <w:rPr>
          <w:noProof w:val="0"/>
        </w:rPr>
        <w:tab/>
        <w:t xml:space="preserve">public void tliObjVar(String am, int ts, String src, int line, TriComponentId c, </w:t>
      </w:r>
    </w:p>
    <w:p w14:paraId="773B4B2D" w14:textId="41ABB678" w:rsidR="003A6E72" w:rsidRPr="001C72B2" w:rsidRDefault="003A6E72" w:rsidP="003A6E72">
      <w:pPr>
        <w:pStyle w:val="PL"/>
        <w:widowControl w:val="0"/>
        <w:rPr>
          <w:noProof w:val="0"/>
        </w:rPr>
      </w:pPr>
      <w:r w:rsidRPr="001C72B2">
        <w:rPr>
          <w:noProof w:val="0"/>
        </w:rPr>
        <w:tab/>
        <w:t xml:space="preserve">    </w:t>
      </w:r>
      <w:r w:rsidRPr="001C72B2">
        <w:rPr>
          <w:noProof w:val="0"/>
        </w:rPr>
        <w:tab/>
      </w:r>
      <w:r w:rsidR="00F1644D" w:rsidRPr="001C72B2">
        <w:rPr>
          <w:noProof w:val="0"/>
        </w:rPr>
        <w:t xml:space="preserve">QualifiedName className, </w:t>
      </w:r>
      <w:r w:rsidRPr="001C72B2">
        <w:rPr>
          <w:noProof w:val="0"/>
        </w:rPr>
        <w:t>ObjectInstance obj, String name, Value value);</w:t>
      </w:r>
    </w:p>
    <w:p w14:paraId="368BF6A9" w14:textId="77777777" w:rsidR="00923C78" w:rsidRPr="001C72B2" w:rsidRDefault="00923C78" w:rsidP="00923C78">
      <w:pPr>
        <w:pStyle w:val="PL"/>
        <w:widowControl w:val="0"/>
        <w:rPr>
          <w:noProof w:val="0"/>
        </w:rPr>
      </w:pPr>
      <w:r w:rsidRPr="001C72B2">
        <w:rPr>
          <w:noProof w:val="0"/>
        </w:rPr>
        <w:tab/>
        <w:t xml:space="preserve">public void tliObjGetEnter(String am, int ts, String src, int line, TriComponentId c, </w:t>
      </w:r>
    </w:p>
    <w:p w14:paraId="32828F48" w14:textId="0E3AAFA7" w:rsidR="00923C78" w:rsidRPr="001C72B2" w:rsidRDefault="00923C78" w:rsidP="00923C78">
      <w:pPr>
        <w:pStyle w:val="PL"/>
        <w:widowControl w:val="0"/>
        <w:rPr>
          <w:noProof w:val="0"/>
        </w:rPr>
      </w:pPr>
      <w:r w:rsidRPr="001C72B2">
        <w:rPr>
          <w:noProof w:val="0"/>
        </w:rPr>
        <w:tab/>
        <w:t xml:space="preserve">    </w:t>
      </w:r>
      <w:r w:rsidRPr="001C72B2">
        <w:rPr>
          <w:noProof w:val="0"/>
        </w:rPr>
        <w:tab/>
        <w:t>QualifiedName className, ObjectInstance obj, String propertyName);</w:t>
      </w:r>
    </w:p>
    <w:p w14:paraId="55BF877C" w14:textId="77777777" w:rsidR="00923C78" w:rsidRPr="001C72B2" w:rsidRDefault="00923C78" w:rsidP="00923C78">
      <w:pPr>
        <w:pStyle w:val="PL"/>
        <w:widowControl w:val="0"/>
        <w:rPr>
          <w:noProof w:val="0"/>
        </w:rPr>
      </w:pPr>
      <w:r w:rsidRPr="001C72B2">
        <w:rPr>
          <w:noProof w:val="0"/>
        </w:rPr>
        <w:tab/>
        <w:t xml:space="preserve">public void tliObjGetLeave(String am, int ts, String src, int line, TriComponentId c, </w:t>
      </w:r>
    </w:p>
    <w:p w14:paraId="2FBD8115" w14:textId="7E930E02" w:rsidR="00923C78" w:rsidRPr="001C72B2" w:rsidRDefault="00923C78" w:rsidP="00923C78">
      <w:pPr>
        <w:pStyle w:val="PL"/>
        <w:widowControl w:val="0"/>
        <w:rPr>
          <w:noProof w:val="0"/>
        </w:rPr>
      </w:pPr>
      <w:r w:rsidRPr="001C72B2">
        <w:rPr>
          <w:noProof w:val="0"/>
        </w:rPr>
        <w:tab/>
        <w:t xml:space="preserve">    </w:t>
      </w:r>
      <w:r w:rsidRPr="001C72B2">
        <w:rPr>
          <w:noProof w:val="0"/>
        </w:rPr>
        <w:tab/>
        <w:t>QualifiedName className, ObjectInstance obj, String propertyName, Value returnValue);</w:t>
      </w:r>
    </w:p>
    <w:p w14:paraId="140DBEB9" w14:textId="77777777" w:rsidR="00923C78" w:rsidRPr="001C72B2" w:rsidRDefault="00923C78" w:rsidP="00923C78">
      <w:pPr>
        <w:pStyle w:val="PL"/>
        <w:widowControl w:val="0"/>
        <w:rPr>
          <w:noProof w:val="0"/>
        </w:rPr>
      </w:pPr>
      <w:r w:rsidRPr="001C72B2">
        <w:rPr>
          <w:noProof w:val="0"/>
        </w:rPr>
        <w:tab/>
        <w:t xml:space="preserve">public void tliObjSetEnter(String am, int ts, String src, int line, TriComponentId c, </w:t>
      </w:r>
    </w:p>
    <w:p w14:paraId="6E5A8C9B" w14:textId="5057ACD6" w:rsidR="00923C78" w:rsidRPr="001C72B2" w:rsidRDefault="00923C78" w:rsidP="00923C78">
      <w:pPr>
        <w:pStyle w:val="PL"/>
        <w:widowControl w:val="0"/>
        <w:rPr>
          <w:noProof w:val="0"/>
        </w:rPr>
      </w:pPr>
      <w:r w:rsidRPr="001C72B2">
        <w:rPr>
          <w:noProof w:val="0"/>
        </w:rPr>
        <w:tab/>
        <w:t xml:space="preserve">    </w:t>
      </w:r>
      <w:r w:rsidRPr="001C72B2">
        <w:rPr>
          <w:noProof w:val="0"/>
        </w:rPr>
        <w:tab/>
        <w:t>QualifiedName className, ObjectInstance obj, String propertyName, Value value);</w:t>
      </w:r>
    </w:p>
    <w:p w14:paraId="22D10880" w14:textId="77777777" w:rsidR="00923C78" w:rsidRPr="001C72B2" w:rsidRDefault="00923C78" w:rsidP="00923C78">
      <w:pPr>
        <w:pStyle w:val="PL"/>
        <w:widowControl w:val="0"/>
        <w:rPr>
          <w:noProof w:val="0"/>
        </w:rPr>
      </w:pPr>
      <w:r w:rsidRPr="001C72B2">
        <w:rPr>
          <w:noProof w:val="0"/>
        </w:rPr>
        <w:tab/>
        <w:t xml:space="preserve">public void tliObjSetLeave(String am, int ts, String src, int line, TriComponentId c, </w:t>
      </w:r>
    </w:p>
    <w:p w14:paraId="483FE972" w14:textId="12B152D6" w:rsidR="00923C78" w:rsidRPr="001C72B2" w:rsidRDefault="00923C78" w:rsidP="00923C78">
      <w:pPr>
        <w:pStyle w:val="PL"/>
        <w:widowControl w:val="0"/>
        <w:rPr>
          <w:noProof w:val="0"/>
        </w:rPr>
      </w:pPr>
      <w:r w:rsidRPr="001C72B2">
        <w:rPr>
          <w:noProof w:val="0"/>
        </w:rPr>
        <w:tab/>
        <w:t xml:space="preserve">    </w:t>
      </w:r>
      <w:r w:rsidRPr="001C72B2">
        <w:rPr>
          <w:noProof w:val="0"/>
        </w:rPr>
        <w:tab/>
        <w:t>QualifiedName className, ObjectInstance obj, String propertyName);</w:t>
      </w:r>
    </w:p>
    <w:p w14:paraId="38BFF9E1" w14:textId="63ECCCA0" w:rsidR="003A6E72" w:rsidRPr="001C72B2" w:rsidRDefault="003A6E72" w:rsidP="009E146B">
      <w:pPr>
        <w:spacing w:after="0"/>
        <w:rPr>
          <w:rFonts w:ascii="Courier New" w:hAnsi="Courier New" w:cs="Courier New"/>
          <w:sz w:val="16"/>
          <w:szCs w:val="16"/>
        </w:rPr>
      </w:pPr>
      <w:r w:rsidRPr="001C72B2">
        <w:rPr>
          <w:rFonts w:ascii="Courier New" w:hAnsi="Courier New" w:cs="Courier New"/>
          <w:sz w:val="16"/>
          <w:szCs w:val="16"/>
        </w:rPr>
        <w:t>}</w:t>
      </w:r>
    </w:p>
    <w:p w14:paraId="0E72FF7A" w14:textId="77777777" w:rsidR="009E146B" w:rsidRPr="001C72B2" w:rsidRDefault="009E146B" w:rsidP="003A6E72">
      <w:pPr>
        <w:rPr>
          <w:rFonts w:ascii="Courier New" w:hAnsi="Courier New" w:cs="Courier New"/>
          <w:sz w:val="16"/>
          <w:szCs w:val="16"/>
        </w:rPr>
      </w:pPr>
    </w:p>
    <w:p w14:paraId="37E20262" w14:textId="77777777" w:rsidR="003A6E72" w:rsidRPr="001C72B2" w:rsidRDefault="003A6E72" w:rsidP="00CD6503">
      <w:pPr>
        <w:pStyle w:val="berschrift2"/>
      </w:pPr>
      <w:bookmarkStart w:id="379" w:name="_Toc66104974"/>
      <w:bookmarkStart w:id="380" w:name="_Toc66112460"/>
      <w:bookmarkStart w:id="381" w:name="_Toc66354635"/>
      <w:bookmarkStart w:id="382" w:name="_Toc72305866"/>
      <w:bookmarkStart w:id="383" w:name="_Toc72306698"/>
      <w:r w:rsidRPr="001C72B2">
        <w:t>7.7</w:t>
      </w:r>
      <w:r w:rsidRPr="001C72B2">
        <w:tab/>
        <w:t>Extensions to clause 9 of ETSI ES 201 873-6 ANSI C language mapping</w:t>
      </w:r>
      <w:bookmarkEnd w:id="379"/>
      <w:bookmarkEnd w:id="380"/>
      <w:bookmarkEnd w:id="381"/>
      <w:bookmarkEnd w:id="382"/>
      <w:bookmarkEnd w:id="383"/>
    </w:p>
    <w:p w14:paraId="748234AD" w14:textId="007ECA44" w:rsidR="003A6E72" w:rsidRPr="001C72B2" w:rsidRDefault="003A6E72" w:rsidP="00CD6503">
      <w:pPr>
        <w:keepNext/>
        <w:rPr>
          <w:b/>
        </w:rPr>
      </w:pPr>
      <w:r w:rsidRPr="001C72B2">
        <w:rPr>
          <w:b/>
        </w:rPr>
        <w:t>Clause 9.2</w:t>
      </w:r>
      <w:r w:rsidR="0044587E" w:rsidRPr="001C72B2">
        <w:rPr>
          <w:b/>
        </w:rPr>
        <w:tab/>
      </w:r>
      <w:r w:rsidR="009E146B" w:rsidRPr="001C72B2">
        <w:rPr>
          <w:b/>
        </w:rPr>
        <w:t>Data</w:t>
      </w:r>
    </w:p>
    <w:p w14:paraId="422BD133" w14:textId="6F2151AD" w:rsidR="003A6E72" w:rsidRPr="001C72B2" w:rsidRDefault="002508E7" w:rsidP="00CD6503">
      <w:pPr>
        <w:keepNext/>
      </w:pPr>
      <w:r w:rsidRPr="001C72B2">
        <w:t>T</w:t>
      </w:r>
      <w:r w:rsidR="003A6E72" w:rsidRPr="001C72B2">
        <w:t>able 5 is to be extended.</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3257"/>
        <w:gridCol w:w="4886"/>
        <w:gridCol w:w="1633"/>
      </w:tblGrid>
      <w:tr w:rsidR="003A6E72" w:rsidRPr="001C72B2" w14:paraId="37E43441" w14:textId="77777777" w:rsidTr="002114BE">
        <w:trPr>
          <w:cantSplit/>
          <w:tblHeader/>
          <w:jc w:val="center"/>
        </w:trPr>
        <w:tc>
          <w:tcPr>
            <w:tcW w:w="3257" w:type="dxa"/>
            <w:vAlign w:val="center"/>
          </w:tcPr>
          <w:p w14:paraId="26057136" w14:textId="77777777" w:rsidR="003A6E72" w:rsidRPr="001C72B2" w:rsidRDefault="003A6E72" w:rsidP="002114BE">
            <w:pPr>
              <w:pStyle w:val="TAH"/>
              <w:keepLines w:val="0"/>
              <w:widowControl w:val="0"/>
              <w:rPr>
                <w:szCs w:val="18"/>
              </w:rPr>
            </w:pPr>
            <w:r w:rsidRPr="001C72B2">
              <w:rPr>
                <w:szCs w:val="18"/>
              </w:rPr>
              <w:t>TCI IDL Interface</w:t>
            </w:r>
          </w:p>
        </w:tc>
        <w:tc>
          <w:tcPr>
            <w:tcW w:w="4886" w:type="dxa"/>
            <w:vAlign w:val="center"/>
          </w:tcPr>
          <w:p w14:paraId="39D4FCBC" w14:textId="77777777" w:rsidR="003A6E72" w:rsidRPr="001C72B2" w:rsidRDefault="003A6E72" w:rsidP="002114BE">
            <w:pPr>
              <w:pStyle w:val="TAH"/>
              <w:keepLines w:val="0"/>
              <w:widowControl w:val="0"/>
              <w:rPr>
                <w:szCs w:val="18"/>
              </w:rPr>
            </w:pPr>
            <w:r w:rsidRPr="001C72B2">
              <w:rPr>
                <w:szCs w:val="18"/>
              </w:rPr>
              <w:t>ANSI C representation</w:t>
            </w:r>
          </w:p>
        </w:tc>
        <w:tc>
          <w:tcPr>
            <w:tcW w:w="1633" w:type="dxa"/>
            <w:vAlign w:val="center"/>
          </w:tcPr>
          <w:p w14:paraId="3AF08327" w14:textId="77777777" w:rsidR="003A6E72" w:rsidRPr="001C72B2" w:rsidRDefault="003A6E72" w:rsidP="002114BE">
            <w:pPr>
              <w:pStyle w:val="TAH"/>
              <w:keepLines w:val="0"/>
              <w:widowControl w:val="0"/>
              <w:rPr>
                <w:szCs w:val="18"/>
              </w:rPr>
            </w:pPr>
            <w:r w:rsidRPr="001C72B2">
              <w:rPr>
                <w:szCs w:val="18"/>
              </w:rPr>
              <w:t>Notes and comments</w:t>
            </w:r>
          </w:p>
        </w:tc>
      </w:tr>
      <w:tr w:rsidR="003A6E72" w:rsidRPr="001C72B2" w14:paraId="404AAE32" w14:textId="77777777" w:rsidTr="002114BE">
        <w:trPr>
          <w:cantSplit/>
          <w:jc w:val="center"/>
        </w:trPr>
        <w:tc>
          <w:tcPr>
            <w:tcW w:w="3257" w:type="dxa"/>
          </w:tcPr>
          <w:p w14:paraId="48B56739" w14:textId="77777777" w:rsidR="003A6E72" w:rsidRPr="001C72B2" w:rsidRDefault="003A6E72" w:rsidP="002114BE">
            <w:pPr>
              <w:pStyle w:val="TAH"/>
              <w:keepLines w:val="0"/>
              <w:widowControl w:val="0"/>
              <w:tabs>
                <w:tab w:val="left" w:pos="2392"/>
                <w:tab w:val="center" w:pos="4701"/>
              </w:tabs>
              <w:rPr>
                <w:b w:val="0"/>
                <w:szCs w:val="18"/>
              </w:rPr>
            </w:pPr>
            <w:r w:rsidRPr="001C72B2">
              <w:rPr>
                <w:b w:val="0"/>
                <w:szCs w:val="18"/>
              </w:rPr>
              <w:t>:</w:t>
            </w:r>
          </w:p>
        </w:tc>
        <w:tc>
          <w:tcPr>
            <w:tcW w:w="4886" w:type="dxa"/>
          </w:tcPr>
          <w:p w14:paraId="7245C5BA" w14:textId="77777777" w:rsidR="003A6E72" w:rsidRPr="001C72B2" w:rsidRDefault="003A6E72" w:rsidP="002114BE">
            <w:pPr>
              <w:pStyle w:val="TAH"/>
              <w:keepLines w:val="0"/>
              <w:widowControl w:val="0"/>
              <w:tabs>
                <w:tab w:val="left" w:pos="2392"/>
                <w:tab w:val="center" w:pos="4701"/>
              </w:tabs>
              <w:rPr>
                <w:szCs w:val="18"/>
              </w:rPr>
            </w:pPr>
          </w:p>
        </w:tc>
        <w:tc>
          <w:tcPr>
            <w:tcW w:w="1633" w:type="dxa"/>
          </w:tcPr>
          <w:p w14:paraId="79BF7078" w14:textId="77777777" w:rsidR="003A6E72" w:rsidRPr="001C72B2" w:rsidRDefault="003A6E72" w:rsidP="002114BE">
            <w:pPr>
              <w:pStyle w:val="TAH"/>
              <w:keepLines w:val="0"/>
              <w:widowControl w:val="0"/>
              <w:tabs>
                <w:tab w:val="left" w:pos="2392"/>
                <w:tab w:val="center" w:pos="4701"/>
              </w:tabs>
              <w:rPr>
                <w:szCs w:val="18"/>
              </w:rPr>
            </w:pPr>
          </w:p>
        </w:tc>
      </w:tr>
      <w:tr w:rsidR="003A6E72" w:rsidRPr="001C72B2" w14:paraId="634F286A" w14:textId="77777777" w:rsidTr="002114BE">
        <w:trPr>
          <w:cantSplit/>
          <w:jc w:val="center"/>
        </w:trPr>
        <w:tc>
          <w:tcPr>
            <w:tcW w:w="9776" w:type="dxa"/>
            <w:gridSpan w:val="3"/>
          </w:tcPr>
          <w:p w14:paraId="0C097EB9" w14:textId="77777777" w:rsidR="003A6E72" w:rsidRPr="001C72B2" w:rsidRDefault="003A6E72" w:rsidP="002114BE">
            <w:pPr>
              <w:pStyle w:val="TAH"/>
              <w:keepLines w:val="0"/>
              <w:widowControl w:val="0"/>
              <w:tabs>
                <w:tab w:val="left" w:pos="2392"/>
                <w:tab w:val="center" w:pos="4701"/>
              </w:tabs>
              <w:rPr>
                <w:szCs w:val="18"/>
              </w:rPr>
            </w:pPr>
            <w:r w:rsidRPr="001C72B2">
              <w:rPr>
                <w:szCs w:val="18"/>
              </w:rPr>
              <w:t>Class</w:t>
            </w:r>
          </w:p>
        </w:tc>
      </w:tr>
      <w:tr w:rsidR="003A6E72" w:rsidRPr="001C72B2" w14:paraId="1AADD718" w14:textId="77777777" w:rsidTr="002114BE">
        <w:trPr>
          <w:cantSplit/>
          <w:jc w:val="center"/>
        </w:trPr>
        <w:tc>
          <w:tcPr>
            <w:tcW w:w="3257" w:type="dxa"/>
          </w:tcPr>
          <w:p w14:paraId="6ECE66F6" w14:textId="77777777" w:rsidR="003A6E72" w:rsidRPr="001C72B2" w:rsidRDefault="003A6E72" w:rsidP="002114BE">
            <w:pPr>
              <w:pStyle w:val="TAC"/>
              <w:keepLines w:val="0"/>
              <w:widowControl w:val="0"/>
              <w:jc w:val="left"/>
              <w:rPr>
                <w:szCs w:val="18"/>
              </w:rPr>
            </w:pPr>
            <w:r w:rsidRPr="001C72B2">
              <w:rPr>
                <w:szCs w:val="18"/>
              </w:rPr>
              <w:t>Value create(TriComponentIdType c, TciParameterListType tciPars)</w:t>
            </w:r>
          </w:p>
        </w:tc>
        <w:tc>
          <w:tcPr>
            <w:tcW w:w="4886" w:type="dxa"/>
          </w:tcPr>
          <w:p w14:paraId="7F50E040" w14:textId="77777777" w:rsidR="003A6E72" w:rsidRPr="001C72B2" w:rsidRDefault="003A6E72" w:rsidP="002114BE">
            <w:pPr>
              <w:pStyle w:val="PL"/>
              <w:keepNext/>
              <w:widowControl w:val="0"/>
              <w:rPr>
                <w:noProof w:val="0"/>
                <w:lang w:eastAsia="de-DE"/>
              </w:rPr>
            </w:pPr>
            <w:r w:rsidRPr="001C72B2">
              <w:rPr>
                <w:noProof w:val="0"/>
                <w:lang w:eastAsia="de-DE"/>
              </w:rPr>
              <w:t xml:space="preserve">Value tciObjCreate(Type cls, </w:t>
            </w:r>
            <w:r w:rsidRPr="001C72B2">
              <w:rPr>
                <w:noProof w:val="0"/>
              </w:rPr>
              <w:t>TriComponentId c, TciParameterListType tciPars</w:t>
            </w:r>
            <w:r w:rsidRPr="001C72B2">
              <w:rPr>
                <w:noProof w:val="0"/>
                <w:lang w:eastAsia="de-DE"/>
              </w:rPr>
              <w:t>)</w:t>
            </w:r>
          </w:p>
        </w:tc>
        <w:tc>
          <w:tcPr>
            <w:tcW w:w="1633" w:type="dxa"/>
          </w:tcPr>
          <w:p w14:paraId="5CB8053D" w14:textId="77777777" w:rsidR="003A6E72" w:rsidRPr="001C72B2" w:rsidRDefault="003A6E72" w:rsidP="002114BE">
            <w:pPr>
              <w:pStyle w:val="TAC"/>
              <w:keepLines w:val="0"/>
              <w:widowControl w:val="0"/>
              <w:jc w:val="left"/>
              <w:rPr>
                <w:szCs w:val="18"/>
              </w:rPr>
            </w:pPr>
          </w:p>
        </w:tc>
      </w:tr>
      <w:tr w:rsidR="003A6E72" w:rsidRPr="001C72B2" w14:paraId="025E298E" w14:textId="77777777" w:rsidTr="002114BE">
        <w:trPr>
          <w:cantSplit/>
          <w:jc w:val="center"/>
        </w:trPr>
        <w:tc>
          <w:tcPr>
            <w:tcW w:w="3257" w:type="dxa"/>
          </w:tcPr>
          <w:p w14:paraId="1A2176B5" w14:textId="77777777" w:rsidR="003A6E72" w:rsidRPr="001C72B2" w:rsidRDefault="003A6E72" w:rsidP="002114BE">
            <w:pPr>
              <w:pStyle w:val="TAC"/>
              <w:keepNext w:val="0"/>
              <w:keepLines w:val="0"/>
              <w:widowControl w:val="0"/>
              <w:jc w:val="left"/>
              <w:rPr>
                <w:szCs w:val="18"/>
              </w:rPr>
            </w:pPr>
            <w:r w:rsidRPr="001C72B2">
              <w:rPr>
                <w:szCs w:val="18"/>
              </w:rPr>
              <w:t>ClassSeq getSuperclasses ()</w:t>
            </w:r>
          </w:p>
        </w:tc>
        <w:tc>
          <w:tcPr>
            <w:tcW w:w="4886" w:type="dxa"/>
          </w:tcPr>
          <w:p w14:paraId="10D3C012" w14:textId="77777777" w:rsidR="003A6E72" w:rsidRPr="001C72B2" w:rsidRDefault="003A6E72" w:rsidP="002114BE">
            <w:pPr>
              <w:pStyle w:val="PL"/>
              <w:widowControl w:val="0"/>
              <w:rPr>
                <w:noProof w:val="0"/>
                <w:lang w:eastAsia="de-DE"/>
              </w:rPr>
            </w:pPr>
            <w:r w:rsidRPr="001C72B2">
              <w:rPr>
                <w:noProof w:val="0"/>
                <w:lang w:eastAsia="de-DE"/>
              </w:rPr>
              <w:t>Type* tciGetSuperclasses (Type cls)</w:t>
            </w:r>
          </w:p>
        </w:tc>
        <w:tc>
          <w:tcPr>
            <w:tcW w:w="1633" w:type="dxa"/>
          </w:tcPr>
          <w:p w14:paraId="267C1C80" w14:textId="77777777" w:rsidR="003A6E72" w:rsidRPr="001C72B2" w:rsidRDefault="003A6E72" w:rsidP="002114BE">
            <w:pPr>
              <w:pStyle w:val="TAC"/>
              <w:keepNext w:val="0"/>
              <w:keepLines w:val="0"/>
              <w:widowControl w:val="0"/>
              <w:jc w:val="left"/>
              <w:rPr>
                <w:szCs w:val="18"/>
              </w:rPr>
            </w:pPr>
            <w:r w:rsidRPr="001C72B2">
              <w:rPr>
                <w:szCs w:val="18"/>
              </w:rPr>
              <w:t>Returns null pointer or a null</w:t>
            </w:r>
            <w:r w:rsidRPr="001C72B2">
              <w:rPr>
                <w:szCs w:val="18"/>
              </w:rPr>
              <w:noBreakHyphen/>
              <w:t>pointer terminated array</w:t>
            </w:r>
          </w:p>
        </w:tc>
      </w:tr>
      <w:tr w:rsidR="003A6E72" w:rsidRPr="001C72B2" w14:paraId="1DA55DF7" w14:textId="77777777" w:rsidTr="002114BE">
        <w:trPr>
          <w:cantSplit/>
          <w:jc w:val="center"/>
        </w:trPr>
        <w:tc>
          <w:tcPr>
            <w:tcW w:w="3257" w:type="dxa"/>
          </w:tcPr>
          <w:p w14:paraId="716CD1E6" w14:textId="77777777" w:rsidR="003A6E72" w:rsidRPr="001C72B2" w:rsidRDefault="003A6E72" w:rsidP="002114BE">
            <w:pPr>
              <w:pStyle w:val="TAC"/>
              <w:keepNext w:val="0"/>
              <w:keepLines w:val="0"/>
              <w:widowControl w:val="0"/>
              <w:jc w:val="left"/>
              <w:rPr>
                <w:szCs w:val="18"/>
              </w:rPr>
            </w:pPr>
            <w:r w:rsidRPr="001C72B2">
              <w:rPr>
                <w:szCs w:val="18"/>
              </w:rPr>
              <w:t>TStringSeq getFieldNames ()</w:t>
            </w:r>
          </w:p>
        </w:tc>
        <w:tc>
          <w:tcPr>
            <w:tcW w:w="4886" w:type="dxa"/>
          </w:tcPr>
          <w:p w14:paraId="76BD4FED" w14:textId="77777777" w:rsidR="003A6E72" w:rsidRPr="001C72B2" w:rsidRDefault="003A6E72" w:rsidP="002114BE">
            <w:pPr>
              <w:pStyle w:val="PL"/>
              <w:widowControl w:val="0"/>
              <w:rPr>
                <w:noProof w:val="0"/>
                <w:lang w:eastAsia="de-DE"/>
              </w:rPr>
            </w:pPr>
            <w:r w:rsidRPr="001C72B2">
              <w:rPr>
                <w:noProof w:val="0"/>
                <w:lang w:eastAsia="de-DE"/>
              </w:rPr>
              <w:t>String* tciGetClassFieldNames (Type cls)</w:t>
            </w:r>
          </w:p>
        </w:tc>
        <w:tc>
          <w:tcPr>
            <w:tcW w:w="1633" w:type="dxa"/>
            <w:vMerge w:val="restart"/>
          </w:tcPr>
          <w:p w14:paraId="57B0331A" w14:textId="77777777" w:rsidR="003A6E72" w:rsidRPr="001C72B2" w:rsidRDefault="003A6E72" w:rsidP="002114BE">
            <w:pPr>
              <w:pStyle w:val="TAC"/>
              <w:keepNext w:val="0"/>
              <w:keepLines w:val="0"/>
              <w:widowControl w:val="0"/>
              <w:jc w:val="left"/>
              <w:rPr>
                <w:szCs w:val="18"/>
              </w:rPr>
            </w:pPr>
            <w:r w:rsidRPr="001C72B2">
              <w:rPr>
                <w:szCs w:val="18"/>
              </w:rPr>
              <w:t>Returns null pointer or a null</w:t>
            </w:r>
            <w:r w:rsidRPr="001C72B2">
              <w:rPr>
                <w:szCs w:val="18"/>
              </w:rPr>
              <w:noBreakHyphen/>
              <w:t>pointer terminated array</w:t>
            </w:r>
          </w:p>
        </w:tc>
      </w:tr>
      <w:tr w:rsidR="003A6E72" w:rsidRPr="001C72B2" w14:paraId="47B6C7C5" w14:textId="77777777" w:rsidTr="002114BE">
        <w:trPr>
          <w:cantSplit/>
          <w:jc w:val="center"/>
        </w:trPr>
        <w:tc>
          <w:tcPr>
            <w:tcW w:w="3257" w:type="dxa"/>
          </w:tcPr>
          <w:p w14:paraId="6C128752" w14:textId="77777777" w:rsidR="003A6E72" w:rsidRPr="001C72B2" w:rsidRDefault="003A6E72" w:rsidP="002114BE">
            <w:pPr>
              <w:pStyle w:val="TAC"/>
              <w:keepNext w:val="0"/>
              <w:keepLines w:val="0"/>
              <w:widowControl w:val="0"/>
              <w:jc w:val="left"/>
              <w:rPr>
                <w:szCs w:val="18"/>
              </w:rPr>
            </w:pPr>
            <w:r w:rsidRPr="001C72B2">
              <w:rPr>
                <w:szCs w:val="18"/>
              </w:rPr>
              <w:t>TStringSeq getMethodNames ()</w:t>
            </w:r>
          </w:p>
        </w:tc>
        <w:tc>
          <w:tcPr>
            <w:tcW w:w="4886" w:type="dxa"/>
          </w:tcPr>
          <w:p w14:paraId="1DDE56A4" w14:textId="77777777" w:rsidR="003A6E72" w:rsidRPr="001C72B2" w:rsidRDefault="003A6E72" w:rsidP="002114BE">
            <w:pPr>
              <w:pStyle w:val="PL"/>
              <w:widowControl w:val="0"/>
              <w:rPr>
                <w:noProof w:val="0"/>
                <w:lang w:eastAsia="de-DE"/>
              </w:rPr>
            </w:pPr>
            <w:r w:rsidRPr="001C72B2">
              <w:rPr>
                <w:noProof w:val="0"/>
                <w:lang w:eastAsia="de-DE"/>
              </w:rPr>
              <w:t>String* tciGetClassMethodNames (Type cls)</w:t>
            </w:r>
          </w:p>
        </w:tc>
        <w:tc>
          <w:tcPr>
            <w:tcW w:w="1633" w:type="dxa"/>
            <w:vMerge/>
          </w:tcPr>
          <w:p w14:paraId="75AEA32C" w14:textId="77777777" w:rsidR="003A6E72" w:rsidRPr="001C72B2" w:rsidRDefault="003A6E72" w:rsidP="002114BE">
            <w:pPr>
              <w:pStyle w:val="TAC"/>
              <w:keepNext w:val="0"/>
              <w:keepLines w:val="0"/>
              <w:widowControl w:val="0"/>
              <w:jc w:val="left"/>
              <w:rPr>
                <w:szCs w:val="18"/>
              </w:rPr>
            </w:pPr>
          </w:p>
        </w:tc>
      </w:tr>
      <w:tr w:rsidR="003A6E72" w:rsidRPr="001C72B2" w14:paraId="27BC7B6E" w14:textId="77777777" w:rsidTr="002114BE">
        <w:trPr>
          <w:cantSplit/>
          <w:jc w:val="center"/>
        </w:trPr>
        <w:tc>
          <w:tcPr>
            <w:tcW w:w="3257" w:type="dxa"/>
          </w:tcPr>
          <w:p w14:paraId="4A1AA2EA" w14:textId="77777777" w:rsidR="003A6E72" w:rsidRPr="001C72B2" w:rsidRDefault="003A6E72" w:rsidP="002114BE">
            <w:pPr>
              <w:pStyle w:val="TAC"/>
              <w:keepNext w:val="0"/>
              <w:keepLines w:val="0"/>
              <w:widowControl w:val="0"/>
              <w:jc w:val="left"/>
              <w:rPr>
                <w:szCs w:val="18"/>
              </w:rPr>
            </w:pPr>
            <w:r w:rsidRPr="001C72B2">
              <w:rPr>
                <w:szCs w:val="18"/>
              </w:rPr>
              <w:t>TciParameterTypeListType getConstructorParmeters ()</w:t>
            </w:r>
          </w:p>
        </w:tc>
        <w:tc>
          <w:tcPr>
            <w:tcW w:w="4886" w:type="dxa"/>
          </w:tcPr>
          <w:p w14:paraId="7AE8B662" w14:textId="77777777" w:rsidR="003A6E72" w:rsidRPr="001C72B2" w:rsidRDefault="003A6E72" w:rsidP="002114BE">
            <w:pPr>
              <w:pStyle w:val="PL"/>
              <w:widowControl w:val="0"/>
              <w:rPr>
                <w:noProof w:val="0"/>
                <w:lang w:eastAsia="de-DE"/>
              </w:rPr>
            </w:pPr>
            <w:r w:rsidRPr="001C72B2">
              <w:rPr>
                <w:noProof w:val="0"/>
              </w:rPr>
              <w:t>TciParameterTypeListType* tciGetClassConstructorParameters (</w:t>
            </w:r>
            <w:r w:rsidRPr="001C72B2">
              <w:rPr>
                <w:noProof w:val="0"/>
                <w:lang w:eastAsia="de-DE"/>
              </w:rPr>
              <w:t>Type cls</w:t>
            </w:r>
            <w:r w:rsidRPr="001C72B2">
              <w:rPr>
                <w:noProof w:val="0"/>
              </w:rPr>
              <w:t>)</w:t>
            </w:r>
          </w:p>
        </w:tc>
        <w:tc>
          <w:tcPr>
            <w:tcW w:w="1633" w:type="dxa"/>
          </w:tcPr>
          <w:p w14:paraId="4CA9C377" w14:textId="77777777" w:rsidR="003A6E72" w:rsidRPr="001C72B2" w:rsidRDefault="003A6E72" w:rsidP="002114BE">
            <w:pPr>
              <w:pStyle w:val="TAC"/>
              <w:keepNext w:val="0"/>
              <w:keepLines w:val="0"/>
              <w:widowControl w:val="0"/>
              <w:jc w:val="left"/>
              <w:rPr>
                <w:szCs w:val="18"/>
              </w:rPr>
            </w:pPr>
          </w:p>
        </w:tc>
      </w:tr>
      <w:tr w:rsidR="003A6E72" w:rsidRPr="001C72B2" w14:paraId="39378B25" w14:textId="77777777" w:rsidTr="002114BE">
        <w:trPr>
          <w:cantSplit/>
          <w:jc w:val="center"/>
        </w:trPr>
        <w:tc>
          <w:tcPr>
            <w:tcW w:w="3257" w:type="dxa"/>
          </w:tcPr>
          <w:p w14:paraId="04D80494" w14:textId="77777777" w:rsidR="003A6E72" w:rsidRPr="001C72B2" w:rsidRDefault="003A6E72" w:rsidP="002114BE">
            <w:pPr>
              <w:pStyle w:val="TAC"/>
              <w:keepNext w:val="0"/>
              <w:keepLines w:val="0"/>
              <w:widowControl w:val="0"/>
              <w:jc w:val="left"/>
              <w:rPr>
                <w:szCs w:val="18"/>
              </w:rPr>
            </w:pPr>
            <w:r w:rsidRPr="001C72B2">
              <w:rPr>
                <w:szCs w:val="18"/>
              </w:rPr>
              <w:t>TciParameterTypeListType getMethodParameters (TString methodName)</w:t>
            </w:r>
          </w:p>
        </w:tc>
        <w:tc>
          <w:tcPr>
            <w:tcW w:w="4886" w:type="dxa"/>
          </w:tcPr>
          <w:p w14:paraId="6E345E88" w14:textId="77777777" w:rsidR="003A6E72" w:rsidRPr="001C72B2" w:rsidRDefault="003A6E72" w:rsidP="002114BE">
            <w:pPr>
              <w:pStyle w:val="PL"/>
              <w:widowControl w:val="0"/>
              <w:rPr>
                <w:noProof w:val="0"/>
                <w:lang w:eastAsia="de-DE"/>
              </w:rPr>
            </w:pPr>
            <w:r w:rsidRPr="001C72B2">
              <w:rPr>
                <w:noProof w:val="0"/>
              </w:rPr>
              <w:t>TciParameterTypeListType* tciGetClassMethodParameters (</w:t>
            </w:r>
            <w:r w:rsidRPr="001C72B2">
              <w:rPr>
                <w:noProof w:val="0"/>
                <w:lang w:eastAsia="de-DE"/>
              </w:rPr>
              <w:t xml:space="preserve">Type cls, </w:t>
            </w:r>
            <w:r w:rsidRPr="001C72B2">
              <w:rPr>
                <w:noProof w:val="0"/>
              </w:rPr>
              <w:t>String methodName)</w:t>
            </w:r>
          </w:p>
        </w:tc>
        <w:tc>
          <w:tcPr>
            <w:tcW w:w="1633" w:type="dxa"/>
          </w:tcPr>
          <w:p w14:paraId="6A1B6D28" w14:textId="77777777" w:rsidR="003A6E72" w:rsidRPr="001C72B2" w:rsidRDefault="003A6E72" w:rsidP="002114BE">
            <w:pPr>
              <w:pStyle w:val="TAC"/>
              <w:keepNext w:val="0"/>
              <w:keepLines w:val="0"/>
              <w:widowControl w:val="0"/>
              <w:jc w:val="left"/>
              <w:rPr>
                <w:szCs w:val="18"/>
              </w:rPr>
            </w:pPr>
          </w:p>
        </w:tc>
      </w:tr>
      <w:tr w:rsidR="003A6E72" w:rsidRPr="001C72B2" w14:paraId="50B67D31" w14:textId="77777777" w:rsidTr="002114BE">
        <w:trPr>
          <w:cantSplit/>
          <w:jc w:val="center"/>
        </w:trPr>
        <w:tc>
          <w:tcPr>
            <w:tcW w:w="3257" w:type="dxa"/>
          </w:tcPr>
          <w:p w14:paraId="22E1EEB3" w14:textId="77777777" w:rsidR="003A6E72" w:rsidRPr="001C72B2" w:rsidRDefault="003A6E72" w:rsidP="002114BE">
            <w:pPr>
              <w:pStyle w:val="TAC"/>
              <w:keepNext w:val="0"/>
              <w:keepLines w:val="0"/>
              <w:widowControl w:val="0"/>
              <w:jc w:val="left"/>
              <w:rPr>
                <w:szCs w:val="18"/>
              </w:rPr>
            </w:pPr>
            <w:r w:rsidRPr="001C72B2">
              <w:rPr>
                <w:szCs w:val="18"/>
              </w:rPr>
              <w:t>Type getMemberType (TString name)</w:t>
            </w:r>
          </w:p>
        </w:tc>
        <w:tc>
          <w:tcPr>
            <w:tcW w:w="4886" w:type="dxa"/>
          </w:tcPr>
          <w:p w14:paraId="508EFDDA" w14:textId="77777777" w:rsidR="003A6E72" w:rsidRPr="001C72B2" w:rsidRDefault="003A6E72" w:rsidP="002114BE">
            <w:pPr>
              <w:pStyle w:val="PL"/>
              <w:widowControl w:val="0"/>
              <w:rPr>
                <w:noProof w:val="0"/>
                <w:lang w:eastAsia="de-DE"/>
              </w:rPr>
            </w:pPr>
            <w:r w:rsidRPr="001C72B2">
              <w:rPr>
                <w:noProof w:val="0"/>
                <w:lang w:eastAsia="de-DE"/>
              </w:rPr>
              <w:t>Type tciGetClassFieldType(Type cls, String name)</w:t>
            </w:r>
          </w:p>
        </w:tc>
        <w:tc>
          <w:tcPr>
            <w:tcW w:w="1633" w:type="dxa"/>
          </w:tcPr>
          <w:p w14:paraId="18AD7036" w14:textId="77777777" w:rsidR="003A6E72" w:rsidRPr="001C72B2" w:rsidRDefault="003A6E72" w:rsidP="002114BE">
            <w:pPr>
              <w:pStyle w:val="TAC"/>
              <w:keepNext w:val="0"/>
              <w:keepLines w:val="0"/>
              <w:widowControl w:val="0"/>
              <w:jc w:val="left"/>
              <w:rPr>
                <w:szCs w:val="18"/>
              </w:rPr>
            </w:pPr>
          </w:p>
        </w:tc>
      </w:tr>
      <w:tr w:rsidR="003A6E72" w:rsidRPr="001C72B2" w14:paraId="596D039F" w14:textId="77777777" w:rsidTr="002114BE">
        <w:trPr>
          <w:cantSplit/>
          <w:jc w:val="center"/>
        </w:trPr>
        <w:tc>
          <w:tcPr>
            <w:tcW w:w="3257" w:type="dxa"/>
          </w:tcPr>
          <w:p w14:paraId="03ED95C6" w14:textId="77777777" w:rsidR="003A6E72" w:rsidRPr="001C72B2" w:rsidRDefault="003A6E72" w:rsidP="002114BE">
            <w:pPr>
              <w:pStyle w:val="TAC"/>
              <w:keepNext w:val="0"/>
              <w:keepLines w:val="0"/>
              <w:widowControl w:val="0"/>
              <w:jc w:val="left"/>
              <w:rPr>
                <w:szCs w:val="18"/>
              </w:rPr>
            </w:pPr>
            <w:r w:rsidRPr="001C72B2">
              <w:rPr>
                <w:szCs w:val="18"/>
              </w:rPr>
              <w:t>Type getMethodReturnType (TString methodName)</w:t>
            </w:r>
          </w:p>
        </w:tc>
        <w:tc>
          <w:tcPr>
            <w:tcW w:w="4886" w:type="dxa"/>
          </w:tcPr>
          <w:p w14:paraId="4C977FA8" w14:textId="77777777" w:rsidR="003A6E72" w:rsidRPr="001C72B2" w:rsidRDefault="003A6E72" w:rsidP="002114BE">
            <w:pPr>
              <w:pStyle w:val="PL"/>
              <w:widowControl w:val="0"/>
              <w:rPr>
                <w:noProof w:val="0"/>
                <w:lang w:eastAsia="de-DE"/>
              </w:rPr>
            </w:pPr>
            <w:r w:rsidRPr="001C72B2">
              <w:rPr>
                <w:noProof w:val="0"/>
                <w:lang w:eastAsia="de-DE"/>
              </w:rPr>
              <w:t>Type tciGetClassMethodReturnType (Type cls, String methodName)</w:t>
            </w:r>
          </w:p>
        </w:tc>
        <w:tc>
          <w:tcPr>
            <w:tcW w:w="1633" w:type="dxa"/>
          </w:tcPr>
          <w:p w14:paraId="6B0928BE" w14:textId="77777777" w:rsidR="003A6E72" w:rsidRPr="001C72B2" w:rsidRDefault="003A6E72" w:rsidP="002114BE">
            <w:pPr>
              <w:pStyle w:val="TAC"/>
              <w:keepNext w:val="0"/>
              <w:keepLines w:val="0"/>
              <w:widowControl w:val="0"/>
              <w:jc w:val="left"/>
              <w:rPr>
                <w:szCs w:val="18"/>
              </w:rPr>
            </w:pPr>
          </w:p>
        </w:tc>
      </w:tr>
      <w:tr w:rsidR="003A6E72" w:rsidRPr="001C72B2" w14:paraId="5B6871C9" w14:textId="77777777" w:rsidTr="002114BE">
        <w:trPr>
          <w:cantSplit/>
          <w:jc w:val="center"/>
        </w:trPr>
        <w:tc>
          <w:tcPr>
            <w:tcW w:w="9776" w:type="dxa"/>
            <w:gridSpan w:val="3"/>
          </w:tcPr>
          <w:p w14:paraId="4630DBAE" w14:textId="77777777" w:rsidR="003A6E72" w:rsidRPr="001C72B2" w:rsidRDefault="003A6E72" w:rsidP="005D596B">
            <w:pPr>
              <w:pStyle w:val="TAC"/>
              <w:keepLines w:val="0"/>
              <w:widowControl w:val="0"/>
              <w:rPr>
                <w:b/>
                <w:szCs w:val="18"/>
              </w:rPr>
            </w:pPr>
            <w:r w:rsidRPr="001C72B2">
              <w:rPr>
                <w:b/>
                <w:szCs w:val="18"/>
              </w:rPr>
              <w:t>ObjectInstance</w:t>
            </w:r>
          </w:p>
        </w:tc>
      </w:tr>
      <w:tr w:rsidR="003A6E72" w:rsidRPr="001C72B2" w14:paraId="7E978EC1" w14:textId="77777777" w:rsidTr="002114BE">
        <w:trPr>
          <w:cantSplit/>
          <w:jc w:val="center"/>
        </w:trPr>
        <w:tc>
          <w:tcPr>
            <w:tcW w:w="3257" w:type="dxa"/>
          </w:tcPr>
          <w:p w14:paraId="50E2021D" w14:textId="77777777" w:rsidR="003A6E72" w:rsidRPr="001C72B2" w:rsidRDefault="003A6E72" w:rsidP="002114BE">
            <w:pPr>
              <w:pStyle w:val="TAC"/>
              <w:keepNext w:val="0"/>
              <w:keepLines w:val="0"/>
              <w:widowControl w:val="0"/>
              <w:jc w:val="left"/>
              <w:rPr>
                <w:szCs w:val="18"/>
              </w:rPr>
            </w:pPr>
            <w:r w:rsidRPr="001C72B2">
              <w:rPr>
                <w:szCs w:val="18"/>
              </w:rPr>
              <w:t>TriComponentIdType getOwner ()</w:t>
            </w:r>
          </w:p>
        </w:tc>
        <w:tc>
          <w:tcPr>
            <w:tcW w:w="4886" w:type="dxa"/>
          </w:tcPr>
          <w:p w14:paraId="0977E110" w14:textId="77777777" w:rsidR="003A6E72" w:rsidRPr="001C72B2" w:rsidRDefault="003A6E72" w:rsidP="002114BE">
            <w:pPr>
              <w:pStyle w:val="PL"/>
              <w:widowControl w:val="0"/>
              <w:rPr>
                <w:noProof w:val="0"/>
                <w:lang w:eastAsia="de-DE"/>
              </w:rPr>
            </w:pPr>
            <w:r w:rsidRPr="001C72B2">
              <w:rPr>
                <w:noProof w:val="0"/>
                <w:lang w:eastAsia="de-DE"/>
              </w:rPr>
              <w:t>TriComponentId tciGetObjOwner (Value obj)</w:t>
            </w:r>
          </w:p>
        </w:tc>
        <w:tc>
          <w:tcPr>
            <w:tcW w:w="1633" w:type="dxa"/>
          </w:tcPr>
          <w:p w14:paraId="5701E413" w14:textId="77777777" w:rsidR="003A6E72" w:rsidRPr="001C72B2" w:rsidRDefault="003A6E72" w:rsidP="002114BE">
            <w:pPr>
              <w:pStyle w:val="TAC"/>
              <w:keepNext w:val="0"/>
              <w:keepLines w:val="0"/>
              <w:widowControl w:val="0"/>
              <w:jc w:val="left"/>
              <w:rPr>
                <w:szCs w:val="18"/>
              </w:rPr>
            </w:pPr>
          </w:p>
        </w:tc>
      </w:tr>
      <w:tr w:rsidR="003A6E72" w:rsidRPr="001C72B2" w14:paraId="2B803031" w14:textId="77777777" w:rsidTr="002114BE">
        <w:trPr>
          <w:cantSplit/>
          <w:jc w:val="center"/>
        </w:trPr>
        <w:tc>
          <w:tcPr>
            <w:tcW w:w="3257" w:type="dxa"/>
          </w:tcPr>
          <w:p w14:paraId="174C8ADC" w14:textId="77777777" w:rsidR="003A6E72" w:rsidRPr="001C72B2" w:rsidRDefault="003A6E72" w:rsidP="002114BE">
            <w:pPr>
              <w:pStyle w:val="TAC"/>
              <w:keepNext w:val="0"/>
              <w:keepLines w:val="0"/>
              <w:widowControl w:val="0"/>
              <w:jc w:val="left"/>
              <w:rPr>
                <w:szCs w:val="18"/>
              </w:rPr>
            </w:pPr>
            <w:r w:rsidRPr="001C72B2">
              <w:rPr>
                <w:szCs w:val="18"/>
              </w:rPr>
              <w:t>TString getId ()</w:t>
            </w:r>
          </w:p>
        </w:tc>
        <w:tc>
          <w:tcPr>
            <w:tcW w:w="4886" w:type="dxa"/>
          </w:tcPr>
          <w:p w14:paraId="6E77E06D" w14:textId="77777777" w:rsidR="003A6E72" w:rsidRPr="001C72B2" w:rsidRDefault="003A6E72" w:rsidP="002114BE">
            <w:pPr>
              <w:pStyle w:val="PL"/>
              <w:widowControl w:val="0"/>
              <w:rPr>
                <w:noProof w:val="0"/>
                <w:lang w:eastAsia="de-DE"/>
              </w:rPr>
            </w:pPr>
            <w:r w:rsidRPr="001C72B2">
              <w:rPr>
                <w:noProof w:val="0"/>
                <w:lang w:eastAsia="de-DE"/>
              </w:rPr>
              <w:t>char * tciGetObjUniqueId (Value obj)</w:t>
            </w:r>
          </w:p>
        </w:tc>
        <w:tc>
          <w:tcPr>
            <w:tcW w:w="1633" w:type="dxa"/>
          </w:tcPr>
          <w:p w14:paraId="07E9B2E2" w14:textId="77777777" w:rsidR="003A6E72" w:rsidRPr="001C72B2" w:rsidRDefault="003A6E72" w:rsidP="002114BE">
            <w:pPr>
              <w:pStyle w:val="TAC"/>
              <w:keepNext w:val="0"/>
              <w:keepLines w:val="0"/>
              <w:widowControl w:val="0"/>
              <w:jc w:val="left"/>
              <w:rPr>
                <w:szCs w:val="18"/>
              </w:rPr>
            </w:pPr>
          </w:p>
        </w:tc>
      </w:tr>
      <w:tr w:rsidR="003A6E72" w:rsidRPr="001C72B2" w14:paraId="69007E4F" w14:textId="77777777" w:rsidTr="002114BE">
        <w:trPr>
          <w:cantSplit/>
          <w:jc w:val="center"/>
        </w:trPr>
        <w:tc>
          <w:tcPr>
            <w:tcW w:w="3257" w:type="dxa"/>
          </w:tcPr>
          <w:p w14:paraId="6FC58218" w14:textId="77777777" w:rsidR="003A6E72" w:rsidRPr="001C72B2" w:rsidRDefault="003A6E72" w:rsidP="002114BE">
            <w:pPr>
              <w:pStyle w:val="TAC"/>
              <w:keepNext w:val="0"/>
              <w:keepLines w:val="0"/>
              <w:widowControl w:val="0"/>
              <w:jc w:val="left"/>
              <w:rPr>
                <w:szCs w:val="18"/>
              </w:rPr>
            </w:pPr>
            <w:r w:rsidRPr="001C72B2">
              <w:rPr>
                <w:szCs w:val="18"/>
              </w:rPr>
              <w:t>void setObject (ObjectInstance source)</w:t>
            </w:r>
          </w:p>
        </w:tc>
        <w:tc>
          <w:tcPr>
            <w:tcW w:w="4886" w:type="dxa"/>
          </w:tcPr>
          <w:p w14:paraId="071CB8B3" w14:textId="77777777" w:rsidR="003A6E72" w:rsidRPr="001C72B2" w:rsidRDefault="003A6E72" w:rsidP="002114BE">
            <w:pPr>
              <w:pStyle w:val="PL"/>
              <w:widowControl w:val="0"/>
              <w:rPr>
                <w:noProof w:val="0"/>
                <w:lang w:eastAsia="de-DE"/>
              </w:rPr>
            </w:pPr>
            <w:r w:rsidRPr="001C72B2">
              <w:rPr>
                <w:noProof w:val="0"/>
                <w:lang w:eastAsia="de-DE"/>
              </w:rPr>
              <w:t>void tciSetObject (Value obj, Value source)</w:t>
            </w:r>
          </w:p>
        </w:tc>
        <w:tc>
          <w:tcPr>
            <w:tcW w:w="1633" w:type="dxa"/>
          </w:tcPr>
          <w:p w14:paraId="73E666BE" w14:textId="77777777" w:rsidR="003A6E72" w:rsidRPr="001C72B2" w:rsidRDefault="003A6E72" w:rsidP="002114BE">
            <w:pPr>
              <w:pStyle w:val="TAC"/>
              <w:keepNext w:val="0"/>
              <w:keepLines w:val="0"/>
              <w:widowControl w:val="0"/>
              <w:jc w:val="left"/>
              <w:rPr>
                <w:szCs w:val="18"/>
              </w:rPr>
            </w:pPr>
          </w:p>
        </w:tc>
      </w:tr>
      <w:tr w:rsidR="003A6E72" w:rsidRPr="001C72B2" w14:paraId="6FA6EE36" w14:textId="77777777" w:rsidTr="002114BE">
        <w:trPr>
          <w:cantSplit/>
          <w:jc w:val="center"/>
        </w:trPr>
        <w:tc>
          <w:tcPr>
            <w:tcW w:w="3257" w:type="dxa"/>
          </w:tcPr>
          <w:p w14:paraId="52FA7D22" w14:textId="77777777" w:rsidR="003A6E72" w:rsidRPr="001C72B2" w:rsidRDefault="003A6E72" w:rsidP="002114BE">
            <w:pPr>
              <w:pStyle w:val="TAC"/>
              <w:keepNext w:val="0"/>
              <w:keepLines w:val="0"/>
              <w:widowControl w:val="0"/>
              <w:jc w:val="left"/>
              <w:rPr>
                <w:szCs w:val="18"/>
              </w:rPr>
            </w:pPr>
            <w:r w:rsidRPr="001C72B2">
              <w:rPr>
                <w:szCs w:val="18"/>
              </w:rPr>
              <w:t>Value getField (TString fieldName)</w:t>
            </w:r>
          </w:p>
        </w:tc>
        <w:tc>
          <w:tcPr>
            <w:tcW w:w="4886" w:type="dxa"/>
          </w:tcPr>
          <w:p w14:paraId="6E9F526C" w14:textId="77777777" w:rsidR="003A6E72" w:rsidRPr="001C72B2" w:rsidRDefault="003A6E72" w:rsidP="002114BE">
            <w:pPr>
              <w:pStyle w:val="PL"/>
              <w:widowControl w:val="0"/>
              <w:rPr>
                <w:noProof w:val="0"/>
                <w:lang w:eastAsia="de-DE"/>
              </w:rPr>
            </w:pPr>
            <w:r w:rsidRPr="001C72B2">
              <w:rPr>
                <w:noProof w:val="0"/>
                <w:lang w:eastAsia="de-DE"/>
              </w:rPr>
              <w:t>Value tciGetObjField (Value obj, String fieldName)</w:t>
            </w:r>
          </w:p>
        </w:tc>
        <w:tc>
          <w:tcPr>
            <w:tcW w:w="1633" w:type="dxa"/>
          </w:tcPr>
          <w:p w14:paraId="7129E79A" w14:textId="77777777" w:rsidR="003A6E72" w:rsidRPr="001C72B2" w:rsidRDefault="003A6E72" w:rsidP="002114BE">
            <w:pPr>
              <w:pStyle w:val="TAC"/>
              <w:keepNext w:val="0"/>
              <w:keepLines w:val="0"/>
              <w:widowControl w:val="0"/>
              <w:jc w:val="left"/>
              <w:rPr>
                <w:szCs w:val="18"/>
              </w:rPr>
            </w:pPr>
          </w:p>
        </w:tc>
      </w:tr>
      <w:tr w:rsidR="003A6E72" w:rsidRPr="001C72B2" w14:paraId="17AA5F4C" w14:textId="77777777" w:rsidTr="002114BE">
        <w:trPr>
          <w:cantSplit/>
          <w:jc w:val="center"/>
        </w:trPr>
        <w:tc>
          <w:tcPr>
            <w:tcW w:w="3257" w:type="dxa"/>
          </w:tcPr>
          <w:p w14:paraId="720D83C7" w14:textId="77777777" w:rsidR="003A6E72" w:rsidRPr="001C72B2" w:rsidRDefault="003A6E72" w:rsidP="002114BE">
            <w:pPr>
              <w:widowControl w:val="0"/>
              <w:spacing w:after="0"/>
              <w:rPr>
                <w:rFonts w:ascii="Arial" w:hAnsi="Arial" w:cs="Arial"/>
                <w:sz w:val="18"/>
                <w:szCs w:val="18"/>
              </w:rPr>
            </w:pPr>
            <w:r w:rsidRPr="001C72B2">
              <w:rPr>
                <w:rFonts w:ascii="Arial" w:hAnsi="Arial" w:cs="Arial"/>
                <w:sz w:val="18"/>
                <w:szCs w:val="18"/>
              </w:rPr>
              <w:t>Value callMethod(TString methodName, TciParameterListType tciPars)</w:t>
            </w:r>
          </w:p>
        </w:tc>
        <w:tc>
          <w:tcPr>
            <w:tcW w:w="4886" w:type="dxa"/>
          </w:tcPr>
          <w:p w14:paraId="0B85545E" w14:textId="77777777" w:rsidR="003A6E72" w:rsidRPr="001C72B2" w:rsidRDefault="003A6E72" w:rsidP="002114BE">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cs="Courier New"/>
                <w:sz w:val="16"/>
                <w:szCs w:val="16"/>
              </w:rPr>
            </w:pPr>
            <w:r w:rsidRPr="001C72B2">
              <w:rPr>
                <w:rFonts w:ascii="Courier New" w:hAnsi="Courier New" w:cs="Courier New"/>
                <w:sz w:val="16"/>
                <w:szCs w:val="16"/>
              </w:rPr>
              <w:t>Value tciCallObjMethod(Value obj, String methodName, TciParameterListType tciPars)</w:t>
            </w:r>
          </w:p>
        </w:tc>
        <w:tc>
          <w:tcPr>
            <w:tcW w:w="1633" w:type="dxa"/>
          </w:tcPr>
          <w:p w14:paraId="1502635B" w14:textId="77777777" w:rsidR="003A6E72" w:rsidRPr="001C72B2" w:rsidRDefault="003A6E72" w:rsidP="002114BE">
            <w:pPr>
              <w:widowControl w:val="0"/>
              <w:spacing w:after="0"/>
              <w:rPr>
                <w:rFonts w:ascii="Arial" w:hAnsi="Arial"/>
                <w:sz w:val="18"/>
                <w:szCs w:val="18"/>
              </w:rPr>
            </w:pPr>
          </w:p>
        </w:tc>
      </w:tr>
    </w:tbl>
    <w:p w14:paraId="7E1693CA" w14:textId="77777777" w:rsidR="003A6E72" w:rsidRPr="001C72B2" w:rsidRDefault="003A6E72" w:rsidP="002508E7"/>
    <w:p w14:paraId="43309A87" w14:textId="0D85958E" w:rsidR="003A6E72" w:rsidRPr="001C72B2" w:rsidRDefault="003A6E72" w:rsidP="0071406F">
      <w:pPr>
        <w:keepNext/>
        <w:keepLines/>
        <w:rPr>
          <w:b/>
        </w:rPr>
      </w:pPr>
      <w:r w:rsidRPr="001C72B2">
        <w:rPr>
          <w:b/>
        </w:rPr>
        <w:lastRenderedPageBreak/>
        <w:t>Clause 9.4.4.1</w:t>
      </w:r>
      <w:r w:rsidR="0044587E" w:rsidRPr="001C72B2">
        <w:rPr>
          <w:b/>
        </w:rPr>
        <w:tab/>
      </w:r>
      <w:r w:rsidR="009E146B" w:rsidRPr="001C72B2">
        <w:rPr>
          <w:b/>
        </w:rPr>
        <w:t>TCI-TL provided</w:t>
      </w:r>
    </w:p>
    <w:p w14:paraId="3AA5077B" w14:textId="77777777" w:rsidR="003A6E72" w:rsidRPr="001C72B2" w:rsidRDefault="003A6E72" w:rsidP="0071406F">
      <w:pPr>
        <w:keepNext/>
        <w:keepLines/>
      </w:pPr>
      <w:r w:rsidRPr="001C72B2">
        <w:t>The clause is to be extended.</w:t>
      </w:r>
    </w:p>
    <w:p w14:paraId="681CDCBD" w14:textId="77777777" w:rsidR="003A6E72" w:rsidRPr="001C72B2" w:rsidRDefault="003A6E72" w:rsidP="003A6E72">
      <w:pPr>
        <w:pStyle w:val="PL"/>
        <w:widowControl w:val="0"/>
        <w:rPr>
          <w:noProof w:val="0"/>
        </w:rPr>
      </w:pPr>
      <w:r w:rsidRPr="001C72B2">
        <w:rPr>
          <w:noProof w:val="0"/>
        </w:rPr>
        <w:t>void tliObjCreateEnter</w:t>
      </w:r>
    </w:p>
    <w:p w14:paraId="364D1D72" w14:textId="1BCCABF9" w:rsidR="003A6E72" w:rsidRPr="001C72B2" w:rsidRDefault="00517799" w:rsidP="003A6E72">
      <w:pPr>
        <w:pStyle w:val="PL"/>
        <w:widowControl w:val="0"/>
        <w:rPr>
          <w:noProof w:val="0"/>
        </w:rPr>
      </w:pPr>
      <w:r w:rsidRPr="001C72B2">
        <w:rPr>
          <w:noProof w:val="0"/>
        </w:rPr>
        <w:tab/>
      </w:r>
      <w:r w:rsidR="003A6E72" w:rsidRPr="001C72B2">
        <w:rPr>
          <w:noProof w:val="0"/>
        </w:rPr>
        <w:t xml:space="preserve">(String am, int ts, String src, int line, TriComponentId c, </w:t>
      </w:r>
      <w:r w:rsidRPr="001C72B2">
        <w:rPr>
          <w:noProof w:val="0"/>
        </w:rPr>
        <w:t xml:space="preserve">QualifiedName className, </w:t>
      </w:r>
      <w:r w:rsidR="003A6E72" w:rsidRPr="001C72B2">
        <w:rPr>
          <w:noProof w:val="0"/>
        </w:rPr>
        <w:t xml:space="preserve">Value obj, </w:t>
      </w:r>
    </w:p>
    <w:p w14:paraId="476F6FA3" w14:textId="6150A27A" w:rsidR="003A6E72" w:rsidRPr="001C72B2" w:rsidRDefault="00517799" w:rsidP="00426BB2">
      <w:pPr>
        <w:pStyle w:val="PL"/>
        <w:widowControl w:val="0"/>
        <w:rPr>
          <w:noProof w:val="0"/>
        </w:rPr>
      </w:pPr>
      <w:r w:rsidRPr="001C72B2">
        <w:rPr>
          <w:noProof w:val="0"/>
        </w:rPr>
        <w:t xml:space="preserve"> </w:t>
      </w:r>
      <w:r w:rsidRPr="001C72B2">
        <w:rPr>
          <w:noProof w:val="0"/>
        </w:rPr>
        <w:tab/>
      </w:r>
      <w:r w:rsidR="003A6E72" w:rsidRPr="001C72B2">
        <w:rPr>
          <w:noProof w:val="0"/>
        </w:rPr>
        <w:t>TciParameterListType tciPars);</w:t>
      </w:r>
    </w:p>
    <w:p w14:paraId="191A9629" w14:textId="77777777" w:rsidR="003A6E72" w:rsidRPr="001C72B2" w:rsidRDefault="003A6E72" w:rsidP="003A6E72">
      <w:pPr>
        <w:pStyle w:val="PL"/>
        <w:widowControl w:val="0"/>
        <w:rPr>
          <w:noProof w:val="0"/>
        </w:rPr>
      </w:pPr>
      <w:r w:rsidRPr="001C72B2">
        <w:rPr>
          <w:noProof w:val="0"/>
        </w:rPr>
        <w:t>void tliObjCreateLeave</w:t>
      </w:r>
    </w:p>
    <w:p w14:paraId="2BFF637C" w14:textId="6BCA7BFA" w:rsidR="003A6E72" w:rsidRPr="001C72B2" w:rsidRDefault="00517799" w:rsidP="003A6E72">
      <w:pPr>
        <w:pStyle w:val="PL"/>
        <w:widowControl w:val="0"/>
        <w:rPr>
          <w:noProof w:val="0"/>
        </w:rPr>
      </w:pPr>
      <w:r w:rsidRPr="001C72B2">
        <w:rPr>
          <w:noProof w:val="0"/>
        </w:rPr>
        <w:tab/>
      </w:r>
      <w:r w:rsidR="003A6E72" w:rsidRPr="001C72B2">
        <w:rPr>
          <w:noProof w:val="0"/>
        </w:rPr>
        <w:t xml:space="preserve">(String am, int ts, String src, int line, TriComponentId c, </w:t>
      </w:r>
      <w:r w:rsidRPr="001C72B2">
        <w:rPr>
          <w:noProof w:val="0"/>
        </w:rPr>
        <w:t xml:space="preserve">QualifiedName className, </w:t>
      </w:r>
      <w:r w:rsidR="003A6E72" w:rsidRPr="001C72B2">
        <w:rPr>
          <w:noProof w:val="0"/>
        </w:rPr>
        <w:t>Value obj,</w:t>
      </w:r>
    </w:p>
    <w:p w14:paraId="7F98558C" w14:textId="77777777" w:rsidR="003A6E72" w:rsidRPr="001C72B2" w:rsidRDefault="003A6E72" w:rsidP="003A6E72">
      <w:pPr>
        <w:pStyle w:val="PL"/>
        <w:widowControl w:val="0"/>
        <w:ind w:firstLine="192"/>
        <w:rPr>
          <w:noProof w:val="0"/>
        </w:rPr>
      </w:pPr>
      <w:r w:rsidRPr="001C72B2">
        <w:rPr>
          <w:noProof w:val="0"/>
        </w:rPr>
        <w:t>TciParameterListType tciPars);</w:t>
      </w:r>
    </w:p>
    <w:p w14:paraId="1216E355" w14:textId="77777777" w:rsidR="003A6E72" w:rsidRPr="001C72B2" w:rsidRDefault="003A6E72" w:rsidP="003A6E72">
      <w:pPr>
        <w:pStyle w:val="PL"/>
        <w:widowControl w:val="0"/>
        <w:rPr>
          <w:noProof w:val="0"/>
        </w:rPr>
      </w:pPr>
      <w:r w:rsidRPr="001C72B2">
        <w:rPr>
          <w:noProof w:val="0"/>
        </w:rPr>
        <w:t>void tliObjFinallyEnter</w:t>
      </w:r>
    </w:p>
    <w:p w14:paraId="131BF6F1" w14:textId="52031517" w:rsidR="003A6E72" w:rsidRPr="001C72B2" w:rsidRDefault="00517799" w:rsidP="003A6E72">
      <w:pPr>
        <w:pStyle w:val="PL"/>
        <w:widowControl w:val="0"/>
        <w:rPr>
          <w:noProof w:val="0"/>
        </w:rPr>
      </w:pPr>
      <w:r w:rsidRPr="001C72B2">
        <w:rPr>
          <w:noProof w:val="0"/>
        </w:rPr>
        <w:tab/>
      </w:r>
      <w:r w:rsidR="003A6E72" w:rsidRPr="001C72B2">
        <w:rPr>
          <w:noProof w:val="0"/>
        </w:rPr>
        <w:t xml:space="preserve">(String am, int ts, String src, int line, TriComponentId c, </w:t>
      </w:r>
      <w:r w:rsidRPr="001C72B2">
        <w:rPr>
          <w:noProof w:val="0"/>
        </w:rPr>
        <w:t xml:space="preserve">QualifiedName className, </w:t>
      </w:r>
      <w:r w:rsidR="003A6E72" w:rsidRPr="001C72B2">
        <w:rPr>
          <w:noProof w:val="0"/>
        </w:rPr>
        <w:t>Value obj);</w:t>
      </w:r>
    </w:p>
    <w:p w14:paraId="32DD44D5" w14:textId="77777777" w:rsidR="003A6E72" w:rsidRPr="001C72B2" w:rsidRDefault="003A6E72" w:rsidP="003A6E72">
      <w:pPr>
        <w:pStyle w:val="PL"/>
        <w:widowControl w:val="0"/>
        <w:rPr>
          <w:noProof w:val="0"/>
        </w:rPr>
      </w:pPr>
      <w:r w:rsidRPr="001C72B2">
        <w:rPr>
          <w:noProof w:val="0"/>
        </w:rPr>
        <w:t>void tliObjFinallyLeave</w:t>
      </w:r>
    </w:p>
    <w:p w14:paraId="6DA66B94" w14:textId="5B4CE327" w:rsidR="003A6E72" w:rsidRPr="001C72B2" w:rsidRDefault="00517799" w:rsidP="003A6E72">
      <w:pPr>
        <w:pStyle w:val="PL"/>
        <w:widowControl w:val="0"/>
        <w:rPr>
          <w:noProof w:val="0"/>
        </w:rPr>
      </w:pPr>
      <w:r w:rsidRPr="001C72B2">
        <w:rPr>
          <w:noProof w:val="0"/>
        </w:rPr>
        <w:tab/>
      </w:r>
      <w:r w:rsidR="003A6E72" w:rsidRPr="001C72B2">
        <w:rPr>
          <w:noProof w:val="0"/>
        </w:rPr>
        <w:t xml:space="preserve">(String am, int ts, String src, int line, TriComponentId c, </w:t>
      </w:r>
      <w:r w:rsidRPr="001C72B2">
        <w:rPr>
          <w:noProof w:val="0"/>
        </w:rPr>
        <w:t xml:space="preserve">QualifiedName className, </w:t>
      </w:r>
      <w:r w:rsidR="003A6E72" w:rsidRPr="001C72B2">
        <w:rPr>
          <w:noProof w:val="0"/>
        </w:rPr>
        <w:t>Value obj);</w:t>
      </w:r>
    </w:p>
    <w:p w14:paraId="247A028E" w14:textId="028936D7" w:rsidR="003A6E72" w:rsidRPr="001C72B2" w:rsidRDefault="003A6E72" w:rsidP="003A6E72">
      <w:pPr>
        <w:pStyle w:val="PL"/>
        <w:widowControl w:val="0"/>
        <w:rPr>
          <w:noProof w:val="0"/>
        </w:rPr>
      </w:pPr>
      <w:r w:rsidRPr="001C72B2">
        <w:rPr>
          <w:noProof w:val="0"/>
        </w:rPr>
        <w:t>void tliObjMethodEnter</w:t>
      </w:r>
    </w:p>
    <w:p w14:paraId="224F0B75" w14:textId="2FB33A2B" w:rsidR="00517799" w:rsidRPr="001C72B2" w:rsidRDefault="00517799" w:rsidP="003A6E72">
      <w:pPr>
        <w:pStyle w:val="PL"/>
        <w:widowControl w:val="0"/>
        <w:rPr>
          <w:noProof w:val="0"/>
        </w:rPr>
      </w:pPr>
      <w:r w:rsidRPr="001C72B2">
        <w:rPr>
          <w:noProof w:val="0"/>
        </w:rPr>
        <w:tab/>
      </w:r>
      <w:r w:rsidR="003A6E72" w:rsidRPr="001C72B2">
        <w:rPr>
          <w:noProof w:val="0"/>
        </w:rPr>
        <w:t xml:space="preserve">(String am, int ts, String src, int line, TriComponentId c, </w:t>
      </w:r>
      <w:r w:rsidRPr="001C72B2">
        <w:rPr>
          <w:noProof w:val="0"/>
        </w:rPr>
        <w:t xml:space="preserve">QualifiedName className, </w:t>
      </w:r>
      <w:r w:rsidR="003A6E72" w:rsidRPr="001C72B2">
        <w:rPr>
          <w:noProof w:val="0"/>
        </w:rPr>
        <w:t>Value obj,</w:t>
      </w:r>
    </w:p>
    <w:p w14:paraId="3A0854CB" w14:textId="66393ED4" w:rsidR="003A6E72" w:rsidRPr="001C72B2" w:rsidRDefault="00517799" w:rsidP="00426BB2">
      <w:pPr>
        <w:pStyle w:val="PL"/>
        <w:widowControl w:val="0"/>
        <w:rPr>
          <w:noProof w:val="0"/>
        </w:rPr>
      </w:pPr>
      <w:r w:rsidRPr="001C72B2">
        <w:rPr>
          <w:noProof w:val="0"/>
        </w:rPr>
        <w:tab/>
      </w:r>
      <w:r w:rsidR="003A6E72" w:rsidRPr="001C72B2">
        <w:rPr>
          <w:noProof w:val="0"/>
        </w:rPr>
        <w:t>String methodName,</w:t>
      </w:r>
      <w:r w:rsidRPr="001C72B2">
        <w:rPr>
          <w:noProof w:val="0"/>
        </w:rPr>
        <w:t xml:space="preserve"> </w:t>
      </w:r>
      <w:r w:rsidR="003A6E72" w:rsidRPr="001C72B2">
        <w:rPr>
          <w:noProof w:val="0"/>
        </w:rPr>
        <w:t>TciParameterListType tciPars);</w:t>
      </w:r>
    </w:p>
    <w:p w14:paraId="6CA9B068" w14:textId="77777777" w:rsidR="003A6E72" w:rsidRPr="001C72B2" w:rsidRDefault="003A6E72" w:rsidP="003A6E72">
      <w:pPr>
        <w:pStyle w:val="PL"/>
        <w:widowControl w:val="0"/>
        <w:rPr>
          <w:noProof w:val="0"/>
        </w:rPr>
      </w:pPr>
      <w:r w:rsidRPr="001C72B2">
        <w:rPr>
          <w:noProof w:val="0"/>
        </w:rPr>
        <w:t>void tliObjMethodLeave</w:t>
      </w:r>
    </w:p>
    <w:p w14:paraId="5F59CF3C" w14:textId="3D2C3D6E" w:rsidR="00517799" w:rsidRPr="001C72B2" w:rsidRDefault="00517799" w:rsidP="003A6E72">
      <w:pPr>
        <w:pStyle w:val="PL"/>
        <w:widowControl w:val="0"/>
        <w:rPr>
          <w:noProof w:val="0"/>
        </w:rPr>
      </w:pPr>
      <w:r w:rsidRPr="001C72B2">
        <w:rPr>
          <w:noProof w:val="0"/>
        </w:rPr>
        <w:tab/>
      </w:r>
      <w:r w:rsidR="003A6E72" w:rsidRPr="001C72B2">
        <w:rPr>
          <w:noProof w:val="0"/>
        </w:rPr>
        <w:t xml:space="preserve">(String am, int ts, String src, int line, TriComponentId c, </w:t>
      </w:r>
      <w:r w:rsidRPr="001C72B2">
        <w:rPr>
          <w:noProof w:val="0"/>
        </w:rPr>
        <w:t xml:space="preserve">QualifiedName className, </w:t>
      </w:r>
      <w:r w:rsidR="003A6E72" w:rsidRPr="001C72B2">
        <w:rPr>
          <w:noProof w:val="0"/>
        </w:rPr>
        <w:t>Value obj,</w:t>
      </w:r>
    </w:p>
    <w:p w14:paraId="19769689" w14:textId="552AA110" w:rsidR="003A6E72" w:rsidRPr="001C72B2" w:rsidRDefault="00517799" w:rsidP="00426BB2">
      <w:pPr>
        <w:pStyle w:val="PL"/>
        <w:widowControl w:val="0"/>
        <w:rPr>
          <w:noProof w:val="0"/>
        </w:rPr>
      </w:pPr>
      <w:r w:rsidRPr="001C72B2">
        <w:rPr>
          <w:noProof w:val="0"/>
        </w:rPr>
        <w:tab/>
      </w:r>
      <w:r w:rsidR="003A6E72" w:rsidRPr="001C72B2">
        <w:rPr>
          <w:noProof w:val="0"/>
        </w:rPr>
        <w:t>String methodName, TciParameterListType tciPars, Value returnValue);</w:t>
      </w:r>
    </w:p>
    <w:p w14:paraId="14030143" w14:textId="6809EB78" w:rsidR="00517799" w:rsidRPr="001C72B2" w:rsidRDefault="00517799" w:rsidP="00426BB2">
      <w:pPr>
        <w:pStyle w:val="PL"/>
        <w:widowControl w:val="0"/>
        <w:rPr>
          <w:noProof w:val="0"/>
        </w:rPr>
      </w:pPr>
      <w:r w:rsidRPr="001C72B2">
        <w:rPr>
          <w:noProof w:val="0"/>
        </w:rPr>
        <w:t>void tliObjVar</w:t>
      </w:r>
    </w:p>
    <w:p w14:paraId="50658925" w14:textId="7F7264F7" w:rsidR="00517799" w:rsidRPr="001C72B2" w:rsidRDefault="00517799" w:rsidP="003A6E72">
      <w:pPr>
        <w:pStyle w:val="PL"/>
        <w:widowControl w:val="0"/>
        <w:rPr>
          <w:noProof w:val="0"/>
        </w:rPr>
      </w:pPr>
      <w:r w:rsidRPr="001C72B2" w:rsidDel="00517799">
        <w:rPr>
          <w:noProof w:val="0"/>
        </w:rPr>
        <w:t xml:space="preserve"> </w:t>
      </w:r>
      <w:r w:rsidRPr="001C72B2">
        <w:rPr>
          <w:noProof w:val="0"/>
        </w:rPr>
        <w:tab/>
      </w:r>
      <w:r w:rsidR="003A6E72" w:rsidRPr="001C72B2">
        <w:rPr>
          <w:noProof w:val="0"/>
        </w:rPr>
        <w:t xml:space="preserve">(String am, int ts, String src, int line, TriComponentId c, </w:t>
      </w:r>
      <w:r w:rsidRPr="001C72B2">
        <w:rPr>
          <w:noProof w:val="0"/>
        </w:rPr>
        <w:t xml:space="preserve">QualifiedName className, </w:t>
      </w:r>
      <w:r w:rsidR="003A6E72" w:rsidRPr="001C72B2">
        <w:rPr>
          <w:noProof w:val="0"/>
        </w:rPr>
        <w:t>Value obj,</w:t>
      </w:r>
    </w:p>
    <w:p w14:paraId="40EA8CCA" w14:textId="69D5C2E0" w:rsidR="003A6E72" w:rsidRPr="001C72B2" w:rsidRDefault="00517799" w:rsidP="00426BB2">
      <w:pPr>
        <w:pStyle w:val="PL"/>
        <w:widowControl w:val="0"/>
        <w:rPr>
          <w:noProof w:val="0"/>
        </w:rPr>
      </w:pPr>
      <w:r w:rsidRPr="001C72B2">
        <w:rPr>
          <w:noProof w:val="0"/>
        </w:rPr>
        <w:t xml:space="preserve"> </w:t>
      </w:r>
      <w:r w:rsidRPr="001C72B2">
        <w:rPr>
          <w:noProof w:val="0"/>
        </w:rPr>
        <w:tab/>
      </w:r>
      <w:r w:rsidR="003A6E72" w:rsidRPr="001C72B2">
        <w:rPr>
          <w:noProof w:val="0"/>
        </w:rPr>
        <w:t>String name, Value value);</w:t>
      </w:r>
    </w:p>
    <w:p w14:paraId="4F940C43" w14:textId="77777777" w:rsidR="00923C78" w:rsidRPr="001C72B2" w:rsidRDefault="00923C78" w:rsidP="00923C78">
      <w:pPr>
        <w:pStyle w:val="PL"/>
        <w:widowControl w:val="0"/>
        <w:rPr>
          <w:noProof w:val="0"/>
        </w:rPr>
      </w:pPr>
      <w:r w:rsidRPr="001C72B2">
        <w:rPr>
          <w:noProof w:val="0"/>
        </w:rPr>
        <w:t>void tliObjGetEnter</w:t>
      </w:r>
    </w:p>
    <w:p w14:paraId="39F7E09E" w14:textId="77777777" w:rsidR="00923C78" w:rsidRPr="001C72B2" w:rsidRDefault="00923C78" w:rsidP="00923C78">
      <w:pPr>
        <w:pStyle w:val="PL"/>
        <w:widowControl w:val="0"/>
        <w:rPr>
          <w:noProof w:val="0"/>
        </w:rPr>
      </w:pPr>
      <w:r w:rsidRPr="001C72B2">
        <w:rPr>
          <w:noProof w:val="0"/>
        </w:rPr>
        <w:tab/>
        <w:t>(String am, int ts, String src, int line, TriComponentId c, QualifiedName className, Value obj,</w:t>
      </w:r>
    </w:p>
    <w:p w14:paraId="7DA74366" w14:textId="13E0CA4F" w:rsidR="00923C78" w:rsidRPr="001C72B2" w:rsidRDefault="00923C78" w:rsidP="00923C78">
      <w:pPr>
        <w:pStyle w:val="PL"/>
        <w:widowControl w:val="0"/>
        <w:rPr>
          <w:noProof w:val="0"/>
        </w:rPr>
      </w:pPr>
      <w:r w:rsidRPr="001C72B2">
        <w:rPr>
          <w:noProof w:val="0"/>
        </w:rPr>
        <w:tab/>
        <w:t>String propertyName);</w:t>
      </w:r>
    </w:p>
    <w:p w14:paraId="14D190D3" w14:textId="77777777" w:rsidR="00923C78" w:rsidRPr="001C72B2" w:rsidRDefault="00923C78" w:rsidP="00923C78">
      <w:pPr>
        <w:pStyle w:val="PL"/>
        <w:widowControl w:val="0"/>
        <w:rPr>
          <w:noProof w:val="0"/>
        </w:rPr>
      </w:pPr>
      <w:r w:rsidRPr="001C72B2">
        <w:rPr>
          <w:noProof w:val="0"/>
        </w:rPr>
        <w:t>void tliObjGetLeave</w:t>
      </w:r>
    </w:p>
    <w:p w14:paraId="235042B9" w14:textId="77777777" w:rsidR="00923C78" w:rsidRPr="001C72B2" w:rsidRDefault="00923C78" w:rsidP="00923C78">
      <w:pPr>
        <w:pStyle w:val="PL"/>
        <w:widowControl w:val="0"/>
        <w:rPr>
          <w:noProof w:val="0"/>
        </w:rPr>
      </w:pPr>
      <w:r w:rsidRPr="001C72B2">
        <w:rPr>
          <w:noProof w:val="0"/>
        </w:rPr>
        <w:tab/>
        <w:t>(String am, int ts, String src, int line, TriComponentId c, QualifiedName className, Value obj,</w:t>
      </w:r>
    </w:p>
    <w:p w14:paraId="1053C517" w14:textId="0118731A" w:rsidR="00923C78" w:rsidRPr="001C72B2" w:rsidRDefault="00923C78" w:rsidP="00923C78">
      <w:pPr>
        <w:pStyle w:val="PL"/>
        <w:widowControl w:val="0"/>
        <w:rPr>
          <w:noProof w:val="0"/>
        </w:rPr>
      </w:pPr>
      <w:r w:rsidRPr="001C72B2">
        <w:rPr>
          <w:noProof w:val="0"/>
        </w:rPr>
        <w:tab/>
        <w:t>String propertyName, Value returnValue);</w:t>
      </w:r>
    </w:p>
    <w:p w14:paraId="78BCCD02" w14:textId="77777777" w:rsidR="00923C78" w:rsidRPr="001C72B2" w:rsidRDefault="00923C78" w:rsidP="00923C78">
      <w:pPr>
        <w:pStyle w:val="PL"/>
        <w:widowControl w:val="0"/>
        <w:rPr>
          <w:noProof w:val="0"/>
        </w:rPr>
      </w:pPr>
      <w:r w:rsidRPr="001C72B2">
        <w:rPr>
          <w:noProof w:val="0"/>
        </w:rPr>
        <w:t>void tliObjSetEnter</w:t>
      </w:r>
    </w:p>
    <w:p w14:paraId="6FF06242" w14:textId="77777777" w:rsidR="00923C78" w:rsidRPr="001C72B2" w:rsidRDefault="00923C78" w:rsidP="00923C78">
      <w:pPr>
        <w:pStyle w:val="PL"/>
        <w:widowControl w:val="0"/>
        <w:rPr>
          <w:noProof w:val="0"/>
        </w:rPr>
      </w:pPr>
      <w:r w:rsidRPr="001C72B2">
        <w:rPr>
          <w:noProof w:val="0"/>
        </w:rPr>
        <w:tab/>
        <w:t>(String am, int ts, String src, int line, TriComponentId c, QualifiedName className, Value obj,</w:t>
      </w:r>
    </w:p>
    <w:p w14:paraId="0850CAE7" w14:textId="12C8953A" w:rsidR="00923C78" w:rsidRPr="001C72B2" w:rsidRDefault="00923C78" w:rsidP="00923C78">
      <w:pPr>
        <w:pStyle w:val="PL"/>
        <w:widowControl w:val="0"/>
        <w:rPr>
          <w:noProof w:val="0"/>
        </w:rPr>
      </w:pPr>
      <w:r w:rsidRPr="001C72B2">
        <w:rPr>
          <w:noProof w:val="0"/>
        </w:rPr>
        <w:tab/>
        <w:t>String propertyName, Value value);</w:t>
      </w:r>
    </w:p>
    <w:p w14:paraId="1E84B199" w14:textId="77777777" w:rsidR="00923C78" w:rsidRPr="001C72B2" w:rsidRDefault="00923C78" w:rsidP="00923C78">
      <w:pPr>
        <w:pStyle w:val="PL"/>
        <w:widowControl w:val="0"/>
        <w:rPr>
          <w:noProof w:val="0"/>
        </w:rPr>
      </w:pPr>
      <w:r w:rsidRPr="001C72B2">
        <w:rPr>
          <w:noProof w:val="0"/>
        </w:rPr>
        <w:t>void tliObjSetLeave</w:t>
      </w:r>
    </w:p>
    <w:p w14:paraId="518FBB8D" w14:textId="77777777" w:rsidR="00923C78" w:rsidRPr="001C72B2" w:rsidRDefault="00923C78" w:rsidP="00923C78">
      <w:pPr>
        <w:pStyle w:val="PL"/>
        <w:widowControl w:val="0"/>
        <w:rPr>
          <w:noProof w:val="0"/>
        </w:rPr>
      </w:pPr>
      <w:r w:rsidRPr="001C72B2">
        <w:rPr>
          <w:noProof w:val="0"/>
        </w:rPr>
        <w:tab/>
        <w:t>(String am, int ts, String src, int line, TriComponentId c, QualifiedName className, Value obj,</w:t>
      </w:r>
    </w:p>
    <w:p w14:paraId="639DFE77" w14:textId="151D39E8" w:rsidR="00923C78" w:rsidRPr="001C72B2" w:rsidRDefault="00923C78" w:rsidP="00923C78">
      <w:pPr>
        <w:pStyle w:val="PL"/>
        <w:widowControl w:val="0"/>
        <w:rPr>
          <w:noProof w:val="0"/>
        </w:rPr>
      </w:pPr>
      <w:r w:rsidRPr="001C72B2">
        <w:rPr>
          <w:noProof w:val="0"/>
        </w:rPr>
        <w:tab/>
        <w:t>String propertyName);</w:t>
      </w:r>
    </w:p>
    <w:p w14:paraId="7FB19942" w14:textId="7EA01E50" w:rsidR="00923C78" w:rsidRPr="001C72B2" w:rsidRDefault="00923C78" w:rsidP="003A6E72">
      <w:pPr>
        <w:pStyle w:val="PL"/>
        <w:widowControl w:val="0"/>
        <w:ind w:firstLine="192"/>
        <w:rPr>
          <w:noProof w:val="0"/>
        </w:rPr>
      </w:pPr>
    </w:p>
    <w:p w14:paraId="5FB7E570" w14:textId="77777777" w:rsidR="00923C78" w:rsidRPr="001C72B2" w:rsidRDefault="00923C78" w:rsidP="003A6E72">
      <w:pPr>
        <w:pStyle w:val="PL"/>
        <w:widowControl w:val="0"/>
        <w:ind w:firstLine="192"/>
        <w:rPr>
          <w:noProof w:val="0"/>
        </w:rPr>
      </w:pPr>
    </w:p>
    <w:p w14:paraId="7492FA40" w14:textId="1F7DF6FC" w:rsidR="003A6E72" w:rsidRPr="001C72B2" w:rsidRDefault="003A6E72" w:rsidP="003A6E72">
      <w:pPr>
        <w:rPr>
          <w:b/>
        </w:rPr>
      </w:pPr>
      <w:r w:rsidRPr="001C72B2">
        <w:rPr>
          <w:b/>
        </w:rPr>
        <w:t>Clause 9.5</w:t>
      </w:r>
      <w:r w:rsidR="0044587E" w:rsidRPr="001C72B2">
        <w:rPr>
          <w:b/>
        </w:rPr>
        <w:tab/>
      </w:r>
      <w:r w:rsidR="009E146B" w:rsidRPr="001C72B2">
        <w:rPr>
          <w:b/>
        </w:rPr>
        <w:t>Data</w:t>
      </w:r>
    </w:p>
    <w:p w14:paraId="45975034" w14:textId="77777777" w:rsidR="003A6E72" w:rsidRPr="001C72B2" w:rsidRDefault="003A6E72" w:rsidP="003A6E72">
      <w:r w:rsidRPr="001C72B2">
        <w:t xml:space="preserve">The definition of the </w:t>
      </w:r>
      <w:r w:rsidRPr="001C72B2">
        <w:rPr>
          <w:szCs w:val="18"/>
        </w:rPr>
        <w:t>TciTypeClassType in the</w:t>
      </w:r>
      <w:r w:rsidRPr="001C72B2">
        <w:t xml:space="preserve"> table 7 is to be modified.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2808"/>
        <w:gridCol w:w="4185"/>
        <w:gridCol w:w="2171"/>
      </w:tblGrid>
      <w:tr w:rsidR="003A6E72" w:rsidRPr="001C72B2" w14:paraId="670BCE46" w14:textId="77777777" w:rsidTr="002114BE">
        <w:trPr>
          <w:cantSplit/>
          <w:tblHeader/>
          <w:jc w:val="center"/>
        </w:trPr>
        <w:tc>
          <w:tcPr>
            <w:tcW w:w="2808" w:type="dxa"/>
            <w:vAlign w:val="center"/>
          </w:tcPr>
          <w:p w14:paraId="58ECAFEF" w14:textId="77777777" w:rsidR="003A6E72" w:rsidRPr="001C72B2" w:rsidRDefault="003A6E72" w:rsidP="002114BE">
            <w:pPr>
              <w:pStyle w:val="TAH"/>
              <w:keepNext w:val="0"/>
              <w:keepLines w:val="0"/>
              <w:widowControl w:val="0"/>
              <w:rPr>
                <w:szCs w:val="18"/>
              </w:rPr>
            </w:pPr>
            <w:r w:rsidRPr="001C72B2">
              <w:rPr>
                <w:szCs w:val="18"/>
              </w:rPr>
              <w:t>TCI IDL ADT</w:t>
            </w:r>
          </w:p>
        </w:tc>
        <w:tc>
          <w:tcPr>
            <w:tcW w:w="4185" w:type="dxa"/>
            <w:vAlign w:val="center"/>
          </w:tcPr>
          <w:p w14:paraId="0B2643E3" w14:textId="77777777" w:rsidR="003A6E72" w:rsidRPr="001C72B2" w:rsidRDefault="003A6E72" w:rsidP="002114BE">
            <w:pPr>
              <w:pStyle w:val="TAH"/>
              <w:keepNext w:val="0"/>
              <w:keepLines w:val="0"/>
              <w:widowControl w:val="0"/>
              <w:rPr>
                <w:szCs w:val="18"/>
              </w:rPr>
            </w:pPr>
            <w:r w:rsidRPr="001C72B2">
              <w:rPr>
                <w:szCs w:val="18"/>
              </w:rPr>
              <w:t>ANSI C representation (Type definition)</w:t>
            </w:r>
          </w:p>
        </w:tc>
        <w:tc>
          <w:tcPr>
            <w:tcW w:w="2171" w:type="dxa"/>
          </w:tcPr>
          <w:p w14:paraId="560709B2" w14:textId="77777777" w:rsidR="003A6E72" w:rsidRPr="001C72B2" w:rsidRDefault="003A6E72" w:rsidP="002114BE">
            <w:pPr>
              <w:pStyle w:val="TAH"/>
              <w:keepNext w:val="0"/>
              <w:keepLines w:val="0"/>
              <w:widowControl w:val="0"/>
              <w:rPr>
                <w:szCs w:val="18"/>
              </w:rPr>
            </w:pPr>
            <w:r w:rsidRPr="001C72B2">
              <w:rPr>
                <w:szCs w:val="18"/>
              </w:rPr>
              <w:t>Notes and comments</w:t>
            </w:r>
          </w:p>
        </w:tc>
      </w:tr>
      <w:tr w:rsidR="003A6E72" w:rsidRPr="001C72B2" w14:paraId="3DB57AAB" w14:textId="77777777" w:rsidTr="002114BE">
        <w:trPr>
          <w:cantSplit/>
          <w:jc w:val="center"/>
        </w:trPr>
        <w:tc>
          <w:tcPr>
            <w:tcW w:w="2808" w:type="dxa"/>
          </w:tcPr>
          <w:p w14:paraId="4AF540C0" w14:textId="77777777" w:rsidR="003A6E72" w:rsidRPr="001C72B2" w:rsidRDefault="003A6E72" w:rsidP="002114BE">
            <w:pPr>
              <w:pStyle w:val="TAC"/>
              <w:keepNext w:val="0"/>
              <w:keepLines w:val="0"/>
              <w:widowControl w:val="0"/>
              <w:jc w:val="left"/>
              <w:rPr>
                <w:szCs w:val="18"/>
              </w:rPr>
            </w:pPr>
            <w:r w:rsidRPr="001C72B2">
              <w:rPr>
                <w:szCs w:val="18"/>
              </w:rPr>
              <w:t>:</w:t>
            </w:r>
          </w:p>
        </w:tc>
        <w:tc>
          <w:tcPr>
            <w:tcW w:w="4185" w:type="dxa"/>
          </w:tcPr>
          <w:p w14:paraId="3DC1E01D" w14:textId="77777777" w:rsidR="003A6E72" w:rsidRPr="001C72B2" w:rsidRDefault="003A6E72" w:rsidP="002114BE">
            <w:pPr>
              <w:pStyle w:val="PL"/>
              <w:widowControl w:val="0"/>
              <w:rPr>
                <w:noProof w:val="0"/>
                <w:lang w:eastAsia="de-DE"/>
              </w:rPr>
            </w:pPr>
          </w:p>
        </w:tc>
        <w:tc>
          <w:tcPr>
            <w:tcW w:w="2171" w:type="dxa"/>
          </w:tcPr>
          <w:p w14:paraId="51BF949F" w14:textId="77777777" w:rsidR="003A6E72" w:rsidRPr="001C72B2" w:rsidRDefault="003A6E72" w:rsidP="002114BE">
            <w:pPr>
              <w:pStyle w:val="TAC"/>
              <w:keepNext w:val="0"/>
              <w:keepLines w:val="0"/>
              <w:widowControl w:val="0"/>
              <w:jc w:val="left"/>
              <w:rPr>
                <w:szCs w:val="18"/>
              </w:rPr>
            </w:pPr>
          </w:p>
        </w:tc>
      </w:tr>
      <w:tr w:rsidR="003A6E72" w:rsidRPr="001C72B2" w14:paraId="403E23CA" w14:textId="77777777" w:rsidTr="002114BE">
        <w:trPr>
          <w:cantSplit/>
          <w:jc w:val="center"/>
        </w:trPr>
        <w:tc>
          <w:tcPr>
            <w:tcW w:w="2808" w:type="dxa"/>
          </w:tcPr>
          <w:p w14:paraId="762FC2F7" w14:textId="77777777" w:rsidR="003A6E72" w:rsidRPr="001C72B2" w:rsidRDefault="003A6E72" w:rsidP="002114BE">
            <w:pPr>
              <w:pStyle w:val="TAC"/>
              <w:keepNext w:val="0"/>
              <w:keepLines w:val="0"/>
              <w:widowControl w:val="0"/>
              <w:jc w:val="left"/>
              <w:rPr>
                <w:szCs w:val="18"/>
              </w:rPr>
            </w:pPr>
            <w:r w:rsidRPr="001C72B2">
              <w:rPr>
                <w:szCs w:val="18"/>
              </w:rPr>
              <w:t>TciTypeClassType</w:t>
            </w:r>
          </w:p>
        </w:tc>
        <w:tc>
          <w:tcPr>
            <w:tcW w:w="4185" w:type="dxa"/>
          </w:tcPr>
          <w:p w14:paraId="21577D8F" w14:textId="77777777" w:rsidR="003A6E72" w:rsidRPr="001C72B2" w:rsidRDefault="003A6E72" w:rsidP="002114BE">
            <w:pPr>
              <w:pStyle w:val="PL"/>
              <w:widowControl w:val="0"/>
              <w:rPr>
                <w:noProof w:val="0"/>
                <w:lang w:eastAsia="de-DE"/>
              </w:rPr>
            </w:pPr>
            <w:r w:rsidRPr="001C72B2">
              <w:rPr>
                <w:noProof w:val="0"/>
                <w:lang w:eastAsia="de-DE"/>
              </w:rPr>
              <w:t>typedef enum</w:t>
            </w:r>
          </w:p>
          <w:p w14:paraId="3478AC4B" w14:textId="77777777" w:rsidR="003A6E72" w:rsidRPr="001C72B2" w:rsidRDefault="003A6E72" w:rsidP="002114BE">
            <w:pPr>
              <w:pStyle w:val="PL"/>
              <w:widowControl w:val="0"/>
              <w:rPr>
                <w:noProof w:val="0"/>
                <w:lang w:eastAsia="de-DE"/>
              </w:rPr>
            </w:pPr>
            <w:r w:rsidRPr="001C72B2">
              <w:rPr>
                <w:noProof w:val="0"/>
                <w:lang w:eastAsia="de-DE"/>
              </w:rPr>
              <w:t>{</w:t>
            </w:r>
          </w:p>
          <w:p w14:paraId="14768ED1" w14:textId="77777777" w:rsidR="003A6E72" w:rsidRPr="001C72B2" w:rsidRDefault="003A6E72" w:rsidP="002114BE">
            <w:pPr>
              <w:pStyle w:val="PL"/>
              <w:widowControl w:val="0"/>
              <w:ind w:firstLine="192"/>
              <w:rPr>
                <w:noProof w:val="0"/>
                <w:lang w:eastAsia="de-DE"/>
              </w:rPr>
            </w:pPr>
            <w:r w:rsidRPr="001C72B2">
              <w:rPr>
                <w:noProof w:val="0"/>
                <w:lang w:eastAsia="de-DE"/>
              </w:rPr>
              <w:t>TCI_ADDRESS_TYPE = 0,</w:t>
            </w:r>
          </w:p>
          <w:p w14:paraId="2351AC0A" w14:textId="77777777" w:rsidR="003A6E72" w:rsidRPr="001C72B2" w:rsidRDefault="003A6E72" w:rsidP="002114BE">
            <w:pPr>
              <w:pStyle w:val="PL"/>
              <w:widowControl w:val="0"/>
              <w:ind w:firstLine="192"/>
              <w:rPr>
                <w:noProof w:val="0"/>
                <w:lang w:eastAsia="de-DE"/>
              </w:rPr>
            </w:pPr>
            <w:r w:rsidRPr="001C72B2">
              <w:rPr>
                <w:noProof w:val="0"/>
                <w:lang w:eastAsia="de-DE"/>
              </w:rPr>
              <w:t>TCI_ANYTYPE_TYPE = 1,</w:t>
            </w:r>
          </w:p>
          <w:p w14:paraId="0F41B362" w14:textId="77777777" w:rsidR="003A6E72" w:rsidRPr="001C72B2" w:rsidRDefault="003A6E72" w:rsidP="002114BE">
            <w:pPr>
              <w:pStyle w:val="PL"/>
              <w:widowControl w:val="0"/>
              <w:ind w:firstLine="192"/>
              <w:rPr>
                <w:noProof w:val="0"/>
                <w:lang w:eastAsia="de-DE"/>
              </w:rPr>
            </w:pPr>
            <w:r w:rsidRPr="001C72B2">
              <w:rPr>
                <w:noProof w:val="0"/>
                <w:lang w:eastAsia="de-DE"/>
              </w:rPr>
              <w:t>TCI_BITSTRING_TYPE = 2,</w:t>
            </w:r>
          </w:p>
          <w:p w14:paraId="668B6F78" w14:textId="77777777" w:rsidR="003A6E72" w:rsidRPr="001C72B2" w:rsidRDefault="003A6E72" w:rsidP="002114BE">
            <w:pPr>
              <w:pStyle w:val="PL"/>
              <w:widowControl w:val="0"/>
              <w:ind w:firstLine="192"/>
              <w:rPr>
                <w:noProof w:val="0"/>
                <w:lang w:eastAsia="de-DE"/>
              </w:rPr>
            </w:pPr>
            <w:r w:rsidRPr="001C72B2">
              <w:rPr>
                <w:noProof w:val="0"/>
                <w:lang w:eastAsia="de-DE"/>
              </w:rPr>
              <w:t>TCI_BOOLEAN_TYPE = 3,</w:t>
            </w:r>
          </w:p>
          <w:p w14:paraId="0E4049A1" w14:textId="77777777" w:rsidR="003A6E72" w:rsidRPr="001C72B2" w:rsidRDefault="003A6E72" w:rsidP="002114BE">
            <w:pPr>
              <w:pStyle w:val="PL"/>
              <w:widowControl w:val="0"/>
              <w:ind w:firstLine="192"/>
              <w:rPr>
                <w:noProof w:val="0"/>
                <w:lang w:eastAsia="de-DE"/>
              </w:rPr>
            </w:pPr>
            <w:r w:rsidRPr="001C72B2">
              <w:rPr>
                <w:noProof w:val="0"/>
                <w:lang w:eastAsia="de-DE"/>
              </w:rPr>
              <w:t>TCI_CHARSTRING_TYPE = 5,</w:t>
            </w:r>
          </w:p>
          <w:p w14:paraId="535562B4" w14:textId="77777777" w:rsidR="003A6E72" w:rsidRPr="001C72B2" w:rsidRDefault="003A6E72" w:rsidP="002114BE">
            <w:pPr>
              <w:pStyle w:val="PL"/>
              <w:widowControl w:val="0"/>
              <w:ind w:firstLine="192"/>
              <w:rPr>
                <w:noProof w:val="0"/>
                <w:lang w:eastAsia="de-DE"/>
              </w:rPr>
            </w:pPr>
            <w:r w:rsidRPr="001C72B2">
              <w:rPr>
                <w:noProof w:val="0"/>
                <w:lang w:eastAsia="de-DE"/>
              </w:rPr>
              <w:t>TCI_COMPONENT_TYPE = 6,</w:t>
            </w:r>
          </w:p>
          <w:p w14:paraId="0DB87C98" w14:textId="77777777" w:rsidR="003A6E72" w:rsidRPr="001C72B2" w:rsidRDefault="003A6E72" w:rsidP="002114BE">
            <w:pPr>
              <w:pStyle w:val="PL"/>
              <w:widowControl w:val="0"/>
              <w:ind w:firstLine="192"/>
              <w:rPr>
                <w:noProof w:val="0"/>
                <w:lang w:eastAsia="de-DE"/>
              </w:rPr>
            </w:pPr>
            <w:r w:rsidRPr="001C72B2">
              <w:rPr>
                <w:noProof w:val="0"/>
                <w:lang w:eastAsia="de-DE"/>
              </w:rPr>
              <w:t>TCI_ENUMERATED_TYPE = 7,</w:t>
            </w:r>
          </w:p>
          <w:p w14:paraId="79908797" w14:textId="77777777" w:rsidR="003A6E72" w:rsidRPr="001C72B2" w:rsidRDefault="003A6E72" w:rsidP="002114BE">
            <w:pPr>
              <w:pStyle w:val="PL"/>
              <w:widowControl w:val="0"/>
              <w:ind w:firstLine="192"/>
              <w:rPr>
                <w:noProof w:val="0"/>
                <w:lang w:eastAsia="de-DE"/>
              </w:rPr>
            </w:pPr>
            <w:r w:rsidRPr="001C72B2">
              <w:rPr>
                <w:noProof w:val="0"/>
                <w:lang w:eastAsia="de-DE"/>
              </w:rPr>
              <w:t>TCI_FLOAT_TYPE = 8,</w:t>
            </w:r>
          </w:p>
          <w:p w14:paraId="38AEAAC9" w14:textId="77777777" w:rsidR="003A6E72" w:rsidRPr="001C72B2" w:rsidRDefault="003A6E72" w:rsidP="002114BE">
            <w:pPr>
              <w:pStyle w:val="PL"/>
              <w:widowControl w:val="0"/>
              <w:ind w:firstLine="192"/>
              <w:rPr>
                <w:noProof w:val="0"/>
                <w:lang w:eastAsia="de-DE"/>
              </w:rPr>
            </w:pPr>
            <w:r w:rsidRPr="001C72B2">
              <w:rPr>
                <w:noProof w:val="0"/>
                <w:lang w:eastAsia="de-DE"/>
              </w:rPr>
              <w:t>TCI_HEXSTRING_TYPE = 9,</w:t>
            </w:r>
          </w:p>
          <w:p w14:paraId="1FDAAF79" w14:textId="77777777" w:rsidR="003A6E72" w:rsidRPr="001C72B2" w:rsidRDefault="003A6E72" w:rsidP="002114BE">
            <w:pPr>
              <w:pStyle w:val="PL"/>
              <w:widowControl w:val="0"/>
              <w:ind w:firstLine="192"/>
              <w:rPr>
                <w:noProof w:val="0"/>
                <w:lang w:eastAsia="de-DE"/>
              </w:rPr>
            </w:pPr>
            <w:r w:rsidRPr="001C72B2">
              <w:rPr>
                <w:noProof w:val="0"/>
                <w:lang w:eastAsia="de-DE"/>
              </w:rPr>
              <w:t>TCI_INTEGER_TYPE = 10,</w:t>
            </w:r>
          </w:p>
          <w:p w14:paraId="238A6F41" w14:textId="77777777" w:rsidR="003A6E72" w:rsidRPr="001C72B2" w:rsidRDefault="003A6E72" w:rsidP="002114BE">
            <w:pPr>
              <w:pStyle w:val="PL"/>
              <w:widowControl w:val="0"/>
              <w:rPr>
                <w:noProof w:val="0"/>
                <w:lang w:eastAsia="de-DE"/>
              </w:rPr>
            </w:pPr>
            <w:r w:rsidRPr="001C72B2">
              <w:rPr>
                <w:noProof w:val="0"/>
                <w:lang w:eastAsia="de-DE"/>
              </w:rPr>
              <w:t xml:space="preserve">  TCI_OCTETSTRING_TYPE = 12,</w:t>
            </w:r>
          </w:p>
          <w:p w14:paraId="10DAD03B" w14:textId="77777777" w:rsidR="003A6E72" w:rsidRPr="001C72B2" w:rsidRDefault="003A6E72" w:rsidP="002114BE">
            <w:pPr>
              <w:pStyle w:val="PL"/>
              <w:widowControl w:val="0"/>
              <w:ind w:firstLine="192"/>
              <w:rPr>
                <w:noProof w:val="0"/>
                <w:lang w:eastAsia="de-DE"/>
              </w:rPr>
            </w:pPr>
            <w:r w:rsidRPr="001C72B2">
              <w:rPr>
                <w:noProof w:val="0"/>
                <w:lang w:eastAsia="de-DE"/>
              </w:rPr>
              <w:t>TCI_RECORD_TYPE = 13,</w:t>
            </w:r>
          </w:p>
          <w:p w14:paraId="35732314" w14:textId="77777777" w:rsidR="003A6E72" w:rsidRPr="001C72B2" w:rsidRDefault="003A6E72" w:rsidP="002114BE">
            <w:pPr>
              <w:pStyle w:val="PL"/>
              <w:widowControl w:val="0"/>
              <w:ind w:firstLine="192"/>
              <w:rPr>
                <w:noProof w:val="0"/>
                <w:lang w:eastAsia="de-DE"/>
              </w:rPr>
            </w:pPr>
            <w:r w:rsidRPr="001C72B2">
              <w:rPr>
                <w:noProof w:val="0"/>
                <w:lang w:eastAsia="de-DE"/>
              </w:rPr>
              <w:t xml:space="preserve">TCI_RECORD_OF_TYPE = 14, </w:t>
            </w:r>
          </w:p>
          <w:p w14:paraId="1D158039" w14:textId="77777777" w:rsidR="003A6E72" w:rsidRPr="001C72B2" w:rsidRDefault="003A6E72" w:rsidP="002114BE">
            <w:pPr>
              <w:pStyle w:val="PL"/>
              <w:widowControl w:val="0"/>
              <w:ind w:firstLine="192"/>
              <w:rPr>
                <w:noProof w:val="0"/>
                <w:lang w:eastAsia="de-DE"/>
              </w:rPr>
            </w:pPr>
            <w:r w:rsidRPr="001C72B2">
              <w:rPr>
                <w:noProof w:val="0"/>
                <w:lang w:eastAsia="de-DE"/>
              </w:rPr>
              <w:t>TCI_ARRAY_TYPE = 15,</w:t>
            </w:r>
          </w:p>
          <w:p w14:paraId="5CE4C8E5" w14:textId="77777777" w:rsidR="003A6E72" w:rsidRPr="001C72B2" w:rsidRDefault="003A6E72" w:rsidP="002114BE">
            <w:pPr>
              <w:pStyle w:val="PL"/>
              <w:widowControl w:val="0"/>
              <w:ind w:firstLine="192"/>
              <w:rPr>
                <w:noProof w:val="0"/>
                <w:lang w:eastAsia="de-DE"/>
              </w:rPr>
            </w:pPr>
            <w:r w:rsidRPr="001C72B2">
              <w:rPr>
                <w:noProof w:val="0"/>
                <w:lang w:eastAsia="de-DE"/>
              </w:rPr>
              <w:t>TCI_SET_TYPE = 16,</w:t>
            </w:r>
          </w:p>
          <w:p w14:paraId="4FFBF040" w14:textId="77777777" w:rsidR="003A6E72" w:rsidRPr="001C72B2" w:rsidRDefault="003A6E72" w:rsidP="002114BE">
            <w:pPr>
              <w:pStyle w:val="PL"/>
              <w:widowControl w:val="0"/>
              <w:ind w:firstLine="192"/>
              <w:rPr>
                <w:noProof w:val="0"/>
                <w:lang w:eastAsia="de-DE"/>
              </w:rPr>
            </w:pPr>
            <w:r w:rsidRPr="001C72B2">
              <w:rPr>
                <w:noProof w:val="0"/>
                <w:lang w:eastAsia="de-DE"/>
              </w:rPr>
              <w:t>TCI_SET_OF_TYPE = 17,</w:t>
            </w:r>
          </w:p>
          <w:p w14:paraId="0F3CB925" w14:textId="77777777" w:rsidR="003A6E72" w:rsidRPr="001C72B2" w:rsidRDefault="003A6E72" w:rsidP="002114BE">
            <w:pPr>
              <w:pStyle w:val="PL"/>
              <w:widowControl w:val="0"/>
              <w:ind w:firstLine="192"/>
              <w:rPr>
                <w:noProof w:val="0"/>
                <w:lang w:eastAsia="de-DE"/>
              </w:rPr>
            </w:pPr>
            <w:r w:rsidRPr="001C72B2">
              <w:rPr>
                <w:noProof w:val="0"/>
                <w:lang w:eastAsia="de-DE"/>
              </w:rPr>
              <w:t>TCI_UNION_TYPE = 18,</w:t>
            </w:r>
          </w:p>
          <w:p w14:paraId="27977784" w14:textId="77777777" w:rsidR="003A6E72" w:rsidRPr="001C72B2" w:rsidRDefault="003A6E72" w:rsidP="002114BE">
            <w:pPr>
              <w:pStyle w:val="PL"/>
              <w:widowControl w:val="0"/>
              <w:ind w:firstLine="192"/>
              <w:rPr>
                <w:noProof w:val="0"/>
                <w:lang w:eastAsia="de-DE"/>
              </w:rPr>
            </w:pPr>
            <w:r w:rsidRPr="001C72B2">
              <w:rPr>
                <w:noProof w:val="0"/>
                <w:lang w:eastAsia="de-DE"/>
              </w:rPr>
              <w:t>TCI_UNIVERSAL_CHARSTRING_TYPE = 20,</w:t>
            </w:r>
          </w:p>
          <w:p w14:paraId="78D0C9D5" w14:textId="77777777" w:rsidR="003A6E72" w:rsidRPr="001C72B2" w:rsidRDefault="003A6E72" w:rsidP="002114BE">
            <w:pPr>
              <w:pStyle w:val="PL"/>
              <w:widowControl w:val="0"/>
              <w:ind w:firstLine="192"/>
              <w:rPr>
                <w:noProof w:val="0"/>
                <w:lang w:eastAsia="de-DE"/>
              </w:rPr>
            </w:pPr>
            <w:r w:rsidRPr="001C72B2">
              <w:rPr>
                <w:noProof w:val="0"/>
                <w:lang w:eastAsia="de-DE"/>
              </w:rPr>
              <w:t>TCI_VERDICT_TYPE = 21</w:t>
            </w:r>
          </w:p>
          <w:p w14:paraId="7CDBEA22" w14:textId="77777777" w:rsidR="003A6E72" w:rsidRPr="001C72B2" w:rsidRDefault="003A6E72" w:rsidP="002114BE">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ind w:firstLine="192"/>
              <w:rPr>
                <w:rFonts w:ascii="Courier New" w:hAnsi="Courier New"/>
                <w:sz w:val="16"/>
              </w:rPr>
            </w:pPr>
            <w:r w:rsidRPr="001C72B2">
              <w:rPr>
                <w:rFonts w:ascii="Courier New" w:hAnsi="Courier New"/>
                <w:sz w:val="16"/>
              </w:rPr>
              <w:t>TCI_DEFAULT_TYPE = 22,</w:t>
            </w:r>
          </w:p>
          <w:p w14:paraId="1BB22100" w14:textId="77777777" w:rsidR="003A6E72" w:rsidRPr="001C72B2" w:rsidRDefault="003A6E72" w:rsidP="002114BE">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ind w:firstLine="192"/>
              <w:rPr>
                <w:rFonts w:ascii="Courier New" w:hAnsi="Courier New"/>
                <w:sz w:val="16"/>
              </w:rPr>
            </w:pPr>
            <w:r w:rsidRPr="001C72B2">
              <w:rPr>
                <w:rFonts w:ascii="Courier New" w:hAnsi="Courier New"/>
                <w:sz w:val="16"/>
              </w:rPr>
              <w:t>TCI_PORT_TYPE = 23,</w:t>
            </w:r>
          </w:p>
          <w:p w14:paraId="1BA8C037" w14:textId="77777777" w:rsidR="003A6E72" w:rsidRPr="001C72B2" w:rsidRDefault="003A6E72" w:rsidP="002114BE">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ind w:firstLine="192"/>
              <w:rPr>
                <w:rFonts w:ascii="Courier New" w:hAnsi="Courier New"/>
                <w:sz w:val="16"/>
              </w:rPr>
            </w:pPr>
            <w:r w:rsidRPr="001C72B2">
              <w:rPr>
                <w:rFonts w:ascii="Courier New" w:hAnsi="Courier New"/>
                <w:sz w:val="16"/>
              </w:rPr>
              <w:t>TCI_TIMER_TYPE = 24,</w:t>
            </w:r>
          </w:p>
          <w:p w14:paraId="33E2AED6" w14:textId="77777777" w:rsidR="003A6E72" w:rsidRPr="001C72B2" w:rsidRDefault="003A6E72" w:rsidP="002114BE">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ind w:firstLine="192"/>
              <w:rPr>
                <w:rFonts w:ascii="Courier New" w:hAnsi="Courier New"/>
                <w:sz w:val="16"/>
              </w:rPr>
            </w:pPr>
            <w:r w:rsidRPr="001C72B2">
              <w:rPr>
                <w:rFonts w:ascii="Courier New" w:hAnsi="Courier New"/>
                <w:sz w:val="16"/>
              </w:rPr>
              <w:t>TCI_CLASS_TYPE = 25</w:t>
            </w:r>
          </w:p>
          <w:p w14:paraId="1A5A0BB4" w14:textId="77777777" w:rsidR="003A6E72" w:rsidRPr="001C72B2" w:rsidRDefault="003A6E72" w:rsidP="002114BE">
            <w:pPr>
              <w:pStyle w:val="PL"/>
              <w:widowControl w:val="0"/>
              <w:rPr>
                <w:noProof w:val="0"/>
                <w:lang w:eastAsia="de-DE"/>
              </w:rPr>
            </w:pPr>
            <w:r w:rsidRPr="001C72B2">
              <w:rPr>
                <w:noProof w:val="0"/>
                <w:lang w:eastAsia="de-DE"/>
              </w:rPr>
              <w:t>} TciTypeClassType;</w:t>
            </w:r>
          </w:p>
        </w:tc>
        <w:tc>
          <w:tcPr>
            <w:tcW w:w="2171" w:type="dxa"/>
          </w:tcPr>
          <w:p w14:paraId="0B7FC891" w14:textId="77777777" w:rsidR="003A6E72" w:rsidRPr="001C72B2" w:rsidRDefault="003A6E72" w:rsidP="002114BE">
            <w:pPr>
              <w:pStyle w:val="TAC"/>
              <w:keepNext w:val="0"/>
              <w:keepLines w:val="0"/>
              <w:widowControl w:val="0"/>
              <w:jc w:val="left"/>
              <w:rPr>
                <w:szCs w:val="18"/>
              </w:rPr>
            </w:pPr>
          </w:p>
        </w:tc>
      </w:tr>
      <w:tr w:rsidR="003A6E72" w:rsidRPr="001C72B2" w14:paraId="44A732B2" w14:textId="77777777" w:rsidTr="002114BE">
        <w:trPr>
          <w:cantSplit/>
          <w:jc w:val="center"/>
        </w:trPr>
        <w:tc>
          <w:tcPr>
            <w:tcW w:w="2808" w:type="dxa"/>
          </w:tcPr>
          <w:p w14:paraId="2AEFD04E" w14:textId="77777777" w:rsidR="003A6E72" w:rsidRPr="001C72B2" w:rsidRDefault="003A6E72" w:rsidP="002114BE">
            <w:pPr>
              <w:pStyle w:val="TAC"/>
              <w:keepNext w:val="0"/>
              <w:keepLines w:val="0"/>
              <w:widowControl w:val="0"/>
              <w:jc w:val="left"/>
              <w:rPr>
                <w:szCs w:val="18"/>
              </w:rPr>
            </w:pPr>
            <w:r w:rsidRPr="001C72B2">
              <w:rPr>
                <w:szCs w:val="18"/>
              </w:rPr>
              <w:t>:</w:t>
            </w:r>
          </w:p>
        </w:tc>
        <w:tc>
          <w:tcPr>
            <w:tcW w:w="4185" w:type="dxa"/>
          </w:tcPr>
          <w:p w14:paraId="4D170498" w14:textId="77777777" w:rsidR="003A6E72" w:rsidRPr="001C72B2" w:rsidRDefault="003A6E72" w:rsidP="002114BE">
            <w:pPr>
              <w:pStyle w:val="PL"/>
              <w:widowControl w:val="0"/>
              <w:rPr>
                <w:noProof w:val="0"/>
                <w:lang w:eastAsia="de-DE"/>
              </w:rPr>
            </w:pPr>
          </w:p>
        </w:tc>
        <w:tc>
          <w:tcPr>
            <w:tcW w:w="2171" w:type="dxa"/>
          </w:tcPr>
          <w:p w14:paraId="07182745" w14:textId="77777777" w:rsidR="003A6E72" w:rsidRPr="001C72B2" w:rsidRDefault="003A6E72" w:rsidP="002114BE">
            <w:pPr>
              <w:pStyle w:val="TAC"/>
              <w:keepNext w:val="0"/>
              <w:keepLines w:val="0"/>
              <w:widowControl w:val="0"/>
              <w:jc w:val="left"/>
              <w:rPr>
                <w:szCs w:val="18"/>
              </w:rPr>
            </w:pPr>
          </w:p>
        </w:tc>
      </w:tr>
    </w:tbl>
    <w:p w14:paraId="5D50AC15" w14:textId="77777777" w:rsidR="003A6E72" w:rsidRPr="001C72B2" w:rsidRDefault="003A6E72" w:rsidP="003A6E72">
      <w:pPr>
        <w:widowControl w:val="0"/>
        <w:rPr>
          <w:sz w:val="18"/>
          <w:szCs w:val="18"/>
        </w:rPr>
      </w:pPr>
    </w:p>
    <w:p w14:paraId="7AE67E29" w14:textId="77777777" w:rsidR="003A6E72" w:rsidRPr="001C72B2" w:rsidRDefault="003A6E72" w:rsidP="003A6E72">
      <w:pPr>
        <w:pStyle w:val="berschrift2"/>
      </w:pPr>
      <w:bookmarkStart w:id="384" w:name="_Toc66104975"/>
      <w:bookmarkStart w:id="385" w:name="_Toc66112461"/>
      <w:bookmarkStart w:id="386" w:name="_Toc66354636"/>
      <w:bookmarkStart w:id="387" w:name="_Toc72305867"/>
      <w:bookmarkStart w:id="388" w:name="_Toc72306699"/>
      <w:r w:rsidRPr="001C72B2">
        <w:lastRenderedPageBreak/>
        <w:t>7.8</w:t>
      </w:r>
      <w:r w:rsidRPr="001C72B2">
        <w:tab/>
        <w:t>Extensions to clause 10 of ETSI ES 201 873-6 C++ language mapping</w:t>
      </w:r>
      <w:bookmarkEnd w:id="384"/>
      <w:bookmarkEnd w:id="385"/>
      <w:bookmarkEnd w:id="386"/>
      <w:bookmarkEnd w:id="387"/>
      <w:bookmarkEnd w:id="388"/>
    </w:p>
    <w:p w14:paraId="7782F79B" w14:textId="13B8544D" w:rsidR="003A6E72" w:rsidRPr="001C72B2" w:rsidRDefault="003A6E72" w:rsidP="003A6E72">
      <w:pPr>
        <w:rPr>
          <w:b/>
        </w:rPr>
      </w:pPr>
      <w:r w:rsidRPr="001C72B2">
        <w:rPr>
          <w:b/>
        </w:rPr>
        <w:t>Clause 10.5.2.14</w:t>
      </w:r>
      <w:r w:rsidR="00E5114B" w:rsidRPr="001C72B2">
        <w:rPr>
          <w:b/>
        </w:rPr>
        <w:tab/>
      </w:r>
      <w:r w:rsidR="00E5114B" w:rsidRPr="001C72B2">
        <w:rPr>
          <w:b/>
        </w:rPr>
        <w:tab/>
      </w:r>
      <w:r w:rsidR="009E146B" w:rsidRPr="001C72B2">
        <w:rPr>
          <w:b/>
        </w:rPr>
        <w:t>TciTypeClass</w:t>
      </w:r>
    </w:p>
    <w:p w14:paraId="27CC6C10" w14:textId="7DC8969A" w:rsidR="003A6E72" w:rsidRPr="001C72B2" w:rsidRDefault="003A6E72" w:rsidP="003A6E72">
      <w:r w:rsidRPr="001C72B2">
        <w:t>This clause is to be extended.</w:t>
      </w:r>
    </w:p>
    <w:p w14:paraId="685A60AD" w14:textId="77777777" w:rsidR="003A6E72" w:rsidRPr="001C72B2" w:rsidRDefault="003A6E72" w:rsidP="003A6E72">
      <w:pPr>
        <w:pStyle w:val="PL"/>
        <w:widowControl w:val="0"/>
        <w:rPr>
          <w:noProof w:val="0"/>
        </w:rPr>
      </w:pPr>
      <w:bookmarkStart w:id="389" w:name="AAAAAAAAKD"/>
      <w:bookmarkStart w:id="390" w:name="AAAAAAAAKF"/>
      <w:bookmarkStart w:id="391" w:name="AAAAAAAAKG"/>
      <w:bookmarkStart w:id="392" w:name="AAAAAAAAKH"/>
      <w:bookmarkEnd w:id="389"/>
      <w:bookmarkEnd w:id="390"/>
      <w:bookmarkEnd w:id="391"/>
      <w:bookmarkEnd w:id="392"/>
      <w:r w:rsidRPr="001C72B2">
        <w:rPr>
          <w:noProof w:val="0"/>
        </w:rPr>
        <w:t>typedef enum</w:t>
      </w:r>
    </w:p>
    <w:p w14:paraId="6E3BB5E5" w14:textId="77777777" w:rsidR="003A6E72" w:rsidRPr="001C72B2" w:rsidRDefault="003A6E72" w:rsidP="003A6E72">
      <w:pPr>
        <w:pStyle w:val="PL"/>
        <w:widowControl w:val="0"/>
        <w:rPr>
          <w:noProof w:val="0"/>
        </w:rPr>
      </w:pPr>
      <w:r w:rsidRPr="001C72B2">
        <w:rPr>
          <w:noProof w:val="0"/>
        </w:rPr>
        <w:t xml:space="preserve">{ </w:t>
      </w:r>
    </w:p>
    <w:p w14:paraId="03BE055C" w14:textId="77777777" w:rsidR="003A6E72" w:rsidRPr="001C72B2" w:rsidRDefault="003A6E72" w:rsidP="003A6E72">
      <w:pPr>
        <w:pStyle w:val="PL"/>
        <w:widowControl w:val="0"/>
        <w:rPr>
          <w:noProof w:val="0"/>
        </w:rPr>
      </w:pPr>
      <w:r w:rsidRPr="001C72B2">
        <w:rPr>
          <w:noProof w:val="0"/>
        </w:rPr>
        <w:t xml:space="preserve">  TCI_ADDRESS = 0,</w:t>
      </w:r>
    </w:p>
    <w:p w14:paraId="2BE054F1" w14:textId="77777777" w:rsidR="003A6E72" w:rsidRPr="001C72B2" w:rsidRDefault="003A6E72" w:rsidP="003A6E72">
      <w:pPr>
        <w:pStyle w:val="PL"/>
        <w:widowControl w:val="0"/>
        <w:rPr>
          <w:noProof w:val="0"/>
        </w:rPr>
      </w:pPr>
      <w:r w:rsidRPr="001C72B2">
        <w:rPr>
          <w:noProof w:val="0"/>
        </w:rPr>
        <w:t xml:space="preserve">  TCI_ANYTYPE = 1,</w:t>
      </w:r>
    </w:p>
    <w:p w14:paraId="58277612" w14:textId="77777777" w:rsidR="003A6E72" w:rsidRPr="001C72B2" w:rsidRDefault="003A6E72" w:rsidP="003A6E72">
      <w:pPr>
        <w:pStyle w:val="PL"/>
        <w:widowControl w:val="0"/>
        <w:rPr>
          <w:noProof w:val="0"/>
        </w:rPr>
      </w:pPr>
      <w:r w:rsidRPr="001C72B2">
        <w:rPr>
          <w:noProof w:val="0"/>
        </w:rPr>
        <w:t xml:space="preserve">  TCI_BITSTRING = 2,</w:t>
      </w:r>
    </w:p>
    <w:p w14:paraId="7CE9662E" w14:textId="77777777" w:rsidR="003A6E72" w:rsidRPr="001C72B2" w:rsidRDefault="003A6E72" w:rsidP="003A6E72">
      <w:pPr>
        <w:pStyle w:val="PL"/>
        <w:widowControl w:val="0"/>
        <w:rPr>
          <w:noProof w:val="0"/>
        </w:rPr>
      </w:pPr>
      <w:r w:rsidRPr="001C72B2">
        <w:rPr>
          <w:noProof w:val="0"/>
        </w:rPr>
        <w:t xml:space="preserve">  TCI_BOOLEAN = 3,</w:t>
      </w:r>
    </w:p>
    <w:p w14:paraId="2101E428" w14:textId="77777777" w:rsidR="003A6E72" w:rsidRPr="001C72B2" w:rsidRDefault="003A6E72" w:rsidP="003A6E72">
      <w:pPr>
        <w:pStyle w:val="PL"/>
        <w:widowControl w:val="0"/>
        <w:rPr>
          <w:noProof w:val="0"/>
        </w:rPr>
      </w:pPr>
      <w:r w:rsidRPr="001C72B2">
        <w:rPr>
          <w:noProof w:val="0"/>
        </w:rPr>
        <w:t xml:space="preserve">  TCI_CHARSTRING = 5,</w:t>
      </w:r>
    </w:p>
    <w:p w14:paraId="609A864E" w14:textId="77777777" w:rsidR="003A6E72" w:rsidRPr="001C72B2" w:rsidRDefault="003A6E72" w:rsidP="003A6E72">
      <w:pPr>
        <w:pStyle w:val="PL"/>
        <w:widowControl w:val="0"/>
        <w:rPr>
          <w:noProof w:val="0"/>
        </w:rPr>
      </w:pPr>
      <w:r w:rsidRPr="001C72B2">
        <w:rPr>
          <w:noProof w:val="0"/>
        </w:rPr>
        <w:t xml:space="preserve">  TCI_COMPONENT = 6,</w:t>
      </w:r>
    </w:p>
    <w:p w14:paraId="231F4BE2" w14:textId="77777777" w:rsidR="003A6E72" w:rsidRPr="001C72B2" w:rsidRDefault="003A6E72" w:rsidP="003A6E72">
      <w:pPr>
        <w:pStyle w:val="PL"/>
        <w:widowControl w:val="0"/>
        <w:rPr>
          <w:noProof w:val="0"/>
        </w:rPr>
      </w:pPr>
      <w:r w:rsidRPr="001C72B2">
        <w:rPr>
          <w:noProof w:val="0"/>
        </w:rPr>
        <w:t xml:space="preserve">  TCI_ENUMERATED = 7,</w:t>
      </w:r>
    </w:p>
    <w:p w14:paraId="02AEE603" w14:textId="77777777" w:rsidR="003A6E72" w:rsidRPr="001C72B2" w:rsidRDefault="003A6E72" w:rsidP="003A6E72">
      <w:pPr>
        <w:pStyle w:val="PL"/>
        <w:widowControl w:val="0"/>
        <w:rPr>
          <w:noProof w:val="0"/>
        </w:rPr>
      </w:pPr>
      <w:r w:rsidRPr="001C72B2">
        <w:rPr>
          <w:noProof w:val="0"/>
        </w:rPr>
        <w:t xml:space="preserve">  TCI_FLOAT = 8,</w:t>
      </w:r>
    </w:p>
    <w:p w14:paraId="0ABAAA74" w14:textId="77777777" w:rsidR="003A6E72" w:rsidRPr="001C72B2" w:rsidRDefault="003A6E72" w:rsidP="003A6E72">
      <w:pPr>
        <w:pStyle w:val="PL"/>
        <w:widowControl w:val="0"/>
        <w:rPr>
          <w:noProof w:val="0"/>
        </w:rPr>
      </w:pPr>
      <w:r w:rsidRPr="001C72B2">
        <w:rPr>
          <w:noProof w:val="0"/>
        </w:rPr>
        <w:t xml:space="preserve">  TCI_HEXSTRING = 9,</w:t>
      </w:r>
    </w:p>
    <w:p w14:paraId="3629E1CF" w14:textId="77777777" w:rsidR="003A6E72" w:rsidRPr="001C72B2" w:rsidRDefault="003A6E72" w:rsidP="003A6E72">
      <w:pPr>
        <w:pStyle w:val="PL"/>
        <w:widowControl w:val="0"/>
        <w:rPr>
          <w:noProof w:val="0"/>
        </w:rPr>
      </w:pPr>
      <w:r w:rsidRPr="001C72B2">
        <w:rPr>
          <w:noProof w:val="0"/>
        </w:rPr>
        <w:t xml:space="preserve">  TCI_INTEGER = 10,</w:t>
      </w:r>
    </w:p>
    <w:p w14:paraId="7FC89F79" w14:textId="77777777" w:rsidR="003A6E72" w:rsidRPr="001C72B2" w:rsidRDefault="003A6E72" w:rsidP="003A6E72">
      <w:pPr>
        <w:pStyle w:val="PL"/>
        <w:widowControl w:val="0"/>
        <w:rPr>
          <w:noProof w:val="0"/>
        </w:rPr>
      </w:pPr>
      <w:r w:rsidRPr="001C72B2">
        <w:rPr>
          <w:noProof w:val="0"/>
        </w:rPr>
        <w:t xml:space="preserve">  TCI_OCTETSTRING = 12,</w:t>
      </w:r>
    </w:p>
    <w:p w14:paraId="4E9ADB58" w14:textId="77777777" w:rsidR="003A6E72" w:rsidRPr="001C72B2" w:rsidRDefault="003A6E72" w:rsidP="003A6E72">
      <w:pPr>
        <w:pStyle w:val="PL"/>
        <w:widowControl w:val="0"/>
        <w:rPr>
          <w:noProof w:val="0"/>
        </w:rPr>
      </w:pPr>
      <w:r w:rsidRPr="001C72B2">
        <w:rPr>
          <w:noProof w:val="0"/>
        </w:rPr>
        <w:t xml:space="preserve">  TCI_RECORD = 13,</w:t>
      </w:r>
    </w:p>
    <w:p w14:paraId="25DD9883" w14:textId="77777777" w:rsidR="003A6E72" w:rsidRPr="001C72B2" w:rsidRDefault="003A6E72" w:rsidP="003A6E72">
      <w:pPr>
        <w:pStyle w:val="PL"/>
        <w:widowControl w:val="0"/>
        <w:rPr>
          <w:noProof w:val="0"/>
        </w:rPr>
      </w:pPr>
      <w:r w:rsidRPr="001C72B2">
        <w:rPr>
          <w:noProof w:val="0"/>
        </w:rPr>
        <w:t xml:space="preserve">  TCI_RECORD_OF = 14, </w:t>
      </w:r>
    </w:p>
    <w:p w14:paraId="41308F63" w14:textId="77777777" w:rsidR="003A6E72" w:rsidRPr="001C72B2" w:rsidRDefault="003A6E72" w:rsidP="003A6E72">
      <w:pPr>
        <w:pStyle w:val="PL"/>
        <w:widowControl w:val="0"/>
        <w:rPr>
          <w:noProof w:val="0"/>
        </w:rPr>
      </w:pPr>
      <w:r w:rsidRPr="001C72B2">
        <w:rPr>
          <w:noProof w:val="0"/>
        </w:rPr>
        <w:t xml:space="preserve">  TCI_ARRAY = 15,</w:t>
      </w:r>
    </w:p>
    <w:p w14:paraId="7EF9B2D6" w14:textId="77777777" w:rsidR="003A6E72" w:rsidRPr="001C72B2" w:rsidRDefault="003A6E72" w:rsidP="003A6E72">
      <w:pPr>
        <w:pStyle w:val="PL"/>
        <w:widowControl w:val="0"/>
        <w:rPr>
          <w:noProof w:val="0"/>
        </w:rPr>
      </w:pPr>
      <w:r w:rsidRPr="001C72B2">
        <w:rPr>
          <w:noProof w:val="0"/>
        </w:rPr>
        <w:t xml:space="preserve">  TCI_SET = 16,</w:t>
      </w:r>
    </w:p>
    <w:p w14:paraId="4C4EAED5" w14:textId="77777777" w:rsidR="003A6E72" w:rsidRPr="001C72B2" w:rsidRDefault="003A6E72" w:rsidP="003A6E72">
      <w:pPr>
        <w:pStyle w:val="PL"/>
        <w:widowControl w:val="0"/>
        <w:rPr>
          <w:noProof w:val="0"/>
        </w:rPr>
      </w:pPr>
      <w:r w:rsidRPr="001C72B2">
        <w:rPr>
          <w:noProof w:val="0"/>
        </w:rPr>
        <w:t xml:space="preserve">  TCI_SET_OF = 17,</w:t>
      </w:r>
    </w:p>
    <w:p w14:paraId="0195FB39" w14:textId="77777777" w:rsidR="003A6E72" w:rsidRPr="001C72B2" w:rsidRDefault="003A6E72" w:rsidP="003A6E72">
      <w:pPr>
        <w:pStyle w:val="PL"/>
        <w:widowControl w:val="0"/>
        <w:rPr>
          <w:noProof w:val="0"/>
        </w:rPr>
      </w:pPr>
      <w:r w:rsidRPr="001C72B2">
        <w:rPr>
          <w:noProof w:val="0"/>
        </w:rPr>
        <w:t xml:space="preserve">  TCI_UNION = 18,</w:t>
      </w:r>
    </w:p>
    <w:p w14:paraId="71D36503" w14:textId="77777777" w:rsidR="003A6E72" w:rsidRPr="001C72B2" w:rsidRDefault="003A6E72" w:rsidP="003A6E72">
      <w:pPr>
        <w:pStyle w:val="PL"/>
        <w:widowControl w:val="0"/>
        <w:rPr>
          <w:noProof w:val="0"/>
        </w:rPr>
      </w:pPr>
      <w:r w:rsidRPr="001C72B2">
        <w:rPr>
          <w:noProof w:val="0"/>
        </w:rPr>
        <w:t xml:space="preserve">  TCI_UNIVERSAL_CHARSTRING = 20,</w:t>
      </w:r>
    </w:p>
    <w:p w14:paraId="55D723D8" w14:textId="77777777" w:rsidR="003A6E72" w:rsidRPr="001C72B2" w:rsidRDefault="003A6E72" w:rsidP="003A6E72">
      <w:pPr>
        <w:pStyle w:val="PL"/>
        <w:widowControl w:val="0"/>
        <w:rPr>
          <w:noProof w:val="0"/>
        </w:rPr>
      </w:pPr>
      <w:r w:rsidRPr="001C72B2">
        <w:rPr>
          <w:noProof w:val="0"/>
        </w:rPr>
        <w:t xml:space="preserve">  TCI_VERDICT = 21</w:t>
      </w:r>
    </w:p>
    <w:p w14:paraId="3986EF4F" w14:textId="77777777" w:rsidR="003A6E72" w:rsidRPr="001C72B2" w:rsidRDefault="003A6E72" w:rsidP="003A6E72">
      <w:pPr>
        <w:pStyle w:val="PL"/>
        <w:rPr>
          <w:noProof w:val="0"/>
        </w:rPr>
      </w:pPr>
      <w:r w:rsidRPr="001C72B2">
        <w:rPr>
          <w:noProof w:val="0"/>
        </w:rPr>
        <w:t xml:space="preserve">  TCI_DEFAULT = 22,</w:t>
      </w:r>
    </w:p>
    <w:p w14:paraId="08977B60" w14:textId="77777777" w:rsidR="003A6E72" w:rsidRPr="001C72B2" w:rsidRDefault="003A6E72" w:rsidP="003A6E72">
      <w:pPr>
        <w:pStyle w:val="PL"/>
        <w:rPr>
          <w:noProof w:val="0"/>
        </w:rPr>
      </w:pPr>
      <w:r w:rsidRPr="001C72B2">
        <w:rPr>
          <w:noProof w:val="0"/>
        </w:rPr>
        <w:t xml:space="preserve">  TCI_PORT = 23,</w:t>
      </w:r>
    </w:p>
    <w:p w14:paraId="3664C4E7" w14:textId="77777777" w:rsidR="003A6E72" w:rsidRPr="001C72B2" w:rsidRDefault="003A6E72" w:rsidP="003A6E72">
      <w:pPr>
        <w:pStyle w:val="PL"/>
        <w:rPr>
          <w:noProof w:val="0"/>
        </w:rPr>
      </w:pPr>
      <w:r w:rsidRPr="001C72B2">
        <w:rPr>
          <w:noProof w:val="0"/>
        </w:rPr>
        <w:t xml:space="preserve">  TCI_TIMER = 24</w:t>
      </w:r>
    </w:p>
    <w:p w14:paraId="52E2A024" w14:textId="77777777" w:rsidR="003A6E72" w:rsidRPr="001C72B2" w:rsidRDefault="003A6E72" w:rsidP="003A6E72">
      <w:pPr>
        <w:pStyle w:val="PL"/>
        <w:rPr>
          <w:noProof w:val="0"/>
        </w:rPr>
      </w:pPr>
      <w:r w:rsidRPr="001C72B2">
        <w:rPr>
          <w:noProof w:val="0"/>
        </w:rPr>
        <w:t xml:space="preserve">  TCI_CLASS = 25</w:t>
      </w:r>
    </w:p>
    <w:p w14:paraId="5B267731" w14:textId="77777777" w:rsidR="003A6E72" w:rsidRPr="001C72B2" w:rsidRDefault="003A6E72" w:rsidP="003A6E72">
      <w:pPr>
        <w:pStyle w:val="PL"/>
        <w:rPr>
          <w:noProof w:val="0"/>
        </w:rPr>
      </w:pPr>
      <w:r w:rsidRPr="001C72B2">
        <w:rPr>
          <w:noProof w:val="0"/>
        </w:rPr>
        <w:t>} TciTypeClass;</w:t>
      </w:r>
      <w:r w:rsidRPr="001C72B2" w:rsidDel="00CF1A07">
        <w:rPr>
          <w:noProof w:val="0"/>
        </w:rPr>
        <w:t xml:space="preserve"> </w:t>
      </w:r>
    </w:p>
    <w:p w14:paraId="6DB78524" w14:textId="77777777" w:rsidR="003A6E72" w:rsidRPr="001C72B2" w:rsidRDefault="003A6E72" w:rsidP="009E146B">
      <w:pPr>
        <w:pStyle w:val="PL"/>
        <w:spacing w:after="180"/>
        <w:rPr>
          <w:noProof w:val="0"/>
        </w:rPr>
      </w:pPr>
    </w:p>
    <w:p w14:paraId="045B2FF7" w14:textId="7FB9A07F" w:rsidR="003A6E72" w:rsidRPr="001C72B2" w:rsidRDefault="003A6E72" w:rsidP="00C42DEE">
      <w:pPr>
        <w:keepNext/>
        <w:rPr>
          <w:rStyle w:val="Fett"/>
        </w:rPr>
      </w:pPr>
      <w:r w:rsidRPr="001C72B2">
        <w:rPr>
          <w:rStyle w:val="Fett"/>
        </w:rPr>
        <w:t>Clause 10.5.3.23</w:t>
      </w:r>
      <w:r w:rsidRPr="001C72B2">
        <w:rPr>
          <w:rStyle w:val="Fett"/>
        </w:rPr>
        <w:tab/>
      </w:r>
      <w:r w:rsidR="00E5114B" w:rsidRPr="001C72B2">
        <w:rPr>
          <w:rStyle w:val="Fett"/>
        </w:rPr>
        <w:tab/>
      </w:r>
      <w:r w:rsidRPr="001C72B2">
        <w:rPr>
          <w:rStyle w:val="Fett"/>
        </w:rPr>
        <w:t>Class</w:t>
      </w:r>
    </w:p>
    <w:p w14:paraId="394BCCFB" w14:textId="77777777" w:rsidR="003A6E72" w:rsidRPr="001C72B2" w:rsidRDefault="003A6E72" w:rsidP="003A6E72">
      <w:pPr>
        <w:keepNext/>
        <w:widowControl w:val="0"/>
      </w:pPr>
      <w:r w:rsidRPr="001C72B2">
        <w:t>This clause is to be added.</w:t>
      </w:r>
    </w:p>
    <w:p w14:paraId="2C038024" w14:textId="77777777" w:rsidR="003A6E72" w:rsidRPr="001C72B2" w:rsidRDefault="003A6E72" w:rsidP="003A6E72">
      <w:pPr>
        <w:keepNext/>
        <w:keepLines/>
      </w:pPr>
      <w:r w:rsidRPr="001C72B2">
        <w:t>TTCN-3 class support. It is mapped to the following pure virtual class:</w:t>
      </w:r>
    </w:p>
    <w:p w14:paraId="1D57BF72" w14:textId="77777777" w:rsidR="003A6E72" w:rsidRPr="001C72B2" w:rsidRDefault="003A6E72" w:rsidP="003A6E72">
      <w:pPr>
        <w:pStyle w:val="PL"/>
        <w:keepNext/>
        <w:keepLines/>
        <w:widowControl w:val="0"/>
        <w:rPr>
          <w:noProof w:val="0"/>
        </w:rPr>
      </w:pPr>
      <w:r w:rsidRPr="001C72B2">
        <w:rPr>
          <w:noProof w:val="0"/>
        </w:rPr>
        <w:t>class TciClass : public virtual TciType {</w:t>
      </w:r>
    </w:p>
    <w:p w14:paraId="4A582E23" w14:textId="77777777" w:rsidR="003A6E72" w:rsidRPr="001C72B2" w:rsidRDefault="003A6E72" w:rsidP="003A6E72">
      <w:pPr>
        <w:pStyle w:val="PL"/>
        <w:widowControl w:val="0"/>
        <w:rPr>
          <w:noProof w:val="0"/>
        </w:rPr>
      </w:pPr>
      <w:r w:rsidRPr="001C72B2">
        <w:rPr>
          <w:noProof w:val="0"/>
        </w:rPr>
        <w:t>public:</w:t>
      </w:r>
    </w:p>
    <w:p w14:paraId="33EED79F" w14:textId="77777777" w:rsidR="003A6E72" w:rsidRPr="001C72B2" w:rsidRDefault="003A6E72" w:rsidP="003A6E72">
      <w:pPr>
        <w:pStyle w:val="PL"/>
        <w:widowControl w:val="0"/>
        <w:rPr>
          <w:noProof w:val="0"/>
        </w:rPr>
      </w:pPr>
      <w:r w:rsidRPr="001C72B2">
        <w:rPr>
          <w:noProof w:val="0"/>
        </w:rPr>
        <w:tab/>
        <w:t>virtual ~TciClass ();</w:t>
      </w:r>
    </w:p>
    <w:p w14:paraId="6CD2BF9B" w14:textId="77777777" w:rsidR="003A6E72" w:rsidRPr="001C72B2" w:rsidRDefault="003A6E72" w:rsidP="003A6E72">
      <w:pPr>
        <w:pStyle w:val="PL"/>
        <w:widowControl w:val="0"/>
        <w:rPr>
          <w:noProof w:val="0"/>
        </w:rPr>
      </w:pPr>
      <w:r w:rsidRPr="001C72B2">
        <w:rPr>
          <w:noProof w:val="0"/>
        </w:rPr>
        <w:tab/>
        <w:t>virtual ObjectInstance * create(const TriComponentId &amp; c, TciParameterList &amp; tciPars) =0;</w:t>
      </w:r>
    </w:p>
    <w:p w14:paraId="6C0D9D22" w14:textId="77777777" w:rsidR="003A6E72" w:rsidRPr="001C72B2" w:rsidRDefault="003A6E72" w:rsidP="003A6E72">
      <w:pPr>
        <w:pStyle w:val="PL"/>
        <w:widowControl w:val="0"/>
        <w:rPr>
          <w:noProof w:val="0"/>
        </w:rPr>
      </w:pPr>
      <w:r w:rsidRPr="001C72B2">
        <w:rPr>
          <w:noProof w:val="0"/>
        </w:rPr>
        <w:tab/>
        <w:t>virtual const std::vector&lt;TciClass*&gt; &amp; getSuperclasses () const =0;</w:t>
      </w:r>
    </w:p>
    <w:p w14:paraId="61521D0E" w14:textId="22E69419" w:rsidR="003A6E72" w:rsidRPr="001C72B2" w:rsidRDefault="003A6E72" w:rsidP="003A6E72">
      <w:pPr>
        <w:pStyle w:val="PL"/>
        <w:widowControl w:val="0"/>
        <w:rPr>
          <w:noProof w:val="0"/>
        </w:rPr>
      </w:pPr>
      <w:r w:rsidRPr="001C72B2">
        <w:rPr>
          <w:noProof w:val="0"/>
        </w:rPr>
        <w:tab/>
        <w:t>virtual const std::vector&lt;Tstring*&gt; &amp; getFieldNames () const =0;</w:t>
      </w:r>
    </w:p>
    <w:p w14:paraId="26319E18" w14:textId="0534874B" w:rsidR="003A6E72" w:rsidRPr="001C72B2" w:rsidRDefault="003A6E72" w:rsidP="003A6E72">
      <w:pPr>
        <w:pStyle w:val="PL"/>
        <w:widowControl w:val="0"/>
        <w:rPr>
          <w:noProof w:val="0"/>
        </w:rPr>
      </w:pPr>
      <w:r w:rsidRPr="001C72B2">
        <w:rPr>
          <w:noProof w:val="0"/>
        </w:rPr>
        <w:tab/>
        <w:t>virtual const std::vector&lt;Tstring*&gt; &amp; getMethodNames () const =0;</w:t>
      </w:r>
    </w:p>
    <w:p w14:paraId="588AC9CC" w14:textId="77777777" w:rsidR="003A6E72" w:rsidRPr="001C72B2" w:rsidRDefault="003A6E72" w:rsidP="003A6E72">
      <w:pPr>
        <w:pStyle w:val="PL"/>
        <w:widowControl w:val="0"/>
        <w:rPr>
          <w:noProof w:val="0"/>
        </w:rPr>
      </w:pPr>
      <w:r w:rsidRPr="001C72B2">
        <w:rPr>
          <w:noProof w:val="0"/>
        </w:rPr>
        <w:tab/>
        <w:t>virtual const TciParameterTypeList &amp; getConstructorParmeters () const =0;</w:t>
      </w:r>
    </w:p>
    <w:p w14:paraId="5F6C7119" w14:textId="77777777" w:rsidR="003A6E72" w:rsidRPr="001C72B2" w:rsidRDefault="003A6E72" w:rsidP="003A6E72">
      <w:pPr>
        <w:pStyle w:val="PL"/>
        <w:widowControl w:val="0"/>
        <w:rPr>
          <w:noProof w:val="0"/>
        </w:rPr>
      </w:pPr>
      <w:r w:rsidRPr="001C72B2">
        <w:rPr>
          <w:noProof w:val="0"/>
        </w:rPr>
        <w:tab/>
        <w:t>virtual const TciParameterTypeList &amp; getMethodParameters (Tstring methodName) const =0;</w:t>
      </w:r>
    </w:p>
    <w:p w14:paraId="5E3BABB0" w14:textId="77777777" w:rsidR="003A6E72" w:rsidRPr="001C72B2" w:rsidRDefault="003A6E72" w:rsidP="003A6E72">
      <w:pPr>
        <w:pStyle w:val="PL"/>
        <w:widowControl w:val="0"/>
        <w:rPr>
          <w:noProof w:val="0"/>
        </w:rPr>
      </w:pPr>
      <w:r w:rsidRPr="001C72B2">
        <w:rPr>
          <w:noProof w:val="0"/>
        </w:rPr>
        <w:tab/>
        <w:t>virtual const TciType &amp; getMemberType (const Tstring &amp; name) const =0;</w:t>
      </w:r>
    </w:p>
    <w:p w14:paraId="32367673" w14:textId="77777777" w:rsidR="003A6E72" w:rsidRPr="001C72B2" w:rsidRDefault="003A6E72" w:rsidP="003A6E72">
      <w:pPr>
        <w:pStyle w:val="PL"/>
        <w:widowControl w:val="0"/>
        <w:rPr>
          <w:noProof w:val="0"/>
        </w:rPr>
      </w:pPr>
      <w:r w:rsidRPr="001C72B2">
        <w:rPr>
          <w:noProof w:val="0"/>
        </w:rPr>
        <w:tab/>
        <w:t>virtual const TciType &amp; getMethodReturnValue (const Tstring &amp; name) const =0;</w:t>
      </w:r>
    </w:p>
    <w:p w14:paraId="6E6AE8C0" w14:textId="77777777" w:rsidR="003A6E72" w:rsidRPr="001C72B2" w:rsidRDefault="003A6E72" w:rsidP="003A6E72">
      <w:pPr>
        <w:pStyle w:val="PL"/>
        <w:widowControl w:val="0"/>
        <w:rPr>
          <w:noProof w:val="0"/>
        </w:rPr>
      </w:pPr>
      <w:r w:rsidRPr="001C72B2">
        <w:rPr>
          <w:noProof w:val="0"/>
        </w:rPr>
        <w:tab/>
        <w:t>virtual Tboolean operator== (const TciClass &amp;p_class) const =0;</w:t>
      </w:r>
    </w:p>
    <w:p w14:paraId="166FF8D3" w14:textId="77777777" w:rsidR="003A6E72" w:rsidRPr="001C72B2" w:rsidRDefault="003A6E72" w:rsidP="003A6E72">
      <w:pPr>
        <w:pStyle w:val="PL"/>
        <w:widowControl w:val="0"/>
        <w:rPr>
          <w:noProof w:val="0"/>
        </w:rPr>
      </w:pPr>
      <w:r w:rsidRPr="001C72B2">
        <w:rPr>
          <w:noProof w:val="0"/>
        </w:rPr>
        <w:tab/>
        <w:t>virtual TciClass * clone () const =0;</w:t>
      </w:r>
    </w:p>
    <w:p w14:paraId="60A97FDB" w14:textId="77777777" w:rsidR="003A6E72" w:rsidRPr="001C72B2" w:rsidRDefault="003A6E72" w:rsidP="003A6E72">
      <w:pPr>
        <w:pStyle w:val="PL"/>
        <w:widowControl w:val="0"/>
        <w:rPr>
          <w:noProof w:val="0"/>
        </w:rPr>
      </w:pPr>
      <w:r w:rsidRPr="001C72B2">
        <w:rPr>
          <w:noProof w:val="0"/>
        </w:rPr>
        <w:tab/>
        <w:t>virtual Tboolean operator&lt; (const TciClass &amp;p_content) const =0;</w:t>
      </w:r>
    </w:p>
    <w:p w14:paraId="619AE027" w14:textId="77777777" w:rsidR="003A6E72" w:rsidRPr="001C72B2" w:rsidRDefault="003A6E72" w:rsidP="003A6E72">
      <w:pPr>
        <w:pStyle w:val="PL"/>
        <w:widowControl w:val="0"/>
        <w:rPr>
          <w:noProof w:val="0"/>
        </w:rPr>
      </w:pPr>
      <w:r w:rsidRPr="001C72B2">
        <w:rPr>
          <w:noProof w:val="0"/>
        </w:rPr>
        <w:t>}</w:t>
      </w:r>
    </w:p>
    <w:p w14:paraId="0D963214" w14:textId="77777777" w:rsidR="003A6E72" w:rsidRPr="001C72B2" w:rsidRDefault="003A6E72" w:rsidP="003A6E72">
      <w:pPr>
        <w:pStyle w:val="PL"/>
        <w:widowControl w:val="0"/>
        <w:rPr>
          <w:noProof w:val="0"/>
        </w:rPr>
      </w:pPr>
    </w:p>
    <w:p w14:paraId="560BF10C" w14:textId="77777777" w:rsidR="003A6E72" w:rsidRPr="001C72B2" w:rsidRDefault="003A6E72" w:rsidP="003A6E72">
      <w:pPr>
        <w:rPr>
          <w:b/>
        </w:rPr>
      </w:pPr>
      <w:r w:rsidRPr="001C72B2">
        <w:rPr>
          <w:b/>
        </w:rPr>
        <w:t>Methods:</w:t>
      </w:r>
    </w:p>
    <w:p w14:paraId="232B33A6" w14:textId="77777777" w:rsidR="003A6E72" w:rsidRPr="001C72B2" w:rsidRDefault="003A6E72" w:rsidP="003A6E72">
      <w:pPr>
        <w:pStyle w:val="PL"/>
        <w:rPr>
          <w:noProof w:val="0"/>
        </w:rPr>
      </w:pPr>
      <w:r w:rsidRPr="001C72B2">
        <w:rPr>
          <w:noProof w:val="0"/>
        </w:rPr>
        <w:t>~TciClass</w:t>
      </w:r>
    </w:p>
    <w:p w14:paraId="4B693C6C" w14:textId="77777777" w:rsidR="003A6E72" w:rsidRPr="001C72B2" w:rsidRDefault="003A6E72" w:rsidP="003A6E72">
      <w:pPr>
        <w:pStyle w:val="B10"/>
        <w:spacing w:after="0"/>
      </w:pPr>
      <w:r w:rsidRPr="001C72B2">
        <w:tab/>
        <w:t>Destructor</w:t>
      </w:r>
    </w:p>
    <w:p w14:paraId="1F3FE243" w14:textId="77777777" w:rsidR="003A6E72" w:rsidRPr="001C72B2" w:rsidRDefault="003A6E72" w:rsidP="003A6E72">
      <w:pPr>
        <w:pStyle w:val="PL"/>
        <w:rPr>
          <w:noProof w:val="0"/>
        </w:rPr>
      </w:pPr>
      <w:r w:rsidRPr="001C72B2">
        <w:rPr>
          <w:noProof w:val="0"/>
        </w:rPr>
        <w:t>create</w:t>
      </w:r>
    </w:p>
    <w:p w14:paraId="70D7F4CF" w14:textId="77777777" w:rsidR="003A6E72" w:rsidRPr="001C72B2" w:rsidRDefault="003A6E72" w:rsidP="003A6E72">
      <w:pPr>
        <w:pStyle w:val="B10"/>
        <w:spacing w:after="0"/>
      </w:pPr>
      <w:r w:rsidRPr="001C72B2">
        <w:tab/>
        <w:t>Calls the constructor to create a new instance of this class using the supplied parameters for the specified component</w:t>
      </w:r>
    </w:p>
    <w:p w14:paraId="27D7AC8D" w14:textId="77777777" w:rsidR="003A6E72" w:rsidRPr="001C72B2" w:rsidRDefault="003A6E72" w:rsidP="003A6E72">
      <w:pPr>
        <w:pStyle w:val="PL"/>
        <w:rPr>
          <w:noProof w:val="0"/>
        </w:rPr>
      </w:pPr>
      <w:r w:rsidRPr="001C72B2">
        <w:rPr>
          <w:noProof w:val="0"/>
        </w:rPr>
        <w:t>getSuperclasses</w:t>
      </w:r>
    </w:p>
    <w:p w14:paraId="180360BC" w14:textId="77777777" w:rsidR="003A6E72" w:rsidRPr="001C72B2" w:rsidRDefault="003A6E72" w:rsidP="003A6E72">
      <w:pPr>
        <w:pStyle w:val="B10"/>
        <w:spacing w:after="0"/>
      </w:pPr>
      <w:r w:rsidRPr="001C72B2">
        <w:tab/>
        <w:t>Returns the superclasses of the current class</w:t>
      </w:r>
    </w:p>
    <w:p w14:paraId="54A2D906" w14:textId="77777777" w:rsidR="003A6E72" w:rsidRPr="001C72B2" w:rsidRDefault="003A6E72" w:rsidP="003A6E72">
      <w:pPr>
        <w:pStyle w:val="PL"/>
        <w:rPr>
          <w:noProof w:val="0"/>
        </w:rPr>
      </w:pPr>
      <w:r w:rsidRPr="001C72B2">
        <w:rPr>
          <w:noProof w:val="0"/>
        </w:rPr>
        <w:t>getFieldNames</w:t>
      </w:r>
    </w:p>
    <w:p w14:paraId="066C9506" w14:textId="77777777" w:rsidR="003A6E72" w:rsidRPr="001C72B2" w:rsidRDefault="003A6E72" w:rsidP="003A6E72">
      <w:pPr>
        <w:pStyle w:val="B10"/>
        <w:spacing w:after="0"/>
      </w:pPr>
      <w:r w:rsidRPr="001C72B2">
        <w:tab/>
        <w:t>Returns the names of all public fields defined in the class</w:t>
      </w:r>
    </w:p>
    <w:p w14:paraId="0E9DB27E" w14:textId="77777777" w:rsidR="003A6E72" w:rsidRPr="001C72B2" w:rsidRDefault="003A6E72" w:rsidP="003A6E72">
      <w:pPr>
        <w:pStyle w:val="PL"/>
        <w:rPr>
          <w:noProof w:val="0"/>
        </w:rPr>
      </w:pPr>
      <w:r w:rsidRPr="001C72B2">
        <w:rPr>
          <w:noProof w:val="0"/>
        </w:rPr>
        <w:t>getMethodNames</w:t>
      </w:r>
    </w:p>
    <w:p w14:paraId="52D53ECC" w14:textId="77777777" w:rsidR="003A6E72" w:rsidRPr="001C72B2" w:rsidRDefault="003A6E72" w:rsidP="003A6E72">
      <w:pPr>
        <w:pStyle w:val="B10"/>
        <w:spacing w:after="0"/>
      </w:pPr>
      <w:r w:rsidRPr="001C72B2">
        <w:tab/>
        <w:t>Returns the names of all public methods of the class</w:t>
      </w:r>
    </w:p>
    <w:p w14:paraId="59D70CB2" w14:textId="77777777" w:rsidR="003A6E72" w:rsidRPr="001C72B2" w:rsidRDefault="003A6E72" w:rsidP="003A6E72">
      <w:pPr>
        <w:pStyle w:val="PL"/>
        <w:rPr>
          <w:noProof w:val="0"/>
        </w:rPr>
      </w:pPr>
      <w:r w:rsidRPr="001C72B2">
        <w:rPr>
          <w:noProof w:val="0"/>
        </w:rPr>
        <w:t>getConstructorParmeters</w:t>
      </w:r>
    </w:p>
    <w:p w14:paraId="2A0EFAC8" w14:textId="77777777" w:rsidR="003A6E72" w:rsidRPr="001C72B2" w:rsidRDefault="003A6E72" w:rsidP="003A6E72">
      <w:pPr>
        <w:pStyle w:val="B10"/>
        <w:spacing w:after="0"/>
      </w:pPr>
      <w:r w:rsidRPr="001C72B2">
        <w:tab/>
        <w:t>Returns formal parameters of the class constructor</w:t>
      </w:r>
    </w:p>
    <w:p w14:paraId="1BB796A3" w14:textId="77777777" w:rsidR="003A6E72" w:rsidRPr="001C72B2" w:rsidRDefault="003A6E72" w:rsidP="009E146B">
      <w:pPr>
        <w:pStyle w:val="PL"/>
        <w:keepNext/>
        <w:keepLines/>
        <w:rPr>
          <w:noProof w:val="0"/>
        </w:rPr>
      </w:pPr>
      <w:r w:rsidRPr="001C72B2">
        <w:rPr>
          <w:noProof w:val="0"/>
        </w:rPr>
        <w:lastRenderedPageBreak/>
        <w:t>getMethodParameters</w:t>
      </w:r>
    </w:p>
    <w:p w14:paraId="6D1AA5BB" w14:textId="77777777" w:rsidR="003A6E72" w:rsidRPr="001C72B2" w:rsidRDefault="003A6E72" w:rsidP="003A6E72">
      <w:pPr>
        <w:pStyle w:val="B10"/>
        <w:spacing w:after="0"/>
      </w:pPr>
      <w:r w:rsidRPr="001C72B2">
        <w:tab/>
        <w:t>Returns formal parameters of the specified public method</w:t>
      </w:r>
    </w:p>
    <w:p w14:paraId="3254F1D1" w14:textId="77777777" w:rsidR="003A6E72" w:rsidRPr="001C72B2" w:rsidRDefault="003A6E72" w:rsidP="003A6E72">
      <w:pPr>
        <w:pStyle w:val="PL"/>
        <w:rPr>
          <w:noProof w:val="0"/>
        </w:rPr>
      </w:pPr>
      <w:r w:rsidRPr="001C72B2">
        <w:rPr>
          <w:noProof w:val="0"/>
        </w:rPr>
        <w:t>getFieldType</w:t>
      </w:r>
    </w:p>
    <w:p w14:paraId="7FCDB491" w14:textId="77777777" w:rsidR="003A6E72" w:rsidRPr="001C72B2" w:rsidRDefault="003A6E72" w:rsidP="003A6E72">
      <w:pPr>
        <w:pStyle w:val="B10"/>
        <w:spacing w:after="0"/>
      </w:pPr>
      <w:r w:rsidRPr="001C72B2">
        <w:tab/>
        <w:t>Returns the type of the specified public field</w:t>
      </w:r>
    </w:p>
    <w:p w14:paraId="1195101F" w14:textId="77777777" w:rsidR="003A6E72" w:rsidRPr="001C72B2" w:rsidRDefault="003A6E72" w:rsidP="003A6E72">
      <w:pPr>
        <w:pStyle w:val="PL"/>
        <w:rPr>
          <w:noProof w:val="0"/>
        </w:rPr>
      </w:pPr>
      <w:r w:rsidRPr="001C72B2">
        <w:rPr>
          <w:noProof w:val="0"/>
        </w:rPr>
        <w:t>getMethodReturnValue</w:t>
      </w:r>
    </w:p>
    <w:p w14:paraId="1E98290A" w14:textId="77777777" w:rsidR="003A6E72" w:rsidRPr="001C72B2" w:rsidRDefault="003A6E72" w:rsidP="003A6E72">
      <w:pPr>
        <w:pStyle w:val="B10"/>
        <w:spacing w:after="0"/>
      </w:pPr>
      <w:r w:rsidRPr="001C72B2">
        <w:tab/>
        <w:t>Returns the return type of specified public method or the distinct value null if no return value is defined</w:t>
      </w:r>
    </w:p>
    <w:p w14:paraId="4E6B2BD0" w14:textId="77777777" w:rsidR="003A6E72" w:rsidRPr="001C72B2" w:rsidRDefault="003A6E72" w:rsidP="003A6E72">
      <w:pPr>
        <w:pStyle w:val="PL"/>
        <w:rPr>
          <w:noProof w:val="0"/>
        </w:rPr>
      </w:pPr>
      <w:r w:rsidRPr="001C72B2">
        <w:rPr>
          <w:noProof w:val="0"/>
        </w:rPr>
        <w:t>operator==</w:t>
      </w:r>
    </w:p>
    <w:p w14:paraId="007CB9D6" w14:textId="77777777" w:rsidR="003A6E72" w:rsidRPr="001C72B2" w:rsidRDefault="003A6E72" w:rsidP="003A6E72">
      <w:pPr>
        <w:pStyle w:val="B10"/>
        <w:spacing w:after="0"/>
      </w:pPr>
      <w:r w:rsidRPr="001C72B2">
        <w:tab/>
        <w:t>Returns true if both objects are equal</w:t>
      </w:r>
    </w:p>
    <w:p w14:paraId="4BF1F01A" w14:textId="77777777" w:rsidR="003A6E72" w:rsidRPr="001C72B2" w:rsidRDefault="003A6E72" w:rsidP="003A6E72">
      <w:pPr>
        <w:pStyle w:val="PL"/>
        <w:rPr>
          <w:noProof w:val="0"/>
        </w:rPr>
      </w:pPr>
      <w:r w:rsidRPr="001C72B2">
        <w:rPr>
          <w:noProof w:val="0"/>
        </w:rPr>
        <w:t>clone</w:t>
      </w:r>
    </w:p>
    <w:p w14:paraId="1B94F97A" w14:textId="77777777" w:rsidR="003A6E72" w:rsidRPr="001C72B2" w:rsidRDefault="003A6E72" w:rsidP="003A6E72">
      <w:pPr>
        <w:pStyle w:val="B10"/>
        <w:spacing w:after="0"/>
      </w:pPr>
      <w:r w:rsidRPr="001C72B2">
        <w:tab/>
        <w:t>Return a copy of the matching mechanism</w:t>
      </w:r>
    </w:p>
    <w:p w14:paraId="3D338F11" w14:textId="77777777" w:rsidR="003A6E72" w:rsidRPr="001C72B2" w:rsidRDefault="003A6E72" w:rsidP="003A6E72">
      <w:pPr>
        <w:pStyle w:val="PL"/>
        <w:rPr>
          <w:noProof w:val="0"/>
        </w:rPr>
      </w:pPr>
      <w:r w:rsidRPr="001C72B2">
        <w:rPr>
          <w:noProof w:val="0"/>
        </w:rPr>
        <w:t>operator&lt;</w:t>
      </w:r>
    </w:p>
    <w:p w14:paraId="7E045F88" w14:textId="77777777" w:rsidR="003A6E72" w:rsidRPr="001C72B2" w:rsidRDefault="003A6E72" w:rsidP="003A6E72">
      <w:pPr>
        <w:pStyle w:val="B10"/>
      </w:pPr>
      <w:r w:rsidRPr="001C72B2">
        <w:tab/>
        <w:t>Operator &lt; overload</w:t>
      </w:r>
    </w:p>
    <w:p w14:paraId="74E06193" w14:textId="673F2AE4" w:rsidR="003A6E72" w:rsidRPr="001C72B2" w:rsidRDefault="003A6E72" w:rsidP="003A6E72">
      <w:pPr>
        <w:rPr>
          <w:rStyle w:val="Fett"/>
        </w:rPr>
      </w:pPr>
      <w:r w:rsidRPr="001C72B2">
        <w:rPr>
          <w:rStyle w:val="Fett"/>
        </w:rPr>
        <w:t>Clause 10.5.3.24</w:t>
      </w:r>
      <w:r w:rsidRPr="001C72B2">
        <w:rPr>
          <w:rStyle w:val="Fett"/>
        </w:rPr>
        <w:tab/>
      </w:r>
      <w:r w:rsidR="00E5114B" w:rsidRPr="001C72B2">
        <w:rPr>
          <w:rStyle w:val="Fett"/>
        </w:rPr>
        <w:tab/>
      </w:r>
      <w:r w:rsidRPr="001C72B2">
        <w:rPr>
          <w:rStyle w:val="Fett"/>
        </w:rPr>
        <w:t>ObjectInstance</w:t>
      </w:r>
    </w:p>
    <w:p w14:paraId="5F0C3A30" w14:textId="77777777" w:rsidR="003A6E72" w:rsidRPr="001C72B2" w:rsidRDefault="003A6E72" w:rsidP="003A6E72">
      <w:pPr>
        <w:keepNext/>
        <w:widowControl w:val="0"/>
      </w:pPr>
      <w:r w:rsidRPr="001C72B2">
        <w:t>This clause is to be added.</w:t>
      </w:r>
    </w:p>
    <w:p w14:paraId="732131F4" w14:textId="77777777" w:rsidR="003A6E72" w:rsidRPr="001C72B2" w:rsidRDefault="003A6E72" w:rsidP="003A6E72">
      <w:pPr>
        <w:keepNext/>
        <w:keepLines/>
      </w:pPr>
      <w:r w:rsidRPr="001C72B2">
        <w:t>TTCN-3 implication and exclusion matching mechanism support. It is mapped to the following pure virtual class:</w:t>
      </w:r>
    </w:p>
    <w:p w14:paraId="5B865AC5" w14:textId="77777777" w:rsidR="003A6E72" w:rsidRPr="001C72B2" w:rsidRDefault="003A6E72" w:rsidP="003A6E72">
      <w:pPr>
        <w:pStyle w:val="PL"/>
        <w:keepNext/>
        <w:keepLines/>
        <w:widowControl w:val="0"/>
        <w:rPr>
          <w:noProof w:val="0"/>
        </w:rPr>
      </w:pPr>
      <w:r w:rsidRPr="001C72B2">
        <w:rPr>
          <w:noProof w:val="0"/>
        </w:rPr>
        <w:t>class ObjectInstance : public virtual TciValue {</w:t>
      </w:r>
    </w:p>
    <w:p w14:paraId="4C551E98" w14:textId="77777777" w:rsidR="003A6E72" w:rsidRPr="001C72B2" w:rsidRDefault="003A6E72" w:rsidP="003A6E72">
      <w:pPr>
        <w:pStyle w:val="PL"/>
        <w:widowControl w:val="0"/>
        <w:rPr>
          <w:noProof w:val="0"/>
        </w:rPr>
      </w:pPr>
      <w:r w:rsidRPr="001C72B2">
        <w:rPr>
          <w:noProof w:val="0"/>
        </w:rPr>
        <w:t>public:</w:t>
      </w:r>
    </w:p>
    <w:p w14:paraId="78837DB0" w14:textId="77777777" w:rsidR="003A6E72" w:rsidRPr="001C72B2" w:rsidRDefault="003A6E72" w:rsidP="003A6E72">
      <w:pPr>
        <w:pStyle w:val="PL"/>
        <w:widowControl w:val="0"/>
        <w:rPr>
          <w:noProof w:val="0"/>
        </w:rPr>
      </w:pPr>
      <w:r w:rsidRPr="001C72B2">
        <w:rPr>
          <w:noProof w:val="0"/>
        </w:rPr>
        <w:tab/>
        <w:t>virtual ~ObjectInstance ();</w:t>
      </w:r>
    </w:p>
    <w:p w14:paraId="6779CC49" w14:textId="77777777" w:rsidR="003A6E72" w:rsidRPr="001C72B2" w:rsidRDefault="003A6E72" w:rsidP="003A6E72">
      <w:pPr>
        <w:pStyle w:val="PL"/>
        <w:widowControl w:val="0"/>
        <w:rPr>
          <w:noProof w:val="0"/>
        </w:rPr>
      </w:pPr>
      <w:r w:rsidRPr="001C72B2">
        <w:rPr>
          <w:noProof w:val="0"/>
        </w:rPr>
        <w:tab/>
        <w:t>virtual const TriComponentId &amp; getOwner () const =0;</w:t>
      </w:r>
    </w:p>
    <w:p w14:paraId="469EF665" w14:textId="77777777" w:rsidR="003A6E72" w:rsidRPr="001C72B2" w:rsidRDefault="003A6E72" w:rsidP="003A6E72">
      <w:pPr>
        <w:pStyle w:val="PL"/>
        <w:widowControl w:val="0"/>
        <w:rPr>
          <w:noProof w:val="0"/>
        </w:rPr>
      </w:pPr>
      <w:r w:rsidRPr="001C72B2">
        <w:rPr>
          <w:noProof w:val="0"/>
        </w:rPr>
        <w:tab/>
        <w:t>virtual const TString getId () const =0;</w:t>
      </w:r>
    </w:p>
    <w:p w14:paraId="5B5F4D6B" w14:textId="77777777" w:rsidR="003A6E72" w:rsidRPr="001C72B2" w:rsidRDefault="003A6E72" w:rsidP="003A6E72">
      <w:pPr>
        <w:pStyle w:val="PL"/>
        <w:widowControl w:val="0"/>
        <w:rPr>
          <w:noProof w:val="0"/>
        </w:rPr>
      </w:pPr>
      <w:r w:rsidRPr="001C72B2">
        <w:rPr>
          <w:noProof w:val="0"/>
        </w:rPr>
        <w:tab/>
        <w:t>virtual void setObject (ObjectInstance &amp; val) =0;</w:t>
      </w:r>
    </w:p>
    <w:p w14:paraId="7229DBB5" w14:textId="77777777" w:rsidR="003A6E72" w:rsidRPr="001C72B2" w:rsidRDefault="003A6E72" w:rsidP="003A6E72">
      <w:pPr>
        <w:pStyle w:val="PL"/>
        <w:widowControl w:val="0"/>
        <w:rPr>
          <w:noProof w:val="0"/>
        </w:rPr>
      </w:pPr>
      <w:r w:rsidRPr="001C72B2">
        <w:rPr>
          <w:noProof w:val="0"/>
        </w:rPr>
        <w:tab/>
        <w:t>virtual TciValue * getField (const Tstring &amp; fieldName) =0;</w:t>
      </w:r>
    </w:p>
    <w:p w14:paraId="4ADEA6CA" w14:textId="77777777" w:rsidR="003A6E72" w:rsidRPr="001C72B2" w:rsidRDefault="003A6E72" w:rsidP="003A6E72">
      <w:pPr>
        <w:pStyle w:val="PL"/>
        <w:widowControl w:val="0"/>
        <w:rPr>
          <w:noProof w:val="0"/>
        </w:rPr>
      </w:pPr>
      <w:r w:rsidRPr="001C72B2">
        <w:rPr>
          <w:noProof w:val="0"/>
        </w:rPr>
        <w:tab/>
        <w:t>virtual Value callMethod(const TString &amp; methodName, TciParameterList &amp; tciPars) =0;</w:t>
      </w:r>
    </w:p>
    <w:p w14:paraId="5AB16CEC" w14:textId="77777777" w:rsidR="003A6E72" w:rsidRPr="001C72B2" w:rsidRDefault="003A6E72" w:rsidP="003A6E72">
      <w:pPr>
        <w:pStyle w:val="PL"/>
        <w:widowControl w:val="0"/>
        <w:rPr>
          <w:noProof w:val="0"/>
        </w:rPr>
      </w:pPr>
      <w:r w:rsidRPr="001C72B2">
        <w:rPr>
          <w:noProof w:val="0"/>
        </w:rPr>
        <w:tab/>
        <w:t>virtual Tboolean operator== (const ObjectInstance &amp;p_obj) const =0;</w:t>
      </w:r>
    </w:p>
    <w:p w14:paraId="63AC75E5" w14:textId="77777777" w:rsidR="003A6E72" w:rsidRPr="001C72B2" w:rsidRDefault="003A6E72" w:rsidP="003A6E72">
      <w:pPr>
        <w:pStyle w:val="PL"/>
        <w:widowControl w:val="0"/>
        <w:rPr>
          <w:noProof w:val="0"/>
        </w:rPr>
      </w:pPr>
      <w:r w:rsidRPr="001C72B2">
        <w:rPr>
          <w:noProof w:val="0"/>
        </w:rPr>
        <w:tab/>
        <w:t>virtual ObjectInstance</w:t>
      </w:r>
      <w:r w:rsidRPr="001C72B2" w:rsidDel="008671F6">
        <w:rPr>
          <w:noProof w:val="0"/>
        </w:rPr>
        <w:t xml:space="preserve"> </w:t>
      </w:r>
      <w:r w:rsidRPr="001C72B2">
        <w:rPr>
          <w:noProof w:val="0"/>
        </w:rPr>
        <w:t>* clone () const =0;</w:t>
      </w:r>
    </w:p>
    <w:p w14:paraId="6A33BC10" w14:textId="77777777" w:rsidR="003A6E72" w:rsidRPr="001C72B2" w:rsidRDefault="003A6E72" w:rsidP="003A6E72">
      <w:pPr>
        <w:pStyle w:val="PL"/>
        <w:widowControl w:val="0"/>
        <w:rPr>
          <w:noProof w:val="0"/>
        </w:rPr>
      </w:pPr>
      <w:r w:rsidRPr="001C72B2">
        <w:rPr>
          <w:noProof w:val="0"/>
        </w:rPr>
        <w:tab/>
        <w:t>virtual Tboolean operator&lt; (const ObjectInstance &amp;p_content) const =0;</w:t>
      </w:r>
    </w:p>
    <w:p w14:paraId="5DC2A4E7" w14:textId="77777777" w:rsidR="003A6E72" w:rsidRPr="001C72B2" w:rsidRDefault="003A6E72" w:rsidP="003A6E72">
      <w:pPr>
        <w:pStyle w:val="PL"/>
        <w:widowControl w:val="0"/>
        <w:rPr>
          <w:noProof w:val="0"/>
        </w:rPr>
      </w:pPr>
      <w:r w:rsidRPr="001C72B2">
        <w:rPr>
          <w:noProof w:val="0"/>
        </w:rPr>
        <w:t>}</w:t>
      </w:r>
    </w:p>
    <w:p w14:paraId="0F3D0BC3" w14:textId="77777777" w:rsidR="003A6E72" w:rsidRPr="001C72B2" w:rsidRDefault="003A6E72" w:rsidP="003A6E72">
      <w:pPr>
        <w:pStyle w:val="PL"/>
        <w:widowControl w:val="0"/>
        <w:rPr>
          <w:noProof w:val="0"/>
        </w:rPr>
      </w:pPr>
    </w:p>
    <w:p w14:paraId="33F8E326" w14:textId="77777777" w:rsidR="003A6E72" w:rsidRPr="001C72B2" w:rsidRDefault="003A6E72" w:rsidP="00C42DEE">
      <w:pPr>
        <w:keepNext/>
        <w:rPr>
          <w:b/>
        </w:rPr>
      </w:pPr>
      <w:r w:rsidRPr="001C72B2">
        <w:rPr>
          <w:b/>
        </w:rPr>
        <w:t>Methods:</w:t>
      </w:r>
    </w:p>
    <w:p w14:paraId="6E2F0231" w14:textId="77777777" w:rsidR="003A6E72" w:rsidRPr="001C72B2" w:rsidRDefault="003A6E72" w:rsidP="00C42DEE">
      <w:pPr>
        <w:pStyle w:val="PL"/>
        <w:keepNext/>
        <w:rPr>
          <w:noProof w:val="0"/>
        </w:rPr>
      </w:pPr>
      <w:r w:rsidRPr="001C72B2">
        <w:rPr>
          <w:noProof w:val="0"/>
        </w:rPr>
        <w:t>~ObjectInstance</w:t>
      </w:r>
    </w:p>
    <w:p w14:paraId="1C740664" w14:textId="77777777" w:rsidR="003A6E72" w:rsidRPr="001C72B2" w:rsidRDefault="003A6E72" w:rsidP="003A6E72">
      <w:pPr>
        <w:pStyle w:val="B10"/>
        <w:spacing w:after="0"/>
      </w:pPr>
      <w:r w:rsidRPr="001C72B2">
        <w:tab/>
        <w:t>Destructor</w:t>
      </w:r>
    </w:p>
    <w:p w14:paraId="2A25F615" w14:textId="77777777" w:rsidR="003A6E72" w:rsidRPr="001C72B2" w:rsidRDefault="003A6E72" w:rsidP="003A6E72">
      <w:pPr>
        <w:pStyle w:val="PL"/>
        <w:rPr>
          <w:noProof w:val="0"/>
        </w:rPr>
      </w:pPr>
      <w:r w:rsidRPr="001C72B2">
        <w:rPr>
          <w:noProof w:val="0"/>
        </w:rPr>
        <w:t>getOwner</w:t>
      </w:r>
    </w:p>
    <w:p w14:paraId="0D5E4F9C" w14:textId="77777777" w:rsidR="003A6E72" w:rsidRPr="001C72B2" w:rsidRDefault="003A6E72" w:rsidP="003A6E72">
      <w:pPr>
        <w:pStyle w:val="B10"/>
        <w:spacing w:after="0"/>
      </w:pPr>
      <w:r w:rsidRPr="001C72B2">
        <w:tab/>
        <w:t>Returns the component that owns the object instance</w:t>
      </w:r>
    </w:p>
    <w:p w14:paraId="7620CE30" w14:textId="77777777" w:rsidR="003A6E72" w:rsidRPr="001C72B2" w:rsidRDefault="003A6E72" w:rsidP="003A6E72">
      <w:pPr>
        <w:pStyle w:val="PL"/>
        <w:rPr>
          <w:noProof w:val="0"/>
        </w:rPr>
      </w:pPr>
      <w:r w:rsidRPr="001C72B2">
        <w:rPr>
          <w:noProof w:val="0"/>
        </w:rPr>
        <w:t>getId</w:t>
      </w:r>
    </w:p>
    <w:p w14:paraId="63930251" w14:textId="77777777" w:rsidR="003A6E72" w:rsidRPr="001C72B2" w:rsidRDefault="003A6E72" w:rsidP="003A6E72">
      <w:pPr>
        <w:pStyle w:val="B10"/>
        <w:spacing w:after="0"/>
      </w:pPr>
      <w:r w:rsidRPr="001C72B2">
        <w:tab/>
        <w:t>Returns the unique identifier of the object instance</w:t>
      </w:r>
    </w:p>
    <w:p w14:paraId="19CCD96F" w14:textId="77777777" w:rsidR="003A6E72" w:rsidRPr="001C72B2" w:rsidRDefault="003A6E72" w:rsidP="003A6E72">
      <w:pPr>
        <w:pStyle w:val="PL"/>
        <w:rPr>
          <w:noProof w:val="0"/>
        </w:rPr>
      </w:pPr>
      <w:r w:rsidRPr="001C72B2">
        <w:rPr>
          <w:noProof w:val="0"/>
        </w:rPr>
        <w:t>setObject</w:t>
      </w:r>
    </w:p>
    <w:p w14:paraId="62BE4267" w14:textId="77777777" w:rsidR="003A6E72" w:rsidRPr="001C72B2" w:rsidRDefault="003A6E72" w:rsidP="003A6E72">
      <w:pPr>
        <w:pStyle w:val="B10"/>
        <w:spacing w:after="0"/>
      </w:pPr>
      <w:r w:rsidRPr="001C72B2">
        <w:tab/>
        <w:t>The operation sets the referenced object</w:t>
      </w:r>
    </w:p>
    <w:p w14:paraId="38064368" w14:textId="77777777" w:rsidR="003A6E72" w:rsidRPr="001C72B2" w:rsidRDefault="003A6E72" w:rsidP="003A6E72">
      <w:pPr>
        <w:pStyle w:val="PL"/>
        <w:rPr>
          <w:noProof w:val="0"/>
        </w:rPr>
      </w:pPr>
      <w:r w:rsidRPr="001C72B2">
        <w:rPr>
          <w:noProof w:val="0"/>
        </w:rPr>
        <w:t>getField</w:t>
      </w:r>
    </w:p>
    <w:p w14:paraId="6354CC63" w14:textId="77777777" w:rsidR="003A6E72" w:rsidRPr="001C72B2" w:rsidRDefault="003A6E72" w:rsidP="003A6E72">
      <w:pPr>
        <w:pStyle w:val="B10"/>
        <w:spacing w:after="0"/>
      </w:pPr>
      <w:r w:rsidRPr="001C72B2">
        <w:tab/>
        <w:t>Returns the value of the referenced public field</w:t>
      </w:r>
    </w:p>
    <w:p w14:paraId="4731E97A" w14:textId="77777777" w:rsidR="003A6E72" w:rsidRPr="001C72B2" w:rsidRDefault="003A6E72" w:rsidP="003A6E72">
      <w:pPr>
        <w:pStyle w:val="PL"/>
        <w:rPr>
          <w:noProof w:val="0"/>
        </w:rPr>
      </w:pPr>
      <w:r w:rsidRPr="001C72B2">
        <w:rPr>
          <w:noProof w:val="0"/>
        </w:rPr>
        <w:t>callMethod</w:t>
      </w:r>
    </w:p>
    <w:p w14:paraId="60D6BC4B" w14:textId="77777777" w:rsidR="003A6E72" w:rsidRPr="001C72B2" w:rsidRDefault="003A6E72" w:rsidP="003A6E72">
      <w:pPr>
        <w:pStyle w:val="B10"/>
        <w:spacing w:after="0"/>
      </w:pPr>
      <w:r w:rsidRPr="001C72B2">
        <w:tab/>
        <w:t>Calls a method of the object instance</w:t>
      </w:r>
    </w:p>
    <w:p w14:paraId="29027452" w14:textId="77777777" w:rsidR="003A6E72" w:rsidRPr="001C72B2" w:rsidRDefault="003A6E72" w:rsidP="003A6E72">
      <w:pPr>
        <w:pStyle w:val="PL"/>
        <w:rPr>
          <w:noProof w:val="0"/>
        </w:rPr>
      </w:pPr>
      <w:r w:rsidRPr="001C72B2">
        <w:rPr>
          <w:noProof w:val="0"/>
        </w:rPr>
        <w:t>operator==</w:t>
      </w:r>
    </w:p>
    <w:p w14:paraId="5E3536EB" w14:textId="77777777" w:rsidR="003A6E72" w:rsidRPr="001C72B2" w:rsidRDefault="003A6E72" w:rsidP="003A6E72">
      <w:pPr>
        <w:pStyle w:val="B10"/>
        <w:spacing w:after="0"/>
      </w:pPr>
      <w:r w:rsidRPr="001C72B2">
        <w:tab/>
        <w:t>Returns true if both objects are equal</w:t>
      </w:r>
    </w:p>
    <w:p w14:paraId="3A88BA00" w14:textId="77777777" w:rsidR="003A6E72" w:rsidRPr="001C72B2" w:rsidRDefault="003A6E72" w:rsidP="003A6E72">
      <w:pPr>
        <w:pStyle w:val="PL"/>
        <w:rPr>
          <w:noProof w:val="0"/>
        </w:rPr>
      </w:pPr>
      <w:r w:rsidRPr="001C72B2">
        <w:rPr>
          <w:noProof w:val="0"/>
        </w:rPr>
        <w:t>clone</w:t>
      </w:r>
    </w:p>
    <w:p w14:paraId="2A5469AB" w14:textId="77777777" w:rsidR="003A6E72" w:rsidRPr="001C72B2" w:rsidRDefault="003A6E72" w:rsidP="003A6E72">
      <w:pPr>
        <w:pStyle w:val="B10"/>
        <w:spacing w:after="0"/>
      </w:pPr>
      <w:r w:rsidRPr="001C72B2">
        <w:tab/>
        <w:t>Return a copy of the matching mechanism</w:t>
      </w:r>
    </w:p>
    <w:p w14:paraId="03668C88" w14:textId="77777777" w:rsidR="003A6E72" w:rsidRPr="001C72B2" w:rsidRDefault="003A6E72" w:rsidP="003A6E72">
      <w:pPr>
        <w:pStyle w:val="PL"/>
        <w:rPr>
          <w:noProof w:val="0"/>
        </w:rPr>
      </w:pPr>
      <w:r w:rsidRPr="001C72B2">
        <w:rPr>
          <w:noProof w:val="0"/>
        </w:rPr>
        <w:t>operator&lt;</w:t>
      </w:r>
    </w:p>
    <w:p w14:paraId="34A338EC" w14:textId="05696354" w:rsidR="003A6E72" w:rsidRPr="001C72B2" w:rsidRDefault="003A6E72" w:rsidP="00466415">
      <w:pPr>
        <w:pStyle w:val="B10"/>
        <w:rPr>
          <w:rStyle w:val="Fett"/>
          <w:b w:val="0"/>
          <w:bCs w:val="0"/>
        </w:rPr>
      </w:pPr>
      <w:r w:rsidRPr="001C72B2">
        <w:tab/>
        <w:t>Operator &lt; overload</w:t>
      </w:r>
    </w:p>
    <w:p w14:paraId="74CB7485" w14:textId="51D58D1C" w:rsidR="003A6E72" w:rsidRPr="001C72B2" w:rsidRDefault="003A6E72" w:rsidP="003A6E72">
      <w:pPr>
        <w:rPr>
          <w:rStyle w:val="Fett"/>
        </w:rPr>
      </w:pPr>
      <w:r w:rsidRPr="001C72B2">
        <w:rPr>
          <w:rStyle w:val="Fett"/>
        </w:rPr>
        <w:t>Clause 10.5.3.25</w:t>
      </w:r>
      <w:r w:rsidR="00E355C5" w:rsidRPr="001C72B2">
        <w:rPr>
          <w:rStyle w:val="Fett"/>
        </w:rPr>
        <w:tab/>
      </w:r>
      <w:r w:rsidRPr="001C72B2">
        <w:rPr>
          <w:rStyle w:val="Fett"/>
        </w:rPr>
        <w:tab/>
        <w:t>ClassSeq</w:t>
      </w:r>
    </w:p>
    <w:p w14:paraId="3C421AC3" w14:textId="77777777" w:rsidR="003A6E72" w:rsidRPr="001C72B2" w:rsidRDefault="003A6E72" w:rsidP="003A6E72">
      <w:pPr>
        <w:keepNext/>
        <w:widowControl w:val="0"/>
      </w:pPr>
      <w:r w:rsidRPr="001C72B2">
        <w:t>This clause is to be added.</w:t>
      </w:r>
    </w:p>
    <w:p w14:paraId="39E0A825" w14:textId="115C1D26" w:rsidR="003A6E72" w:rsidRPr="001C72B2" w:rsidRDefault="003A6E72" w:rsidP="00466415">
      <w:r w:rsidRPr="001C72B2">
        <w:t xml:space="preserve">The </w:t>
      </w:r>
      <w:r w:rsidRPr="001C72B2">
        <w:rPr>
          <w:rFonts w:ascii="Courier New" w:hAnsi="Courier New" w:cs="Courier New"/>
          <w:sz w:val="18"/>
          <w:szCs w:val="18"/>
        </w:rPr>
        <w:t>ClassSeq</w:t>
      </w:r>
      <w:r w:rsidRPr="001C72B2">
        <w:t xml:space="preserve"> abstract data type is mapped to </w:t>
      </w:r>
      <w:r w:rsidRPr="001C72B2">
        <w:rPr>
          <w:rFonts w:ascii="Courier New" w:hAnsi="Courier New" w:cs="Courier New"/>
          <w:sz w:val="18"/>
          <w:szCs w:val="18"/>
        </w:rPr>
        <w:t>std::vector&lt;TciClass*&gt;</w:t>
      </w:r>
      <w:r w:rsidRPr="001C72B2">
        <w:t xml:space="preserve"> .</w:t>
      </w:r>
      <w:bookmarkStart w:id="393" w:name="AAAAAAAAKW"/>
      <w:bookmarkStart w:id="394" w:name="AAAAAAAAKX"/>
      <w:bookmarkEnd w:id="393"/>
      <w:bookmarkEnd w:id="394"/>
    </w:p>
    <w:p w14:paraId="7A9F6064" w14:textId="77777777" w:rsidR="003A6E72" w:rsidRPr="001C72B2" w:rsidRDefault="003A6E72" w:rsidP="003A6E72">
      <w:pPr>
        <w:rPr>
          <w:rStyle w:val="Fett"/>
        </w:rPr>
      </w:pPr>
      <w:r w:rsidRPr="001C72B2">
        <w:rPr>
          <w:rStyle w:val="Fett"/>
        </w:rPr>
        <w:t>Clause 10.6.4.1</w:t>
      </w:r>
      <w:r w:rsidRPr="001C72B2">
        <w:rPr>
          <w:rStyle w:val="Fett"/>
        </w:rPr>
        <w:tab/>
        <w:t>TciTlProvided</w:t>
      </w:r>
    </w:p>
    <w:p w14:paraId="4F41CB12" w14:textId="77777777" w:rsidR="003A6E72" w:rsidRPr="001C72B2" w:rsidRDefault="003A6E72" w:rsidP="003A6E72">
      <w:pPr>
        <w:keepNext/>
        <w:widowControl w:val="0"/>
      </w:pPr>
      <w:r w:rsidRPr="001C72B2">
        <w:t>This clause is to be extended.</w:t>
      </w:r>
    </w:p>
    <w:p w14:paraId="2A185D5D" w14:textId="77777777" w:rsidR="003A6E72" w:rsidRPr="001C72B2" w:rsidRDefault="003A6E72" w:rsidP="003A6E72">
      <w:pPr>
        <w:pStyle w:val="PL"/>
        <w:rPr>
          <w:noProof w:val="0"/>
        </w:rPr>
      </w:pPr>
      <w:r w:rsidRPr="001C72B2">
        <w:rPr>
          <w:noProof w:val="0"/>
        </w:rPr>
        <w:t>//Called by TE to log the entering of a constructor</w:t>
      </w:r>
    </w:p>
    <w:p w14:paraId="5DEA582A" w14:textId="77777777" w:rsidR="00517799" w:rsidRPr="001C72B2" w:rsidRDefault="003A6E72" w:rsidP="003A6E72">
      <w:pPr>
        <w:pStyle w:val="PL"/>
        <w:rPr>
          <w:noProof w:val="0"/>
        </w:rPr>
      </w:pPr>
      <w:r w:rsidRPr="001C72B2">
        <w:rPr>
          <w:noProof w:val="0"/>
        </w:rPr>
        <w:t xml:space="preserve">virtual void tliObjCreateEnter (const Tstring &amp;am, const timeval ts, const Tstring &amp;src, const Tinteger line, const TriComponentId *c, </w:t>
      </w:r>
      <w:r w:rsidR="00517799" w:rsidRPr="001C72B2">
        <w:rPr>
          <w:noProof w:val="0"/>
        </w:rPr>
        <w:t xml:space="preserve">const QualifiedName *className, </w:t>
      </w:r>
      <w:r w:rsidRPr="001C72B2">
        <w:rPr>
          <w:noProof w:val="0"/>
        </w:rPr>
        <w:t>const ObjectInstance *obj,</w:t>
      </w:r>
    </w:p>
    <w:p w14:paraId="03C27AE0" w14:textId="48A1FE64" w:rsidR="003A6E72" w:rsidRPr="001C72B2" w:rsidRDefault="003A6E72" w:rsidP="003A6E72">
      <w:pPr>
        <w:pStyle w:val="PL"/>
        <w:rPr>
          <w:noProof w:val="0"/>
        </w:rPr>
      </w:pPr>
      <w:r w:rsidRPr="001C72B2">
        <w:rPr>
          <w:noProof w:val="0"/>
        </w:rPr>
        <w:t>const TciParameterList *tciPars)=0;</w:t>
      </w:r>
    </w:p>
    <w:p w14:paraId="56F09ECB" w14:textId="77777777" w:rsidR="003A6E72" w:rsidRPr="001C72B2" w:rsidRDefault="003A6E72" w:rsidP="003A6E72">
      <w:pPr>
        <w:pStyle w:val="PL"/>
        <w:rPr>
          <w:noProof w:val="0"/>
        </w:rPr>
      </w:pPr>
    </w:p>
    <w:p w14:paraId="6808AD28" w14:textId="77777777" w:rsidR="003A6E72" w:rsidRPr="001C72B2" w:rsidRDefault="003A6E72" w:rsidP="003A6E72">
      <w:pPr>
        <w:pStyle w:val="PL"/>
        <w:keepNext/>
        <w:keepLines/>
        <w:rPr>
          <w:noProof w:val="0"/>
        </w:rPr>
      </w:pPr>
      <w:r w:rsidRPr="001C72B2">
        <w:rPr>
          <w:noProof w:val="0"/>
        </w:rPr>
        <w:t>//Called by TE to log the leaving of a constructor</w:t>
      </w:r>
    </w:p>
    <w:p w14:paraId="2FE7C873" w14:textId="6323CD4C" w:rsidR="003A6E72" w:rsidRPr="001C72B2" w:rsidRDefault="003A6E72" w:rsidP="003A6E72">
      <w:pPr>
        <w:pStyle w:val="PL"/>
        <w:rPr>
          <w:noProof w:val="0"/>
        </w:rPr>
      </w:pPr>
      <w:r w:rsidRPr="001C72B2">
        <w:rPr>
          <w:noProof w:val="0"/>
        </w:rPr>
        <w:t xml:space="preserve">virtual void tliObjCreateLeave (const Tstring &amp;am, const timeval ts, const Tstring &amp;src, const Tinteger line, const TriComponentId *c, </w:t>
      </w:r>
      <w:r w:rsidR="006B5B10" w:rsidRPr="001C72B2">
        <w:rPr>
          <w:noProof w:val="0"/>
        </w:rPr>
        <w:t xml:space="preserve">const QualifiedName *className, </w:t>
      </w:r>
      <w:r w:rsidRPr="001C72B2">
        <w:rPr>
          <w:noProof w:val="0"/>
        </w:rPr>
        <w:t>const ObjectInstance *obj, const TciParameterList *tciPars)=0;</w:t>
      </w:r>
    </w:p>
    <w:p w14:paraId="6A01B359" w14:textId="77777777" w:rsidR="003A6E72" w:rsidRPr="001C72B2" w:rsidRDefault="003A6E72" w:rsidP="003A6E72">
      <w:pPr>
        <w:pStyle w:val="PL"/>
        <w:rPr>
          <w:noProof w:val="0"/>
        </w:rPr>
      </w:pPr>
    </w:p>
    <w:p w14:paraId="5E4A59C9" w14:textId="77777777" w:rsidR="003A6E72" w:rsidRPr="001C72B2" w:rsidRDefault="003A6E72" w:rsidP="003A6E72">
      <w:pPr>
        <w:pStyle w:val="PL"/>
        <w:rPr>
          <w:noProof w:val="0"/>
        </w:rPr>
      </w:pPr>
      <w:r w:rsidRPr="001C72B2">
        <w:rPr>
          <w:noProof w:val="0"/>
        </w:rPr>
        <w:t>//Called by TE to log the entering of a destructor</w:t>
      </w:r>
    </w:p>
    <w:p w14:paraId="07901B7D" w14:textId="77777777" w:rsidR="006B5B10" w:rsidRPr="001C72B2" w:rsidRDefault="003A6E72" w:rsidP="003A6E72">
      <w:pPr>
        <w:pStyle w:val="PL"/>
        <w:rPr>
          <w:noProof w:val="0"/>
        </w:rPr>
      </w:pPr>
      <w:r w:rsidRPr="001C72B2">
        <w:rPr>
          <w:noProof w:val="0"/>
        </w:rPr>
        <w:t>virtual void tliObjFinallyEnter (const Tstring &amp;am, const timeval ts, const Tstring &amp;src,</w:t>
      </w:r>
    </w:p>
    <w:p w14:paraId="02D602E0" w14:textId="09A91534" w:rsidR="006B5B10" w:rsidRPr="001C72B2" w:rsidRDefault="003A6E72" w:rsidP="003A6E72">
      <w:pPr>
        <w:pStyle w:val="PL"/>
        <w:rPr>
          <w:noProof w:val="0"/>
        </w:rPr>
      </w:pPr>
      <w:r w:rsidRPr="001C72B2">
        <w:rPr>
          <w:noProof w:val="0"/>
        </w:rPr>
        <w:t xml:space="preserve">const Tinteger line, const TriComponentId *c, </w:t>
      </w:r>
      <w:r w:rsidR="006B5B10" w:rsidRPr="001C72B2">
        <w:rPr>
          <w:noProof w:val="0"/>
        </w:rPr>
        <w:t>const QualifiedName *className,</w:t>
      </w:r>
    </w:p>
    <w:p w14:paraId="656368E8" w14:textId="72CB7860" w:rsidR="003A6E72" w:rsidRPr="001C72B2" w:rsidRDefault="003A6E72" w:rsidP="003A6E72">
      <w:pPr>
        <w:pStyle w:val="PL"/>
        <w:rPr>
          <w:noProof w:val="0"/>
        </w:rPr>
      </w:pPr>
      <w:r w:rsidRPr="001C72B2">
        <w:rPr>
          <w:noProof w:val="0"/>
        </w:rPr>
        <w:t>const ObjectInstance *obj)=0;</w:t>
      </w:r>
    </w:p>
    <w:p w14:paraId="31BC73E9" w14:textId="77777777" w:rsidR="003A6E72" w:rsidRPr="001C72B2" w:rsidRDefault="003A6E72" w:rsidP="003A6E72">
      <w:pPr>
        <w:pStyle w:val="PL"/>
        <w:rPr>
          <w:noProof w:val="0"/>
        </w:rPr>
      </w:pPr>
    </w:p>
    <w:p w14:paraId="25B76D24" w14:textId="77777777" w:rsidR="003A6E72" w:rsidRPr="001C72B2" w:rsidRDefault="003A6E72" w:rsidP="003A6E72">
      <w:pPr>
        <w:pStyle w:val="PL"/>
        <w:keepNext/>
        <w:keepLines/>
        <w:rPr>
          <w:noProof w:val="0"/>
        </w:rPr>
      </w:pPr>
      <w:r w:rsidRPr="001C72B2">
        <w:rPr>
          <w:noProof w:val="0"/>
        </w:rPr>
        <w:t>//Called by TE to log the leaving of a destructor</w:t>
      </w:r>
    </w:p>
    <w:p w14:paraId="09282F6E" w14:textId="369F1B52" w:rsidR="006B5B10" w:rsidRPr="001C72B2" w:rsidRDefault="003A6E72" w:rsidP="003A6E72">
      <w:pPr>
        <w:pStyle w:val="PL"/>
        <w:rPr>
          <w:noProof w:val="0"/>
        </w:rPr>
      </w:pPr>
      <w:r w:rsidRPr="001C72B2">
        <w:rPr>
          <w:noProof w:val="0"/>
        </w:rPr>
        <w:t>virtual void tliObjFinallyLeave (const Tstring &amp;am, const timeval ts, const Tstring &amp;src,</w:t>
      </w:r>
    </w:p>
    <w:p w14:paraId="5EFB3EE2" w14:textId="77777777" w:rsidR="006B5B10" w:rsidRPr="001C72B2" w:rsidRDefault="003A6E72" w:rsidP="003A6E72">
      <w:pPr>
        <w:pStyle w:val="PL"/>
        <w:rPr>
          <w:noProof w:val="0"/>
        </w:rPr>
      </w:pPr>
      <w:r w:rsidRPr="001C72B2">
        <w:rPr>
          <w:noProof w:val="0"/>
        </w:rPr>
        <w:t xml:space="preserve">const Tinteger line, const TriComponentId *c, </w:t>
      </w:r>
      <w:r w:rsidR="006B5B10" w:rsidRPr="001C72B2">
        <w:rPr>
          <w:noProof w:val="0"/>
        </w:rPr>
        <w:t>const QualifiedName *className,</w:t>
      </w:r>
    </w:p>
    <w:p w14:paraId="08E2BA19" w14:textId="137A898A" w:rsidR="003A6E72" w:rsidRPr="001C72B2" w:rsidRDefault="003A6E72" w:rsidP="003A6E72">
      <w:pPr>
        <w:pStyle w:val="PL"/>
        <w:rPr>
          <w:noProof w:val="0"/>
        </w:rPr>
      </w:pPr>
      <w:r w:rsidRPr="001C72B2">
        <w:rPr>
          <w:noProof w:val="0"/>
        </w:rPr>
        <w:t>const ObjectInstance *obj)=0;</w:t>
      </w:r>
    </w:p>
    <w:p w14:paraId="7D0A1783" w14:textId="77777777" w:rsidR="003A6E72" w:rsidRPr="001C72B2" w:rsidRDefault="003A6E72" w:rsidP="003A6E72">
      <w:pPr>
        <w:pStyle w:val="PL"/>
        <w:rPr>
          <w:noProof w:val="0"/>
        </w:rPr>
      </w:pPr>
    </w:p>
    <w:p w14:paraId="0734F2E8" w14:textId="77777777" w:rsidR="003A6E72" w:rsidRPr="001C72B2" w:rsidRDefault="003A6E72" w:rsidP="003A6E72">
      <w:pPr>
        <w:pStyle w:val="PL"/>
        <w:rPr>
          <w:noProof w:val="0"/>
        </w:rPr>
      </w:pPr>
      <w:r w:rsidRPr="001C72B2">
        <w:rPr>
          <w:noProof w:val="0"/>
        </w:rPr>
        <w:t>//Called by TE to log the entering of an object method</w:t>
      </w:r>
    </w:p>
    <w:p w14:paraId="6F83E0AE" w14:textId="10E7F1CF" w:rsidR="006B5B10" w:rsidRPr="001C72B2" w:rsidRDefault="003A6E72" w:rsidP="003A6E72">
      <w:pPr>
        <w:pStyle w:val="PL"/>
        <w:rPr>
          <w:noProof w:val="0"/>
        </w:rPr>
      </w:pPr>
      <w:r w:rsidRPr="001C72B2">
        <w:rPr>
          <w:noProof w:val="0"/>
        </w:rPr>
        <w:t>virtual void tliObjMethodEnter (const Tstring &amp;am, const timeval ts, const Tstring &amp;src,</w:t>
      </w:r>
    </w:p>
    <w:p w14:paraId="46ABEF6A" w14:textId="77777777" w:rsidR="006B5B10" w:rsidRPr="001C72B2" w:rsidRDefault="003A6E72" w:rsidP="003A6E72">
      <w:pPr>
        <w:pStyle w:val="PL"/>
        <w:rPr>
          <w:noProof w:val="0"/>
        </w:rPr>
      </w:pPr>
      <w:r w:rsidRPr="001C72B2">
        <w:rPr>
          <w:noProof w:val="0"/>
        </w:rPr>
        <w:t xml:space="preserve">const Tinteger line, const TriComponentId *c, </w:t>
      </w:r>
      <w:r w:rsidR="006B5B10" w:rsidRPr="001C72B2">
        <w:rPr>
          <w:noProof w:val="0"/>
        </w:rPr>
        <w:t>const QualifiedName *className,</w:t>
      </w:r>
    </w:p>
    <w:p w14:paraId="15575A91" w14:textId="408B9A51" w:rsidR="003A6E72" w:rsidRPr="001C72B2" w:rsidRDefault="003A6E72" w:rsidP="003A6E72">
      <w:pPr>
        <w:pStyle w:val="PL"/>
        <w:rPr>
          <w:noProof w:val="0"/>
        </w:rPr>
      </w:pPr>
      <w:r w:rsidRPr="001C72B2">
        <w:rPr>
          <w:noProof w:val="0"/>
        </w:rPr>
        <w:t>const ObjectInstance *obj, const Tstring &amp;methodName, const TciParameterList *tciPars)=0;</w:t>
      </w:r>
    </w:p>
    <w:p w14:paraId="533A2D90" w14:textId="77777777" w:rsidR="003A6E72" w:rsidRPr="001C72B2" w:rsidRDefault="003A6E72" w:rsidP="003A6E72">
      <w:pPr>
        <w:pStyle w:val="PL"/>
        <w:rPr>
          <w:noProof w:val="0"/>
        </w:rPr>
      </w:pPr>
    </w:p>
    <w:p w14:paraId="79F2D2B0" w14:textId="77777777" w:rsidR="003A6E72" w:rsidRPr="001C72B2" w:rsidRDefault="003A6E72" w:rsidP="003A6E72">
      <w:pPr>
        <w:pStyle w:val="PL"/>
        <w:keepNext/>
        <w:keepLines/>
        <w:rPr>
          <w:noProof w:val="0"/>
        </w:rPr>
      </w:pPr>
      <w:r w:rsidRPr="001C72B2">
        <w:rPr>
          <w:noProof w:val="0"/>
        </w:rPr>
        <w:t>//Called by TE to log the leaving of an object method</w:t>
      </w:r>
    </w:p>
    <w:p w14:paraId="32E892C2" w14:textId="2D343D96" w:rsidR="006B5B10" w:rsidRPr="001C72B2" w:rsidRDefault="003A6E72" w:rsidP="003A6E72">
      <w:pPr>
        <w:pStyle w:val="PL"/>
        <w:rPr>
          <w:noProof w:val="0"/>
        </w:rPr>
      </w:pPr>
      <w:r w:rsidRPr="001C72B2">
        <w:rPr>
          <w:noProof w:val="0"/>
        </w:rPr>
        <w:t>virtual void tliObjMethodLeave (const Tstring &amp;am, const timeval ts, const Tstring &amp;src,</w:t>
      </w:r>
    </w:p>
    <w:p w14:paraId="05CB6F02" w14:textId="482B5D7D" w:rsidR="006B5B10" w:rsidRPr="001C72B2" w:rsidRDefault="003A6E72" w:rsidP="003A6E72">
      <w:pPr>
        <w:pStyle w:val="PL"/>
        <w:rPr>
          <w:noProof w:val="0"/>
        </w:rPr>
      </w:pPr>
      <w:r w:rsidRPr="001C72B2">
        <w:rPr>
          <w:noProof w:val="0"/>
        </w:rPr>
        <w:t>const Tinteger line, const TriComponentId *c,</w:t>
      </w:r>
      <w:r w:rsidR="006B5B10" w:rsidRPr="001C72B2">
        <w:rPr>
          <w:noProof w:val="0"/>
        </w:rPr>
        <w:t xml:space="preserve"> const QualifiedName *className,</w:t>
      </w:r>
    </w:p>
    <w:p w14:paraId="6F8A33DF" w14:textId="42AE4E84" w:rsidR="006B5B10" w:rsidRPr="001C72B2" w:rsidRDefault="003A6E72" w:rsidP="003A6E72">
      <w:pPr>
        <w:pStyle w:val="PL"/>
        <w:rPr>
          <w:noProof w:val="0"/>
        </w:rPr>
      </w:pPr>
      <w:r w:rsidRPr="001C72B2">
        <w:rPr>
          <w:noProof w:val="0"/>
        </w:rPr>
        <w:t>const ObjectInstance *obj, const Tstring &amp;methodName, const TciParameterList *tciPars,</w:t>
      </w:r>
    </w:p>
    <w:p w14:paraId="7389A0EC" w14:textId="02396953" w:rsidR="003A6E72" w:rsidRPr="001C72B2" w:rsidRDefault="003A6E72" w:rsidP="003A6E72">
      <w:pPr>
        <w:pStyle w:val="PL"/>
        <w:rPr>
          <w:noProof w:val="0"/>
        </w:rPr>
      </w:pPr>
      <w:r w:rsidRPr="001C72B2">
        <w:rPr>
          <w:noProof w:val="0"/>
        </w:rPr>
        <w:t>const TciValue *returnValue)=0;</w:t>
      </w:r>
    </w:p>
    <w:p w14:paraId="01EF68A9" w14:textId="77777777" w:rsidR="003A6E72" w:rsidRPr="001C72B2" w:rsidRDefault="003A6E72" w:rsidP="003A6E72">
      <w:pPr>
        <w:pStyle w:val="PL"/>
        <w:rPr>
          <w:noProof w:val="0"/>
        </w:rPr>
      </w:pPr>
    </w:p>
    <w:p w14:paraId="588ED6A9" w14:textId="77777777" w:rsidR="003A6E72" w:rsidRPr="001C72B2" w:rsidRDefault="003A6E72" w:rsidP="003A6E72">
      <w:pPr>
        <w:pStyle w:val="PL"/>
        <w:rPr>
          <w:noProof w:val="0"/>
        </w:rPr>
      </w:pPr>
      <w:r w:rsidRPr="001C72B2">
        <w:rPr>
          <w:noProof w:val="0"/>
        </w:rPr>
        <w:t>//Called by TE to log the modification of a member variable of an object</w:t>
      </w:r>
    </w:p>
    <w:p w14:paraId="5BD17A17" w14:textId="3406EA15" w:rsidR="006B5B10" w:rsidRPr="001C72B2" w:rsidRDefault="003A6E72" w:rsidP="003A6E72">
      <w:pPr>
        <w:pStyle w:val="PL"/>
        <w:rPr>
          <w:noProof w:val="0"/>
        </w:rPr>
      </w:pPr>
      <w:r w:rsidRPr="001C72B2">
        <w:rPr>
          <w:noProof w:val="0"/>
        </w:rPr>
        <w:t>virtual void tliObjVar (const Tstring &amp;am, const timeval ts, const Tstring &amp;src,</w:t>
      </w:r>
    </w:p>
    <w:p w14:paraId="085B57A9" w14:textId="77777777" w:rsidR="006B5B10" w:rsidRPr="001C72B2" w:rsidRDefault="003A6E72" w:rsidP="003A6E72">
      <w:pPr>
        <w:pStyle w:val="PL"/>
        <w:rPr>
          <w:noProof w:val="0"/>
        </w:rPr>
      </w:pPr>
      <w:r w:rsidRPr="001C72B2">
        <w:rPr>
          <w:noProof w:val="0"/>
        </w:rPr>
        <w:t xml:space="preserve">const Tinteger line, const TriComponentId *c, </w:t>
      </w:r>
      <w:r w:rsidR="006B5B10" w:rsidRPr="001C72B2">
        <w:rPr>
          <w:noProof w:val="0"/>
        </w:rPr>
        <w:t>const QualifiedName *className,</w:t>
      </w:r>
    </w:p>
    <w:p w14:paraId="7ACE053C" w14:textId="2CA9C79B" w:rsidR="003A6E72" w:rsidRPr="001C72B2" w:rsidRDefault="003A6E72" w:rsidP="003A6E72">
      <w:pPr>
        <w:pStyle w:val="PL"/>
        <w:rPr>
          <w:noProof w:val="0"/>
        </w:rPr>
      </w:pPr>
      <w:r w:rsidRPr="001C72B2">
        <w:rPr>
          <w:noProof w:val="0"/>
        </w:rPr>
        <w:t>const ObjectInstance *obj, const Tstring &amp;name, const TciValue *value)=0;</w:t>
      </w:r>
    </w:p>
    <w:p w14:paraId="08D4186A" w14:textId="77777777" w:rsidR="00D26B8D" w:rsidRPr="001C72B2" w:rsidRDefault="00D26B8D" w:rsidP="00D26B8D">
      <w:pPr>
        <w:pStyle w:val="PL"/>
        <w:rPr>
          <w:noProof w:val="0"/>
        </w:rPr>
      </w:pPr>
    </w:p>
    <w:p w14:paraId="4BB94AD6" w14:textId="77777777" w:rsidR="00D26B8D" w:rsidRPr="001C72B2" w:rsidRDefault="00D26B8D" w:rsidP="00D26B8D">
      <w:pPr>
        <w:pStyle w:val="PL"/>
        <w:rPr>
          <w:noProof w:val="0"/>
        </w:rPr>
      </w:pPr>
      <w:r w:rsidRPr="001C72B2">
        <w:rPr>
          <w:noProof w:val="0"/>
        </w:rPr>
        <w:t>//Called by TE to log the entering of an object getter</w:t>
      </w:r>
    </w:p>
    <w:p w14:paraId="0CF795B1" w14:textId="77777777" w:rsidR="00D26B8D" w:rsidRPr="001C72B2" w:rsidRDefault="00D26B8D" w:rsidP="00D26B8D">
      <w:pPr>
        <w:pStyle w:val="PL"/>
        <w:rPr>
          <w:noProof w:val="0"/>
        </w:rPr>
      </w:pPr>
      <w:r w:rsidRPr="001C72B2">
        <w:rPr>
          <w:noProof w:val="0"/>
        </w:rPr>
        <w:t>virtual void tliObjGetEnter (const Tstring &amp;am, const timeval ts, const Tstring &amp;src, const Tinteger line, const TriComponentId *c, const QualifiedName *className, const ObjectInstance *obj,</w:t>
      </w:r>
    </w:p>
    <w:p w14:paraId="1E78D3A7" w14:textId="7F702991" w:rsidR="00D26B8D" w:rsidRPr="001C72B2" w:rsidRDefault="00D26B8D" w:rsidP="00D26B8D">
      <w:pPr>
        <w:pStyle w:val="PL"/>
        <w:rPr>
          <w:noProof w:val="0"/>
        </w:rPr>
      </w:pPr>
      <w:r w:rsidRPr="001C72B2">
        <w:rPr>
          <w:noProof w:val="0"/>
        </w:rPr>
        <w:t>const Tstring &amp;propertyName)=0;</w:t>
      </w:r>
    </w:p>
    <w:p w14:paraId="1C5C7454" w14:textId="77777777" w:rsidR="00D26B8D" w:rsidRPr="001C72B2" w:rsidRDefault="00D26B8D" w:rsidP="00D26B8D">
      <w:pPr>
        <w:pStyle w:val="PL"/>
        <w:rPr>
          <w:noProof w:val="0"/>
        </w:rPr>
      </w:pPr>
    </w:p>
    <w:p w14:paraId="21E77902" w14:textId="77777777" w:rsidR="00D26B8D" w:rsidRPr="001C72B2" w:rsidRDefault="00D26B8D" w:rsidP="00D26B8D">
      <w:pPr>
        <w:pStyle w:val="PL"/>
        <w:keepNext/>
        <w:keepLines/>
        <w:rPr>
          <w:noProof w:val="0"/>
        </w:rPr>
      </w:pPr>
      <w:r w:rsidRPr="001C72B2">
        <w:rPr>
          <w:noProof w:val="0"/>
        </w:rPr>
        <w:t>//Called by TE to log the leaving of an object getter</w:t>
      </w:r>
    </w:p>
    <w:p w14:paraId="383B5ED8" w14:textId="77777777" w:rsidR="00D26B8D" w:rsidRPr="001C72B2" w:rsidRDefault="00D26B8D" w:rsidP="00D26B8D">
      <w:pPr>
        <w:pStyle w:val="PL"/>
        <w:rPr>
          <w:noProof w:val="0"/>
        </w:rPr>
      </w:pPr>
      <w:r w:rsidRPr="001C72B2">
        <w:rPr>
          <w:noProof w:val="0"/>
        </w:rPr>
        <w:t>virtual void tliObjGetLeave (const Tstring &amp;am, const timeval ts, const Tstring &amp;src, const Tinteger line, const TriComponentId *c, const QualifiedName *className, const ObjectInstance *obj,</w:t>
      </w:r>
    </w:p>
    <w:p w14:paraId="481A07EF" w14:textId="6036FAAB" w:rsidR="00D26B8D" w:rsidRPr="001C72B2" w:rsidRDefault="00D26B8D" w:rsidP="00D26B8D">
      <w:pPr>
        <w:pStyle w:val="PL"/>
        <w:rPr>
          <w:noProof w:val="0"/>
        </w:rPr>
      </w:pPr>
      <w:r w:rsidRPr="001C72B2">
        <w:rPr>
          <w:noProof w:val="0"/>
        </w:rPr>
        <w:t>const Tstring &amp;propertyName, const TciValue *returnValue)=0;</w:t>
      </w:r>
    </w:p>
    <w:p w14:paraId="29AF3D3C" w14:textId="77777777" w:rsidR="00D26B8D" w:rsidRPr="001C72B2" w:rsidRDefault="00D26B8D" w:rsidP="00D26B8D">
      <w:pPr>
        <w:pStyle w:val="PL"/>
        <w:rPr>
          <w:noProof w:val="0"/>
        </w:rPr>
      </w:pPr>
    </w:p>
    <w:p w14:paraId="42CCDF5E" w14:textId="77777777" w:rsidR="00D26B8D" w:rsidRPr="001C72B2" w:rsidRDefault="00D26B8D" w:rsidP="00D26B8D">
      <w:pPr>
        <w:pStyle w:val="PL"/>
        <w:keepNext/>
        <w:keepLines/>
        <w:rPr>
          <w:noProof w:val="0"/>
        </w:rPr>
      </w:pPr>
      <w:r w:rsidRPr="001C72B2">
        <w:rPr>
          <w:noProof w:val="0"/>
        </w:rPr>
        <w:t>//Called by TE to log the entering of an object setter</w:t>
      </w:r>
    </w:p>
    <w:p w14:paraId="0B2F6FF5" w14:textId="77777777" w:rsidR="00D26B8D" w:rsidRPr="001C72B2" w:rsidRDefault="00D26B8D" w:rsidP="00D26B8D">
      <w:pPr>
        <w:pStyle w:val="PL"/>
        <w:rPr>
          <w:noProof w:val="0"/>
        </w:rPr>
      </w:pPr>
      <w:r w:rsidRPr="001C72B2">
        <w:rPr>
          <w:noProof w:val="0"/>
        </w:rPr>
        <w:t>virtual void tliObjSetEnter (const Tstring &amp;am, const timeval ts, const Tstring &amp;src, const Tinteger line, const TriComponentId *c, const QualifiedName *className, const ObjectInstance *obj,</w:t>
      </w:r>
    </w:p>
    <w:p w14:paraId="48A1F84F" w14:textId="315E56A9" w:rsidR="00D26B8D" w:rsidRPr="001C72B2" w:rsidRDefault="00D26B8D" w:rsidP="00D26B8D">
      <w:pPr>
        <w:pStyle w:val="PL"/>
        <w:rPr>
          <w:noProof w:val="0"/>
        </w:rPr>
      </w:pPr>
      <w:r w:rsidRPr="001C72B2">
        <w:rPr>
          <w:noProof w:val="0"/>
        </w:rPr>
        <w:t>const Tstring &amp;propertyName, const TciValue *value)=0;</w:t>
      </w:r>
    </w:p>
    <w:p w14:paraId="08BFBC67" w14:textId="77777777" w:rsidR="00D26B8D" w:rsidRPr="001C72B2" w:rsidRDefault="00D26B8D" w:rsidP="00D26B8D">
      <w:pPr>
        <w:pStyle w:val="PL"/>
        <w:rPr>
          <w:noProof w:val="0"/>
        </w:rPr>
      </w:pPr>
    </w:p>
    <w:p w14:paraId="3EAB7CC1" w14:textId="77777777" w:rsidR="00D26B8D" w:rsidRPr="001C72B2" w:rsidRDefault="00D26B8D" w:rsidP="00D26B8D">
      <w:pPr>
        <w:pStyle w:val="PL"/>
        <w:rPr>
          <w:noProof w:val="0"/>
        </w:rPr>
      </w:pPr>
      <w:r w:rsidRPr="001C72B2">
        <w:rPr>
          <w:noProof w:val="0"/>
        </w:rPr>
        <w:t>//Called by TE to log the leaving of an object setter</w:t>
      </w:r>
    </w:p>
    <w:p w14:paraId="29B9BC80" w14:textId="77777777" w:rsidR="00D26B8D" w:rsidRPr="001C72B2" w:rsidRDefault="00D26B8D" w:rsidP="00D26B8D">
      <w:pPr>
        <w:pStyle w:val="PL"/>
        <w:rPr>
          <w:noProof w:val="0"/>
        </w:rPr>
      </w:pPr>
      <w:r w:rsidRPr="001C72B2">
        <w:rPr>
          <w:noProof w:val="0"/>
        </w:rPr>
        <w:t>virtual void tliObjSetEnter (const Tstring &amp;am, const timeval ts, const Tstring &amp;src, const Tinteger line, const TriComponentId *c, const QualifiedName *className, const ObjectInstance *obj,</w:t>
      </w:r>
    </w:p>
    <w:p w14:paraId="53DDE0F0" w14:textId="5ED4EDF5" w:rsidR="00D26B8D" w:rsidRPr="001C72B2" w:rsidRDefault="00D26B8D" w:rsidP="00D26B8D">
      <w:pPr>
        <w:pStyle w:val="PL"/>
        <w:rPr>
          <w:noProof w:val="0"/>
        </w:rPr>
      </w:pPr>
      <w:r w:rsidRPr="001C72B2">
        <w:rPr>
          <w:noProof w:val="0"/>
        </w:rPr>
        <w:t>const Tstring &amp;propertyName)=0;</w:t>
      </w:r>
    </w:p>
    <w:p w14:paraId="55C0CEAE" w14:textId="77777777" w:rsidR="00BD0DE8" w:rsidRPr="001C72B2" w:rsidRDefault="00BD0DE8" w:rsidP="003A6E72">
      <w:pPr>
        <w:pStyle w:val="PL"/>
        <w:rPr>
          <w:noProof w:val="0"/>
        </w:rPr>
      </w:pPr>
    </w:p>
    <w:p w14:paraId="4CABB898" w14:textId="77777777" w:rsidR="003A6E72" w:rsidRPr="001C72B2" w:rsidRDefault="003A6E72" w:rsidP="003A6E72">
      <w:pPr>
        <w:pStyle w:val="berschrift2"/>
      </w:pPr>
      <w:bookmarkStart w:id="395" w:name="_Toc66104976"/>
      <w:bookmarkStart w:id="396" w:name="_Toc66112462"/>
      <w:bookmarkStart w:id="397" w:name="_Toc66354637"/>
      <w:bookmarkStart w:id="398" w:name="_Toc72305868"/>
      <w:bookmarkStart w:id="399" w:name="_Toc72306700"/>
      <w:r w:rsidRPr="001C72B2">
        <w:t>7.9</w:t>
      </w:r>
      <w:r w:rsidRPr="001C72B2">
        <w:tab/>
        <w:t>Extensions to clause 11 of ETSI ES 201 873-6 W3C XML mapping</w:t>
      </w:r>
      <w:bookmarkEnd w:id="395"/>
      <w:bookmarkEnd w:id="396"/>
      <w:bookmarkEnd w:id="397"/>
      <w:bookmarkEnd w:id="398"/>
      <w:bookmarkEnd w:id="399"/>
    </w:p>
    <w:p w14:paraId="72D58B56" w14:textId="0D56B77D" w:rsidR="003A6E72" w:rsidRPr="001C72B2" w:rsidRDefault="003A6E72" w:rsidP="00C42DEE">
      <w:pPr>
        <w:keepNext/>
        <w:rPr>
          <w:rStyle w:val="Fett"/>
        </w:rPr>
      </w:pPr>
      <w:r w:rsidRPr="001C72B2">
        <w:rPr>
          <w:rStyle w:val="Fett"/>
        </w:rPr>
        <w:t>Clause 11.3.3.30</w:t>
      </w:r>
      <w:r w:rsidR="00E5114B" w:rsidRPr="001C72B2">
        <w:rPr>
          <w:rStyle w:val="Fett"/>
        </w:rPr>
        <w:tab/>
      </w:r>
      <w:r w:rsidR="00E355C5" w:rsidRPr="001C72B2">
        <w:rPr>
          <w:rStyle w:val="Fett"/>
        </w:rPr>
        <w:tab/>
      </w:r>
      <w:r w:rsidRPr="001C72B2">
        <w:rPr>
          <w:rStyle w:val="Fett"/>
        </w:rPr>
        <w:t>ObjectInstance</w:t>
      </w:r>
    </w:p>
    <w:p w14:paraId="054F6692" w14:textId="75567501" w:rsidR="003A6E72" w:rsidRPr="001C72B2" w:rsidRDefault="003A6E72" w:rsidP="00C42DEE">
      <w:pPr>
        <w:keepNext/>
        <w:keepLines/>
        <w:widowControl w:val="0"/>
      </w:pPr>
      <w:r w:rsidRPr="001C72B2">
        <w:rPr>
          <w:rFonts w:ascii="Courier New" w:hAnsi="Courier New" w:cs="Courier New"/>
        </w:rPr>
        <w:t>ObjectInstance</w:t>
      </w:r>
      <w:r w:rsidRPr="001C72B2">
        <w:t xml:space="preserve"> type is mapped to the complex type specified below. The content of the XML elements based on the </w:t>
      </w:r>
      <w:r w:rsidRPr="001C72B2">
        <w:rPr>
          <w:rFonts w:ascii="Courier New" w:hAnsi="Courier New" w:cs="Courier New"/>
        </w:rPr>
        <w:t>ObjectInstance</w:t>
      </w:r>
      <w:r w:rsidRPr="001C72B2">
        <w:t xml:space="preserve"> type shall be equal to the string produced by the </w:t>
      </w:r>
      <w:r w:rsidRPr="001C72B2">
        <w:rPr>
          <w:rFonts w:ascii="Courier New" w:hAnsi="Courier New" w:cs="Courier New"/>
        </w:rPr>
        <w:t>valueToString</w:t>
      </w:r>
      <w:r w:rsidRPr="001C72B2">
        <w:t xml:space="preserve"> operation (described in clause 7.2.2.2.1 of ETSI ES 201 873-6</w:t>
      </w:r>
      <w:r w:rsidR="00EA5309" w:rsidRPr="001C72B2">
        <w:t xml:space="preserve"> [</w:t>
      </w:r>
      <w:r w:rsidR="00EA5309" w:rsidRPr="001C72B2">
        <w:fldChar w:fldCharType="begin"/>
      </w:r>
      <w:r w:rsidR="00EA5309" w:rsidRPr="001C72B2">
        <w:instrText xml:space="preserve">REF REF_ES201873_6 \h </w:instrText>
      </w:r>
      <w:r w:rsidR="00EA5309" w:rsidRPr="001C72B2">
        <w:fldChar w:fldCharType="separate"/>
      </w:r>
      <w:r w:rsidR="00901235" w:rsidRPr="001C72B2">
        <w:t>4</w:t>
      </w:r>
      <w:r w:rsidR="00EA5309" w:rsidRPr="001C72B2">
        <w:fldChar w:fldCharType="end"/>
      </w:r>
      <w:r w:rsidR="00EA5309" w:rsidRPr="001C72B2">
        <w:t>]</w:t>
      </w:r>
      <w:r w:rsidRPr="001C72B2">
        <w:t>):</w:t>
      </w:r>
    </w:p>
    <w:p w14:paraId="521E9A1F" w14:textId="03F85C21" w:rsidR="003A6E72" w:rsidRPr="001C72B2" w:rsidRDefault="003A6E72" w:rsidP="003A6E72">
      <w:pPr>
        <w:pStyle w:val="PL"/>
        <w:keepNext/>
        <w:widowControl w:val="0"/>
        <w:rPr>
          <w:noProof w:val="0"/>
        </w:rPr>
      </w:pPr>
      <w:r w:rsidRPr="001C72B2">
        <w:rPr>
          <w:noProof w:val="0"/>
        </w:rPr>
        <w:tab/>
        <w:t>&lt;xsd:complexType name=</w:t>
      </w:r>
      <w:r w:rsidR="00466415" w:rsidRPr="001C72B2">
        <w:rPr>
          <w:noProof w:val="0"/>
        </w:rPr>
        <w:t>"</w:t>
      </w:r>
      <w:r w:rsidRPr="001C72B2">
        <w:rPr>
          <w:noProof w:val="0"/>
        </w:rPr>
        <w:t>ObjectInstance</w:t>
      </w:r>
      <w:r w:rsidR="00466415" w:rsidRPr="001C72B2">
        <w:rPr>
          <w:noProof w:val="0"/>
        </w:rPr>
        <w:t>"</w:t>
      </w:r>
      <w:r w:rsidRPr="001C72B2">
        <w:rPr>
          <w:noProof w:val="0"/>
        </w:rPr>
        <w:t>&gt;</w:t>
      </w:r>
    </w:p>
    <w:p w14:paraId="7B0B821B" w14:textId="73674548" w:rsidR="003A6E72" w:rsidRPr="001C72B2" w:rsidRDefault="003A6E72" w:rsidP="003A6E72">
      <w:pPr>
        <w:pStyle w:val="PL"/>
        <w:widowControl w:val="0"/>
        <w:rPr>
          <w:noProof w:val="0"/>
          <w:szCs w:val="16"/>
        </w:rPr>
      </w:pPr>
      <w:r w:rsidRPr="001C72B2">
        <w:rPr>
          <w:noProof w:val="0"/>
          <w:szCs w:val="16"/>
        </w:rPr>
        <w:tab/>
      </w:r>
      <w:r w:rsidRPr="001C72B2">
        <w:rPr>
          <w:noProof w:val="0"/>
          <w:szCs w:val="16"/>
        </w:rPr>
        <w:tab/>
      </w:r>
      <w:r w:rsidRPr="001C72B2">
        <w:rPr>
          <w:noProof w:val="0"/>
        </w:rPr>
        <w:t>&lt;xsd:group ref=</w:t>
      </w:r>
      <w:r w:rsidR="00466415" w:rsidRPr="001C72B2">
        <w:rPr>
          <w:noProof w:val="0"/>
        </w:rPr>
        <w:t>"</w:t>
      </w:r>
      <w:r w:rsidRPr="001C72B2">
        <w:rPr>
          <w:noProof w:val="0"/>
        </w:rPr>
        <w:t>Values:BaseValue</w:t>
      </w:r>
      <w:r w:rsidR="00466415" w:rsidRPr="001C72B2">
        <w:rPr>
          <w:noProof w:val="0"/>
        </w:rPr>
        <w:t>"</w:t>
      </w:r>
      <w:r w:rsidRPr="001C72B2">
        <w:rPr>
          <w:noProof w:val="0"/>
        </w:rPr>
        <w:t>/&gt;</w:t>
      </w:r>
    </w:p>
    <w:p w14:paraId="038B46C4" w14:textId="64008F0F" w:rsidR="003A6E72" w:rsidRPr="001C72B2" w:rsidRDefault="003A6E72" w:rsidP="003A6E72">
      <w:pPr>
        <w:pStyle w:val="PL"/>
        <w:widowControl w:val="0"/>
        <w:rPr>
          <w:noProof w:val="0"/>
          <w:szCs w:val="16"/>
        </w:rPr>
      </w:pPr>
      <w:r w:rsidRPr="001C72B2">
        <w:rPr>
          <w:noProof w:val="0"/>
          <w:szCs w:val="16"/>
        </w:rPr>
        <w:tab/>
      </w:r>
      <w:r w:rsidRPr="001C72B2">
        <w:rPr>
          <w:noProof w:val="0"/>
          <w:szCs w:val="16"/>
        </w:rPr>
        <w:tab/>
        <w:t>&lt;xsd:attributeGroup ref=</w:t>
      </w:r>
      <w:r w:rsidR="00466415" w:rsidRPr="001C72B2">
        <w:rPr>
          <w:noProof w:val="0"/>
          <w:szCs w:val="16"/>
        </w:rPr>
        <w:t>"</w:t>
      </w:r>
      <w:r w:rsidRPr="001C72B2">
        <w:rPr>
          <w:noProof w:val="0"/>
          <w:szCs w:val="16"/>
        </w:rPr>
        <w:t>Values:ValueAtts</w:t>
      </w:r>
      <w:r w:rsidR="00466415" w:rsidRPr="001C72B2">
        <w:rPr>
          <w:noProof w:val="0"/>
          <w:szCs w:val="16"/>
        </w:rPr>
        <w:t>"</w:t>
      </w:r>
      <w:r w:rsidRPr="001C72B2">
        <w:rPr>
          <w:noProof w:val="0"/>
          <w:szCs w:val="16"/>
        </w:rPr>
        <w:t>/&gt;</w:t>
      </w:r>
    </w:p>
    <w:p w14:paraId="1126718C" w14:textId="77777777" w:rsidR="003A6E72" w:rsidRPr="001C72B2" w:rsidRDefault="003A6E72" w:rsidP="003A6E72">
      <w:pPr>
        <w:pStyle w:val="PL"/>
        <w:widowControl w:val="0"/>
        <w:rPr>
          <w:noProof w:val="0"/>
        </w:rPr>
      </w:pPr>
      <w:r w:rsidRPr="001C72B2">
        <w:rPr>
          <w:noProof w:val="0"/>
        </w:rPr>
        <w:tab/>
        <w:t>&lt;/xsd:complexType&gt;</w:t>
      </w:r>
    </w:p>
    <w:p w14:paraId="0ADEBF03" w14:textId="77777777" w:rsidR="003A6E72" w:rsidRPr="001C72B2" w:rsidRDefault="003A6E72" w:rsidP="003A6E72">
      <w:pPr>
        <w:pStyle w:val="PL"/>
        <w:widowControl w:val="0"/>
        <w:rPr>
          <w:noProof w:val="0"/>
        </w:rPr>
      </w:pPr>
    </w:p>
    <w:p w14:paraId="1E527D94" w14:textId="77777777" w:rsidR="003A6E72" w:rsidRPr="001C72B2" w:rsidRDefault="003A6E72" w:rsidP="003A6E72">
      <w:pPr>
        <w:keepNext/>
        <w:keepLines/>
        <w:widowControl w:val="0"/>
        <w:rPr>
          <w:b/>
        </w:rPr>
      </w:pPr>
      <w:r w:rsidRPr="001C72B2">
        <w:rPr>
          <w:b/>
        </w:rPr>
        <w:t>Items:</w:t>
      </w:r>
    </w:p>
    <w:p w14:paraId="5DA8660A" w14:textId="54BDD3DB" w:rsidR="003A6E72" w:rsidRPr="001C72B2" w:rsidRDefault="003A6E72" w:rsidP="003A6E72">
      <w:pPr>
        <w:pStyle w:val="B1"/>
        <w:widowControl w:val="0"/>
        <w:tabs>
          <w:tab w:val="left" w:pos="2835"/>
        </w:tabs>
        <w:ind w:left="738" w:hanging="454"/>
      </w:pPr>
      <w:r w:rsidRPr="001C72B2">
        <w:rPr>
          <w:rFonts w:ascii="Courier New" w:hAnsi="Courier New" w:cs="Courier New"/>
          <w:sz w:val="16"/>
          <w:szCs w:val="16"/>
        </w:rPr>
        <w:t>BaseValue</w:t>
      </w:r>
      <w:r w:rsidRPr="001C72B2">
        <w:tab/>
        <w:t>Object instance content described in clause 11.3.3.1 of ETSI ES 201-873-6</w:t>
      </w:r>
    </w:p>
    <w:p w14:paraId="205F6E38" w14:textId="6630CCD1" w:rsidR="003A6E72" w:rsidRPr="001C72B2" w:rsidRDefault="003A6E72" w:rsidP="003A6E72">
      <w:pPr>
        <w:pStyle w:val="B1"/>
        <w:widowControl w:val="0"/>
        <w:tabs>
          <w:tab w:val="left" w:pos="2835"/>
        </w:tabs>
        <w:ind w:left="738" w:hanging="454"/>
      </w:pPr>
      <w:r w:rsidRPr="001C72B2">
        <w:rPr>
          <w:rFonts w:ascii="Courier New" w:hAnsi="Courier New" w:cs="Courier New"/>
          <w:sz w:val="16"/>
          <w:szCs w:val="16"/>
        </w:rPr>
        <w:t>ValueAtts</w:t>
      </w:r>
      <w:r w:rsidRPr="001C72B2">
        <w:rPr>
          <w:rFonts w:ascii="Courier New" w:hAnsi="Courier New" w:cs="Courier New"/>
          <w:sz w:val="16"/>
          <w:szCs w:val="16"/>
        </w:rPr>
        <w:tab/>
      </w:r>
      <w:r w:rsidRPr="001C72B2">
        <w:t>Value attributes described in clause 11.3.3.1 of ETSI ES 201-873-6</w:t>
      </w:r>
    </w:p>
    <w:p w14:paraId="05295A0B" w14:textId="77777777" w:rsidR="003A6E72" w:rsidRPr="001C72B2" w:rsidRDefault="003A6E72" w:rsidP="003A6E72">
      <w:pPr>
        <w:rPr>
          <w:rStyle w:val="Fett"/>
        </w:rPr>
      </w:pPr>
      <w:r w:rsidRPr="001C72B2">
        <w:rPr>
          <w:rStyle w:val="Fett"/>
        </w:rPr>
        <w:t>Clause 11.4.2.1</w:t>
      </w:r>
      <w:r w:rsidRPr="001C72B2">
        <w:rPr>
          <w:rStyle w:val="Fett"/>
        </w:rPr>
        <w:tab/>
        <w:t>TCI-TL provided</w:t>
      </w:r>
    </w:p>
    <w:p w14:paraId="1E6FFB37" w14:textId="77777777" w:rsidR="003A6E72" w:rsidRPr="001C72B2" w:rsidRDefault="003A6E72" w:rsidP="003A6E72">
      <w:pPr>
        <w:rPr>
          <w:rStyle w:val="Fett"/>
          <w:b w:val="0"/>
        </w:rPr>
      </w:pPr>
      <w:r w:rsidRPr="001C72B2">
        <w:rPr>
          <w:rStyle w:val="Fett"/>
          <w:b w:val="0"/>
        </w:rPr>
        <w:t>This clause is to be extended.</w:t>
      </w:r>
    </w:p>
    <w:p w14:paraId="49052EB1" w14:textId="5B2749F3" w:rsidR="003A6E72" w:rsidRPr="001C72B2" w:rsidRDefault="003A6E72" w:rsidP="003A6E72">
      <w:pPr>
        <w:pStyle w:val="PL"/>
        <w:widowControl w:val="0"/>
        <w:rPr>
          <w:noProof w:val="0"/>
        </w:rPr>
      </w:pPr>
      <w:r w:rsidRPr="001C72B2">
        <w:rPr>
          <w:noProof w:val="0"/>
        </w:rPr>
        <w:t xml:space="preserve">    &lt;xsd:complexType name=</w:t>
      </w:r>
      <w:r w:rsidR="00466415" w:rsidRPr="001C72B2">
        <w:rPr>
          <w:noProof w:val="0"/>
        </w:rPr>
        <w:t>"</w:t>
      </w:r>
      <w:r w:rsidRPr="001C72B2">
        <w:rPr>
          <w:noProof w:val="0"/>
        </w:rPr>
        <w:t>tliObjCreateEnter</w:t>
      </w:r>
      <w:r w:rsidR="00466415" w:rsidRPr="001C72B2">
        <w:rPr>
          <w:noProof w:val="0"/>
        </w:rPr>
        <w:t>"</w:t>
      </w:r>
      <w:r w:rsidRPr="001C72B2">
        <w:rPr>
          <w:noProof w:val="0"/>
        </w:rPr>
        <w:t>&gt;</w:t>
      </w:r>
    </w:p>
    <w:p w14:paraId="66DD219A" w14:textId="4B6B89CB" w:rsidR="003A6E72" w:rsidRPr="001C72B2" w:rsidRDefault="003A6E72" w:rsidP="003A6E72">
      <w:pPr>
        <w:pStyle w:val="PL"/>
        <w:widowControl w:val="0"/>
        <w:rPr>
          <w:noProof w:val="0"/>
        </w:rPr>
      </w:pPr>
      <w:r w:rsidRPr="001C72B2">
        <w:rPr>
          <w:noProof w:val="0"/>
        </w:rPr>
        <w:t xml:space="preserve">        &lt;xsd:complexContent mixed=</w:t>
      </w:r>
      <w:r w:rsidR="00466415" w:rsidRPr="001C72B2">
        <w:rPr>
          <w:noProof w:val="0"/>
        </w:rPr>
        <w:t>"</w:t>
      </w:r>
      <w:r w:rsidRPr="001C72B2">
        <w:rPr>
          <w:noProof w:val="0"/>
        </w:rPr>
        <w:t>true</w:t>
      </w:r>
      <w:r w:rsidR="00466415" w:rsidRPr="001C72B2">
        <w:rPr>
          <w:noProof w:val="0"/>
        </w:rPr>
        <w:t>"</w:t>
      </w:r>
      <w:r w:rsidRPr="001C72B2">
        <w:rPr>
          <w:noProof w:val="0"/>
        </w:rPr>
        <w:t>&gt;</w:t>
      </w:r>
    </w:p>
    <w:p w14:paraId="4C5F00F6" w14:textId="617ED581" w:rsidR="003A6E72" w:rsidRPr="001C72B2" w:rsidRDefault="003A6E72" w:rsidP="003A6E72">
      <w:pPr>
        <w:pStyle w:val="PL"/>
        <w:widowControl w:val="0"/>
        <w:rPr>
          <w:noProof w:val="0"/>
        </w:rPr>
      </w:pPr>
      <w:r w:rsidRPr="001C72B2">
        <w:rPr>
          <w:noProof w:val="0"/>
        </w:rPr>
        <w:lastRenderedPageBreak/>
        <w:t xml:space="preserve">            &lt;xsd:extension base=</w:t>
      </w:r>
      <w:r w:rsidR="00466415" w:rsidRPr="001C72B2">
        <w:rPr>
          <w:noProof w:val="0"/>
        </w:rPr>
        <w:t>"</w:t>
      </w:r>
      <w:r w:rsidRPr="001C72B2">
        <w:rPr>
          <w:noProof w:val="0"/>
        </w:rPr>
        <w:t>Events:Event</w:t>
      </w:r>
      <w:r w:rsidR="00466415" w:rsidRPr="001C72B2">
        <w:rPr>
          <w:noProof w:val="0"/>
        </w:rPr>
        <w:t>"</w:t>
      </w:r>
      <w:r w:rsidRPr="001C72B2">
        <w:rPr>
          <w:noProof w:val="0"/>
        </w:rPr>
        <w:t>&gt;</w:t>
      </w:r>
    </w:p>
    <w:p w14:paraId="73B4CC68" w14:textId="77777777" w:rsidR="003A6E72" w:rsidRPr="001C72B2" w:rsidRDefault="003A6E72" w:rsidP="003A6E72">
      <w:pPr>
        <w:pStyle w:val="PL"/>
        <w:widowControl w:val="0"/>
        <w:rPr>
          <w:noProof w:val="0"/>
        </w:rPr>
      </w:pPr>
      <w:r w:rsidRPr="001C72B2">
        <w:rPr>
          <w:noProof w:val="0"/>
        </w:rPr>
        <w:t xml:space="preserve">                &lt;xsd:sequence&gt;</w:t>
      </w:r>
    </w:p>
    <w:p w14:paraId="67D66C99" w14:textId="77777777" w:rsidR="009C6CB7" w:rsidRPr="001C72B2" w:rsidRDefault="003A6E72" w:rsidP="009C6CB7">
      <w:pPr>
        <w:pStyle w:val="PL"/>
        <w:widowControl w:val="0"/>
        <w:rPr>
          <w:noProof w:val="0"/>
        </w:rPr>
      </w:pPr>
      <w:r w:rsidRPr="001C72B2">
        <w:rPr>
          <w:noProof w:val="0"/>
        </w:rPr>
        <w:t xml:space="preserve">                    </w:t>
      </w:r>
      <w:r w:rsidR="009C6CB7" w:rsidRPr="001C72B2">
        <w:rPr>
          <w:noProof w:val="0"/>
        </w:rPr>
        <w:t>&lt;xsd:element name="className" type="Types:QualifiedName"  /&gt;</w:t>
      </w:r>
    </w:p>
    <w:p w14:paraId="7A12B953" w14:textId="281107C5" w:rsidR="003A6E72" w:rsidRPr="001C72B2" w:rsidRDefault="009C6CB7" w:rsidP="009C6CB7">
      <w:pPr>
        <w:pStyle w:val="PL"/>
        <w:widowControl w:val="0"/>
        <w:rPr>
          <w:noProof w:val="0"/>
        </w:rPr>
      </w:pPr>
      <w:r w:rsidRPr="001C72B2">
        <w:rPr>
          <w:noProof w:val="0"/>
        </w:rPr>
        <w:t xml:space="preserve">                    </w:t>
      </w:r>
      <w:r w:rsidR="003A6E72" w:rsidRPr="001C72B2">
        <w:rPr>
          <w:noProof w:val="0"/>
        </w:rPr>
        <w:t>&lt;xsd:element name=</w:t>
      </w:r>
      <w:r w:rsidR="00466415" w:rsidRPr="001C72B2">
        <w:rPr>
          <w:noProof w:val="0"/>
        </w:rPr>
        <w:t>"</w:t>
      </w:r>
      <w:r w:rsidR="003A6E72" w:rsidRPr="001C72B2">
        <w:rPr>
          <w:noProof w:val="0"/>
        </w:rPr>
        <w:t>obj</w:t>
      </w:r>
      <w:r w:rsidR="00466415" w:rsidRPr="001C72B2">
        <w:rPr>
          <w:noProof w:val="0"/>
        </w:rPr>
        <w:t>"</w:t>
      </w:r>
      <w:r w:rsidR="003A6E72" w:rsidRPr="001C72B2">
        <w:rPr>
          <w:noProof w:val="0"/>
        </w:rPr>
        <w:t xml:space="preserve"> type=</w:t>
      </w:r>
      <w:r w:rsidR="00466415" w:rsidRPr="001C72B2">
        <w:rPr>
          <w:noProof w:val="0"/>
        </w:rPr>
        <w:t>"</w:t>
      </w:r>
      <w:r w:rsidR="003A6E72" w:rsidRPr="001C72B2">
        <w:rPr>
          <w:noProof w:val="0"/>
        </w:rPr>
        <w:t>Values:ObjectInstance</w:t>
      </w:r>
      <w:r w:rsidR="00466415" w:rsidRPr="001C72B2">
        <w:rPr>
          <w:noProof w:val="0"/>
        </w:rPr>
        <w:t>"</w:t>
      </w:r>
      <w:r w:rsidR="003A6E72" w:rsidRPr="001C72B2">
        <w:rPr>
          <w:noProof w:val="0"/>
        </w:rPr>
        <w:t xml:space="preserve">  /&gt;</w:t>
      </w:r>
    </w:p>
    <w:p w14:paraId="3B5C959F" w14:textId="09CB37C7" w:rsidR="003A6E72" w:rsidRPr="001C72B2" w:rsidRDefault="003A6E72" w:rsidP="003A6E72">
      <w:pPr>
        <w:pStyle w:val="PL"/>
        <w:widowControl w:val="0"/>
        <w:rPr>
          <w:noProof w:val="0"/>
        </w:rPr>
      </w:pPr>
      <w:r w:rsidRPr="001C72B2">
        <w:rPr>
          <w:noProof w:val="0"/>
        </w:rPr>
        <w:t xml:space="preserve">                    &lt;xsd:element name=</w:t>
      </w:r>
      <w:r w:rsidR="00466415" w:rsidRPr="001C72B2">
        <w:rPr>
          <w:noProof w:val="0"/>
        </w:rPr>
        <w:t>"</w:t>
      </w:r>
      <w:r w:rsidRPr="001C72B2">
        <w:rPr>
          <w:noProof w:val="0"/>
          <w:szCs w:val="18"/>
        </w:rPr>
        <w:t>tciPars</w:t>
      </w:r>
      <w:r w:rsidR="00466415" w:rsidRPr="001C72B2">
        <w:rPr>
          <w:noProof w:val="0"/>
        </w:rPr>
        <w:t>"</w:t>
      </w:r>
      <w:r w:rsidRPr="001C72B2">
        <w:rPr>
          <w:noProof w:val="0"/>
        </w:rPr>
        <w:t xml:space="preserve"> type=</w:t>
      </w:r>
      <w:r w:rsidR="00466415" w:rsidRPr="001C72B2">
        <w:rPr>
          <w:noProof w:val="0"/>
        </w:rPr>
        <w:t>"</w:t>
      </w:r>
      <w:r w:rsidRPr="001C72B2">
        <w:rPr>
          <w:noProof w:val="0"/>
        </w:rPr>
        <w:t>Types:TciParameterListType</w:t>
      </w:r>
      <w:r w:rsidR="00466415" w:rsidRPr="001C72B2">
        <w:rPr>
          <w:noProof w:val="0"/>
        </w:rPr>
        <w:t>"</w:t>
      </w:r>
      <w:r w:rsidRPr="001C72B2">
        <w:rPr>
          <w:noProof w:val="0"/>
        </w:rPr>
        <w:t xml:space="preserve"> minOccurs=</w:t>
      </w:r>
      <w:r w:rsidR="00466415" w:rsidRPr="001C72B2">
        <w:rPr>
          <w:noProof w:val="0"/>
        </w:rPr>
        <w:t>"</w:t>
      </w:r>
      <w:r w:rsidRPr="001C72B2">
        <w:rPr>
          <w:noProof w:val="0"/>
        </w:rPr>
        <w:t>0</w:t>
      </w:r>
      <w:r w:rsidR="00466415" w:rsidRPr="001C72B2">
        <w:rPr>
          <w:noProof w:val="0"/>
        </w:rPr>
        <w:t>"</w:t>
      </w:r>
      <w:r w:rsidRPr="001C72B2">
        <w:rPr>
          <w:noProof w:val="0"/>
        </w:rPr>
        <w:t>/&gt;</w:t>
      </w:r>
    </w:p>
    <w:p w14:paraId="69E4C0F6" w14:textId="77777777" w:rsidR="003A6E72" w:rsidRPr="001C72B2" w:rsidRDefault="003A6E72" w:rsidP="003A6E72">
      <w:pPr>
        <w:pStyle w:val="PL"/>
        <w:widowControl w:val="0"/>
        <w:rPr>
          <w:noProof w:val="0"/>
        </w:rPr>
      </w:pPr>
      <w:r w:rsidRPr="001C72B2">
        <w:rPr>
          <w:noProof w:val="0"/>
        </w:rPr>
        <w:t xml:space="preserve">                &lt;/xsd:sequence&gt;</w:t>
      </w:r>
    </w:p>
    <w:p w14:paraId="07CB9329" w14:textId="77777777" w:rsidR="003A6E72" w:rsidRPr="001C72B2" w:rsidRDefault="003A6E72" w:rsidP="003A6E72">
      <w:pPr>
        <w:pStyle w:val="PL"/>
        <w:widowControl w:val="0"/>
        <w:rPr>
          <w:noProof w:val="0"/>
        </w:rPr>
      </w:pPr>
      <w:r w:rsidRPr="001C72B2">
        <w:rPr>
          <w:noProof w:val="0"/>
        </w:rPr>
        <w:t xml:space="preserve">            &lt;/xsd:extension&gt;</w:t>
      </w:r>
    </w:p>
    <w:p w14:paraId="27D92DB0" w14:textId="77777777" w:rsidR="003A6E72" w:rsidRPr="001C72B2" w:rsidRDefault="003A6E72" w:rsidP="003A6E72">
      <w:pPr>
        <w:pStyle w:val="PL"/>
        <w:widowControl w:val="0"/>
        <w:rPr>
          <w:noProof w:val="0"/>
        </w:rPr>
      </w:pPr>
      <w:r w:rsidRPr="001C72B2">
        <w:rPr>
          <w:noProof w:val="0"/>
        </w:rPr>
        <w:t xml:space="preserve">        &lt;/xsd:complexContent&gt;</w:t>
      </w:r>
    </w:p>
    <w:p w14:paraId="51BA8FB4" w14:textId="77777777" w:rsidR="003A6E72" w:rsidRPr="001C72B2" w:rsidRDefault="003A6E72" w:rsidP="003A6E72">
      <w:pPr>
        <w:pStyle w:val="PL"/>
        <w:widowControl w:val="0"/>
        <w:rPr>
          <w:noProof w:val="0"/>
        </w:rPr>
      </w:pPr>
      <w:r w:rsidRPr="001C72B2">
        <w:rPr>
          <w:noProof w:val="0"/>
        </w:rPr>
        <w:t xml:space="preserve">    &lt;/xsd:complexType&gt;</w:t>
      </w:r>
    </w:p>
    <w:p w14:paraId="7D27D344" w14:textId="77777777" w:rsidR="003A6E72" w:rsidRPr="001C72B2" w:rsidRDefault="003A6E72" w:rsidP="003A6E72">
      <w:pPr>
        <w:pStyle w:val="PL"/>
        <w:widowControl w:val="0"/>
        <w:rPr>
          <w:noProof w:val="0"/>
        </w:rPr>
      </w:pPr>
    </w:p>
    <w:p w14:paraId="7BE0C099" w14:textId="0126A435" w:rsidR="003A6E72" w:rsidRPr="001C72B2" w:rsidRDefault="003A6E72" w:rsidP="003A6E72">
      <w:pPr>
        <w:pStyle w:val="PL"/>
        <w:widowControl w:val="0"/>
        <w:rPr>
          <w:noProof w:val="0"/>
        </w:rPr>
      </w:pPr>
      <w:r w:rsidRPr="001C72B2">
        <w:rPr>
          <w:noProof w:val="0"/>
        </w:rPr>
        <w:t xml:space="preserve">    &lt;xsd:complexType name=</w:t>
      </w:r>
      <w:r w:rsidR="00466415" w:rsidRPr="001C72B2">
        <w:rPr>
          <w:noProof w:val="0"/>
        </w:rPr>
        <w:t>"</w:t>
      </w:r>
      <w:r w:rsidRPr="001C72B2">
        <w:rPr>
          <w:noProof w:val="0"/>
        </w:rPr>
        <w:t>tliObjCreateLeave</w:t>
      </w:r>
      <w:r w:rsidR="00466415" w:rsidRPr="001C72B2">
        <w:rPr>
          <w:noProof w:val="0"/>
        </w:rPr>
        <w:t>"</w:t>
      </w:r>
      <w:r w:rsidRPr="001C72B2">
        <w:rPr>
          <w:noProof w:val="0"/>
        </w:rPr>
        <w:t>&gt;</w:t>
      </w:r>
    </w:p>
    <w:p w14:paraId="7849B92C" w14:textId="32278603" w:rsidR="003A6E72" w:rsidRPr="001C72B2" w:rsidRDefault="003A6E72" w:rsidP="003A6E72">
      <w:pPr>
        <w:pStyle w:val="PL"/>
        <w:widowControl w:val="0"/>
        <w:rPr>
          <w:noProof w:val="0"/>
        </w:rPr>
      </w:pPr>
      <w:r w:rsidRPr="001C72B2">
        <w:rPr>
          <w:noProof w:val="0"/>
        </w:rPr>
        <w:t xml:space="preserve">        &lt;xsd:complexContent mixed=</w:t>
      </w:r>
      <w:r w:rsidR="00466415" w:rsidRPr="001C72B2">
        <w:rPr>
          <w:noProof w:val="0"/>
        </w:rPr>
        <w:t>"</w:t>
      </w:r>
      <w:r w:rsidRPr="001C72B2">
        <w:rPr>
          <w:noProof w:val="0"/>
        </w:rPr>
        <w:t>true</w:t>
      </w:r>
      <w:r w:rsidR="00466415" w:rsidRPr="001C72B2">
        <w:rPr>
          <w:noProof w:val="0"/>
        </w:rPr>
        <w:t>"</w:t>
      </w:r>
      <w:r w:rsidRPr="001C72B2">
        <w:rPr>
          <w:noProof w:val="0"/>
        </w:rPr>
        <w:t>&gt;</w:t>
      </w:r>
    </w:p>
    <w:p w14:paraId="3F51B61C" w14:textId="1DF1A696" w:rsidR="003A6E72" w:rsidRPr="001C72B2" w:rsidRDefault="003A6E72" w:rsidP="003A6E72">
      <w:pPr>
        <w:pStyle w:val="PL"/>
        <w:widowControl w:val="0"/>
        <w:rPr>
          <w:noProof w:val="0"/>
        </w:rPr>
      </w:pPr>
      <w:r w:rsidRPr="001C72B2">
        <w:rPr>
          <w:noProof w:val="0"/>
        </w:rPr>
        <w:t xml:space="preserve">            &lt;xsd:extension base=</w:t>
      </w:r>
      <w:r w:rsidR="00466415" w:rsidRPr="001C72B2">
        <w:rPr>
          <w:noProof w:val="0"/>
        </w:rPr>
        <w:t>"</w:t>
      </w:r>
      <w:r w:rsidRPr="001C72B2">
        <w:rPr>
          <w:noProof w:val="0"/>
        </w:rPr>
        <w:t>Events:Event</w:t>
      </w:r>
      <w:r w:rsidR="00466415" w:rsidRPr="001C72B2">
        <w:rPr>
          <w:noProof w:val="0"/>
        </w:rPr>
        <w:t>"</w:t>
      </w:r>
      <w:r w:rsidRPr="001C72B2">
        <w:rPr>
          <w:noProof w:val="0"/>
        </w:rPr>
        <w:t>&gt;</w:t>
      </w:r>
    </w:p>
    <w:p w14:paraId="3CC42404" w14:textId="77777777" w:rsidR="003A6E72" w:rsidRPr="001C72B2" w:rsidRDefault="003A6E72" w:rsidP="003A6E72">
      <w:pPr>
        <w:pStyle w:val="PL"/>
        <w:widowControl w:val="0"/>
        <w:rPr>
          <w:noProof w:val="0"/>
        </w:rPr>
      </w:pPr>
      <w:r w:rsidRPr="001C72B2">
        <w:rPr>
          <w:noProof w:val="0"/>
        </w:rPr>
        <w:t xml:space="preserve">                &lt;xsd:sequence&gt;</w:t>
      </w:r>
    </w:p>
    <w:p w14:paraId="42B4D93A" w14:textId="77777777" w:rsidR="009C6CB7" w:rsidRPr="001C72B2" w:rsidRDefault="003A6E72" w:rsidP="009C6CB7">
      <w:pPr>
        <w:pStyle w:val="PL"/>
        <w:widowControl w:val="0"/>
        <w:rPr>
          <w:noProof w:val="0"/>
        </w:rPr>
      </w:pPr>
      <w:r w:rsidRPr="001C72B2">
        <w:rPr>
          <w:noProof w:val="0"/>
        </w:rPr>
        <w:t xml:space="preserve">                    </w:t>
      </w:r>
      <w:r w:rsidR="009C6CB7" w:rsidRPr="001C72B2">
        <w:rPr>
          <w:noProof w:val="0"/>
        </w:rPr>
        <w:t>&lt;xsd:element name="className" type="Types:QualifiedName"  /&gt;</w:t>
      </w:r>
    </w:p>
    <w:p w14:paraId="4BA6911B" w14:textId="2EFE5306" w:rsidR="003A6E72" w:rsidRPr="001C72B2" w:rsidRDefault="009C6CB7" w:rsidP="009C6CB7">
      <w:pPr>
        <w:pStyle w:val="PL"/>
        <w:widowControl w:val="0"/>
        <w:rPr>
          <w:noProof w:val="0"/>
        </w:rPr>
      </w:pPr>
      <w:r w:rsidRPr="001C72B2">
        <w:rPr>
          <w:noProof w:val="0"/>
        </w:rPr>
        <w:t xml:space="preserve">                    </w:t>
      </w:r>
      <w:r w:rsidR="003A6E72" w:rsidRPr="001C72B2">
        <w:rPr>
          <w:noProof w:val="0"/>
        </w:rPr>
        <w:t>&lt;xsd:element name=</w:t>
      </w:r>
      <w:r w:rsidR="00466415" w:rsidRPr="001C72B2">
        <w:rPr>
          <w:noProof w:val="0"/>
        </w:rPr>
        <w:t>"</w:t>
      </w:r>
      <w:r w:rsidR="003A6E72" w:rsidRPr="001C72B2">
        <w:rPr>
          <w:noProof w:val="0"/>
        </w:rPr>
        <w:t>obj</w:t>
      </w:r>
      <w:r w:rsidR="00466415" w:rsidRPr="001C72B2">
        <w:rPr>
          <w:noProof w:val="0"/>
        </w:rPr>
        <w:t>"</w:t>
      </w:r>
      <w:r w:rsidR="003A6E72" w:rsidRPr="001C72B2">
        <w:rPr>
          <w:noProof w:val="0"/>
        </w:rPr>
        <w:t xml:space="preserve"> type=</w:t>
      </w:r>
      <w:r w:rsidR="00466415" w:rsidRPr="001C72B2">
        <w:rPr>
          <w:noProof w:val="0"/>
        </w:rPr>
        <w:t>"</w:t>
      </w:r>
      <w:r w:rsidR="003A6E72" w:rsidRPr="001C72B2">
        <w:rPr>
          <w:noProof w:val="0"/>
        </w:rPr>
        <w:t>Values:ObjectInstance</w:t>
      </w:r>
      <w:r w:rsidR="00466415" w:rsidRPr="001C72B2">
        <w:rPr>
          <w:noProof w:val="0"/>
        </w:rPr>
        <w:t>"</w:t>
      </w:r>
      <w:r w:rsidR="003A6E72" w:rsidRPr="001C72B2">
        <w:rPr>
          <w:noProof w:val="0"/>
        </w:rPr>
        <w:t xml:space="preserve">  /&gt;</w:t>
      </w:r>
    </w:p>
    <w:p w14:paraId="5019A8FA" w14:textId="240C6B5A" w:rsidR="003A6E72" w:rsidRPr="001C72B2" w:rsidRDefault="003A6E72" w:rsidP="003A6E72">
      <w:pPr>
        <w:pStyle w:val="PL"/>
        <w:widowControl w:val="0"/>
        <w:rPr>
          <w:noProof w:val="0"/>
        </w:rPr>
      </w:pPr>
      <w:r w:rsidRPr="001C72B2">
        <w:rPr>
          <w:noProof w:val="0"/>
        </w:rPr>
        <w:t xml:space="preserve">                    &lt;xsd:element name=</w:t>
      </w:r>
      <w:r w:rsidR="00466415" w:rsidRPr="001C72B2">
        <w:rPr>
          <w:noProof w:val="0"/>
        </w:rPr>
        <w:t>"</w:t>
      </w:r>
      <w:r w:rsidRPr="001C72B2">
        <w:rPr>
          <w:noProof w:val="0"/>
          <w:szCs w:val="18"/>
        </w:rPr>
        <w:t>tciPars</w:t>
      </w:r>
      <w:r w:rsidR="00466415" w:rsidRPr="001C72B2">
        <w:rPr>
          <w:noProof w:val="0"/>
        </w:rPr>
        <w:t>"</w:t>
      </w:r>
      <w:r w:rsidRPr="001C72B2">
        <w:rPr>
          <w:noProof w:val="0"/>
        </w:rPr>
        <w:t xml:space="preserve"> type=</w:t>
      </w:r>
      <w:r w:rsidR="00466415" w:rsidRPr="001C72B2">
        <w:rPr>
          <w:noProof w:val="0"/>
        </w:rPr>
        <w:t>"</w:t>
      </w:r>
      <w:r w:rsidRPr="001C72B2">
        <w:rPr>
          <w:noProof w:val="0"/>
        </w:rPr>
        <w:t>Types:TciParameterListType</w:t>
      </w:r>
      <w:r w:rsidR="00466415" w:rsidRPr="001C72B2">
        <w:rPr>
          <w:noProof w:val="0"/>
        </w:rPr>
        <w:t>"</w:t>
      </w:r>
      <w:r w:rsidRPr="001C72B2">
        <w:rPr>
          <w:noProof w:val="0"/>
        </w:rPr>
        <w:t xml:space="preserve"> minOccurs=</w:t>
      </w:r>
      <w:r w:rsidR="00466415" w:rsidRPr="001C72B2">
        <w:rPr>
          <w:noProof w:val="0"/>
        </w:rPr>
        <w:t>"</w:t>
      </w:r>
      <w:r w:rsidRPr="001C72B2">
        <w:rPr>
          <w:noProof w:val="0"/>
        </w:rPr>
        <w:t>0</w:t>
      </w:r>
      <w:r w:rsidR="00466415" w:rsidRPr="001C72B2">
        <w:rPr>
          <w:noProof w:val="0"/>
        </w:rPr>
        <w:t>"</w:t>
      </w:r>
      <w:r w:rsidRPr="001C72B2">
        <w:rPr>
          <w:noProof w:val="0"/>
        </w:rPr>
        <w:t>/&gt;</w:t>
      </w:r>
    </w:p>
    <w:p w14:paraId="03745571" w14:textId="63D51402" w:rsidR="003A6E72" w:rsidRPr="001C72B2" w:rsidRDefault="003A6E72" w:rsidP="003A6E72">
      <w:pPr>
        <w:pStyle w:val="PL"/>
        <w:widowControl w:val="0"/>
        <w:rPr>
          <w:noProof w:val="0"/>
        </w:rPr>
      </w:pPr>
      <w:r w:rsidRPr="001C72B2">
        <w:rPr>
          <w:noProof w:val="0"/>
        </w:rPr>
        <w:t xml:space="preserve">                    &lt;xsd:element name=</w:t>
      </w:r>
      <w:r w:rsidR="00466415" w:rsidRPr="001C72B2">
        <w:rPr>
          <w:noProof w:val="0"/>
        </w:rPr>
        <w:t>"</w:t>
      </w:r>
      <w:r w:rsidRPr="001C72B2">
        <w:rPr>
          <w:noProof w:val="0"/>
        </w:rPr>
        <w:t>returnValue</w:t>
      </w:r>
      <w:r w:rsidR="00466415" w:rsidRPr="001C72B2">
        <w:rPr>
          <w:noProof w:val="0"/>
        </w:rPr>
        <w:t>"</w:t>
      </w:r>
      <w:r w:rsidRPr="001C72B2">
        <w:rPr>
          <w:noProof w:val="0"/>
        </w:rPr>
        <w:t xml:space="preserve"> type=</w:t>
      </w:r>
      <w:r w:rsidR="00466415" w:rsidRPr="001C72B2">
        <w:rPr>
          <w:noProof w:val="0"/>
        </w:rPr>
        <w:t>"</w:t>
      </w:r>
      <w:r w:rsidRPr="001C72B2">
        <w:rPr>
          <w:noProof w:val="0"/>
        </w:rPr>
        <w:t>Values:Value</w:t>
      </w:r>
      <w:r w:rsidR="00466415" w:rsidRPr="001C72B2">
        <w:rPr>
          <w:noProof w:val="0"/>
        </w:rPr>
        <w:t>"</w:t>
      </w:r>
      <w:r w:rsidRPr="001C72B2">
        <w:rPr>
          <w:noProof w:val="0"/>
        </w:rPr>
        <w:t xml:space="preserve"> minOccurs=</w:t>
      </w:r>
      <w:r w:rsidR="00466415" w:rsidRPr="001C72B2">
        <w:rPr>
          <w:noProof w:val="0"/>
        </w:rPr>
        <w:t>"</w:t>
      </w:r>
      <w:r w:rsidRPr="001C72B2">
        <w:rPr>
          <w:noProof w:val="0"/>
        </w:rPr>
        <w:t>0</w:t>
      </w:r>
      <w:r w:rsidR="00466415" w:rsidRPr="001C72B2">
        <w:rPr>
          <w:noProof w:val="0"/>
        </w:rPr>
        <w:t>"</w:t>
      </w:r>
      <w:r w:rsidRPr="001C72B2">
        <w:rPr>
          <w:noProof w:val="0"/>
        </w:rPr>
        <w:t>/&gt;</w:t>
      </w:r>
    </w:p>
    <w:p w14:paraId="20FE82A1" w14:textId="77777777" w:rsidR="003A6E72" w:rsidRPr="001C72B2" w:rsidRDefault="003A6E72" w:rsidP="003A6E72">
      <w:pPr>
        <w:pStyle w:val="PL"/>
        <w:widowControl w:val="0"/>
        <w:rPr>
          <w:noProof w:val="0"/>
        </w:rPr>
      </w:pPr>
      <w:r w:rsidRPr="001C72B2">
        <w:rPr>
          <w:noProof w:val="0"/>
        </w:rPr>
        <w:t xml:space="preserve">                &lt;/xsd:sequence&gt;</w:t>
      </w:r>
    </w:p>
    <w:p w14:paraId="5EE62544" w14:textId="77777777" w:rsidR="003A6E72" w:rsidRPr="001C72B2" w:rsidRDefault="003A6E72" w:rsidP="003A6E72">
      <w:pPr>
        <w:pStyle w:val="PL"/>
        <w:widowControl w:val="0"/>
        <w:rPr>
          <w:noProof w:val="0"/>
        </w:rPr>
      </w:pPr>
      <w:r w:rsidRPr="001C72B2">
        <w:rPr>
          <w:noProof w:val="0"/>
        </w:rPr>
        <w:t xml:space="preserve">            &lt;/xsd:extension&gt;</w:t>
      </w:r>
    </w:p>
    <w:p w14:paraId="3E30862F" w14:textId="77777777" w:rsidR="003A6E72" w:rsidRPr="001C72B2" w:rsidRDefault="003A6E72" w:rsidP="003A6E72">
      <w:pPr>
        <w:pStyle w:val="PL"/>
        <w:widowControl w:val="0"/>
        <w:rPr>
          <w:noProof w:val="0"/>
        </w:rPr>
      </w:pPr>
      <w:r w:rsidRPr="001C72B2">
        <w:rPr>
          <w:noProof w:val="0"/>
        </w:rPr>
        <w:t xml:space="preserve">        &lt;/xsd:complexContent&gt;</w:t>
      </w:r>
    </w:p>
    <w:p w14:paraId="669882CD" w14:textId="77777777" w:rsidR="003A6E72" w:rsidRPr="001C72B2" w:rsidRDefault="003A6E72" w:rsidP="003A6E72">
      <w:pPr>
        <w:pStyle w:val="PL"/>
        <w:widowControl w:val="0"/>
        <w:rPr>
          <w:noProof w:val="0"/>
        </w:rPr>
      </w:pPr>
      <w:r w:rsidRPr="001C72B2">
        <w:rPr>
          <w:noProof w:val="0"/>
        </w:rPr>
        <w:t xml:space="preserve">    &lt;/xsd:complexType&gt;</w:t>
      </w:r>
    </w:p>
    <w:p w14:paraId="03DEE87D" w14:textId="77777777" w:rsidR="003A6E72" w:rsidRPr="001C72B2" w:rsidRDefault="003A6E72" w:rsidP="003A6E72">
      <w:pPr>
        <w:pStyle w:val="PL"/>
        <w:widowControl w:val="0"/>
        <w:rPr>
          <w:noProof w:val="0"/>
        </w:rPr>
      </w:pPr>
      <w:r w:rsidRPr="001C72B2">
        <w:rPr>
          <w:noProof w:val="0"/>
        </w:rPr>
        <w:t xml:space="preserve">        </w:t>
      </w:r>
    </w:p>
    <w:p w14:paraId="1989BA1C" w14:textId="2A79DF16" w:rsidR="003A6E72" w:rsidRPr="001C72B2" w:rsidRDefault="003A6E72" w:rsidP="003A6E72">
      <w:pPr>
        <w:pStyle w:val="PL"/>
        <w:widowControl w:val="0"/>
        <w:rPr>
          <w:noProof w:val="0"/>
        </w:rPr>
      </w:pPr>
      <w:r w:rsidRPr="001C72B2">
        <w:rPr>
          <w:noProof w:val="0"/>
        </w:rPr>
        <w:t xml:space="preserve">    &lt;xsd:complexType name=</w:t>
      </w:r>
      <w:r w:rsidR="00466415" w:rsidRPr="001C72B2">
        <w:rPr>
          <w:noProof w:val="0"/>
        </w:rPr>
        <w:t>"</w:t>
      </w:r>
      <w:r w:rsidRPr="001C72B2">
        <w:rPr>
          <w:noProof w:val="0"/>
        </w:rPr>
        <w:t>tliObjFinallyEnter</w:t>
      </w:r>
      <w:r w:rsidR="00466415" w:rsidRPr="001C72B2">
        <w:rPr>
          <w:noProof w:val="0"/>
        </w:rPr>
        <w:t>"</w:t>
      </w:r>
      <w:r w:rsidRPr="001C72B2">
        <w:rPr>
          <w:noProof w:val="0"/>
        </w:rPr>
        <w:t>&gt;</w:t>
      </w:r>
    </w:p>
    <w:p w14:paraId="53B58E93" w14:textId="0F3DEE11" w:rsidR="003A6E72" w:rsidRPr="001C72B2" w:rsidRDefault="003A6E72" w:rsidP="003A6E72">
      <w:pPr>
        <w:pStyle w:val="PL"/>
        <w:widowControl w:val="0"/>
        <w:rPr>
          <w:noProof w:val="0"/>
        </w:rPr>
      </w:pPr>
      <w:r w:rsidRPr="001C72B2">
        <w:rPr>
          <w:noProof w:val="0"/>
        </w:rPr>
        <w:t xml:space="preserve">        &lt;xsd:complexContent mixed=</w:t>
      </w:r>
      <w:r w:rsidR="00466415" w:rsidRPr="001C72B2">
        <w:rPr>
          <w:noProof w:val="0"/>
        </w:rPr>
        <w:t>"</w:t>
      </w:r>
      <w:r w:rsidRPr="001C72B2">
        <w:rPr>
          <w:noProof w:val="0"/>
        </w:rPr>
        <w:t>true</w:t>
      </w:r>
      <w:r w:rsidR="00466415" w:rsidRPr="001C72B2">
        <w:rPr>
          <w:noProof w:val="0"/>
        </w:rPr>
        <w:t>"</w:t>
      </w:r>
      <w:r w:rsidRPr="001C72B2">
        <w:rPr>
          <w:noProof w:val="0"/>
        </w:rPr>
        <w:t>&gt;</w:t>
      </w:r>
    </w:p>
    <w:p w14:paraId="772B8566" w14:textId="276666DF" w:rsidR="003A6E72" w:rsidRPr="001C72B2" w:rsidRDefault="003A6E72" w:rsidP="003A6E72">
      <w:pPr>
        <w:pStyle w:val="PL"/>
        <w:widowControl w:val="0"/>
        <w:rPr>
          <w:noProof w:val="0"/>
        </w:rPr>
      </w:pPr>
      <w:r w:rsidRPr="001C72B2">
        <w:rPr>
          <w:noProof w:val="0"/>
        </w:rPr>
        <w:t xml:space="preserve">            &lt;xsd:extension base=</w:t>
      </w:r>
      <w:r w:rsidR="00466415" w:rsidRPr="001C72B2">
        <w:rPr>
          <w:noProof w:val="0"/>
        </w:rPr>
        <w:t>"</w:t>
      </w:r>
      <w:r w:rsidRPr="001C72B2">
        <w:rPr>
          <w:noProof w:val="0"/>
        </w:rPr>
        <w:t>Events:Event</w:t>
      </w:r>
      <w:r w:rsidR="00466415" w:rsidRPr="001C72B2">
        <w:rPr>
          <w:noProof w:val="0"/>
        </w:rPr>
        <w:t>"</w:t>
      </w:r>
      <w:r w:rsidRPr="001C72B2">
        <w:rPr>
          <w:noProof w:val="0"/>
        </w:rPr>
        <w:t>&gt;</w:t>
      </w:r>
    </w:p>
    <w:p w14:paraId="5BA99EC0" w14:textId="77777777" w:rsidR="003A6E72" w:rsidRPr="001C72B2" w:rsidRDefault="003A6E72" w:rsidP="003A6E72">
      <w:pPr>
        <w:pStyle w:val="PL"/>
        <w:widowControl w:val="0"/>
        <w:rPr>
          <w:noProof w:val="0"/>
        </w:rPr>
      </w:pPr>
      <w:r w:rsidRPr="001C72B2">
        <w:rPr>
          <w:noProof w:val="0"/>
        </w:rPr>
        <w:t xml:space="preserve">                &lt;xsd:sequence&gt;</w:t>
      </w:r>
    </w:p>
    <w:p w14:paraId="40B11270" w14:textId="77777777" w:rsidR="009C6CB7" w:rsidRPr="001C72B2" w:rsidRDefault="003A6E72" w:rsidP="009C6CB7">
      <w:pPr>
        <w:pStyle w:val="PL"/>
        <w:widowControl w:val="0"/>
        <w:rPr>
          <w:noProof w:val="0"/>
        </w:rPr>
      </w:pPr>
      <w:r w:rsidRPr="001C72B2">
        <w:rPr>
          <w:noProof w:val="0"/>
        </w:rPr>
        <w:t xml:space="preserve">                    </w:t>
      </w:r>
      <w:r w:rsidR="009C6CB7" w:rsidRPr="001C72B2">
        <w:rPr>
          <w:noProof w:val="0"/>
        </w:rPr>
        <w:t>&lt;xsd:element name="className" type="Types:QualifiedName"  /&gt;</w:t>
      </w:r>
    </w:p>
    <w:p w14:paraId="153C1FF7" w14:textId="641D3358" w:rsidR="003A6E72" w:rsidRPr="001C72B2" w:rsidRDefault="009C6CB7" w:rsidP="009C6CB7">
      <w:pPr>
        <w:pStyle w:val="PL"/>
        <w:widowControl w:val="0"/>
        <w:rPr>
          <w:noProof w:val="0"/>
        </w:rPr>
      </w:pPr>
      <w:r w:rsidRPr="001C72B2">
        <w:rPr>
          <w:noProof w:val="0"/>
        </w:rPr>
        <w:t xml:space="preserve">                    </w:t>
      </w:r>
      <w:r w:rsidR="003A6E72" w:rsidRPr="001C72B2">
        <w:rPr>
          <w:noProof w:val="0"/>
        </w:rPr>
        <w:t>&lt;xsd:element name=</w:t>
      </w:r>
      <w:r w:rsidR="00466415" w:rsidRPr="001C72B2">
        <w:rPr>
          <w:noProof w:val="0"/>
        </w:rPr>
        <w:t>"</w:t>
      </w:r>
      <w:r w:rsidR="003A6E72" w:rsidRPr="001C72B2">
        <w:rPr>
          <w:noProof w:val="0"/>
        </w:rPr>
        <w:t>obj</w:t>
      </w:r>
      <w:r w:rsidR="00466415" w:rsidRPr="001C72B2">
        <w:rPr>
          <w:noProof w:val="0"/>
        </w:rPr>
        <w:t>"</w:t>
      </w:r>
      <w:r w:rsidR="003A6E72" w:rsidRPr="001C72B2">
        <w:rPr>
          <w:noProof w:val="0"/>
        </w:rPr>
        <w:t xml:space="preserve"> type=</w:t>
      </w:r>
      <w:r w:rsidR="00466415" w:rsidRPr="001C72B2">
        <w:rPr>
          <w:noProof w:val="0"/>
        </w:rPr>
        <w:t>"</w:t>
      </w:r>
      <w:r w:rsidR="003A6E72" w:rsidRPr="001C72B2">
        <w:rPr>
          <w:noProof w:val="0"/>
        </w:rPr>
        <w:t>Values:ObjectInstance</w:t>
      </w:r>
      <w:r w:rsidR="00466415" w:rsidRPr="001C72B2">
        <w:rPr>
          <w:noProof w:val="0"/>
        </w:rPr>
        <w:t>"</w:t>
      </w:r>
      <w:r w:rsidR="003A6E72" w:rsidRPr="001C72B2">
        <w:rPr>
          <w:noProof w:val="0"/>
        </w:rPr>
        <w:t xml:space="preserve">  /&gt;</w:t>
      </w:r>
    </w:p>
    <w:p w14:paraId="3EA31601" w14:textId="77777777" w:rsidR="003A6E72" w:rsidRPr="001C72B2" w:rsidRDefault="003A6E72" w:rsidP="003A6E72">
      <w:pPr>
        <w:pStyle w:val="PL"/>
        <w:widowControl w:val="0"/>
        <w:rPr>
          <w:noProof w:val="0"/>
        </w:rPr>
      </w:pPr>
      <w:r w:rsidRPr="001C72B2">
        <w:rPr>
          <w:noProof w:val="0"/>
        </w:rPr>
        <w:t xml:space="preserve">                &lt;/xsd:sequence&gt;</w:t>
      </w:r>
    </w:p>
    <w:p w14:paraId="119004F3" w14:textId="77777777" w:rsidR="003A6E72" w:rsidRPr="001C72B2" w:rsidRDefault="003A6E72" w:rsidP="003A6E72">
      <w:pPr>
        <w:pStyle w:val="PL"/>
        <w:widowControl w:val="0"/>
        <w:rPr>
          <w:noProof w:val="0"/>
        </w:rPr>
      </w:pPr>
      <w:r w:rsidRPr="001C72B2">
        <w:rPr>
          <w:noProof w:val="0"/>
        </w:rPr>
        <w:t xml:space="preserve">            &lt;/xsd:extension&gt;</w:t>
      </w:r>
    </w:p>
    <w:p w14:paraId="5D1A96EC" w14:textId="77777777" w:rsidR="003A6E72" w:rsidRPr="001C72B2" w:rsidRDefault="003A6E72" w:rsidP="003A6E72">
      <w:pPr>
        <w:pStyle w:val="PL"/>
        <w:widowControl w:val="0"/>
        <w:rPr>
          <w:noProof w:val="0"/>
        </w:rPr>
      </w:pPr>
      <w:r w:rsidRPr="001C72B2">
        <w:rPr>
          <w:noProof w:val="0"/>
        </w:rPr>
        <w:t xml:space="preserve">        &lt;/xsd:complexContent&gt;</w:t>
      </w:r>
    </w:p>
    <w:p w14:paraId="601CC1DC" w14:textId="77777777" w:rsidR="003A6E72" w:rsidRPr="001C72B2" w:rsidRDefault="003A6E72" w:rsidP="003A6E72">
      <w:pPr>
        <w:pStyle w:val="PL"/>
        <w:widowControl w:val="0"/>
        <w:rPr>
          <w:noProof w:val="0"/>
        </w:rPr>
      </w:pPr>
      <w:r w:rsidRPr="001C72B2">
        <w:rPr>
          <w:noProof w:val="0"/>
        </w:rPr>
        <w:t xml:space="preserve">    &lt;/xsd:complexType&gt;</w:t>
      </w:r>
    </w:p>
    <w:p w14:paraId="4A4604DD" w14:textId="77777777" w:rsidR="003A6E72" w:rsidRPr="001C72B2" w:rsidRDefault="003A6E72" w:rsidP="003A6E72">
      <w:pPr>
        <w:pStyle w:val="PL"/>
        <w:widowControl w:val="0"/>
        <w:rPr>
          <w:noProof w:val="0"/>
        </w:rPr>
      </w:pPr>
    </w:p>
    <w:p w14:paraId="7B357A5B" w14:textId="15D793CA" w:rsidR="003A6E72" w:rsidRPr="001C72B2" w:rsidRDefault="003A6E72" w:rsidP="003A6E72">
      <w:pPr>
        <w:pStyle w:val="PL"/>
        <w:widowControl w:val="0"/>
        <w:rPr>
          <w:noProof w:val="0"/>
        </w:rPr>
      </w:pPr>
      <w:r w:rsidRPr="001C72B2">
        <w:rPr>
          <w:noProof w:val="0"/>
        </w:rPr>
        <w:t xml:space="preserve">    &lt;xsd:complexType name=</w:t>
      </w:r>
      <w:r w:rsidR="00466415" w:rsidRPr="001C72B2">
        <w:rPr>
          <w:noProof w:val="0"/>
        </w:rPr>
        <w:t>"</w:t>
      </w:r>
      <w:r w:rsidRPr="001C72B2">
        <w:rPr>
          <w:noProof w:val="0"/>
        </w:rPr>
        <w:t>tliObjFinallyLeave</w:t>
      </w:r>
      <w:r w:rsidR="00466415" w:rsidRPr="001C72B2">
        <w:rPr>
          <w:noProof w:val="0"/>
        </w:rPr>
        <w:t>"</w:t>
      </w:r>
      <w:r w:rsidRPr="001C72B2">
        <w:rPr>
          <w:noProof w:val="0"/>
        </w:rPr>
        <w:t>&gt;</w:t>
      </w:r>
    </w:p>
    <w:p w14:paraId="4DA400B9" w14:textId="53654100" w:rsidR="003A6E72" w:rsidRPr="001C72B2" w:rsidRDefault="003A6E72" w:rsidP="003A6E72">
      <w:pPr>
        <w:pStyle w:val="PL"/>
        <w:widowControl w:val="0"/>
        <w:rPr>
          <w:noProof w:val="0"/>
        </w:rPr>
      </w:pPr>
      <w:r w:rsidRPr="001C72B2">
        <w:rPr>
          <w:noProof w:val="0"/>
        </w:rPr>
        <w:t xml:space="preserve">        &lt;xsd:complexContent mixed=</w:t>
      </w:r>
      <w:r w:rsidR="00466415" w:rsidRPr="001C72B2">
        <w:rPr>
          <w:noProof w:val="0"/>
        </w:rPr>
        <w:t>"</w:t>
      </w:r>
      <w:r w:rsidRPr="001C72B2">
        <w:rPr>
          <w:noProof w:val="0"/>
        </w:rPr>
        <w:t>true</w:t>
      </w:r>
      <w:r w:rsidR="00466415" w:rsidRPr="001C72B2">
        <w:rPr>
          <w:noProof w:val="0"/>
        </w:rPr>
        <w:t>"</w:t>
      </w:r>
      <w:r w:rsidRPr="001C72B2">
        <w:rPr>
          <w:noProof w:val="0"/>
        </w:rPr>
        <w:t>&gt;</w:t>
      </w:r>
    </w:p>
    <w:p w14:paraId="27BCA93A" w14:textId="4154A268" w:rsidR="003A6E72" w:rsidRPr="001C72B2" w:rsidRDefault="003A6E72" w:rsidP="003A6E72">
      <w:pPr>
        <w:pStyle w:val="PL"/>
        <w:widowControl w:val="0"/>
        <w:rPr>
          <w:noProof w:val="0"/>
        </w:rPr>
      </w:pPr>
      <w:r w:rsidRPr="001C72B2">
        <w:rPr>
          <w:noProof w:val="0"/>
        </w:rPr>
        <w:t xml:space="preserve">            &lt;xsd:extension base=</w:t>
      </w:r>
      <w:r w:rsidR="00466415" w:rsidRPr="001C72B2">
        <w:rPr>
          <w:noProof w:val="0"/>
        </w:rPr>
        <w:t>"</w:t>
      </w:r>
      <w:r w:rsidRPr="001C72B2">
        <w:rPr>
          <w:noProof w:val="0"/>
        </w:rPr>
        <w:t>Events:Event</w:t>
      </w:r>
      <w:r w:rsidR="00466415" w:rsidRPr="001C72B2">
        <w:rPr>
          <w:noProof w:val="0"/>
        </w:rPr>
        <w:t>"</w:t>
      </w:r>
      <w:r w:rsidRPr="001C72B2">
        <w:rPr>
          <w:noProof w:val="0"/>
        </w:rPr>
        <w:t>&gt;</w:t>
      </w:r>
    </w:p>
    <w:p w14:paraId="0BB4DEC1" w14:textId="77777777" w:rsidR="003A6E72" w:rsidRPr="001C72B2" w:rsidRDefault="003A6E72" w:rsidP="003A6E72">
      <w:pPr>
        <w:pStyle w:val="PL"/>
        <w:widowControl w:val="0"/>
        <w:rPr>
          <w:noProof w:val="0"/>
        </w:rPr>
      </w:pPr>
      <w:r w:rsidRPr="001C72B2">
        <w:rPr>
          <w:noProof w:val="0"/>
        </w:rPr>
        <w:t xml:space="preserve">                &lt;xsd:sequence&gt;</w:t>
      </w:r>
    </w:p>
    <w:p w14:paraId="2051D0E8" w14:textId="77777777" w:rsidR="009C6CB7" w:rsidRPr="001C72B2" w:rsidRDefault="003A6E72" w:rsidP="009C6CB7">
      <w:pPr>
        <w:pStyle w:val="PL"/>
        <w:widowControl w:val="0"/>
        <w:rPr>
          <w:noProof w:val="0"/>
        </w:rPr>
      </w:pPr>
      <w:r w:rsidRPr="001C72B2">
        <w:rPr>
          <w:noProof w:val="0"/>
        </w:rPr>
        <w:t xml:space="preserve">                    </w:t>
      </w:r>
      <w:r w:rsidR="009C6CB7" w:rsidRPr="001C72B2">
        <w:rPr>
          <w:noProof w:val="0"/>
        </w:rPr>
        <w:t>&lt;xsd:element name="className" type="Types:QualifiedName"  /&gt;</w:t>
      </w:r>
    </w:p>
    <w:p w14:paraId="34D24CEF" w14:textId="7DC8085A" w:rsidR="003A6E72" w:rsidRPr="001C72B2" w:rsidRDefault="009C6CB7" w:rsidP="009C6CB7">
      <w:pPr>
        <w:pStyle w:val="PL"/>
        <w:widowControl w:val="0"/>
        <w:rPr>
          <w:noProof w:val="0"/>
        </w:rPr>
      </w:pPr>
      <w:r w:rsidRPr="001C72B2">
        <w:rPr>
          <w:noProof w:val="0"/>
        </w:rPr>
        <w:t xml:space="preserve">                    </w:t>
      </w:r>
      <w:r w:rsidR="003A6E72" w:rsidRPr="001C72B2">
        <w:rPr>
          <w:noProof w:val="0"/>
        </w:rPr>
        <w:t>&lt;xsd:element name=</w:t>
      </w:r>
      <w:r w:rsidR="00466415" w:rsidRPr="001C72B2">
        <w:rPr>
          <w:noProof w:val="0"/>
        </w:rPr>
        <w:t>"</w:t>
      </w:r>
      <w:r w:rsidR="003A6E72" w:rsidRPr="001C72B2">
        <w:rPr>
          <w:noProof w:val="0"/>
        </w:rPr>
        <w:t>obj</w:t>
      </w:r>
      <w:r w:rsidR="00466415" w:rsidRPr="001C72B2">
        <w:rPr>
          <w:noProof w:val="0"/>
        </w:rPr>
        <w:t>"</w:t>
      </w:r>
      <w:r w:rsidR="003A6E72" w:rsidRPr="001C72B2">
        <w:rPr>
          <w:noProof w:val="0"/>
        </w:rPr>
        <w:t xml:space="preserve"> type=</w:t>
      </w:r>
      <w:r w:rsidR="00466415" w:rsidRPr="001C72B2">
        <w:rPr>
          <w:noProof w:val="0"/>
        </w:rPr>
        <w:t>"</w:t>
      </w:r>
      <w:r w:rsidR="003A6E72" w:rsidRPr="001C72B2">
        <w:rPr>
          <w:noProof w:val="0"/>
        </w:rPr>
        <w:t>Values:ObjectInstance</w:t>
      </w:r>
      <w:r w:rsidR="00466415" w:rsidRPr="001C72B2">
        <w:rPr>
          <w:noProof w:val="0"/>
        </w:rPr>
        <w:t>"</w:t>
      </w:r>
      <w:r w:rsidR="003A6E72" w:rsidRPr="001C72B2">
        <w:rPr>
          <w:noProof w:val="0"/>
        </w:rPr>
        <w:t xml:space="preserve">  /&gt;</w:t>
      </w:r>
    </w:p>
    <w:p w14:paraId="02DE36DC" w14:textId="77777777" w:rsidR="003A6E72" w:rsidRPr="001C72B2" w:rsidRDefault="003A6E72" w:rsidP="003A6E72">
      <w:pPr>
        <w:pStyle w:val="PL"/>
        <w:widowControl w:val="0"/>
        <w:rPr>
          <w:noProof w:val="0"/>
        </w:rPr>
      </w:pPr>
      <w:r w:rsidRPr="001C72B2">
        <w:rPr>
          <w:noProof w:val="0"/>
        </w:rPr>
        <w:t xml:space="preserve">                &lt;/xsd:sequence&gt;</w:t>
      </w:r>
    </w:p>
    <w:p w14:paraId="21EB34B8" w14:textId="77777777" w:rsidR="003A6E72" w:rsidRPr="001C72B2" w:rsidRDefault="003A6E72" w:rsidP="003A6E72">
      <w:pPr>
        <w:pStyle w:val="PL"/>
        <w:widowControl w:val="0"/>
        <w:rPr>
          <w:noProof w:val="0"/>
        </w:rPr>
      </w:pPr>
      <w:r w:rsidRPr="001C72B2">
        <w:rPr>
          <w:noProof w:val="0"/>
        </w:rPr>
        <w:t xml:space="preserve">            &lt;/xsd:extension&gt;</w:t>
      </w:r>
    </w:p>
    <w:p w14:paraId="5752436C" w14:textId="77777777" w:rsidR="003A6E72" w:rsidRPr="001C72B2" w:rsidRDefault="003A6E72" w:rsidP="003A6E72">
      <w:pPr>
        <w:pStyle w:val="PL"/>
        <w:widowControl w:val="0"/>
        <w:rPr>
          <w:noProof w:val="0"/>
        </w:rPr>
      </w:pPr>
      <w:r w:rsidRPr="001C72B2">
        <w:rPr>
          <w:noProof w:val="0"/>
        </w:rPr>
        <w:t xml:space="preserve">        &lt;/xsd:complexContent&gt;</w:t>
      </w:r>
    </w:p>
    <w:p w14:paraId="09F16925" w14:textId="77777777" w:rsidR="003A6E72" w:rsidRPr="001C72B2" w:rsidRDefault="003A6E72" w:rsidP="003A6E72">
      <w:pPr>
        <w:pStyle w:val="PL"/>
        <w:widowControl w:val="0"/>
        <w:rPr>
          <w:noProof w:val="0"/>
        </w:rPr>
      </w:pPr>
      <w:r w:rsidRPr="001C72B2">
        <w:rPr>
          <w:noProof w:val="0"/>
        </w:rPr>
        <w:t xml:space="preserve">    &lt;/xsd:complexType&gt;</w:t>
      </w:r>
    </w:p>
    <w:p w14:paraId="0D5B5AEE" w14:textId="77777777" w:rsidR="003A6E72" w:rsidRPr="001C72B2" w:rsidRDefault="003A6E72" w:rsidP="003A6E72">
      <w:pPr>
        <w:pStyle w:val="PL"/>
        <w:widowControl w:val="0"/>
        <w:rPr>
          <w:noProof w:val="0"/>
        </w:rPr>
      </w:pPr>
      <w:r w:rsidRPr="001C72B2">
        <w:rPr>
          <w:noProof w:val="0"/>
        </w:rPr>
        <w:t xml:space="preserve">        </w:t>
      </w:r>
    </w:p>
    <w:p w14:paraId="04BC0F91" w14:textId="5460DA4E" w:rsidR="003A6E72" w:rsidRPr="001C72B2" w:rsidRDefault="003A6E72" w:rsidP="003A6E72">
      <w:pPr>
        <w:pStyle w:val="PL"/>
        <w:widowControl w:val="0"/>
        <w:rPr>
          <w:noProof w:val="0"/>
        </w:rPr>
      </w:pPr>
      <w:r w:rsidRPr="001C72B2">
        <w:rPr>
          <w:noProof w:val="0"/>
        </w:rPr>
        <w:t xml:space="preserve">    &lt;xsd:complexType name=</w:t>
      </w:r>
      <w:r w:rsidR="00466415" w:rsidRPr="001C72B2">
        <w:rPr>
          <w:noProof w:val="0"/>
        </w:rPr>
        <w:t>"</w:t>
      </w:r>
      <w:r w:rsidRPr="001C72B2">
        <w:rPr>
          <w:noProof w:val="0"/>
        </w:rPr>
        <w:t>tliObjMethodEnter</w:t>
      </w:r>
      <w:r w:rsidR="00466415" w:rsidRPr="001C72B2">
        <w:rPr>
          <w:noProof w:val="0"/>
        </w:rPr>
        <w:t>"</w:t>
      </w:r>
      <w:r w:rsidRPr="001C72B2">
        <w:rPr>
          <w:noProof w:val="0"/>
        </w:rPr>
        <w:t>&gt;</w:t>
      </w:r>
    </w:p>
    <w:p w14:paraId="3DADDC82" w14:textId="7A4F6CE7" w:rsidR="003A6E72" w:rsidRPr="001C72B2" w:rsidRDefault="003A6E72" w:rsidP="003A6E72">
      <w:pPr>
        <w:pStyle w:val="PL"/>
        <w:widowControl w:val="0"/>
        <w:rPr>
          <w:noProof w:val="0"/>
        </w:rPr>
      </w:pPr>
      <w:r w:rsidRPr="001C72B2">
        <w:rPr>
          <w:noProof w:val="0"/>
        </w:rPr>
        <w:t xml:space="preserve">        &lt;xsd:complexContent mixed=</w:t>
      </w:r>
      <w:r w:rsidR="00466415" w:rsidRPr="001C72B2">
        <w:rPr>
          <w:noProof w:val="0"/>
        </w:rPr>
        <w:t>"</w:t>
      </w:r>
      <w:r w:rsidRPr="001C72B2">
        <w:rPr>
          <w:noProof w:val="0"/>
        </w:rPr>
        <w:t>true</w:t>
      </w:r>
      <w:r w:rsidR="00466415" w:rsidRPr="001C72B2">
        <w:rPr>
          <w:noProof w:val="0"/>
        </w:rPr>
        <w:t>"</w:t>
      </w:r>
      <w:r w:rsidRPr="001C72B2">
        <w:rPr>
          <w:noProof w:val="0"/>
        </w:rPr>
        <w:t>&gt;</w:t>
      </w:r>
    </w:p>
    <w:p w14:paraId="51F12EDB" w14:textId="58B3F96E" w:rsidR="003A6E72" w:rsidRPr="001C72B2" w:rsidRDefault="003A6E72" w:rsidP="003A6E72">
      <w:pPr>
        <w:pStyle w:val="PL"/>
        <w:widowControl w:val="0"/>
        <w:rPr>
          <w:noProof w:val="0"/>
        </w:rPr>
      </w:pPr>
      <w:r w:rsidRPr="001C72B2">
        <w:rPr>
          <w:noProof w:val="0"/>
        </w:rPr>
        <w:t xml:space="preserve">            &lt;xsd:extension base=</w:t>
      </w:r>
      <w:r w:rsidR="00466415" w:rsidRPr="001C72B2">
        <w:rPr>
          <w:noProof w:val="0"/>
        </w:rPr>
        <w:t>"</w:t>
      </w:r>
      <w:r w:rsidRPr="001C72B2">
        <w:rPr>
          <w:noProof w:val="0"/>
        </w:rPr>
        <w:t>Events:Event</w:t>
      </w:r>
      <w:r w:rsidR="00466415" w:rsidRPr="001C72B2">
        <w:rPr>
          <w:noProof w:val="0"/>
        </w:rPr>
        <w:t>"</w:t>
      </w:r>
      <w:r w:rsidRPr="001C72B2">
        <w:rPr>
          <w:noProof w:val="0"/>
        </w:rPr>
        <w:t>&gt;</w:t>
      </w:r>
    </w:p>
    <w:p w14:paraId="2C9F7A46" w14:textId="77777777" w:rsidR="003A6E72" w:rsidRPr="001C72B2" w:rsidRDefault="003A6E72" w:rsidP="003A6E72">
      <w:pPr>
        <w:pStyle w:val="PL"/>
        <w:widowControl w:val="0"/>
        <w:rPr>
          <w:noProof w:val="0"/>
        </w:rPr>
      </w:pPr>
      <w:r w:rsidRPr="001C72B2">
        <w:rPr>
          <w:noProof w:val="0"/>
        </w:rPr>
        <w:t xml:space="preserve">                &lt;xsd:sequence&gt;</w:t>
      </w:r>
    </w:p>
    <w:p w14:paraId="52813352" w14:textId="77777777" w:rsidR="009C6CB7" w:rsidRPr="001C72B2" w:rsidRDefault="003A6E72" w:rsidP="009C6CB7">
      <w:pPr>
        <w:pStyle w:val="PL"/>
        <w:widowControl w:val="0"/>
        <w:rPr>
          <w:noProof w:val="0"/>
        </w:rPr>
      </w:pPr>
      <w:r w:rsidRPr="001C72B2">
        <w:rPr>
          <w:noProof w:val="0"/>
        </w:rPr>
        <w:t xml:space="preserve">                    </w:t>
      </w:r>
      <w:r w:rsidR="009C6CB7" w:rsidRPr="001C72B2">
        <w:rPr>
          <w:noProof w:val="0"/>
        </w:rPr>
        <w:t>&lt;xsd:element name="className" type="Types:QualifiedName"  /&gt;</w:t>
      </w:r>
    </w:p>
    <w:p w14:paraId="7D22ACC9" w14:textId="419AB9B0" w:rsidR="003A6E72" w:rsidRPr="001C72B2" w:rsidRDefault="009C6CB7" w:rsidP="009C6CB7">
      <w:pPr>
        <w:pStyle w:val="PL"/>
        <w:widowControl w:val="0"/>
        <w:rPr>
          <w:noProof w:val="0"/>
        </w:rPr>
      </w:pPr>
      <w:r w:rsidRPr="001C72B2">
        <w:rPr>
          <w:noProof w:val="0"/>
        </w:rPr>
        <w:t xml:space="preserve">                    </w:t>
      </w:r>
      <w:r w:rsidR="003A6E72" w:rsidRPr="001C72B2">
        <w:rPr>
          <w:noProof w:val="0"/>
        </w:rPr>
        <w:t>&lt;xsd:element name=</w:t>
      </w:r>
      <w:r w:rsidR="00466415" w:rsidRPr="001C72B2">
        <w:rPr>
          <w:noProof w:val="0"/>
        </w:rPr>
        <w:t>"</w:t>
      </w:r>
      <w:r w:rsidR="003A6E72" w:rsidRPr="001C72B2">
        <w:rPr>
          <w:noProof w:val="0"/>
        </w:rPr>
        <w:t>obj</w:t>
      </w:r>
      <w:r w:rsidR="00466415" w:rsidRPr="001C72B2">
        <w:rPr>
          <w:noProof w:val="0"/>
        </w:rPr>
        <w:t>"</w:t>
      </w:r>
      <w:r w:rsidR="003A6E72" w:rsidRPr="001C72B2">
        <w:rPr>
          <w:noProof w:val="0"/>
        </w:rPr>
        <w:t xml:space="preserve"> type=</w:t>
      </w:r>
      <w:r w:rsidR="00466415" w:rsidRPr="001C72B2">
        <w:rPr>
          <w:noProof w:val="0"/>
        </w:rPr>
        <w:t>"</w:t>
      </w:r>
      <w:r w:rsidR="003A6E72" w:rsidRPr="001C72B2">
        <w:rPr>
          <w:noProof w:val="0"/>
        </w:rPr>
        <w:t>Values:ObjectInstance</w:t>
      </w:r>
      <w:r w:rsidR="00466415" w:rsidRPr="001C72B2">
        <w:rPr>
          <w:noProof w:val="0"/>
        </w:rPr>
        <w:t>"</w:t>
      </w:r>
      <w:r w:rsidR="003A6E72" w:rsidRPr="001C72B2">
        <w:rPr>
          <w:noProof w:val="0"/>
        </w:rPr>
        <w:t xml:space="preserve">  /&gt;</w:t>
      </w:r>
    </w:p>
    <w:p w14:paraId="364BA7A9" w14:textId="70B041C0" w:rsidR="003A6E72" w:rsidRPr="001C72B2" w:rsidRDefault="003A6E72" w:rsidP="003A6E72">
      <w:pPr>
        <w:pStyle w:val="PL"/>
        <w:widowControl w:val="0"/>
        <w:rPr>
          <w:noProof w:val="0"/>
        </w:rPr>
      </w:pPr>
      <w:r w:rsidRPr="001C72B2">
        <w:rPr>
          <w:noProof w:val="0"/>
        </w:rPr>
        <w:t xml:space="preserve">                    &lt;xsd:element name=</w:t>
      </w:r>
      <w:r w:rsidR="00466415" w:rsidRPr="001C72B2">
        <w:rPr>
          <w:noProof w:val="0"/>
        </w:rPr>
        <w:t>"</w:t>
      </w:r>
      <w:r w:rsidRPr="001C72B2">
        <w:rPr>
          <w:noProof w:val="0"/>
        </w:rPr>
        <w:t>methodName</w:t>
      </w:r>
      <w:r w:rsidR="00466415" w:rsidRPr="001C72B2">
        <w:rPr>
          <w:noProof w:val="0"/>
        </w:rPr>
        <w:t>"</w:t>
      </w:r>
      <w:r w:rsidRPr="001C72B2">
        <w:rPr>
          <w:noProof w:val="0"/>
        </w:rPr>
        <w:t xml:space="preserve"> type=</w:t>
      </w:r>
      <w:r w:rsidR="00466415" w:rsidRPr="001C72B2">
        <w:rPr>
          <w:noProof w:val="0"/>
        </w:rPr>
        <w:t>"</w:t>
      </w:r>
      <w:r w:rsidRPr="001C72B2">
        <w:rPr>
          <w:noProof w:val="0"/>
        </w:rPr>
        <w:t>SimpleTypes:TString</w:t>
      </w:r>
      <w:r w:rsidR="00466415" w:rsidRPr="001C72B2">
        <w:rPr>
          <w:noProof w:val="0"/>
        </w:rPr>
        <w:t>"</w:t>
      </w:r>
      <w:r w:rsidRPr="001C72B2">
        <w:rPr>
          <w:noProof w:val="0"/>
        </w:rPr>
        <w:t xml:space="preserve">  /&gt;</w:t>
      </w:r>
    </w:p>
    <w:p w14:paraId="0F6BD5FD" w14:textId="11B52676" w:rsidR="003A6E72" w:rsidRPr="001C72B2" w:rsidRDefault="003A6E72" w:rsidP="003A6E72">
      <w:pPr>
        <w:pStyle w:val="PL"/>
        <w:widowControl w:val="0"/>
        <w:rPr>
          <w:noProof w:val="0"/>
        </w:rPr>
      </w:pPr>
      <w:r w:rsidRPr="001C72B2">
        <w:rPr>
          <w:noProof w:val="0"/>
        </w:rPr>
        <w:t xml:space="preserve">                    &lt;xsd:element name=</w:t>
      </w:r>
      <w:r w:rsidR="00466415" w:rsidRPr="001C72B2">
        <w:rPr>
          <w:noProof w:val="0"/>
        </w:rPr>
        <w:t>"</w:t>
      </w:r>
      <w:r w:rsidRPr="001C72B2">
        <w:rPr>
          <w:noProof w:val="0"/>
          <w:szCs w:val="18"/>
        </w:rPr>
        <w:t>tciPars</w:t>
      </w:r>
      <w:r w:rsidR="00466415" w:rsidRPr="001C72B2">
        <w:rPr>
          <w:noProof w:val="0"/>
        </w:rPr>
        <w:t>"</w:t>
      </w:r>
      <w:r w:rsidRPr="001C72B2">
        <w:rPr>
          <w:noProof w:val="0"/>
        </w:rPr>
        <w:t xml:space="preserve"> type=</w:t>
      </w:r>
      <w:r w:rsidR="00466415" w:rsidRPr="001C72B2">
        <w:rPr>
          <w:noProof w:val="0"/>
        </w:rPr>
        <w:t>"</w:t>
      </w:r>
      <w:r w:rsidRPr="001C72B2">
        <w:rPr>
          <w:noProof w:val="0"/>
        </w:rPr>
        <w:t>Types:TciParameterListType</w:t>
      </w:r>
      <w:r w:rsidR="00466415" w:rsidRPr="001C72B2">
        <w:rPr>
          <w:noProof w:val="0"/>
        </w:rPr>
        <w:t>"</w:t>
      </w:r>
      <w:r w:rsidRPr="001C72B2">
        <w:rPr>
          <w:noProof w:val="0"/>
        </w:rPr>
        <w:t xml:space="preserve"> minOccurs=</w:t>
      </w:r>
      <w:r w:rsidR="00466415" w:rsidRPr="001C72B2">
        <w:rPr>
          <w:noProof w:val="0"/>
        </w:rPr>
        <w:t>"</w:t>
      </w:r>
      <w:r w:rsidRPr="001C72B2">
        <w:rPr>
          <w:noProof w:val="0"/>
        </w:rPr>
        <w:t>0</w:t>
      </w:r>
      <w:r w:rsidR="00466415" w:rsidRPr="001C72B2">
        <w:rPr>
          <w:noProof w:val="0"/>
        </w:rPr>
        <w:t>"</w:t>
      </w:r>
      <w:r w:rsidRPr="001C72B2">
        <w:rPr>
          <w:noProof w:val="0"/>
        </w:rPr>
        <w:t>/&gt;</w:t>
      </w:r>
    </w:p>
    <w:p w14:paraId="36FD0B59" w14:textId="77777777" w:rsidR="003A6E72" w:rsidRPr="001C72B2" w:rsidRDefault="003A6E72" w:rsidP="003A6E72">
      <w:pPr>
        <w:pStyle w:val="PL"/>
        <w:widowControl w:val="0"/>
        <w:rPr>
          <w:noProof w:val="0"/>
        </w:rPr>
      </w:pPr>
      <w:r w:rsidRPr="001C72B2">
        <w:rPr>
          <w:noProof w:val="0"/>
        </w:rPr>
        <w:t xml:space="preserve">                &lt;/xsd:sequence&gt;</w:t>
      </w:r>
    </w:p>
    <w:p w14:paraId="24A93744" w14:textId="77777777" w:rsidR="003A6E72" w:rsidRPr="001C72B2" w:rsidRDefault="003A6E72" w:rsidP="003A6E72">
      <w:pPr>
        <w:pStyle w:val="PL"/>
        <w:widowControl w:val="0"/>
        <w:rPr>
          <w:noProof w:val="0"/>
        </w:rPr>
      </w:pPr>
      <w:r w:rsidRPr="001C72B2">
        <w:rPr>
          <w:noProof w:val="0"/>
        </w:rPr>
        <w:t xml:space="preserve">            &lt;/xsd:extension&gt;</w:t>
      </w:r>
    </w:p>
    <w:p w14:paraId="0AB9EEB1" w14:textId="77777777" w:rsidR="003A6E72" w:rsidRPr="001C72B2" w:rsidRDefault="003A6E72" w:rsidP="003A6E72">
      <w:pPr>
        <w:pStyle w:val="PL"/>
        <w:widowControl w:val="0"/>
        <w:rPr>
          <w:noProof w:val="0"/>
        </w:rPr>
      </w:pPr>
      <w:r w:rsidRPr="001C72B2">
        <w:rPr>
          <w:noProof w:val="0"/>
        </w:rPr>
        <w:t xml:space="preserve">        &lt;/xsd:complexContent&gt;</w:t>
      </w:r>
    </w:p>
    <w:p w14:paraId="1A06BE9D" w14:textId="77777777" w:rsidR="003A6E72" w:rsidRPr="001C72B2" w:rsidRDefault="003A6E72" w:rsidP="003A6E72">
      <w:pPr>
        <w:pStyle w:val="PL"/>
        <w:widowControl w:val="0"/>
        <w:rPr>
          <w:noProof w:val="0"/>
        </w:rPr>
      </w:pPr>
      <w:r w:rsidRPr="001C72B2">
        <w:rPr>
          <w:noProof w:val="0"/>
        </w:rPr>
        <w:t xml:space="preserve">    &lt;/xsd:complexType&gt;</w:t>
      </w:r>
    </w:p>
    <w:p w14:paraId="0FCB5D5D" w14:textId="77777777" w:rsidR="003A6E72" w:rsidRPr="001C72B2" w:rsidRDefault="003A6E72" w:rsidP="003A6E72">
      <w:pPr>
        <w:pStyle w:val="PL"/>
        <w:widowControl w:val="0"/>
        <w:rPr>
          <w:noProof w:val="0"/>
        </w:rPr>
      </w:pPr>
    </w:p>
    <w:p w14:paraId="07C9617A" w14:textId="59B74CFD" w:rsidR="003A6E72" w:rsidRPr="001C72B2" w:rsidRDefault="003A6E72" w:rsidP="003A6E72">
      <w:pPr>
        <w:pStyle w:val="PL"/>
        <w:widowControl w:val="0"/>
        <w:rPr>
          <w:noProof w:val="0"/>
        </w:rPr>
      </w:pPr>
      <w:r w:rsidRPr="001C72B2">
        <w:rPr>
          <w:noProof w:val="0"/>
        </w:rPr>
        <w:t xml:space="preserve">    &lt;xsd:complexType name=</w:t>
      </w:r>
      <w:r w:rsidR="00466415" w:rsidRPr="001C72B2">
        <w:rPr>
          <w:noProof w:val="0"/>
        </w:rPr>
        <w:t>"</w:t>
      </w:r>
      <w:r w:rsidRPr="001C72B2">
        <w:rPr>
          <w:noProof w:val="0"/>
        </w:rPr>
        <w:t>tliObjMethodLeave</w:t>
      </w:r>
      <w:r w:rsidR="00466415" w:rsidRPr="001C72B2">
        <w:rPr>
          <w:noProof w:val="0"/>
        </w:rPr>
        <w:t>"</w:t>
      </w:r>
      <w:r w:rsidRPr="001C72B2">
        <w:rPr>
          <w:noProof w:val="0"/>
        </w:rPr>
        <w:t>&gt;</w:t>
      </w:r>
    </w:p>
    <w:p w14:paraId="53AD2AA2" w14:textId="5C921A6C" w:rsidR="003A6E72" w:rsidRPr="001C72B2" w:rsidRDefault="003A6E72" w:rsidP="003A6E72">
      <w:pPr>
        <w:pStyle w:val="PL"/>
        <w:widowControl w:val="0"/>
        <w:rPr>
          <w:noProof w:val="0"/>
        </w:rPr>
      </w:pPr>
      <w:r w:rsidRPr="001C72B2">
        <w:rPr>
          <w:noProof w:val="0"/>
        </w:rPr>
        <w:t xml:space="preserve">        &lt;xsd:complexContent mixed=</w:t>
      </w:r>
      <w:r w:rsidR="00466415" w:rsidRPr="001C72B2">
        <w:rPr>
          <w:noProof w:val="0"/>
        </w:rPr>
        <w:t>"</w:t>
      </w:r>
      <w:r w:rsidRPr="001C72B2">
        <w:rPr>
          <w:noProof w:val="0"/>
        </w:rPr>
        <w:t>true</w:t>
      </w:r>
      <w:r w:rsidR="00466415" w:rsidRPr="001C72B2">
        <w:rPr>
          <w:noProof w:val="0"/>
        </w:rPr>
        <w:t>"</w:t>
      </w:r>
      <w:r w:rsidRPr="001C72B2">
        <w:rPr>
          <w:noProof w:val="0"/>
        </w:rPr>
        <w:t>&gt;</w:t>
      </w:r>
    </w:p>
    <w:p w14:paraId="3549743A" w14:textId="668CFF65" w:rsidR="003A6E72" w:rsidRPr="001C72B2" w:rsidRDefault="003A6E72" w:rsidP="003A6E72">
      <w:pPr>
        <w:pStyle w:val="PL"/>
        <w:widowControl w:val="0"/>
        <w:rPr>
          <w:noProof w:val="0"/>
        </w:rPr>
      </w:pPr>
      <w:r w:rsidRPr="001C72B2">
        <w:rPr>
          <w:noProof w:val="0"/>
        </w:rPr>
        <w:t xml:space="preserve">            &lt;xsd:extension base=</w:t>
      </w:r>
      <w:r w:rsidR="00466415" w:rsidRPr="001C72B2">
        <w:rPr>
          <w:noProof w:val="0"/>
        </w:rPr>
        <w:t>"</w:t>
      </w:r>
      <w:r w:rsidRPr="001C72B2">
        <w:rPr>
          <w:noProof w:val="0"/>
        </w:rPr>
        <w:t>Events:Event</w:t>
      </w:r>
      <w:r w:rsidR="00466415" w:rsidRPr="001C72B2">
        <w:rPr>
          <w:noProof w:val="0"/>
        </w:rPr>
        <w:t>"</w:t>
      </w:r>
      <w:r w:rsidRPr="001C72B2">
        <w:rPr>
          <w:noProof w:val="0"/>
        </w:rPr>
        <w:t>&gt;</w:t>
      </w:r>
    </w:p>
    <w:p w14:paraId="5DFC93B5" w14:textId="77777777" w:rsidR="003A6E72" w:rsidRPr="001C72B2" w:rsidRDefault="003A6E72" w:rsidP="003A6E72">
      <w:pPr>
        <w:pStyle w:val="PL"/>
        <w:widowControl w:val="0"/>
        <w:rPr>
          <w:noProof w:val="0"/>
        </w:rPr>
      </w:pPr>
      <w:r w:rsidRPr="001C72B2">
        <w:rPr>
          <w:noProof w:val="0"/>
        </w:rPr>
        <w:t xml:space="preserve">                &lt;xsd:sequence&gt;</w:t>
      </w:r>
    </w:p>
    <w:p w14:paraId="19B26244" w14:textId="77777777" w:rsidR="009C6CB7" w:rsidRPr="001C72B2" w:rsidRDefault="003A6E72" w:rsidP="009C6CB7">
      <w:pPr>
        <w:pStyle w:val="PL"/>
        <w:widowControl w:val="0"/>
        <w:rPr>
          <w:noProof w:val="0"/>
        </w:rPr>
      </w:pPr>
      <w:r w:rsidRPr="001C72B2">
        <w:rPr>
          <w:noProof w:val="0"/>
        </w:rPr>
        <w:t xml:space="preserve">                    </w:t>
      </w:r>
      <w:r w:rsidR="009C6CB7" w:rsidRPr="001C72B2">
        <w:rPr>
          <w:noProof w:val="0"/>
        </w:rPr>
        <w:t>&lt;xsd:element name="className" type="Types:QualifiedName"  /&gt;</w:t>
      </w:r>
    </w:p>
    <w:p w14:paraId="3DBB8143" w14:textId="6B707735" w:rsidR="003A6E72" w:rsidRPr="001C72B2" w:rsidRDefault="009C6CB7" w:rsidP="009C6CB7">
      <w:pPr>
        <w:pStyle w:val="PL"/>
        <w:widowControl w:val="0"/>
        <w:rPr>
          <w:noProof w:val="0"/>
        </w:rPr>
      </w:pPr>
      <w:r w:rsidRPr="001C72B2">
        <w:rPr>
          <w:noProof w:val="0"/>
        </w:rPr>
        <w:t xml:space="preserve">                    </w:t>
      </w:r>
      <w:r w:rsidR="003A6E72" w:rsidRPr="001C72B2">
        <w:rPr>
          <w:noProof w:val="0"/>
        </w:rPr>
        <w:t>&lt;xsd:element name=</w:t>
      </w:r>
      <w:r w:rsidR="00466415" w:rsidRPr="001C72B2">
        <w:rPr>
          <w:noProof w:val="0"/>
        </w:rPr>
        <w:t>"</w:t>
      </w:r>
      <w:r w:rsidR="003A6E72" w:rsidRPr="001C72B2">
        <w:rPr>
          <w:noProof w:val="0"/>
        </w:rPr>
        <w:t>obj</w:t>
      </w:r>
      <w:r w:rsidR="00466415" w:rsidRPr="001C72B2">
        <w:rPr>
          <w:noProof w:val="0"/>
        </w:rPr>
        <w:t>"</w:t>
      </w:r>
      <w:r w:rsidR="003A6E72" w:rsidRPr="001C72B2">
        <w:rPr>
          <w:noProof w:val="0"/>
        </w:rPr>
        <w:t xml:space="preserve"> type=</w:t>
      </w:r>
      <w:r w:rsidR="00466415" w:rsidRPr="001C72B2">
        <w:rPr>
          <w:noProof w:val="0"/>
        </w:rPr>
        <w:t>"</w:t>
      </w:r>
      <w:r w:rsidR="003A6E72" w:rsidRPr="001C72B2">
        <w:rPr>
          <w:noProof w:val="0"/>
        </w:rPr>
        <w:t>Values:ObjectInstance</w:t>
      </w:r>
      <w:r w:rsidR="00466415" w:rsidRPr="001C72B2">
        <w:rPr>
          <w:noProof w:val="0"/>
        </w:rPr>
        <w:t>"</w:t>
      </w:r>
      <w:r w:rsidR="003A6E72" w:rsidRPr="001C72B2">
        <w:rPr>
          <w:noProof w:val="0"/>
        </w:rPr>
        <w:t xml:space="preserve">  /&gt;</w:t>
      </w:r>
    </w:p>
    <w:p w14:paraId="5D5AC081" w14:textId="72B07E2F" w:rsidR="003A6E72" w:rsidRPr="001C72B2" w:rsidRDefault="003A6E72" w:rsidP="003A6E72">
      <w:pPr>
        <w:pStyle w:val="PL"/>
        <w:widowControl w:val="0"/>
        <w:rPr>
          <w:noProof w:val="0"/>
        </w:rPr>
      </w:pPr>
      <w:r w:rsidRPr="001C72B2">
        <w:rPr>
          <w:noProof w:val="0"/>
        </w:rPr>
        <w:t xml:space="preserve">                    &lt;xsd:element name=</w:t>
      </w:r>
      <w:r w:rsidR="00466415" w:rsidRPr="001C72B2">
        <w:rPr>
          <w:noProof w:val="0"/>
        </w:rPr>
        <w:t>"</w:t>
      </w:r>
      <w:r w:rsidRPr="001C72B2">
        <w:rPr>
          <w:noProof w:val="0"/>
        </w:rPr>
        <w:t>methodName</w:t>
      </w:r>
      <w:r w:rsidR="00466415" w:rsidRPr="001C72B2">
        <w:rPr>
          <w:noProof w:val="0"/>
        </w:rPr>
        <w:t>"</w:t>
      </w:r>
      <w:r w:rsidRPr="001C72B2">
        <w:rPr>
          <w:noProof w:val="0"/>
        </w:rPr>
        <w:t xml:space="preserve"> type=</w:t>
      </w:r>
      <w:r w:rsidR="00466415" w:rsidRPr="001C72B2">
        <w:rPr>
          <w:noProof w:val="0"/>
        </w:rPr>
        <w:t>"</w:t>
      </w:r>
      <w:r w:rsidRPr="001C72B2">
        <w:rPr>
          <w:noProof w:val="0"/>
        </w:rPr>
        <w:t>SimpleTypes:TString</w:t>
      </w:r>
      <w:r w:rsidR="00466415" w:rsidRPr="001C72B2">
        <w:rPr>
          <w:noProof w:val="0"/>
        </w:rPr>
        <w:t>"</w:t>
      </w:r>
      <w:r w:rsidRPr="001C72B2">
        <w:rPr>
          <w:noProof w:val="0"/>
        </w:rPr>
        <w:t xml:space="preserve">  /&gt;</w:t>
      </w:r>
    </w:p>
    <w:p w14:paraId="7D97F48B" w14:textId="6E0AD6DC" w:rsidR="003A6E72" w:rsidRPr="001C72B2" w:rsidRDefault="003A6E72" w:rsidP="003A6E72">
      <w:pPr>
        <w:pStyle w:val="PL"/>
        <w:widowControl w:val="0"/>
        <w:rPr>
          <w:noProof w:val="0"/>
        </w:rPr>
      </w:pPr>
      <w:r w:rsidRPr="001C72B2">
        <w:rPr>
          <w:noProof w:val="0"/>
        </w:rPr>
        <w:t xml:space="preserve">                    &lt;xsd:element name=</w:t>
      </w:r>
      <w:r w:rsidR="00466415" w:rsidRPr="001C72B2">
        <w:rPr>
          <w:noProof w:val="0"/>
        </w:rPr>
        <w:t>"</w:t>
      </w:r>
      <w:r w:rsidRPr="001C72B2">
        <w:rPr>
          <w:noProof w:val="0"/>
          <w:szCs w:val="18"/>
        </w:rPr>
        <w:t>tciPars</w:t>
      </w:r>
      <w:r w:rsidR="00466415" w:rsidRPr="001C72B2">
        <w:rPr>
          <w:noProof w:val="0"/>
        </w:rPr>
        <w:t>"</w:t>
      </w:r>
      <w:r w:rsidRPr="001C72B2">
        <w:rPr>
          <w:noProof w:val="0"/>
        </w:rPr>
        <w:t xml:space="preserve"> type=</w:t>
      </w:r>
      <w:r w:rsidR="00466415" w:rsidRPr="001C72B2">
        <w:rPr>
          <w:noProof w:val="0"/>
        </w:rPr>
        <w:t>"</w:t>
      </w:r>
      <w:r w:rsidRPr="001C72B2">
        <w:rPr>
          <w:noProof w:val="0"/>
        </w:rPr>
        <w:t>Types:TciParameterListType</w:t>
      </w:r>
      <w:r w:rsidR="00466415" w:rsidRPr="001C72B2">
        <w:rPr>
          <w:noProof w:val="0"/>
        </w:rPr>
        <w:t>"</w:t>
      </w:r>
      <w:r w:rsidRPr="001C72B2">
        <w:rPr>
          <w:noProof w:val="0"/>
        </w:rPr>
        <w:t xml:space="preserve"> minOccurs=</w:t>
      </w:r>
      <w:r w:rsidR="00466415" w:rsidRPr="001C72B2">
        <w:rPr>
          <w:noProof w:val="0"/>
        </w:rPr>
        <w:t>"</w:t>
      </w:r>
      <w:r w:rsidRPr="001C72B2">
        <w:rPr>
          <w:noProof w:val="0"/>
        </w:rPr>
        <w:t>0</w:t>
      </w:r>
      <w:r w:rsidR="00466415" w:rsidRPr="001C72B2">
        <w:rPr>
          <w:noProof w:val="0"/>
        </w:rPr>
        <w:t>"</w:t>
      </w:r>
      <w:r w:rsidRPr="001C72B2">
        <w:rPr>
          <w:noProof w:val="0"/>
        </w:rPr>
        <w:t>/&gt;</w:t>
      </w:r>
    </w:p>
    <w:p w14:paraId="498D76FA" w14:textId="0CAED50D" w:rsidR="003A6E72" w:rsidRPr="001C72B2" w:rsidRDefault="003A6E72" w:rsidP="003A6E72">
      <w:pPr>
        <w:pStyle w:val="PL"/>
        <w:widowControl w:val="0"/>
        <w:rPr>
          <w:noProof w:val="0"/>
        </w:rPr>
      </w:pPr>
      <w:r w:rsidRPr="001C72B2">
        <w:rPr>
          <w:noProof w:val="0"/>
        </w:rPr>
        <w:t xml:space="preserve">                    &lt;xsd:element name=</w:t>
      </w:r>
      <w:r w:rsidR="00466415" w:rsidRPr="001C72B2">
        <w:rPr>
          <w:noProof w:val="0"/>
        </w:rPr>
        <w:t>"</w:t>
      </w:r>
      <w:r w:rsidRPr="001C72B2">
        <w:rPr>
          <w:noProof w:val="0"/>
        </w:rPr>
        <w:t>returnValue</w:t>
      </w:r>
      <w:r w:rsidR="00466415" w:rsidRPr="001C72B2">
        <w:rPr>
          <w:noProof w:val="0"/>
        </w:rPr>
        <w:t>"</w:t>
      </w:r>
      <w:r w:rsidRPr="001C72B2">
        <w:rPr>
          <w:noProof w:val="0"/>
        </w:rPr>
        <w:t xml:space="preserve"> type=</w:t>
      </w:r>
      <w:r w:rsidR="00466415" w:rsidRPr="001C72B2">
        <w:rPr>
          <w:noProof w:val="0"/>
        </w:rPr>
        <w:t>"</w:t>
      </w:r>
      <w:r w:rsidRPr="001C72B2">
        <w:rPr>
          <w:noProof w:val="0"/>
        </w:rPr>
        <w:t>Values:Value</w:t>
      </w:r>
      <w:r w:rsidR="00466415" w:rsidRPr="001C72B2">
        <w:rPr>
          <w:noProof w:val="0"/>
        </w:rPr>
        <w:t>"</w:t>
      </w:r>
      <w:r w:rsidRPr="001C72B2">
        <w:rPr>
          <w:noProof w:val="0"/>
        </w:rPr>
        <w:t xml:space="preserve"> minOccurs=</w:t>
      </w:r>
      <w:r w:rsidR="00466415" w:rsidRPr="001C72B2">
        <w:rPr>
          <w:noProof w:val="0"/>
        </w:rPr>
        <w:t>"</w:t>
      </w:r>
      <w:r w:rsidRPr="001C72B2">
        <w:rPr>
          <w:noProof w:val="0"/>
        </w:rPr>
        <w:t>0</w:t>
      </w:r>
      <w:r w:rsidR="00466415" w:rsidRPr="001C72B2">
        <w:rPr>
          <w:noProof w:val="0"/>
        </w:rPr>
        <w:t>"</w:t>
      </w:r>
      <w:r w:rsidRPr="001C72B2">
        <w:rPr>
          <w:noProof w:val="0"/>
        </w:rPr>
        <w:t>/&gt;</w:t>
      </w:r>
    </w:p>
    <w:p w14:paraId="531A1FAC" w14:textId="77777777" w:rsidR="003A6E72" w:rsidRPr="001C72B2" w:rsidRDefault="003A6E72" w:rsidP="003A6E72">
      <w:pPr>
        <w:pStyle w:val="PL"/>
        <w:widowControl w:val="0"/>
        <w:rPr>
          <w:noProof w:val="0"/>
        </w:rPr>
      </w:pPr>
      <w:r w:rsidRPr="001C72B2">
        <w:rPr>
          <w:noProof w:val="0"/>
        </w:rPr>
        <w:t xml:space="preserve">                &lt;/xsd:sequence&gt;</w:t>
      </w:r>
    </w:p>
    <w:p w14:paraId="2C3DF4EF" w14:textId="77777777" w:rsidR="003A6E72" w:rsidRPr="001C72B2" w:rsidRDefault="003A6E72" w:rsidP="003A6E72">
      <w:pPr>
        <w:pStyle w:val="PL"/>
        <w:widowControl w:val="0"/>
        <w:rPr>
          <w:noProof w:val="0"/>
        </w:rPr>
      </w:pPr>
      <w:r w:rsidRPr="001C72B2">
        <w:rPr>
          <w:noProof w:val="0"/>
        </w:rPr>
        <w:t xml:space="preserve">            &lt;/xsd:extension&gt;</w:t>
      </w:r>
    </w:p>
    <w:p w14:paraId="5FEA3A6E" w14:textId="77777777" w:rsidR="003A6E72" w:rsidRPr="001C72B2" w:rsidRDefault="003A6E72" w:rsidP="003A6E72">
      <w:pPr>
        <w:pStyle w:val="PL"/>
        <w:widowControl w:val="0"/>
        <w:rPr>
          <w:noProof w:val="0"/>
        </w:rPr>
      </w:pPr>
      <w:r w:rsidRPr="001C72B2">
        <w:rPr>
          <w:noProof w:val="0"/>
        </w:rPr>
        <w:t xml:space="preserve">        &lt;/xsd:complexContent&gt;</w:t>
      </w:r>
    </w:p>
    <w:p w14:paraId="37D08459" w14:textId="77777777" w:rsidR="003A6E72" w:rsidRPr="001C72B2" w:rsidRDefault="003A6E72" w:rsidP="003A6E72">
      <w:pPr>
        <w:pStyle w:val="PL"/>
        <w:widowControl w:val="0"/>
        <w:rPr>
          <w:noProof w:val="0"/>
        </w:rPr>
      </w:pPr>
      <w:r w:rsidRPr="001C72B2">
        <w:rPr>
          <w:noProof w:val="0"/>
        </w:rPr>
        <w:t xml:space="preserve">    &lt;/xsd:complexType&gt;</w:t>
      </w:r>
    </w:p>
    <w:p w14:paraId="557223DF" w14:textId="77777777" w:rsidR="003A6E72" w:rsidRPr="001C72B2" w:rsidRDefault="003A6E72" w:rsidP="003A6E72">
      <w:pPr>
        <w:pStyle w:val="PL"/>
        <w:widowControl w:val="0"/>
        <w:rPr>
          <w:noProof w:val="0"/>
        </w:rPr>
      </w:pPr>
      <w:r w:rsidRPr="001C72B2">
        <w:rPr>
          <w:noProof w:val="0"/>
        </w:rPr>
        <w:t xml:space="preserve">        </w:t>
      </w:r>
    </w:p>
    <w:p w14:paraId="16D6FE2D" w14:textId="3E8F83BA" w:rsidR="003A6E72" w:rsidRPr="001C72B2" w:rsidRDefault="003A6E72" w:rsidP="003A6E72">
      <w:pPr>
        <w:pStyle w:val="PL"/>
        <w:widowControl w:val="0"/>
        <w:rPr>
          <w:noProof w:val="0"/>
        </w:rPr>
      </w:pPr>
      <w:r w:rsidRPr="001C72B2">
        <w:rPr>
          <w:noProof w:val="0"/>
        </w:rPr>
        <w:t xml:space="preserve">    &lt;xsd:complexType name=</w:t>
      </w:r>
      <w:r w:rsidR="00466415" w:rsidRPr="001C72B2">
        <w:rPr>
          <w:noProof w:val="0"/>
        </w:rPr>
        <w:t>"</w:t>
      </w:r>
      <w:r w:rsidRPr="001C72B2">
        <w:rPr>
          <w:noProof w:val="0"/>
        </w:rPr>
        <w:t>tliObjVar</w:t>
      </w:r>
      <w:r w:rsidR="00466415" w:rsidRPr="001C72B2">
        <w:rPr>
          <w:noProof w:val="0"/>
        </w:rPr>
        <w:t>"</w:t>
      </w:r>
      <w:r w:rsidRPr="001C72B2">
        <w:rPr>
          <w:noProof w:val="0"/>
        </w:rPr>
        <w:t>&gt;</w:t>
      </w:r>
    </w:p>
    <w:p w14:paraId="50E1C7DB" w14:textId="2A994F20" w:rsidR="003A6E72" w:rsidRPr="001C72B2" w:rsidRDefault="003A6E72" w:rsidP="003A6E72">
      <w:pPr>
        <w:pStyle w:val="PL"/>
        <w:widowControl w:val="0"/>
        <w:rPr>
          <w:noProof w:val="0"/>
        </w:rPr>
      </w:pPr>
      <w:r w:rsidRPr="001C72B2">
        <w:rPr>
          <w:noProof w:val="0"/>
        </w:rPr>
        <w:t xml:space="preserve">        &lt;xsd:complexContent mixed=</w:t>
      </w:r>
      <w:r w:rsidR="00466415" w:rsidRPr="001C72B2">
        <w:rPr>
          <w:noProof w:val="0"/>
        </w:rPr>
        <w:t>"</w:t>
      </w:r>
      <w:r w:rsidRPr="001C72B2">
        <w:rPr>
          <w:noProof w:val="0"/>
        </w:rPr>
        <w:t>true</w:t>
      </w:r>
      <w:r w:rsidR="00466415" w:rsidRPr="001C72B2">
        <w:rPr>
          <w:noProof w:val="0"/>
        </w:rPr>
        <w:t>"</w:t>
      </w:r>
      <w:r w:rsidRPr="001C72B2">
        <w:rPr>
          <w:noProof w:val="0"/>
        </w:rPr>
        <w:t>&gt;</w:t>
      </w:r>
    </w:p>
    <w:p w14:paraId="00BD0FA7" w14:textId="6F25D5A0" w:rsidR="003A6E72" w:rsidRPr="001C72B2" w:rsidRDefault="003A6E72" w:rsidP="003A6E72">
      <w:pPr>
        <w:pStyle w:val="PL"/>
        <w:widowControl w:val="0"/>
        <w:rPr>
          <w:noProof w:val="0"/>
        </w:rPr>
      </w:pPr>
      <w:r w:rsidRPr="001C72B2">
        <w:rPr>
          <w:noProof w:val="0"/>
        </w:rPr>
        <w:t xml:space="preserve">            &lt;xsd:extension base=</w:t>
      </w:r>
      <w:r w:rsidR="00466415" w:rsidRPr="001C72B2">
        <w:rPr>
          <w:noProof w:val="0"/>
        </w:rPr>
        <w:t>"</w:t>
      </w:r>
      <w:r w:rsidRPr="001C72B2">
        <w:rPr>
          <w:noProof w:val="0"/>
        </w:rPr>
        <w:t>Events:Event</w:t>
      </w:r>
      <w:r w:rsidR="00466415" w:rsidRPr="001C72B2">
        <w:rPr>
          <w:noProof w:val="0"/>
        </w:rPr>
        <w:t>"</w:t>
      </w:r>
      <w:r w:rsidRPr="001C72B2">
        <w:rPr>
          <w:noProof w:val="0"/>
        </w:rPr>
        <w:t>&gt;</w:t>
      </w:r>
    </w:p>
    <w:p w14:paraId="700E2D24" w14:textId="77777777" w:rsidR="003A6E72" w:rsidRPr="001C72B2" w:rsidRDefault="003A6E72" w:rsidP="003A6E72">
      <w:pPr>
        <w:pStyle w:val="PL"/>
        <w:widowControl w:val="0"/>
        <w:rPr>
          <w:noProof w:val="0"/>
        </w:rPr>
      </w:pPr>
      <w:r w:rsidRPr="001C72B2">
        <w:rPr>
          <w:noProof w:val="0"/>
        </w:rPr>
        <w:t xml:space="preserve">                &lt;xsd:sequence&gt;</w:t>
      </w:r>
    </w:p>
    <w:p w14:paraId="6EADE4E0" w14:textId="77777777" w:rsidR="009C6CB7" w:rsidRPr="001C72B2" w:rsidRDefault="003A6E72" w:rsidP="009C6CB7">
      <w:pPr>
        <w:pStyle w:val="PL"/>
        <w:widowControl w:val="0"/>
        <w:rPr>
          <w:noProof w:val="0"/>
        </w:rPr>
      </w:pPr>
      <w:r w:rsidRPr="001C72B2">
        <w:rPr>
          <w:noProof w:val="0"/>
        </w:rPr>
        <w:t xml:space="preserve">                    </w:t>
      </w:r>
      <w:r w:rsidR="009C6CB7" w:rsidRPr="001C72B2">
        <w:rPr>
          <w:noProof w:val="0"/>
        </w:rPr>
        <w:t>&lt;xsd:element name="className" type="Types:QualifiedName"  /&gt;</w:t>
      </w:r>
    </w:p>
    <w:p w14:paraId="6AE6B61D" w14:textId="2032613C" w:rsidR="003A6E72" w:rsidRPr="001C72B2" w:rsidRDefault="009C6CB7" w:rsidP="009C6CB7">
      <w:pPr>
        <w:pStyle w:val="PL"/>
        <w:widowControl w:val="0"/>
        <w:rPr>
          <w:noProof w:val="0"/>
        </w:rPr>
      </w:pPr>
      <w:r w:rsidRPr="001C72B2">
        <w:rPr>
          <w:noProof w:val="0"/>
        </w:rPr>
        <w:t xml:space="preserve">                    </w:t>
      </w:r>
      <w:r w:rsidR="003A6E72" w:rsidRPr="001C72B2">
        <w:rPr>
          <w:noProof w:val="0"/>
        </w:rPr>
        <w:t>&lt;xsd:element name=</w:t>
      </w:r>
      <w:r w:rsidR="00466415" w:rsidRPr="001C72B2">
        <w:rPr>
          <w:noProof w:val="0"/>
        </w:rPr>
        <w:t>"</w:t>
      </w:r>
      <w:r w:rsidR="003A6E72" w:rsidRPr="001C72B2">
        <w:rPr>
          <w:noProof w:val="0"/>
        </w:rPr>
        <w:t>obj</w:t>
      </w:r>
      <w:r w:rsidR="00466415" w:rsidRPr="001C72B2">
        <w:rPr>
          <w:noProof w:val="0"/>
        </w:rPr>
        <w:t>"</w:t>
      </w:r>
      <w:r w:rsidR="003A6E72" w:rsidRPr="001C72B2">
        <w:rPr>
          <w:noProof w:val="0"/>
        </w:rPr>
        <w:t xml:space="preserve"> type=</w:t>
      </w:r>
      <w:r w:rsidR="00466415" w:rsidRPr="001C72B2">
        <w:rPr>
          <w:noProof w:val="0"/>
        </w:rPr>
        <w:t>"</w:t>
      </w:r>
      <w:r w:rsidR="003A6E72" w:rsidRPr="001C72B2">
        <w:rPr>
          <w:noProof w:val="0"/>
        </w:rPr>
        <w:t>Values:ObjectInstance</w:t>
      </w:r>
      <w:r w:rsidR="00466415" w:rsidRPr="001C72B2">
        <w:rPr>
          <w:noProof w:val="0"/>
        </w:rPr>
        <w:t>"</w:t>
      </w:r>
      <w:r w:rsidR="003A6E72" w:rsidRPr="001C72B2">
        <w:rPr>
          <w:noProof w:val="0"/>
        </w:rPr>
        <w:t xml:space="preserve">  /&gt;</w:t>
      </w:r>
    </w:p>
    <w:p w14:paraId="2FE55B77" w14:textId="1F7A2FAA" w:rsidR="003A6E72" w:rsidRPr="001C72B2" w:rsidRDefault="003A6E72" w:rsidP="003A6E72">
      <w:pPr>
        <w:pStyle w:val="PL"/>
        <w:widowControl w:val="0"/>
        <w:rPr>
          <w:noProof w:val="0"/>
        </w:rPr>
      </w:pPr>
      <w:r w:rsidRPr="001C72B2">
        <w:rPr>
          <w:noProof w:val="0"/>
        </w:rPr>
        <w:lastRenderedPageBreak/>
        <w:t xml:space="preserve">                    &lt;xsd:element name=</w:t>
      </w:r>
      <w:r w:rsidR="00466415" w:rsidRPr="001C72B2">
        <w:rPr>
          <w:noProof w:val="0"/>
        </w:rPr>
        <w:t>"</w:t>
      </w:r>
      <w:r w:rsidRPr="001C72B2">
        <w:rPr>
          <w:noProof w:val="0"/>
        </w:rPr>
        <w:t>name</w:t>
      </w:r>
      <w:r w:rsidR="00466415" w:rsidRPr="001C72B2">
        <w:rPr>
          <w:noProof w:val="0"/>
        </w:rPr>
        <w:t>"</w:t>
      </w:r>
      <w:r w:rsidRPr="001C72B2">
        <w:rPr>
          <w:noProof w:val="0"/>
        </w:rPr>
        <w:t xml:space="preserve"> type=</w:t>
      </w:r>
      <w:r w:rsidR="00466415" w:rsidRPr="001C72B2">
        <w:rPr>
          <w:noProof w:val="0"/>
        </w:rPr>
        <w:t>"</w:t>
      </w:r>
      <w:r w:rsidRPr="001C72B2">
        <w:rPr>
          <w:noProof w:val="0"/>
        </w:rPr>
        <w:t>SimpleTypes:TString</w:t>
      </w:r>
      <w:r w:rsidR="00466415" w:rsidRPr="001C72B2">
        <w:rPr>
          <w:noProof w:val="0"/>
        </w:rPr>
        <w:t>"</w:t>
      </w:r>
      <w:r w:rsidRPr="001C72B2">
        <w:rPr>
          <w:noProof w:val="0"/>
        </w:rPr>
        <w:t xml:space="preserve">  /&gt;</w:t>
      </w:r>
    </w:p>
    <w:p w14:paraId="0CF2B17C" w14:textId="04E8E99C" w:rsidR="003A6E72" w:rsidRPr="001C72B2" w:rsidRDefault="003A6E72" w:rsidP="003A6E72">
      <w:pPr>
        <w:pStyle w:val="PL"/>
        <w:widowControl w:val="0"/>
        <w:rPr>
          <w:noProof w:val="0"/>
        </w:rPr>
      </w:pPr>
      <w:r w:rsidRPr="001C72B2">
        <w:rPr>
          <w:noProof w:val="0"/>
        </w:rPr>
        <w:t xml:space="preserve">                    &lt;xsd:element name=</w:t>
      </w:r>
      <w:r w:rsidR="00466415" w:rsidRPr="001C72B2">
        <w:rPr>
          <w:noProof w:val="0"/>
        </w:rPr>
        <w:t>"</w:t>
      </w:r>
      <w:r w:rsidRPr="001C72B2">
        <w:rPr>
          <w:noProof w:val="0"/>
        </w:rPr>
        <w:t>val</w:t>
      </w:r>
      <w:r w:rsidR="00466415" w:rsidRPr="001C72B2">
        <w:rPr>
          <w:noProof w:val="0"/>
        </w:rPr>
        <w:t>"</w:t>
      </w:r>
      <w:r w:rsidRPr="001C72B2">
        <w:rPr>
          <w:noProof w:val="0"/>
        </w:rPr>
        <w:t xml:space="preserve"> type=</w:t>
      </w:r>
      <w:r w:rsidR="00466415" w:rsidRPr="001C72B2">
        <w:rPr>
          <w:noProof w:val="0"/>
        </w:rPr>
        <w:t>"</w:t>
      </w:r>
      <w:r w:rsidRPr="001C72B2">
        <w:rPr>
          <w:noProof w:val="0"/>
        </w:rPr>
        <w:t>Values:Value</w:t>
      </w:r>
      <w:r w:rsidR="00466415" w:rsidRPr="001C72B2">
        <w:rPr>
          <w:noProof w:val="0"/>
        </w:rPr>
        <w:t>"</w:t>
      </w:r>
      <w:r w:rsidRPr="001C72B2">
        <w:rPr>
          <w:noProof w:val="0"/>
        </w:rPr>
        <w:t xml:space="preserve"> minOccurs=</w:t>
      </w:r>
      <w:r w:rsidR="00466415" w:rsidRPr="001C72B2">
        <w:rPr>
          <w:noProof w:val="0"/>
        </w:rPr>
        <w:t>"</w:t>
      </w:r>
      <w:r w:rsidRPr="001C72B2">
        <w:rPr>
          <w:noProof w:val="0"/>
        </w:rPr>
        <w:t>0</w:t>
      </w:r>
      <w:r w:rsidR="00466415" w:rsidRPr="001C72B2">
        <w:rPr>
          <w:noProof w:val="0"/>
        </w:rPr>
        <w:t>"</w:t>
      </w:r>
      <w:r w:rsidRPr="001C72B2">
        <w:rPr>
          <w:noProof w:val="0"/>
        </w:rPr>
        <w:t>/&gt;</w:t>
      </w:r>
    </w:p>
    <w:p w14:paraId="558F9FF0" w14:textId="77777777" w:rsidR="003A6E72" w:rsidRPr="001C72B2" w:rsidRDefault="003A6E72" w:rsidP="003A6E72">
      <w:pPr>
        <w:pStyle w:val="PL"/>
        <w:widowControl w:val="0"/>
        <w:rPr>
          <w:noProof w:val="0"/>
        </w:rPr>
      </w:pPr>
      <w:r w:rsidRPr="001C72B2">
        <w:rPr>
          <w:noProof w:val="0"/>
        </w:rPr>
        <w:t xml:space="preserve">                &lt;/xsd:sequence&gt;</w:t>
      </w:r>
    </w:p>
    <w:p w14:paraId="01F79561" w14:textId="77777777" w:rsidR="003A6E72" w:rsidRPr="001C72B2" w:rsidRDefault="003A6E72" w:rsidP="003A6E72">
      <w:pPr>
        <w:pStyle w:val="PL"/>
        <w:widowControl w:val="0"/>
        <w:rPr>
          <w:noProof w:val="0"/>
        </w:rPr>
      </w:pPr>
      <w:r w:rsidRPr="001C72B2">
        <w:rPr>
          <w:noProof w:val="0"/>
        </w:rPr>
        <w:t xml:space="preserve">            &lt;/xsd:extension&gt;</w:t>
      </w:r>
    </w:p>
    <w:p w14:paraId="122A5FE4" w14:textId="77777777" w:rsidR="003A6E72" w:rsidRPr="001C72B2" w:rsidRDefault="003A6E72" w:rsidP="003A6E72">
      <w:pPr>
        <w:pStyle w:val="PL"/>
        <w:widowControl w:val="0"/>
        <w:rPr>
          <w:noProof w:val="0"/>
        </w:rPr>
      </w:pPr>
      <w:r w:rsidRPr="001C72B2">
        <w:rPr>
          <w:noProof w:val="0"/>
        </w:rPr>
        <w:t xml:space="preserve">        &lt;/xsd:complexContent&gt;</w:t>
      </w:r>
    </w:p>
    <w:p w14:paraId="7EAD6367" w14:textId="09F70AA1" w:rsidR="003A6E72" w:rsidRPr="001C72B2" w:rsidRDefault="003A6E72" w:rsidP="003A6E72">
      <w:pPr>
        <w:pStyle w:val="PL"/>
        <w:widowControl w:val="0"/>
        <w:rPr>
          <w:noProof w:val="0"/>
        </w:rPr>
      </w:pPr>
      <w:r w:rsidRPr="001C72B2">
        <w:rPr>
          <w:noProof w:val="0"/>
        </w:rPr>
        <w:t xml:space="preserve">    &lt;/xsd:complexType&gt;</w:t>
      </w:r>
    </w:p>
    <w:p w14:paraId="46E4D447" w14:textId="77777777" w:rsidR="00D26B8D" w:rsidRPr="001C72B2" w:rsidRDefault="00D26B8D" w:rsidP="00D26B8D">
      <w:pPr>
        <w:pStyle w:val="PL"/>
        <w:widowControl w:val="0"/>
        <w:rPr>
          <w:noProof w:val="0"/>
        </w:rPr>
      </w:pPr>
    </w:p>
    <w:p w14:paraId="53B0956A" w14:textId="77777777" w:rsidR="00D26B8D" w:rsidRPr="001C72B2" w:rsidRDefault="00D26B8D" w:rsidP="00D26B8D">
      <w:pPr>
        <w:pStyle w:val="PL"/>
        <w:widowControl w:val="0"/>
        <w:rPr>
          <w:noProof w:val="0"/>
        </w:rPr>
      </w:pPr>
      <w:r w:rsidRPr="001C72B2">
        <w:rPr>
          <w:noProof w:val="0"/>
        </w:rPr>
        <w:t xml:space="preserve">    xsd:complexType name="tliObjGetEnter"&gt;</w:t>
      </w:r>
    </w:p>
    <w:p w14:paraId="3860D362" w14:textId="77777777" w:rsidR="00D26B8D" w:rsidRPr="001C72B2" w:rsidRDefault="00D26B8D" w:rsidP="00D26B8D">
      <w:pPr>
        <w:pStyle w:val="PL"/>
        <w:widowControl w:val="0"/>
        <w:rPr>
          <w:noProof w:val="0"/>
        </w:rPr>
      </w:pPr>
      <w:r w:rsidRPr="001C72B2">
        <w:rPr>
          <w:noProof w:val="0"/>
        </w:rPr>
        <w:t xml:space="preserve">        &lt;xsd:complexContent mixed="true"&gt;</w:t>
      </w:r>
    </w:p>
    <w:p w14:paraId="759A2234" w14:textId="77777777" w:rsidR="00D26B8D" w:rsidRPr="001C72B2" w:rsidRDefault="00D26B8D" w:rsidP="00D26B8D">
      <w:pPr>
        <w:pStyle w:val="PL"/>
        <w:widowControl w:val="0"/>
        <w:rPr>
          <w:noProof w:val="0"/>
        </w:rPr>
      </w:pPr>
      <w:r w:rsidRPr="001C72B2">
        <w:rPr>
          <w:noProof w:val="0"/>
        </w:rPr>
        <w:t xml:space="preserve">            &lt;xsd:extension base="Events:Event"&gt;</w:t>
      </w:r>
    </w:p>
    <w:p w14:paraId="351F094C" w14:textId="77777777" w:rsidR="00D26B8D" w:rsidRPr="001C72B2" w:rsidRDefault="00D26B8D" w:rsidP="00D26B8D">
      <w:pPr>
        <w:pStyle w:val="PL"/>
        <w:widowControl w:val="0"/>
        <w:rPr>
          <w:noProof w:val="0"/>
        </w:rPr>
      </w:pPr>
      <w:r w:rsidRPr="001C72B2">
        <w:rPr>
          <w:noProof w:val="0"/>
        </w:rPr>
        <w:t xml:space="preserve">                &lt;xsd:sequence&gt;</w:t>
      </w:r>
    </w:p>
    <w:p w14:paraId="612236B2" w14:textId="77777777" w:rsidR="00D26B8D" w:rsidRPr="001C72B2" w:rsidRDefault="00D26B8D" w:rsidP="00D26B8D">
      <w:pPr>
        <w:pStyle w:val="PL"/>
        <w:widowControl w:val="0"/>
        <w:rPr>
          <w:noProof w:val="0"/>
        </w:rPr>
      </w:pPr>
      <w:r w:rsidRPr="001C72B2">
        <w:rPr>
          <w:noProof w:val="0"/>
        </w:rPr>
        <w:t xml:space="preserve">                    &lt;xsd:element name="className" type="Types:QualifiedName"  /&gt;</w:t>
      </w:r>
    </w:p>
    <w:p w14:paraId="02B46B60" w14:textId="78993103" w:rsidR="00D26B8D" w:rsidRPr="001C72B2" w:rsidRDefault="00D26B8D" w:rsidP="00D26B8D">
      <w:pPr>
        <w:pStyle w:val="PL"/>
        <w:widowControl w:val="0"/>
        <w:rPr>
          <w:noProof w:val="0"/>
        </w:rPr>
      </w:pPr>
      <w:r w:rsidRPr="001C72B2">
        <w:rPr>
          <w:noProof w:val="0"/>
        </w:rPr>
        <w:t xml:space="preserve">                    &lt;xsd:element name="obj" type="Values:ObjectInstance"  /&gt;</w:t>
      </w:r>
    </w:p>
    <w:p w14:paraId="5E87EF48" w14:textId="77777777" w:rsidR="00D26B8D" w:rsidRPr="001C72B2" w:rsidRDefault="00D26B8D" w:rsidP="00D26B8D">
      <w:pPr>
        <w:pStyle w:val="PL"/>
        <w:widowControl w:val="0"/>
        <w:rPr>
          <w:noProof w:val="0"/>
        </w:rPr>
      </w:pPr>
      <w:r w:rsidRPr="001C72B2">
        <w:rPr>
          <w:noProof w:val="0"/>
        </w:rPr>
        <w:t xml:space="preserve">                    &lt;xsd:element name="propertyName" type="SimpleTypes:TString"  /&gt;</w:t>
      </w:r>
    </w:p>
    <w:p w14:paraId="1FF379D9" w14:textId="77777777" w:rsidR="00D26B8D" w:rsidRPr="001C72B2" w:rsidRDefault="00D26B8D" w:rsidP="00D26B8D">
      <w:pPr>
        <w:pStyle w:val="PL"/>
        <w:widowControl w:val="0"/>
        <w:rPr>
          <w:noProof w:val="0"/>
        </w:rPr>
      </w:pPr>
      <w:r w:rsidRPr="001C72B2">
        <w:rPr>
          <w:noProof w:val="0"/>
        </w:rPr>
        <w:t xml:space="preserve">                &lt;/xsd:sequence&gt;</w:t>
      </w:r>
    </w:p>
    <w:p w14:paraId="5A963865" w14:textId="77777777" w:rsidR="00D26B8D" w:rsidRPr="001C72B2" w:rsidRDefault="00D26B8D" w:rsidP="00D26B8D">
      <w:pPr>
        <w:pStyle w:val="PL"/>
        <w:widowControl w:val="0"/>
        <w:rPr>
          <w:noProof w:val="0"/>
        </w:rPr>
      </w:pPr>
      <w:r w:rsidRPr="001C72B2">
        <w:rPr>
          <w:noProof w:val="0"/>
        </w:rPr>
        <w:t xml:space="preserve">            &lt;/xsd:extension&gt;</w:t>
      </w:r>
    </w:p>
    <w:p w14:paraId="4FFE6E3B" w14:textId="77777777" w:rsidR="00D26B8D" w:rsidRPr="001C72B2" w:rsidRDefault="00D26B8D" w:rsidP="00D26B8D">
      <w:pPr>
        <w:pStyle w:val="PL"/>
        <w:widowControl w:val="0"/>
        <w:rPr>
          <w:noProof w:val="0"/>
        </w:rPr>
      </w:pPr>
      <w:r w:rsidRPr="001C72B2">
        <w:rPr>
          <w:noProof w:val="0"/>
        </w:rPr>
        <w:t xml:space="preserve">        &lt;/xsd:complexContent&gt;</w:t>
      </w:r>
    </w:p>
    <w:p w14:paraId="6ED7AAB7" w14:textId="77777777" w:rsidR="00D26B8D" w:rsidRPr="001C72B2" w:rsidRDefault="00D26B8D" w:rsidP="00D26B8D">
      <w:pPr>
        <w:pStyle w:val="PL"/>
        <w:widowControl w:val="0"/>
        <w:rPr>
          <w:noProof w:val="0"/>
        </w:rPr>
      </w:pPr>
      <w:r w:rsidRPr="001C72B2">
        <w:rPr>
          <w:noProof w:val="0"/>
        </w:rPr>
        <w:t xml:space="preserve">    &lt;/xsd:complexType&gt;</w:t>
      </w:r>
    </w:p>
    <w:p w14:paraId="62BD3427" w14:textId="77777777" w:rsidR="00D26B8D" w:rsidRPr="001C72B2" w:rsidRDefault="00D26B8D" w:rsidP="00D26B8D">
      <w:pPr>
        <w:pStyle w:val="PL"/>
        <w:widowControl w:val="0"/>
        <w:rPr>
          <w:noProof w:val="0"/>
        </w:rPr>
      </w:pPr>
    </w:p>
    <w:p w14:paraId="0F8697CF" w14:textId="77777777" w:rsidR="00D26B8D" w:rsidRPr="001C72B2" w:rsidRDefault="00D26B8D" w:rsidP="00D26B8D">
      <w:pPr>
        <w:pStyle w:val="PL"/>
        <w:widowControl w:val="0"/>
        <w:rPr>
          <w:noProof w:val="0"/>
        </w:rPr>
      </w:pPr>
      <w:r w:rsidRPr="001C72B2">
        <w:rPr>
          <w:noProof w:val="0"/>
        </w:rPr>
        <w:t xml:space="preserve">    &lt;xsd:complexType name="tliObjGetLeave"&gt;</w:t>
      </w:r>
    </w:p>
    <w:p w14:paraId="397A994C" w14:textId="77777777" w:rsidR="00D26B8D" w:rsidRPr="001C72B2" w:rsidRDefault="00D26B8D" w:rsidP="00D26B8D">
      <w:pPr>
        <w:pStyle w:val="PL"/>
        <w:widowControl w:val="0"/>
        <w:rPr>
          <w:noProof w:val="0"/>
        </w:rPr>
      </w:pPr>
      <w:r w:rsidRPr="001C72B2">
        <w:rPr>
          <w:noProof w:val="0"/>
        </w:rPr>
        <w:t xml:space="preserve">        &lt;xsd:complexContent mixed="true"&gt;</w:t>
      </w:r>
    </w:p>
    <w:p w14:paraId="2F57BBD2" w14:textId="77777777" w:rsidR="00D26B8D" w:rsidRPr="001C72B2" w:rsidRDefault="00D26B8D" w:rsidP="00D26B8D">
      <w:pPr>
        <w:pStyle w:val="PL"/>
        <w:widowControl w:val="0"/>
        <w:rPr>
          <w:noProof w:val="0"/>
        </w:rPr>
      </w:pPr>
      <w:r w:rsidRPr="001C72B2">
        <w:rPr>
          <w:noProof w:val="0"/>
        </w:rPr>
        <w:t xml:space="preserve">            &lt;xsd:extension base="Events:Event"&gt;</w:t>
      </w:r>
    </w:p>
    <w:p w14:paraId="53CD3E81" w14:textId="77777777" w:rsidR="00D26B8D" w:rsidRPr="001C72B2" w:rsidRDefault="00D26B8D" w:rsidP="00D26B8D">
      <w:pPr>
        <w:pStyle w:val="PL"/>
        <w:widowControl w:val="0"/>
        <w:rPr>
          <w:noProof w:val="0"/>
        </w:rPr>
      </w:pPr>
      <w:r w:rsidRPr="001C72B2">
        <w:rPr>
          <w:noProof w:val="0"/>
        </w:rPr>
        <w:t xml:space="preserve">                &lt;xsd:sequence&gt;</w:t>
      </w:r>
    </w:p>
    <w:p w14:paraId="29BD7754" w14:textId="77777777" w:rsidR="00D26B8D" w:rsidRPr="001C72B2" w:rsidRDefault="00D26B8D" w:rsidP="00D26B8D">
      <w:pPr>
        <w:pStyle w:val="PL"/>
        <w:widowControl w:val="0"/>
        <w:rPr>
          <w:noProof w:val="0"/>
        </w:rPr>
      </w:pPr>
      <w:r w:rsidRPr="001C72B2">
        <w:rPr>
          <w:noProof w:val="0"/>
        </w:rPr>
        <w:t xml:space="preserve">                    &lt;xsd:element name="className" type="Types:QualifiedName"  /&gt;</w:t>
      </w:r>
    </w:p>
    <w:p w14:paraId="03E3C531" w14:textId="6497A476" w:rsidR="00D26B8D" w:rsidRPr="001C72B2" w:rsidRDefault="00D26B8D" w:rsidP="00D26B8D">
      <w:pPr>
        <w:pStyle w:val="PL"/>
        <w:widowControl w:val="0"/>
        <w:rPr>
          <w:noProof w:val="0"/>
        </w:rPr>
      </w:pPr>
      <w:r w:rsidRPr="001C72B2">
        <w:rPr>
          <w:noProof w:val="0"/>
        </w:rPr>
        <w:t xml:space="preserve">                    &lt;xsd:element name="obj" type="Values:ObjectInstance"  /&gt;</w:t>
      </w:r>
    </w:p>
    <w:p w14:paraId="5410929C" w14:textId="77777777" w:rsidR="00D26B8D" w:rsidRPr="001C72B2" w:rsidRDefault="00D26B8D" w:rsidP="00D26B8D">
      <w:pPr>
        <w:pStyle w:val="PL"/>
        <w:widowControl w:val="0"/>
        <w:rPr>
          <w:noProof w:val="0"/>
        </w:rPr>
      </w:pPr>
      <w:r w:rsidRPr="001C72B2">
        <w:rPr>
          <w:noProof w:val="0"/>
        </w:rPr>
        <w:t xml:space="preserve">                    &lt;xsd:element name="propertyName" type="SimpleTypes:TString"  /&gt;</w:t>
      </w:r>
    </w:p>
    <w:p w14:paraId="1AD55227" w14:textId="77777777" w:rsidR="00D26B8D" w:rsidRPr="001C72B2" w:rsidRDefault="00D26B8D" w:rsidP="00D26B8D">
      <w:pPr>
        <w:pStyle w:val="PL"/>
        <w:widowControl w:val="0"/>
        <w:rPr>
          <w:noProof w:val="0"/>
        </w:rPr>
      </w:pPr>
      <w:r w:rsidRPr="001C72B2">
        <w:rPr>
          <w:noProof w:val="0"/>
        </w:rPr>
        <w:t xml:space="preserve">                    &lt;xsd:element name="returnValue" type="Values:Value" minOccurs="0"/&gt;</w:t>
      </w:r>
    </w:p>
    <w:p w14:paraId="04BD4FBA" w14:textId="77777777" w:rsidR="00D26B8D" w:rsidRPr="001C72B2" w:rsidRDefault="00D26B8D" w:rsidP="00D26B8D">
      <w:pPr>
        <w:pStyle w:val="PL"/>
        <w:widowControl w:val="0"/>
        <w:rPr>
          <w:noProof w:val="0"/>
        </w:rPr>
      </w:pPr>
      <w:r w:rsidRPr="001C72B2">
        <w:rPr>
          <w:noProof w:val="0"/>
        </w:rPr>
        <w:t xml:space="preserve">                &lt;/xsd:sequence&gt;</w:t>
      </w:r>
    </w:p>
    <w:p w14:paraId="6DA856D4" w14:textId="77777777" w:rsidR="00D26B8D" w:rsidRPr="001C72B2" w:rsidRDefault="00D26B8D" w:rsidP="00D26B8D">
      <w:pPr>
        <w:pStyle w:val="PL"/>
        <w:widowControl w:val="0"/>
        <w:rPr>
          <w:noProof w:val="0"/>
        </w:rPr>
      </w:pPr>
      <w:r w:rsidRPr="001C72B2">
        <w:rPr>
          <w:noProof w:val="0"/>
        </w:rPr>
        <w:t xml:space="preserve">            &lt;/xsd:extension&gt;</w:t>
      </w:r>
    </w:p>
    <w:p w14:paraId="6E17EF0F" w14:textId="77777777" w:rsidR="00D26B8D" w:rsidRPr="001C72B2" w:rsidRDefault="00D26B8D" w:rsidP="00D26B8D">
      <w:pPr>
        <w:pStyle w:val="PL"/>
        <w:widowControl w:val="0"/>
        <w:rPr>
          <w:noProof w:val="0"/>
        </w:rPr>
      </w:pPr>
      <w:r w:rsidRPr="001C72B2">
        <w:rPr>
          <w:noProof w:val="0"/>
        </w:rPr>
        <w:t xml:space="preserve">        &lt;/xsd:complexContent&gt;</w:t>
      </w:r>
    </w:p>
    <w:p w14:paraId="273B0FF5" w14:textId="77777777" w:rsidR="00D26B8D" w:rsidRPr="001C72B2" w:rsidRDefault="00D26B8D" w:rsidP="00D26B8D">
      <w:pPr>
        <w:pStyle w:val="PL"/>
        <w:widowControl w:val="0"/>
        <w:rPr>
          <w:noProof w:val="0"/>
        </w:rPr>
      </w:pPr>
      <w:r w:rsidRPr="001C72B2">
        <w:rPr>
          <w:noProof w:val="0"/>
        </w:rPr>
        <w:t xml:space="preserve">    &lt;/xsd:complexType&gt;</w:t>
      </w:r>
    </w:p>
    <w:p w14:paraId="1FDFE713" w14:textId="77777777" w:rsidR="00D26B8D" w:rsidRPr="001C72B2" w:rsidRDefault="00D26B8D" w:rsidP="00D26B8D">
      <w:pPr>
        <w:pStyle w:val="PL"/>
        <w:widowControl w:val="0"/>
        <w:rPr>
          <w:noProof w:val="0"/>
        </w:rPr>
      </w:pPr>
    </w:p>
    <w:p w14:paraId="6BB078CD" w14:textId="77777777" w:rsidR="00D26B8D" w:rsidRPr="001C72B2" w:rsidRDefault="00D26B8D" w:rsidP="00D26B8D">
      <w:pPr>
        <w:pStyle w:val="PL"/>
        <w:widowControl w:val="0"/>
        <w:rPr>
          <w:noProof w:val="0"/>
        </w:rPr>
      </w:pPr>
      <w:r w:rsidRPr="001C72B2">
        <w:rPr>
          <w:noProof w:val="0"/>
        </w:rPr>
        <w:t xml:space="preserve">    &lt;xsd:complexType name="tliObjSetEnter"&gt;</w:t>
      </w:r>
    </w:p>
    <w:p w14:paraId="6C173373" w14:textId="77777777" w:rsidR="00D26B8D" w:rsidRPr="001C72B2" w:rsidRDefault="00D26B8D" w:rsidP="00D26B8D">
      <w:pPr>
        <w:pStyle w:val="PL"/>
        <w:widowControl w:val="0"/>
        <w:rPr>
          <w:noProof w:val="0"/>
        </w:rPr>
      </w:pPr>
      <w:r w:rsidRPr="001C72B2">
        <w:rPr>
          <w:noProof w:val="0"/>
        </w:rPr>
        <w:t xml:space="preserve">        &lt;xsd:complexContent mixed="true"&gt;</w:t>
      </w:r>
    </w:p>
    <w:p w14:paraId="511DC108" w14:textId="77777777" w:rsidR="00D26B8D" w:rsidRPr="001C72B2" w:rsidRDefault="00D26B8D" w:rsidP="00D26B8D">
      <w:pPr>
        <w:pStyle w:val="PL"/>
        <w:widowControl w:val="0"/>
        <w:rPr>
          <w:noProof w:val="0"/>
        </w:rPr>
      </w:pPr>
      <w:r w:rsidRPr="001C72B2">
        <w:rPr>
          <w:noProof w:val="0"/>
        </w:rPr>
        <w:t xml:space="preserve">            &lt;xsd:extension base="Events:Event"&gt;</w:t>
      </w:r>
    </w:p>
    <w:p w14:paraId="7D832C4A" w14:textId="77777777" w:rsidR="00D26B8D" w:rsidRPr="001C72B2" w:rsidRDefault="00D26B8D" w:rsidP="00D26B8D">
      <w:pPr>
        <w:pStyle w:val="PL"/>
        <w:widowControl w:val="0"/>
        <w:rPr>
          <w:noProof w:val="0"/>
        </w:rPr>
      </w:pPr>
      <w:r w:rsidRPr="001C72B2">
        <w:rPr>
          <w:noProof w:val="0"/>
        </w:rPr>
        <w:t xml:space="preserve">                &lt;xsd:sequence&gt;</w:t>
      </w:r>
    </w:p>
    <w:p w14:paraId="15BF375C" w14:textId="77777777" w:rsidR="00D26B8D" w:rsidRPr="001C72B2" w:rsidRDefault="00D26B8D" w:rsidP="00D26B8D">
      <w:pPr>
        <w:pStyle w:val="PL"/>
        <w:widowControl w:val="0"/>
        <w:rPr>
          <w:noProof w:val="0"/>
        </w:rPr>
      </w:pPr>
      <w:r w:rsidRPr="001C72B2">
        <w:rPr>
          <w:noProof w:val="0"/>
        </w:rPr>
        <w:t xml:space="preserve">                    &lt;xsd:element name="className" type="Types:QualifiedName"  /&gt;</w:t>
      </w:r>
    </w:p>
    <w:p w14:paraId="2C4711AA" w14:textId="63BB8D7A" w:rsidR="00D26B8D" w:rsidRPr="001C72B2" w:rsidRDefault="00D26B8D" w:rsidP="00D26B8D">
      <w:pPr>
        <w:pStyle w:val="PL"/>
        <w:widowControl w:val="0"/>
        <w:rPr>
          <w:noProof w:val="0"/>
        </w:rPr>
      </w:pPr>
      <w:r w:rsidRPr="001C72B2">
        <w:rPr>
          <w:noProof w:val="0"/>
        </w:rPr>
        <w:t xml:space="preserve">                    &lt;xsd:element name="obj" type="Values:ObjectInstance"  /&gt;</w:t>
      </w:r>
    </w:p>
    <w:p w14:paraId="3D7D671F" w14:textId="77777777" w:rsidR="00D26B8D" w:rsidRPr="001C72B2" w:rsidRDefault="00D26B8D" w:rsidP="00D26B8D">
      <w:pPr>
        <w:pStyle w:val="PL"/>
        <w:widowControl w:val="0"/>
        <w:rPr>
          <w:noProof w:val="0"/>
        </w:rPr>
      </w:pPr>
      <w:r w:rsidRPr="001C72B2">
        <w:rPr>
          <w:noProof w:val="0"/>
        </w:rPr>
        <w:t xml:space="preserve">                    &lt;xsd:element name="propertyName" type="SimpleTypes:TString"  /&gt;</w:t>
      </w:r>
    </w:p>
    <w:p w14:paraId="0EE9EB3A" w14:textId="77777777" w:rsidR="00D26B8D" w:rsidRPr="001C72B2" w:rsidRDefault="00D26B8D" w:rsidP="00D26B8D">
      <w:pPr>
        <w:pStyle w:val="PL"/>
        <w:widowControl w:val="0"/>
        <w:rPr>
          <w:noProof w:val="0"/>
        </w:rPr>
      </w:pPr>
      <w:r w:rsidRPr="001C72B2">
        <w:rPr>
          <w:noProof w:val="0"/>
        </w:rPr>
        <w:t xml:space="preserve">                    &lt;xsd:element name="value" type="Values:Value" /&gt;</w:t>
      </w:r>
    </w:p>
    <w:p w14:paraId="3EF1D72D" w14:textId="77777777" w:rsidR="00D26B8D" w:rsidRPr="001C72B2" w:rsidRDefault="00D26B8D" w:rsidP="00D26B8D">
      <w:pPr>
        <w:pStyle w:val="PL"/>
        <w:widowControl w:val="0"/>
        <w:rPr>
          <w:noProof w:val="0"/>
        </w:rPr>
      </w:pPr>
      <w:r w:rsidRPr="001C72B2">
        <w:rPr>
          <w:noProof w:val="0"/>
        </w:rPr>
        <w:t xml:space="preserve">                &lt;/xsd:sequence&gt;</w:t>
      </w:r>
    </w:p>
    <w:p w14:paraId="5ED8C1A5" w14:textId="77777777" w:rsidR="00D26B8D" w:rsidRPr="001C72B2" w:rsidRDefault="00D26B8D" w:rsidP="00D26B8D">
      <w:pPr>
        <w:pStyle w:val="PL"/>
        <w:widowControl w:val="0"/>
        <w:rPr>
          <w:noProof w:val="0"/>
        </w:rPr>
      </w:pPr>
      <w:r w:rsidRPr="001C72B2">
        <w:rPr>
          <w:noProof w:val="0"/>
        </w:rPr>
        <w:t xml:space="preserve">            &lt;/xsd:extension&gt;</w:t>
      </w:r>
    </w:p>
    <w:p w14:paraId="3C89D126" w14:textId="77777777" w:rsidR="00D26B8D" w:rsidRPr="001C72B2" w:rsidRDefault="00D26B8D" w:rsidP="00D26B8D">
      <w:pPr>
        <w:pStyle w:val="PL"/>
        <w:widowControl w:val="0"/>
        <w:rPr>
          <w:noProof w:val="0"/>
        </w:rPr>
      </w:pPr>
      <w:r w:rsidRPr="001C72B2">
        <w:rPr>
          <w:noProof w:val="0"/>
        </w:rPr>
        <w:t xml:space="preserve">        &lt;/xsd:complexContent&gt;</w:t>
      </w:r>
    </w:p>
    <w:p w14:paraId="0E298276" w14:textId="77777777" w:rsidR="00D26B8D" w:rsidRPr="001C72B2" w:rsidRDefault="00D26B8D" w:rsidP="00D26B8D">
      <w:pPr>
        <w:pStyle w:val="PL"/>
        <w:widowControl w:val="0"/>
        <w:rPr>
          <w:noProof w:val="0"/>
        </w:rPr>
      </w:pPr>
      <w:r w:rsidRPr="001C72B2">
        <w:rPr>
          <w:noProof w:val="0"/>
        </w:rPr>
        <w:t xml:space="preserve">    &lt;/xsd:complexType&gt;</w:t>
      </w:r>
    </w:p>
    <w:p w14:paraId="697EB2AB" w14:textId="77777777" w:rsidR="00D26B8D" w:rsidRPr="001C72B2" w:rsidRDefault="00D26B8D" w:rsidP="00D26B8D">
      <w:pPr>
        <w:pStyle w:val="PL"/>
        <w:widowControl w:val="0"/>
        <w:rPr>
          <w:noProof w:val="0"/>
        </w:rPr>
      </w:pPr>
    </w:p>
    <w:p w14:paraId="3C99471A" w14:textId="77777777" w:rsidR="00D26B8D" w:rsidRPr="001C72B2" w:rsidRDefault="00D26B8D" w:rsidP="00D26B8D">
      <w:pPr>
        <w:pStyle w:val="PL"/>
        <w:widowControl w:val="0"/>
        <w:rPr>
          <w:noProof w:val="0"/>
        </w:rPr>
      </w:pPr>
      <w:r w:rsidRPr="001C72B2">
        <w:rPr>
          <w:noProof w:val="0"/>
        </w:rPr>
        <w:t xml:space="preserve">    xsd:complexType name="tliObjSetLeave"&gt;</w:t>
      </w:r>
    </w:p>
    <w:p w14:paraId="5F498962" w14:textId="77777777" w:rsidR="00D26B8D" w:rsidRPr="001C72B2" w:rsidRDefault="00D26B8D" w:rsidP="00D26B8D">
      <w:pPr>
        <w:pStyle w:val="PL"/>
        <w:widowControl w:val="0"/>
        <w:rPr>
          <w:noProof w:val="0"/>
        </w:rPr>
      </w:pPr>
      <w:r w:rsidRPr="001C72B2">
        <w:rPr>
          <w:noProof w:val="0"/>
        </w:rPr>
        <w:t xml:space="preserve">        &lt;xsd:complexContent mixed="true"&gt;</w:t>
      </w:r>
    </w:p>
    <w:p w14:paraId="232865BF" w14:textId="77777777" w:rsidR="00D26B8D" w:rsidRPr="001C72B2" w:rsidRDefault="00D26B8D" w:rsidP="00D26B8D">
      <w:pPr>
        <w:pStyle w:val="PL"/>
        <w:widowControl w:val="0"/>
        <w:rPr>
          <w:noProof w:val="0"/>
        </w:rPr>
      </w:pPr>
      <w:r w:rsidRPr="001C72B2">
        <w:rPr>
          <w:noProof w:val="0"/>
        </w:rPr>
        <w:t xml:space="preserve">            &lt;xsd:extension base="Events:Event"&gt;</w:t>
      </w:r>
    </w:p>
    <w:p w14:paraId="5FD40E80" w14:textId="77777777" w:rsidR="00D26B8D" w:rsidRPr="001C72B2" w:rsidRDefault="00D26B8D" w:rsidP="00D26B8D">
      <w:pPr>
        <w:pStyle w:val="PL"/>
        <w:widowControl w:val="0"/>
        <w:rPr>
          <w:noProof w:val="0"/>
        </w:rPr>
      </w:pPr>
      <w:r w:rsidRPr="001C72B2">
        <w:rPr>
          <w:noProof w:val="0"/>
        </w:rPr>
        <w:t xml:space="preserve">                &lt;xsd:sequence&gt;</w:t>
      </w:r>
    </w:p>
    <w:p w14:paraId="5996D8C1" w14:textId="77777777" w:rsidR="00D26B8D" w:rsidRPr="001C72B2" w:rsidRDefault="00D26B8D" w:rsidP="00D26B8D">
      <w:pPr>
        <w:pStyle w:val="PL"/>
        <w:widowControl w:val="0"/>
        <w:rPr>
          <w:noProof w:val="0"/>
        </w:rPr>
      </w:pPr>
      <w:r w:rsidRPr="001C72B2">
        <w:rPr>
          <w:noProof w:val="0"/>
        </w:rPr>
        <w:t xml:space="preserve">                    &lt;xsd:element name="className" type="Types:QualifiedName"  /&gt;</w:t>
      </w:r>
    </w:p>
    <w:p w14:paraId="653D3497" w14:textId="0B063796" w:rsidR="00D26B8D" w:rsidRPr="001C72B2" w:rsidRDefault="00D26B8D" w:rsidP="00D26B8D">
      <w:pPr>
        <w:pStyle w:val="PL"/>
        <w:widowControl w:val="0"/>
        <w:rPr>
          <w:noProof w:val="0"/>
        </w:rPr>
      </w:pPr>
      <w:r w:rsidRPr="001C72B2">
        <w:rPr>
          <w:noProof w:val="0"/>
        </w:rPr>
        <w:t xml:space="preserve">                    &lt;xsd:element name="obj" type="Values:ObjectInstance"  /&gt;</w:t>
      </w:r>
    </w:p>
    <w:p w14:paraId="78177ADD" w14:textId="77777777" w:rsidR="00D26B8D" w:rsidRPr="001C72B2" w:rsidRDefault="00D26B8D" w:rsidP="00D26B8D">
      <w:pPr>
        <w:pStyle w:val="PL"/>
        <w:widowControl w:val="0"/>
        <w:rPr>
          <w:noProof w:val="0"/>
        </w:rPr>
      </w:pPr>
      <w:r w:rsidRPr="001C72B2">
        <w:rPr>
          <w:noProof w:val="0"/>
        </w:rPr>
        <w:t xml:space="preserve">                    &lt;xsd:element name="propertyName" type="SimpleTypes:TString"  /&gt;</w:t>
      </w:r>
    </w:p>
    <w:p w14:paraId="37D173B6" w14:textId="77777777" w:rsidR="00D26B8D" w:rsidRPr="001C72B2" w:rsidRDefault="00D26B8D" w:rsidP="00D26B8D">
      <w:pPr>
        <w:pStyle w:val="PL"/>
        <w:widowControl w:val="0"/>
        <w:rPr>
          <w:noProof w:val="0"/>
        </w:rPr>
      </w:pPr>
      <w:r w:rsidRPr="001C72B2">
        <w:rPr>
          <w:noProof w:val="0"/>
        </w:rPr>
        <w:t xml:space="preserve">                &lt;/xsd:sequence&gt;</w:t>
      </w:r>
    </w:p>
    <w:p w14:paraId="7950D7AB" w14:textId="77777777" w:rsidR="00D26B8D" w:rsidRPr="001C72B2" w:rsidRDefault="00D26B8D" w:rsidP="00D26B8D">
      <w:pPr>
        <w:pStyle w:val="PL"/>
        <w:widowControl w:val="0"/>
        <w:rPr>
          <w:noProof w:val="0"/>
        </w:rPr>
      </w:pPr>
      <w:r w:rsidRPr="001C72B2">
        <w:rPr>
          <w:noProof w:val="0"/>
        </w:rPr>
        <w:t xml:space="preserve">            &lt;/xsd:extension&gt;</w:t>
      </w:r>
    </w:p>
    <w:p w14:paraId="2D6EB10F" w14:textId="77777777" w:rsidR="00D26B8D" w:rsidRPr="001C72B2" w:rsidRDefault="00D26B8D" w:rsidP="00D26B8D">
      <w:pPr>
        <w:pStyle w:val="PL"/>
        <w:widowControl w:val="0"/>
        <w:rPr>
          <w:noProof w:val="0"/>
        </w:rPr>
      </w:pPr>
      <w:r w:rsidRPr="001C72B2">
        <w:rPr>
          <w:noProof w:val="0"/>
        </w:rPr>
        <w:t xml:space="preserve">        &lt;/xsd:complexContent&gt;</w:t>
      </w:r>
    </w:p>
    <w:p w14:paraId="0A8B62B2" w14:textId="77777777" w:rsidR="00D26B8D" w:rsidRPr="001C72B2" w:rsidRDefault="00D26B8D" w:rsidP="00D26B8D">
      <w:pPr>
        <w:pStyle w:val="PL"/>
        <w:widowControl w:val="0"/>
        <w:rPr>
          <w:noProof w:val="0"/>
        </w:rPr>
      </w:pPr>
      <w:r w:rsidRPr="001C72B2">
        <w:rPr>
          <w:noProof w:val="0"/>
        </w:rPr>
        <w:t xml:space="preserve">    &lt;/xsd:complexType&gt;</w:t>
      </w:r>
    </w:p>
    <w:p w14:paraId="655F7224" w14:textId="77777777" w:rsidR="00BD0DE8" w:rsidRPr="001C72B2" w:rsidRDefault="00BD0DE8" w:rsidP="003A6E72">
      <w:pPr>
        <w:pStyle w:val="PL"/>
        <w:widowControl w:val="0"/>
        <w:rPr>
          <w:noProof w:val="0"/>
        </w:rPr>
      </w:pPr>
    </w:p>
    <w:p w14:paraId="39ABB41B" w14:textId="77777777" w:rsidR="003A6E72" w:rsidRPr="001C72B2" w:rsidRDefault="003A6E72" w:rsidP="003A6E72">
      <w:pPr>
        <w:pStyle w:val="berschrift2"/>
      </w:pPr>
      <w:bookmarkStart w:id="400" w:name="_Toc66104977"/>
      <w:bookmarkStart w:id="401" w:name="_Toc66112463"/>
      <w:bookmarkStart w:id="402" w:name="_Toc66354638"/>
      <w:bookmarkStart w:id="403" w:name="_Toc72305869"/>
      <w:bookmarkStart w:id="404" w:name="_Toc72306701"/>
      <w:r w:rsidRPr="001C72B2">
        <w:t>7.10</w:t>
      </w:r>
      <w:r w:rsidRPr="001C72B2">
        <w:tab/>
        <w:t>Extensions to clause 12 of ETSI ES 201 873-6 C# language mapping</w:t>
      </w:r>
      <w:bookmarkEnd w:id="400"/>
      <w:bookmarkEnd w:id="401"/>
      <w:bookmarkEnd w:id="402"/>
      <w:bookmarkEnd w:id="403"/>
      <w:bookmarkEnd w:id="404"/>
    </w:p>
    <w:p w14:paraId="0B2947DA" w14:textId="014EC3FD" w:rsidR="003A6E72" w:rsidRPr="001C72B2" w:rsidRDefault="003A6E72" w:rsidP="003A6E72">
      <w:pPr>
        <w:rPr>
          <w:b/>
        </w:rPr>
      </w:pPr>
      <w:r w:rsidRPr="001C72B2">
        <w:rPr>
          <w:b/>
        </w:rPr>
        <w:t>Clause 12.4.2.4</w:t>
      </w:r>
      <w:r w:rsidR="0044587E" w:rsidRPr="001C72B2">
        <w:rPr>
          <w:b/>
        </w:rPr>
        <w:tab/>
      </w:r>
      <w:r w:rsidRPr="001C72B2">
        <w:rPr>
          <w:b/>
        </w:rPr>
        <w:t>TciTypeClassType</w:t>
      </w:r>
    </w:p>
    <w:p w14:paraId="49B63A15" w14:textId="77777777" w:rsidR="003A6E72" w:rsidRPr="001C72B2" w:rsidRDefault="003A6E72" w:rsidP="003A6E72">
      <w:r w:rsidRPr="001C72B2">
        <w:t>This clause is to be extended.</w:t>
      </w:r>
    </w:p>
    <w:p w14:paraId="6EDF00D5" w14:textId="77777777" w:rsidR="003A6E72" w:rsidRPr="001C72B2" w:rsidRDefault="003A6E72" w:rsidP="003A6E72">
      <w:r w:rsidRPr="001C72B2">
        <w:rPr>
          <w:rFonts w:ascii="Courier New" w:hAnsi="Courier New"/>
          <w:b/>
          <w:bCs/>
        </w:rPr>
        <w:t>TciTypeClassType</w:t>
      </w:r>
      <w:r w:rsidRPr="001C72B2">
        <w:t xml:space="preserve"> is mapped to the following enumeration:</w:t>
      </w:r>
    </w:p>
    <w:p w14:paraId="7C2FD6F9" w14:textId="77777777" w:rsidR="003A6E72" w:rsidRPr="001C72B2" w:rsidRDefault="003A6E72" w:rsidP="003A6E72">
      <w:pPr>
        <w:pStyle w:val="PL"/>
        <w:widowControl w:val="0"/>
        <w:rPr>
          <w:noProof w:val="0"/>
        </w:rPr>
      </w:pPr>
      <w:r w:rsidRPr="001C72B2">
        <w:rPr>
          <w:noProof w:val="0"/>
        </w:rPr>
        <w:t>public enum TciTypeClass {</w:t>
      </w:r>
      <w:r w:rsidRPr="001C72B2">
        <w:rPr>
          <w:noProof w:val="0"/>
        </w:rPr>
        <w:br/>
      </w:r>
      <w:r w:rsidRPr="001C72B2">
        <w:rPr>
          <w:noProof w:val="0"/>
        </w:rPr>
        <w:tab/>
        <w:t>Address = 0,</w:t>
      </w:r>
      <w:r w:rsidRPr="001C72B2">
        <w:rPr>
          <w:noProof w:val="0"/>
        </w:rPr>
        <w:br/>
      </w:r>
      <w:r w:rsidRPr="001C72B2">
        <w:rPr>
          <w:noProof w:val="0"/>
        </w:rPr>
        <w:tab/>
        <w:t>Anytype = 1,</w:t>
      </w:r>
      <w:r w:rsidRPr="001C72B2">
        <w:rPr>
          <w:noProof w:val="0"/>
        </w:rPr>
        <w:br/>
      </w:r>
      <w:r w:rsidRPr="001C72B2">
        <w:rPr>
          <w:noProof w:val="0"/>
        </w:rPr>
        <w:tab/>
        <w:t xml:space="preserve">Bitstring = 2, </w:t>
      </w:r>
      <w:r w:rsidRPr="001C72B2">
        <w:rPr>
          <w:noProof w:val="0"/>
        </w:rPr>
        <w:br/>
      </w:r>
      <w:r w:rsidRPr="001C72B2">
        <w:rPr>
          <w:noProof w:val="0"/>
        </w:rPr>
        <w:tab/>
        <w:t>BooleanType = 3,</w:t>
      </w:r>
      <w:r w:rsidRPr="001C72B2">
        <w:rPr>
          <w:noProof w:val="0"/>
        </w:rPr>
        <w:br/>
      </w:r>
      <w:r w:rsidRPr="001C72B2">
        <w:rPr>
          <w:noProof w:val="0"/>
        </w:rPr>
        <w:tab/>
        <w:t>Charstring = 5,</w:t>
      </w:r>
      <w:r w:rsidRPr="001C72B2">
        <w:rPr>
          <w:noProof w:val="0"/>
        </w:rPr>
        <w:br/>
      </w:r>
      <w:r w:rsidRPr="001C72B2">
        <w:rPr>
          <w:noProof w:val="0"/>
        </w:rPr>
        <w:tab/>
        <w:t>Component = 6,</w:t>
      </w:r>
      <w:r w:rsidRPr="001C72B2">
        <w:rPr>
          <w:noProof w:val="0"/>
        </w:rPr>
        <w:br/>
      </w:r>
      <w:r w:rsidRPr="001C72B2">
        <w:rPr>
          <w:noProof w:val="0"/>
        </w:rPr>
        <w:tab/>
        <w:t>Enumerated = 7,</w:t>
      </w:r>
      <w:r w:rsidRPr="001C72B2">
        <w:rPr>
          <w:noProof w:val="0"/>
        </w:rPr>
        <w:br/>
      </w:r>
      <w:r w:rsidRPr="001C72B2">
        <w:rPr>
          <w:noProof w:val="0"/>
        </w:rPr>
        <w:lastRenderedPageBreak/>
        <w:tab/>
        <w:t>Float = 8,</w:t>
      </w:r>
      <w:r w:rsidRPr="001C72B2">
        <w:rPr>
          <w:noProof w:val="0"/>
        </w:rPr>
        <w:br/>
      </w:r>
      <w:r w:rsidRPr="001C72B2">
        <w:rPr>
          <w:noProof w:val="0"/>
        </w:rPr>
        <w:tab/>
        <w:t>Hexstring = 9,</w:t>
      </w:r>
      <w:r w:rsidRPr="001C72B2">
        <w:rPr>
          <w:noProof w:val="0"/>
        </w:rPr>
        <w:br/>
      </w:r>
      <w:r w:rsidRPr="001C72B2">
        <w:rPr>
          <w:noProof w:val="0"/>
        </w:rPr>
        <w:tab/>
        <w:t xml:space="preserve">IntegerType = 10, </w:t>
      </w:r>
      <w:r w:rsidRPr="001C72B2">
        <w:rPr>
          <w:noProof w:val="0"/>
        </w:rPr>
        <w:br/>
      </w:r>
      <w:r w:rsidRPr="001C72B2">
        <w:rPr>
          <w:noProof w:val="0"/>
        </w:rPr>
        <w:tab/>
        <w:t>Octetstring = 12,</w:t>
      </w:r>
      <w:r w:rsidRPr="001C72B2">
        <w:rPr>
          <w:noProof w:val="0"/>
        </w:rPr>
        <w:br/>
      </w:r>
      <w:r w:rsidRPr="001C72B2">
        <w:rPr>
          <w:noProof w:val="0"/>
        </w:rPr>
        <w:tab/>
        <w:t>Record = 13,</w:t>
      </w:r>
      <w:r w:rsidRPr="001C72B2">
        <w:rPr>
          <w:noProof w:val="0"/>
        </w:rPr>
        <w:br/>
      </w:r>
      <w:r w:rsidRPr="001C72B2">
        <w:rPr>
          <w:noProof w:val="0"/>
        </w:rPr>
        <w:tab/>
        <w:t>RecordOf = 14,</w:t>
      </w:r>
      <w:r w:rsidRPr="001C72B2">
        <w:rPr>
          <w:noProof w:val="0"/>
        </w:rPr>
        <w:br/>
      </w:r>
      <w:r w:rsidRPr="001C72B2">
        <w:rPr>
          <w:noProof w:val="0"/>
        </w:rPr>
        <w:tab/>
        <w:t>Array = 15</w:t>
      </w:r>
      <w:r w:rsidRPr="001C72B2">
        <w:rPr>
          <w:noProof w:val="0"/>
        </w:rPr>
        <w:br/>
      </w:r>
      <w:r w:rsidRPr="001C72B2">
        <w:rPr>
          <w:noProof w:val="0"/>
        </w:rPr>
        <w:tab/>
        <w:t>Set = 16,</w:t>
      </w:r>
      <w:r w:rsidRPr="001C72B2">
        <w:rPr>
          <w:noProof w:val="0"/>
        </w:rPr>
        <w:br/>
      </w:r>
      <w:r w:rsidRPr="001C72B2">
        <w:rPr>
          <w:noProof w:val="0"/>
        </w:rPr>
        <w:tab/>
        <w:t>SetOf = 17,</w:t>
      </w:r>
      <w:r w:rsidRPr="001C72B2">
        <w:rPr>
          <w:noProof w:val="0"/>
        </w:rPr>
        <w:br/>
      </w:r>
      <w:r w:rsidRPr="001C72B2">
        <w:rPr>
          <w:noProof w:val="0"/>
        </w:rPr>
        <w:tab/>
        <w:t>Union = 18,</w:t>
      </w:r>
      <w:r w:rsidRPr="001C72B2">
        <w:rPr>
          <w:noProof w:val="0"/>
        </w:rPr>
        <w:br/>
      </w:r>
      <w:r w:rsidRPr="001C72B2">
        <w:rPr>
          <w:noProof w:val="0"/>
        </w:rPr>
        <w:tab/>
        <w:t>UniversalCharstring = 20,</w:t>
      </w:r>
      <w:r w:rsidRPr="001C72B2">
        <w:rPr>
          <w:noProof w:val="0"/>
        </w:rPr>
        <w:br/>
      </w:r>
      <w:r w:rsidRPr="001C72B2">
        <w:rPr>
          <w:noProof w:val="0"/>
        </w:rPr>
        <w:tab/>
        <w:t>Verdict = 21,</w:t>
      </w:r>
      <w:r w:rsidRPr="001C72B2">
        <w:rPr>
          <w:noProof w:val="0"/>
        </w:rPr>
        <w:br/>
      </w:r>
      <w:r w:rsidRPr="001C72B2">
        <w:rPr>
          <w:noProof w:val="0"/>
        </w:rPr>
        <w:tab/>
        <w:t>Default = 22,</w:t>
      </w:r>
      <w:r w:rsidRPr="001C72B2">
        <w:rPr>
          <w:noProof w:val="0"/>
        </w:rPr>
        <w:br/>
      </w:r>
      <w:r w:rsidRPr="001C72B2">
        <w:rPr>
          <w:noProof w:val="0"/>
        </w:rPr>
        <w:tab/>
        <w:t>Port = 23,</w:t>
      </w:r>
      <w:r w:rsidRPr="001C72B2">
        <w:rPr>
          <w:noProof w:val="0"/>
        </w:rPr>
        <w:br/>
      </w:r>
      <w:r w:rsidRPr="001C72B2">
        <w:rPr>
          <w:noProof w:val="0"/>
        </w:rPr>
        <w:tab/>
        <w:t>Timer = 24,</w:t>
      </w:r>
      <w:r w:rsidRPr="001C72B2">
        <w:rPr>
          <w:noProof w:val="0"/>
        </w:rPr>
        <w:br/>
      </w:r>
      <w:r w:rsidRPr="001C72B2">
        <w:rPr>
          <w:noProof w:val="0"/>
        </w:rPr>
        <w:tab/>
        <w:t>Class = 25</w:t>
      </w:r>
      <w:r w:rsidRPr="001C72B2">
        <w:rPr>
          <w:noProof w:val="0"/>
        </w:rPr>
        <w:br/>
        <w:t>}</w:t>
      </w:r>
    </w:p>
    <w:p w14:paraId="5257085D" w14:textId="77777777" w:rsidR="003A6E72" w:rsidRPr="001C72B2" w:rsidRDefault="003A6E72" w:rsidP="003A6E72">
      <w:pPr>
        <w:pStyle w:val="PL"/>
        <w:widowControl w:val="0"/>
        <w:rPr>
          <w:noProof w:val="0"/>
        </w:rPr>
      </w:pPr>
    </w:p>
    <w:p w14:paraId="6FE8C601" w14:textId="0EB3105A" w:rsidR="003A6E72" w:rsidRPr="001C72B2" w:rsidRDefault="003A6E72" w:rsidP="003A6E72">
      <w:pPr>
        <w:rPr>
          <w:b/>
        </w:rPr>
      </w:pPr>
      <w:r w:rsidRPr="001C72B2">
        <w:rPr>
          <w:b/>
        </w:rPr>
        <w:t>Clause 12.4.7</w:t>
      </w:r>
      <w:r w:rsidR="00E5114B" w:rsidRPr="001C72B2">
        <w:rPr>
          <w:b/>
        </w:rPr>
        <w:tab/>
      </w:r>
      <w:r w:rsidR="0044587E" w:rsidRPr="001C72B2">
        <w:rPr>
          <w:b/>
        </w:rPr>
        <w:tab/>
      </w:r>
      <w:r w:rsidRPr="001C72B2">
        <w:rPr>
          <w:rStyle w:val="Fett"/>
        </w:rPr>
        <w:t>Abstract class mapping</w:t>
      </w:r>
    </w:p>
    <w:p w14:paraId="5000F59F" w14:textId="77777777" w:rsidR="003A6E72" w:rsidRPr="001C72B2" w:rsidRDefault="003A6E72" w:rsidP="003A6E72">
      <w:r w:rsidRPr="001C72B2">
        <w:t>This clause is to be added.</w:t>
      </w:r>
    </w:p>
    <w:p w14:paraId="4FDBA5E9" w14:textId="77777777" w:rsidR="003A6E72" w:rsidRPr="001C72B2" w:rsidRDefault="003A6E72" w:rsidP="003A6E72">
      <w:pPr>
        <w:keepNext/>
        <w:keepLines/>
        <w:widowControl w:val="0"/>
      </w:pPr>
      <w:r w:rsidRPr="001C72B2">
        <w:t xml:space="preserve">The IDL type </w:t>
      </w:r>
      <w:r w:rsidRPr="001C72B2">
        <w:rPr>
          <w:rFonts w:ascii="Courier New" w:hAnsi="Courier New"/>
          <w:b/>
        </w:rPr>
        <w:t xml:space="preserve">Class </w:t>
      </w:r>
      <w:r w:rsidRPr="001C72B2">
        <w:t>is mapped to the following interface:</w:t>
      </w:r>
    </w:p>
    <w:p w14:paraId="3878AA9F" w14:textId="77777777" w:rsidR="003A6E72" w:rsidRPr="001C72B2" w:rsidRDefault="003A6E72" w:rsidP="003A6E72">
      <w:pPr>
        <w:pStyle w:val="PL"/>
        <w:keepNext/>
        <w:keepLines/>
        <w:widowControl w:val="0"/>
        <w:rPr>
          <w:noProof w:val="0"/>
        </w:rPr>
      </w:pPr>
      <w:r w:rsidRPr="001C72B2">
        <w:rPr>
          <w:noProof w:val="0"/>
        </w:rPr>
        <w:t>// TCI IDL Type</w:t>
      </w:r>
    </w:p>
    <w:p w14:paraId="08365A7A" w14:textId="77777777" w:rsidR="003A6E72" w:rsidRPr="001C72B2" w:rsidRDefault="003A6E72" w:rsidP="003A6E72">
      <w:pPr>
        <w:pStyle w:val="PL"/>
        <w:widowControl w:val="0"/>
        <w:rPr>
          <w:noProof w:val="0"/>
        </w:rPr>
      </w:pPr>
      <w:r w:rsidRPr="001C72B2">
        <w:rPr>
          <w:noProof w:val="0"/>
        </w:rPr>
        <w:t>package org.etsi.ttcn.tci;</w:t>
      </w:r>
    </w:p>
    <w:p w14:paraId="28399D17" w14:textId="77777777" w:rsidR="003A6E72" w:rsidRPr="001C72B2" w:rsidRDefault="003A6E72" w:rsidP="003A6E72">
      <w:pPr>
        <w:pStyle w:val="PL"/>
        <w:widowControl w:val="0"/>
        <w:rPr>
          <w:noProof w:val="0"/>
        </w:rPr>
      </w:pPr>
      <w:r w:rsidRPr="001C72B2">
        <w:rPr>
          <w:noProof w:val="0"/>
        </w:rPr>
        <w:t>public interface ITciClass : ITciType {</w:t>
      </w:r>
    </w:p>
    <w:p w14:paraId="454C399F" w14:textId="77777777" w:rsidR="003A6E72" w:rsidRPr="001C72B2" w:rsidRDefault="003A6E72" w:rsidP="003A6E72">
      <w:pPr>
        <w:pStyle w:val="PL"/>
        <w:widowControl w:val="0"/>
        <w:rPr>
          <w:noProof w:val="0"/>
        </w:rPr>
      </w:pPr>
      <w:r w:rsidRPr="001C72B2">
        <w:rPr>
          <w:noProof w:val="0"/>
        </w:rPr>
        <w:tab/>
        <w:t xml:space="preserve">ITciObjectInstance </w:t>
      </w:r>
      <w:r w:rsidRPr="001C72B2">
        <w:rPr>
          <w:rFonts w:cs="Courier New"/>
          <w:noProof w:val="0"/>
          <w:szCs w:val="16"/>
        </w:rPr>
        <w:t>Create (ITriComponentId c, ITciParameterList tciPars)</w:t>
      </w:r>
      <w:r w:rsidRPr="001C72B2">
        <w:rPr>
          <w:noProof w:val="0"/>
        </w:rPr>
        <w:t>;</w:t>
      </w:r>
    </w:p>
    <w:p w14:paraId="184B606E" w14:textId="77777777" w:rsidR="003A6E72" w:rsidRPr="001C72B2" w:rsidRDefault="003A6E72" w:rsidP="003A6E72">
      <w:pPr>
        <w:pStyle w:val="PL"/>
        <w:widowControl w:val="0"/>
        <w:rPr>
          <w:noProof w:val="0"/>
        </w:rPr>
      </w:pPr>
      <w:r w:rsidRPr="001C72B2">
        <w:rPr>
          <w:noProof w:val="0"/>
        </w:rPr>
        <w:tab/>
        <w:t>ITciClass[]</w:t>
      </w:r>
      <w:r w:rsidRPr="001C72B2">
        <w:rPr>
          <w:noProof w:val="0"/>
        </w:rPr>
        <w:tab/>
        <w:t>Superclasses { get; }</w:t>
      </w:r>
    </w:p>
    <w:p w14:paraId="1EBF235F" w14:textId="77777777" w:rsidR="003A6E72" w:rsidRPr="001C72B2" w:rsidRDefault="003A6E72" w:rsidP="003A6E72">
      <w:pPr>
        <w:pStyle w:val="PL"/>
        <w:widowControl w:val="0"/>
        <w:rPr>
          <w:noProof w:val="0"/>
        </w:rPr>
      </w:pPr>
      <w:r w:rsidRPr="001C72B2">
        <w:rPr>
          <w:noProof w:val="0"/>
        </w:rPr>
        <w:tab/>
        <w:t>String[]</w:t>
      </w:r>
      <w:r w:rsidRPr="001C72B2">
        <w:rPr>
          <w:noProof w:val="0"/>
        </w:rPr>
        <w:tab/>
      </w:r>
      <w:r w:rsidRPr="001C72B2">
        <w:rPr>
          <w:rFonts w:cs="Courier New"/>
          <w:noProof w:val="0"/>
          <w:szCs w:val="16"/>
        </w:rPr>
        <w:t>FieldNames</w:t>
      </w:r>
      <w:r w:rsidRPr="001C72B2">
        <w:rPr>
          <w:noProof w:val="0"/>
        </w:rPr>
        <w:t xml:space="preserve"> { get };</w:t>
      </w:r>
    </w:p>
    <w:p w14:paraId="25BCAAF6" w14:textId="77777777" w:rsidR="003A6E72" w:rsidRPr="001C72B2" w:rsidRDefault="003A6E72" w:rsidP="003A6E72">
      <w:pPr>
        <w:pStyle w:val="PL"/>
        <w:widowControl w:val="0"/>
        <w:rPr>
          <w:noProof w:val="0"/>
        </w:rPr>
      </w:pPr>
      <w:r w:rsidRPr="001C72B2">
        <w:rPr>
          <w:noProof w:val="0"/>
        </w:rPr>
        <w:tab/>
        <w:t>String[]</w:t>
      </w:r>
      <w:r w:rsidRPr="001C72B2">
        <w:rPr>
          <w:noProof w:val="0"/>
        </w:rPr>
        <w:tab/>
      </w:r>
      <w:r w:rsidRPr="001C72B2">
        <w:rPr>
          <w:rFonts w:cs="Courier New"/>
          <w:noProof w:val="0"/>
          <w:szCs w:val="16"/>
        </w:rPr>
        <w:t xml:space="preserve">MethodNames </w:t>
      </w:r>
      <w:r w:rsidRPr="001C72B2">
        <w:rPr>
          <w:noProof w:val="0"/>
        </w:rPr>
        <w:t>{ get; }</w:t>
      </w:r>
    </w:p>
    <w:p w14:paraId="51F762BA" w14:textId="77777777" w:rsidR="003A6E72" w:rsidRPr="001C72B2" w:rsidRDefault="003A6E72" w:rsidP="003A6E72">
      <w:pPr>
        <w:pStyle w:val="PL"/>
        <w:rPr>
          <w:noProof w:val="0"/>
        </w:rPr>
      </w:pPr>
      <w:r w:rsidRPr="001C72B2">
        <w:rPr>
          <w:noProof w:val="0"/>
        </w:rPr>
        <w:tab/>
        <w:t xml:space="preserve">ITciParameterTypeList </w:t>
      </w:r>
      <w:r w:rsidRPr="001C72B2">
        <w:rPr>
          <w:rFonts w:cs="Courier New"/>
          <w:noProof w:val="0"/>
          <w:szCs w:val="16"/>
        </w:rPr>
        <w:t>ConstructorParmeters { get</w:t>
      </w:r>
      <w:r w:rsidRPr="001C72B2">
        <w:rPr>
          <w:noProof w:val="0"/>
        </w:rPr>
        <w:t>; }</w:t>
      </w:r>
    </w:p>
    <w:p w14:paraId="1A935EBA" w14:textId="77777777" w:rsidR="003A6E72" w:rsidRPr="001C72B2" w:rsidRDefault="003A6E72" w:rsidP="003A6E72">
      <w:pPr>
        <w:pStyle w:val="PL"/>
        <w:rPr>
          <w:noProof w:val="0"/>
        </w:rPr>
      </w:pPr>
      <w:r w:rsidRPr="001C72B2">
        <w:rPr>
          <w:noProof w:val="0"/>
        </w:rPr>
        <w:tab/>
        <w:t>I</w:t>
      </w:r>
      <w:r w:rsidRPr="001C72B2">
        <w:rPr>
          <w:rFonts w:cs="Courier New"/>
          <w:noProof w:val="0"/>
          <w:szCs w:val="16"/>
        </w:rPr>
        <w:t>TciParameterTypeList</w:t>
      </w:r>
      <w:r w:rsidRPr="001C72B2">
        <w:rPr>
          <w:noProof w:val="0"/>
        </w:rPr>
        <w:t xml:space="preserve"> Get</w:t>
      </w:r>
      <w:r w:rsidRPr="001C72B2">
        <w:rPr>
          <w:rFonts w:cs="Courier New"/>
          <w:noProof w:val="0"/>
          <w:szCs w:val="16"/>
        </w:rPr>
        <w:t xml:space="preserve">MethodParameters </w:t>
      </w:r>
      <w:r w:rsidRPr="001C72B2">
        <w:rPr>
          <w:noProof w:val="0"/>
        </w:rPr>
        <w:t>(String methodName);</w:t>
      </w:r>
    </w:p>
    <w:p w14:paraId="22A5C14A" w14:textId="77777777" w:rsidR="003A6E72" w:rsidRPr="001C72B2" w:rsidRDefault="003A6E72" w:rsidP="003A6E72">
      <w:pPr>
        <w:pStyle w:val="PL"/>
        <w:rPr>
          <w:noProof w:val="0"/>
        </w:rPr>
      </w:pPr>
      <w:r w:rsidRPr="001C72B2">
        <w:rPr>
          <w:noProof w:val="0"/>
        </w:rPr>
        <w:tab/>
        <w:t>ITciType</w:t>
      </w:r>
      <w:r w:rsidRPr="001C72B2">
        <w:rPr>
          <w:noProof w:val="0"/>
        </w:rPr>
        <w:tab/>
        <w:t>G</w:t>
      </w:r>
      <w:r w:rsidRPr="001C72B2">
        <w:rPr>
          <w:rFonts w:cs="Courier New"/>
          <w:noProof w:val="0"/>
          <w:szCs w:val="16"/>
        </w:rPr>
        <w:t xml:space="preserve">etFieldType </w:t>
      </w:r>
      <w:r w:rsidRPr="001C72B2">
        <w:rPr>
          <w:noProof w:val="0"/>
        </w:rPr>
        <w:t>(String name);</w:t>
      </w:r>
    </w:p>
    <w:p w14:paraId="4BF504CE" w14:textId="77777777" w:rsidR="003A6E72" w:rsidRPr="001C72B2" w:rsidRDefault="003A6E72" w:rsidP="003A6E72">
      <w:pPr>
        <w:pStyle w:val="PL"/>
        <w:rPr>
          <w:noProof w:val="0"/>
        </w:rPr>
      </w:pPr>
      <w:r w:rsidRPr="001C72B2">
        <w:rPr>
          <w:noProof w:val="0"/>
        </w:rPr>
        <w:tab/>
        <w:t>ITciType</w:t>
      </w:r>
      <w:r w:rsidRPr="001C72B2">
        <w:rPr>
          <w:noProof w:val="0"/>
        </w:rPr>
        <w:tab/>
      </w:r>
      <w:r w:rsidRPr="001C72B2">
        <w:rPr>
          <w:rFonts w:cs="Courier New"/>
          <w:noProof w:val="0"/>
          <w:szCs w:val="16"/>
        </w:rPr>
        <w:t xml:space="preserve">GetMethodReturnType </w:t>
      </w:r>
      <w:r w:rsidRPr="001C72B2">
        <w:rPr>
          <w:noProof w:val="0"/>
        </w:rPr>
        <w:t>(String methodName);</w:t>
      </w:r>
    </w:p>
    <w:p w14:paraId="11C63346" w14:textId="77777777" w:rsidR="003A6E72" w:rsidRPr="001C72B2" w:rsidRDefault="003A6E72" w:rsidP="003A6E72">
      <w:pPr>
        <w:pStyle w:val="PL"/>
        <w:widowControl w:val="0"/>
        <w:rPr>
          <w:noProof w:val="0"/>
        </w:rPr>
      </w:pPr>
      <w:r w:rsidRPr="001C72B2">
        <w:rPr>
          <w:noProof w:val="0"/>
        </w:rPr>
        <w:t>}</w:t>
      </w:r>
    </w:p>
    <w:p w14:paraId="7BA9AF23" w14:textId="77777777" w:rsidR="003A6E72" w:rsidRPr="001C72B2" w:rsidRDefault="003A6E72" w:rsidP="003A6E72">
      <w:pPr>
        <w:pStyle w:val="PL"/>
        <w:widowControl w:val="0"/>
        <w:rPr>
          <w:noProof w:val="0"/>
        </w:rPr>
      </w:pPr>
    </w:p>
    <w:p w14:paraId="37B0C016" w14:textId="77777777" w:rsidR="003A6E72" w:rsidRPr="001C72B2" w:rsidRDefault="003A6E72" w:rsidP="003A6E72">
      <w:pPr>
        <w:widowControl w:val="0"/>
        <w:rPr>
          <w:b/>
        </w:rPr>
      </w:pPr>
      <w:r w:rsidRPr="001C72B2">
        <w:rPr>
          <w:b/>
        </w:rPr>
        <w:t>Methods:</w:t>
      </w:r>
    </w:p>
    <w:p w14:paraId="12C5D4E7" w14:textId="2E1EAE11" w:rsidR="003A6E72" w:rsidRPr="001C72B2" w:rsidRDefault="003A6E72" w:rsidP="003A6E72">
      <w:pPr>
        <w:pStyle w:val="B1"/>
        <w:widowControl w:val="0"/>
        <w:tabs>
          <w:tab w:val="num" w:pos="600"/>
          <w:tab w:val="left" w:pos="3402"/>
        </w:tabs>
        <w:ind w:left="3402" w:hanging="3118"/>
      </w:pPr>
      <w:r w:rsidRPr="001C72B2">
        <w:rPr>
          <w:rFonts w:ascii="Courier New" w:hAnsi="Courier New" w:cs="Courier New"/>
          <w:sz w:val="16"/>
          <w:szCs w:val="16"/>
        </w:rPr>
        <w:t>Create</w:t>
      </w:r>
      <w:r w:rsidRPr="001C72B2">
        <w:rPr>
          <w:rFonts w:ascii="Courier New" w:hAnsi="Courier New"/>
        </w:rPr>
        <w:tab/>
      </w:r>
      <w:r w:rsidRPr="001C72B2">
        <w:t>Calls the constructor to create a new instance of this class using the supplied paramete</w:t>
      </w:r>
      <w:r w:rsidR="00BD0DE8" w:rsidRPr="001C72B2">
        <w:t>rs for the specified component.</w:t>
      </w:r>
    </w:p>
    <w:p w14:paraId="4A854B47" w14:textId="77777777" w:rsidR="003A6E72" w:rsidRPr="001C72B2" w:rsidRDefault="003A6E72" w:rsidP="003A6E72">
      <w:pPr>
        <w:pStyle w:val="B1"/>
        <w:widowControl w:val="0"/>
        <w:tabs>
          <w:tab w:val="num" w:pos="600"/>
          <w:tab w:val="left" w:pos="3402"/>
        </w:tabs>
        <w:ind w:left="3402" w:hanging="3118"/>
      </w:pPr>
      <w:r w:rsidRPr="001C72B2">
        <w:rPr>
          <w:rFonts w:ascii="Courier New" w:hAnsi="Courier New" w:cs="Courier New"/>
          <w:sz w:val="16"/>
          <w:szCs w:val="16"/>
        </w:rPr>
        <w:t>Superclasses</w:t>
      </w:r>
      <w:r w:rsidRPr="001C72B2">
        <w:rPr>
          <w:rFonts w:ascii="Courier New" w:hAnsi="Courier New"/>
        </w:rPr>
        <w:tab/>
      </w:r>
      <w:r w:rsidRPr="001C72B2">
        <w:t>Returns the list of superclass of the current.</w:t>
      </w:r>
    </w:p>
    <w:p w14:paraId="76A5C6D2" w14:textId="77777777" w:rsidR="003A6E72" w:rsidRPr="001C72B2" w:rsidRDefault="003A6E72" w:rsidP="003A6E72">
      <w:pPr>
        <w:pStyle w:val="B1"/>
        <w:keepNext/>
        <w:keepLines/>
        <w:widowControl w:val="0"/>
        <w:tabs>
          <w:tab w:val="num" w:pos="600"/>
          <w:tab w:val="left" w:pos="3402"/>
        </w:tabs>
        <w:ind w:left="3402" w:hanging="3118"/>
      </w:pPr>
      <w:r w:rsidRPr="001C72B2">
        <w:rPr>
          <w:rFonts w:ascii="Courier New" w:hAnsi="Courier New" w:cs="Courier New"/>
          <w:sz w:val="16"/>
          <w:szCs w:val="16"/>
        </w:rPr>
        <w:t>FieldNames</w:t>
      </w:r>
      <w:r w:rsidRPr="001C72B2">
        <w:rPr>
          <w:rFonts w:ascii="Courier New" w:hAnsi="Courier New"/>
        </w:rPr>
        <w:tab/>
      </w:r>
      <w:r w:rsidRPr="001C72B2">
        <w:t>Returns the names of all public fields defined in the class.</w:t>
      </w:r>
    </w:p>
    <w:p w14:paraId="50C952EF" w14:textId="77777777" w:rsidR="003A6E72" w:rsidRPr="001C72B2" w:rsidRDefault="003A6E72" w:rsidP="003A6E72">
      <w:pPr>
        <w:pStyle w:val="B1"/>
        <w:widowControl w:val="0"/>
        <w:tabs>
          <w:tab w:val="num" w:pos="600"/>
          <w:tab w:val="left" w:pos="3402"/>
        </w:tabs>
        <w:ind w:left="3402" w:hanging="3118"/>
      </w:pPr>
      <w:r w:rsidRPr="001C72B2">
        <w:rPr>
          <w:rFonts w:ascii="Courier New" w:hAnsi="Courier New" w:cs="Courier New"/>
          <w:sz w:val="16"/>
          <w:szCs w:val="16"/>
        </w:rPr>
        <w:t>MethodNames</w:t>
      </w:r>
      <w:r w:rsidRPr="001C72B2">
        <w:rPr>
          <w:rFonts w:ascii="Courier New" w:hAnsi="Courier New"/>
        </w:rPr>
        <w:tab/>
      </w:r>
      <w:r w:rsidRPr="001C72B2">
        <w:t>Returns the names of all public methods of the class.</w:t>
      </w:r>
    </w:p>
    <w:p w14:paraId="567F8359" w14:textId="77777777" w:rsidR="003A6E72" w:rsidRPr="001C72B2" w:rsidRDefault="003A6E72" w:rsidP="003A6E72">
      <w:pPr>
        <w:pStyle w:val="B1"/>
        <w:widowControl w:val="0"/>
        <w:tabs>
          <w:tab w:val="num" w:pos="600"/>
          <w:tab w:val="left" w:pos="3402"/>
        </w:tabs>
        <w:ind w:left="3402" w:hanging="3118"/>
      </w:pPr>
      <w:r w:rsidRPr="001C72B2">
        <w:rPr>
          <w:rFonts w:ascii="Courier New" w:hAnsi="Courier New" w:cs="Courier New"/>
          <w:sz w:val="16"/>
          <w:szCs w:val="16"/>
        </w:rPr>
        <w:t>ConstructorParmeters</w:t>
      </w:r>
      <w:r w:rsidRPr="001C72B2">
        <w:tab/>
        <w:t>Returns formal parameters of the class constructor.</w:t>
      </w:r>
    </w:p>
    <w:p w14:paraId="74DED614" w14:textId="77777777" w:rsidR="003A6E72" w:rsidRPr="001C72B2" w:rsidRDefault="003A6E72" w:rsidP="003A6E72">
      <w:pPr>
        <w:pStyle w:val="B1"/>
        <w:widowControl w:val="0"/>
        <w:tabs>
          <w:tab w:val="num" w:pos="600"/>
          <w:tab w:val="left" w:pos="3402"/>
        </w:tabs>
        <w:ind w:left="3402" w:hanging="3118"/>
      </w:pPr>
      <w:r w:rsidRPr="001C72B2">
        <w:rPr>
          <w:rFonts w:ascii="Courier New" w:hAnsi="Courier New" w:cs="Courier New"/>
          <w:sz w:val="16"/>
          <w:szCs w:val="16"/>
        </w:rPr>
        <w:t>GetMethodParameters</w:t>
      </w:r>
      <w:r w:rsidRPr="001C72B2">
        <w:tab/>
        <w:t>Returns formal parameters of the specified public method.</w:t>
      </w:r>
    </w:p>
    <w:p w14:paraId="23C7BAEC" w14:textId="77777777" w:rsidR="003A6E72" w:rsidRPr="001C72B2" w:rsidRDefault="003A6E72" w:rsidP="003A6E72">
      <w:pPr>
        <w:pStyle w:val="B1"/>
        <w:widowControl w:val="0"/>
        <w:tabs>
          <w:tab w:val="num" w:pos="600"/>
          <w:tab w:val="left" w:pos="3402"/>
        </w:tabs>
        <w:ind w:left="3402" w:hanging="3118"/>
      </w:pPr>
      <w:r w:rsidRPr="001C72B2">
        <w:rPr>
          <w:rFonts w:ascii="Courier New" w:hAnsi="Courier New" w:cs="Courier New"/>
          <w:sz w:val="16"/>
          <w:szCs w:val="16"/>
        </w:rPr>
        <w:t>GetFieldType</w:t>
      </w:r>
      <w:r w:rsidRPr="001C72B2">
        <w:rPr>
          <w:rFonts w:ascii="Courier New" w:hAnsi="Courier New"/>
        </w:rPr>
        <w:tab/>
      </w:r>
      <w:r w:rsidRPr="001C72B2">
        <w:t>Returns the type of the specified public field.</w:t>
      </w:r>
    </w:p>
    <w:p w14:paraId="405ABABD" w14:textId="454C80B8" w:rsidR="003A6E72" w:rsidRPr="001C72B2" w:rsidRDefault="003A6E72" w:rsidP="003A6E72">
      <w:pPr>
        <w:pStyle w:val="B1"/>
        <w:widowControl w:val="0"/>
        <w:tabs>
          <w:tab w:val="num" w:pos="600"/>
          <w:tab w:val="left" w:pos="3402"/>
        </w:tabs>
        <w:ind w:left="3402" w:hanging="3118"/>
      </w:pPr>
      <w:r w:rsidRPr="001C72B2">
        <w:rPr>
          <w:rFonts w:ascii="Courier New" w:hAnsi="Courier New" w:cs="Courier New"/>
          <w:sz w:val="16"/>
          <w:szCs w:val="16"/>
        </w:rPr>
        <w:t>GetMethodReturnType</w:t>
      </w:r>
      <w:r w:rsidRPr="001C72B2">
        <w:rPr>
          <w:rFonts w:ascii="Courier New" w:hAnsi="Courier New"/>
        </w:rPr>
        <w:tab/>
      </w:r>
      <w:r w:rsidRPr="001C72B2">
        <w:t xml:space="preserve">Returns the return type of specified public method or the distinct value </w:t>
      </w:r>
      <w:r w:rsidRPr="001C72B2">
        <w:rPr>
          <w:rFonts w:ascii="Courier New" w:hAnsi="Courier New" w:cs="Courier New"/>
          <w:sz w:val="18"/>
          <w:szCs w:val="18"/>
        </w:rPr>
        <w:t>null</w:t>
      </w:r>
      <w:r w:rsidR="00BD0DE8" w:rsidRPr="001C72B2">
        <w:t xml:space="preserve"> if no return value is defined.</w:t>
      </w:r>
    </w:p>
    <w:p w14:paraId="5D2571F0" w14:textId="5CEB6F67" w:rsidR="003A6E72" w:rsidRPr="001C72B2" w:rsidRDefault="003A6E72" w:rsidP="003A6E72">
      <w:pPr>
        <w:rPr>
          <w:b/>
        </w:rPr>
      </w:pPr>
      <w:r w:rsidRPr="001C72B2">
        <w:rPr>
          <w:b/>
        </w:rPr>
        <w:t>Clause 12.4.8</w:t>
      </w:r>
      <w:r w:rsidR="00E5114B" w:rsidRPr="001C72B2">
        <w:rPr>
          <w:b/>
        </w:rPr>
        <w:tab/>
      </w:r>
      <w:r w:rsidR="0044587E" w:rsidRPr="001C72B2">
        <w:rPr>
          <w:b/>
        </w:rPr>
        <w:tab/>
      </w:r>
      <w:r w:rsidRPr="001C72B2">
        <w:rPr>
          <w:rStyle w:val="Fett"/>
        </w:rPr>
        <w:t>ClassSeq mapping</w:t>
      </w:r>
    </w:p>
    <w:p w14:paraId="55095185" w14:textId="594BFECF" w:rsidR="003A6E72" w:rsidRPr="001C72B2" w:rsidRDefault="003A6E72" w:rsidP="003A6E72">
      <w:pPr>
        <w:rPr>
          <w:rStyle w:val="Fett"/>
          <w:b w:val="0"/>
          <w:bCs w:val="0"/>
        </w:rPr>
      </w:pPr>
      <w:r w:rsidRPr="001C72B2">
        <w:t>This clause is to be added</w:t>
      </w:r>
      <w:r w:rsidR="00466415" w:rsidRPr="001C72B2">
        <w:t>.</w:t>
      </w:r>
    </w:p>
    <w:p w14:paraId="6716E4AF" w14:textId="276E1B89" w:rsidR="003A6E72" w:rsidRPr="001C72B2" w:rsidRDefault="003A6E72" w:rsidP="003A6E72">
      <w:pPr>
        <w:rPr>
          <w:rStyle w:val="Fett"/>
          <w:b w:val="0"/>
          <w:bCs w:val="0"/>
        </w:rPr>
      </w:pPr>
      <w:r w:rsidRPr="001C72B2">
        <w:rPr>
          <w:bCs/>
          <w:sz w:val="18"/>
          <w:szCs w:val="18"/>
        </w:rPr>
        <w:t xml:space="preserve">The </w:t>
      </w:r>
      <w:r w:rsidRPr="001C72B2">
        <w:rPr>
          <w:rFonts w:ascii="Courier New" w:hAnsi="Courier New"/>
          <w:b/>
          <w:bCs/>
        </w:rPr>
        <w:t>ClassSeq</w:t>
      </w:r>
      <w:r w:rsidRPr="001C72B2">
        <w:t xml:space="preserve"> abstract data type is mapped to </w:t>
      </w:r>
      <w:r w:rsidRPr="001C72B2">
        <w:rPr>
          <w:rFonts w:ascii="Courier New" w:hAnsi="Courier New" w:cs="Courier New"/>
          <w:b/>
          <w:sz w:val="18"/>
          <w:szCs w:val="18"/>
        </w:rPr>
        <w:t>ITciClass[]</w:t>
      </w:r>
      <w:r w:rsidRPr="001C72B2">
        <w:t>.</w:t>
      </w:r>
    </w:p>
    <w:p w14:paraId="744FF845" w14:textId="1F82B178" w:rsidR="003A6E72" w:rsidRPr="001C72B2" w:rsidRDefault="003A6E72" w:rsidP="003A6E72">
      <w:pPr>
        <w:rPr>
          <w:rStyle w:val="Fett"/>
        </w:rPr>
      </w:pPr>
      <w:r w:rsidRPr="001C72B2">
        <w:rPr>
          <w:rStyle w:val="Fett"/>
        </w:rPr>
        <w:t>Clause 12.4.4.16</w:t>
      </w:r>
      <w:r w:rsidRPr="001C72B2">
        <w:rPr>
          <w:rStyle w:val="Fett"/>
        </w:rPr>
        <w:tab/>
      </w:r>
      <w:r w:rsidR="00E5114B" w:rsidRPr="001C72B2">
        <w:rPr>
          <w:rStyle w:val="Fett"/>
        </w:rPr>
        <w:tab/>
      </w:r>
      <w:r w:rsidRPr="001C72B2">
        <w:rPr>
          <w:rStyle w:val="Fett"/>
        </w:rPr>
        <w:t>ObjectInstance</w:t>
      </w:r>
    </w:p>
    <w:p w14:paraId="3AF46215" w14:textId="77777777" w:rsidR="003A6E72" w:rsidRPr="001C72B2" w:rsidRDefault="003A6E72" w:rsidP="003A6E72">
      <w:pPr>
        <w:keepNext/>
        <w:widowControl w:val="0"/>
      </w:pPr>
      <w:r w:rsidRPr="001C72B2">
        <w:t>This clause is to be added.</w:t>
      </w:r>
    </w:p>
    <w:p w14:paraId="4C639293" w14:textId="77777777" w:rsidR="003A6E72" w:rsidRPr="001C72B2" w:rsidRDefault="003A6E72" w:rsidP="003A6E72">
      <w:pPr>
        <w:keepNext/>
        <w:widowControl w:val="0"/>
      </w:pPr>
      <w:r w:rsidRPr="001C72B2">
        <w:t xml:space="preserve">The IDL type </w:t>
      </w:r>
      <w:r w:rsidRPr="001C72B2">
        <w:rPr>
          <w:rFonts w:ascii="Courier New" w:hAnsi="Courier New"/>
          <w:b/>
        </w:rPr>
        <w:t>ObjectInstance</w:t>
      </w:r>
      <w:r w:rsidRPr="001C72B2">
        <w:t xml:space="preserve"> is mapped to the following interface:</w:t>
      </w:r>
    </w:p>
    <w:p w14:paraId="22FAEE2A" w14:textId="77777777" w:rsidR="003A6E72" w:rsidRPr="001C72B2" w:rsidRDefault="003A6E72" w:rsidP="003A6E72">
      <w:pPr>
        <w:pStyle w:val="PL"/>
        <w:widowControl w:val="0"/>
        <w:rPr>
          <w:noProof w:val="0"/>
        </w:rPr>
      </w:pPr>
      <w:r w:rsidRPr="001C72B2">
        <w:rPr>
          <w:noProof w:val="0"/>
        </w:rPr>
        <w:t>public interface ITciObjectInstance : ITciValue {</w:t>
      </w:r>
    </w:p>
    <w:p w14:paraId="0F8F9628" w14:textId="77777777" w:rsidR="003A6E72" w:rsidRPr="001C72B2" w:rsidRDefault="003A6E72" w:rsidP="003A6E72">
      <w:pPr>
        <w:pStyle w:val="PL"/>
        <w:widowControl w:val="0"/>
        <w:rPr>
          <w:noProof w:val="0"/>
        </w:rPr>
      </w:pPr>
      <w:r w:rsidRPr="001C72B2">
        <w:rPr>
          <w:noProof w:val="0"/>
        </w:rPr>
        <w:tab/>
        <w:t>ITciComponentId Owner { get; }</w:t>
      </w:r>
    </w:p>
    <w:p w14:paraId="1280284B" w14:textId="77777777" w:rsidR="003A6E72" w:rsidRPr="001C72B2" w:rsidRDefault="003A6E72" w:rsidP="003A6E72">
      <w:pPr>
        <w:pStyle w:val="PL"/>
        <w:widowControl w:val="0"/>
        <w:rPr>
          <w:noProof w:val="0"/>
        </w:rPr>
      </w:pPr>
      <w:r w:rsidRPr="001C72B2">
        <w:rPr>
          <w:noProof w:val="0"/>
        </w:rPr>
        <w:tab/>
        <w:t xml:space="preserve">String </w:t>
      </w:r>
      <w:r w:rsidRPr="001C72B2">
        <w:rPr>
          <w:noProof w:val="0"/>
        </w:rPr>
        <w:tab/>
      </w:r>
      <w:r w:rsidRPr="001C72B2">
        <w:rPr>
          <w:noProof w:val="0"/>
        </w:rPr>
        <w:tab/>
      </w:r>
      <w:r w:rsidRPr="001C72B2">
        <w:rPr>
          <w:noProof w:val="0"/>
        </w:rPr>
        <w:tab/>
        <w:t>Id { get; }</w:t>
      </w:r>
    </w:p>
    <w:p w14:paraId="59967BB8" w14:textId="77777777" w:rsidR="003A6E72" w:rsidRPr="001C72B2" w:rsidRDefault="003A6E72" w:rsidP="003A6E72">
      <w:pPr>
        <w:pStyle w:val="PL"/>
        <w:widowControl w:val="0"/>
        <w:rPr>
          <w:noProof w:val="0"/>
        </w:rPr>
      </w:pPr>
      <w:r w:rsidRPr="001C72B2">
        <w:rPr>
          <w:noProof w:val="0"/>
        </w:rPr>
        <w:lastRenderedPageBreak/>
        <w:tab/>
      </w:r>
      <w:r w:rsidRPr="001C72B2">
        <w:rPr>
          <w:rFonts w:cs="Courier New"/>
          <w:noProof w:val="0"/>
          <w:szCs w:val="16"/>
        </w:rPr>
        <w:t xml:space="preserve">void </w:t>
      </w:r>
      <w:r w:rsidRPr="001C72B2">
        <w:rPr>
          <w:rFonts w:cs="Courier New"/>
          <w:noProof w:val="0"/>
          <w:szCs w:val="16"/>
        </w:rPr>
        <w:tab/>
      </w:r>
      <w:r w:rsidRPr="001C72B2">
        <w:rPr>
          <w:rFonts w:cs="Courier New"/>
          <w:noProof w:val="0"/>
          <w:szCs w:val="16"/>
        </w:rPr>
        <w:tab/>
      </w:r>
      <w:r w:rsidRPr="001C72B2">
        <w:rPr>
          <w:rFonts w:cs="Courier New"/>
          <w:noProof w:val="0"/>
          <w:szCs w:val="16"/>
        </w:rPr>
        <w:tab/>
        <w:t>SetObject (</w:t>
      </w:r>
      <w:r w:rsidRPr="001C72B2">
        <w:rPr>
          <w:noProof w:val="0"/>
        </w:rPr>
        <w:t xml:space="preserve">ITciObjectInstance </w:t>
      </w:r>
      <w:r w:rsidRPr="001C72B2">
        <w:rPr>
          <w:rFonts w:cs="Courier New"/>
          <w:noProof w:val="0"/>
          <w:szCs w:val="16"/>
        </w:rPr>
        <w:t>source)</w:t>
      </w:r>
      <w:r w:rsidRPr="001C72B2">
        <w:rPr>
          <w:noProof w:val="0"/>
        </w:rPr>
        <w:t>;</w:t>
      </w:r>
    </w:p>
    <w:p w14:paraId="7D151DB4" w14:textId="77777777" w:rsidR="003A6E72" w:rsidRPr="001C72B2" w:rsidRDefault="003A6E72" w:rsidP="003A6E72">
      <w:pPr>
        <w:pStyle w:val="PL"/>
        <w:widowControl w:val="0"/>
        <w:rPr>
          <w:noProof w:val="0"/>
        </w:rPr>
      </w:pPr>
      <w:r w:rsidRPr="001C72B2">
        <w:rPr>
          <w:noProof w:val="0"/>
        </w:rPr>
        <w:tab/>
        <w:t>ITciValue</w:t>
      </w:r>
      <w:r w:rsidRPr="001C72B2">
        <w:rPr>
          <w:noProof w:val="0"/>
        </w:rPr>
        <w:tab/>
      </w:r>
      <w:r w:rsidRPr="001C72B2">
        <w:rPr>
          <w:noProof w:val="0"/>
        </w:rPr>
        <w:tab/>
        <w:t>GetField (String fieldName);</w:t>
      </w:r>
    </w:p>
    <w:p w14:paraId="2E2176C1" w14:textId="77777777" w:rsidR="003A6E72" w:rsidRPr="001C72B2" w:rsidRDefault="003A6E72" w:rsidP="003A6E72">
      <w:pPr>
        <w:pStyle w:val="PL"/>
        <w:widowControl w:val="0"/>
        <w:rPr>
          <w:noProof w:val="0"/>
        </w:rPr>
      </w:pPr>
      <w:r w:rsidRPr="001C72B2">
        <w:rPr>
          <w:noProof w:val="0"/>
        </w:rPr>
        <w:tab/>
        <w:t>ITci</w:t>
      </w:r>
      <w:r w:rsidRPr="001C72B2">
        <w:rPr>
          <w:rFonts w:cs="Courier New"/>
          <w:noProof w:val="0"/>
          <w:szCs w:val="16"/>
        </w:rPr>
        <w:t>Value</w:t>
      </w:r>
      <w:r w:rsidRPr="001C72B2">
        <w:rPr>
          <w:rFonts w:cs="Courier New"/>
          <w:noProof w:val="0"/>
          <w:szCs w:val="16"/>
        </w:rPr>
        <w:tab/>
      </w:r>
      <w:r w:rsidRPr="001C72B2">
        <w:rPr>
          <w:rFonts w:cs="Courier New"/>
          <w:noProof w:val="0"/>
          <w:szCs w:val="16"/>
        </w:rPr>
        <w:tab/>
        <w:t>CallMethod (String methodName, I</w:t>
      </w:r>
      <w:r w:rsidRPr="001C72B2">
        <w:rPr>
          <w:noProof w:val="0"/>
        </w:rPr>
        <w:t>TciParameterList tciPars);</w:t>
      </w:r>
    </w:p>
    <w:p w14:paraId="54D5A766" w14:textId="77777777" w:rsidR="003A6E72" w:rsidRPr="001C72B2" w:rsidRDefault="003A6E72" w:rsidP="003A6E72">
      <w:pPr>
        <w:pStyle w:val="PL"/>
        <w:widowControl w:val="0"/>
        <w:rPr>
          <w:noProof w:val="0"/>
        </w:rPr>
      </w:pPr>
      <w:r w:rsidRPr="001C72B2">
        <w:rPr>
          <w:noProof w:val="0"/>
        </w:rPr>
        <w:t>}</w:t>
      </w:r>
    </w:p>
    <w:p w14:paraId="2383D35E" w14:textId="77777777" w:rsidR="003A6E72" w:rsidRPr="001C72B2" w:rsidRDefault="003A6E72" w:rsidP="003A6E72">
      <w:pPr>
        <w:pStyle w:val="PL"/>
        <w:widowControl w:val="0"/>
        <w:rPr>
          <w:noProof w:val="0"/>
        </w:rPr>
      </w:pPr>
    </w:p>
    <w:p w14:paraId="1350726D" w14:textId="77777777" w:rsidR="003A6E72" w:rsidRPr="001C72B2" w:rsidRDefault="003A6E72" w:rsidP="003A6E72">
      <w:pPr>
        <w:keepNext/>
        <w:keepLines/>
        <w:widowControl w:val="0"/>
        <w:rPr>
          <w:b/>
        </w:rPr>
      </w:pPr>
      <w:r w:rsidRPr="001C72B2">
        <w:rPr>
          <w:b/>
        </w:rPr>
        <w:t>Methods:</w:t>
      </w:r>
    </w:p>
    <w:p w14:paraId="104278B2" w14:textId="77777777" w:rsidR="003A6E72" w:rsidRPr="001C72B2" w:rsidRDefault="003A6E72" w:rsidP="003A6E72">
      <w:pPr>
        <w:pStyle w:val="B1"/>
        <w:widowControl w:val="0"/>
        <w:tabs>
          <w:tab w:val="num" w:pos="600"/>
          <w:tab w:val="left" w:pos="3100"/>
        </w:tabs>
        <w:ind w:left="3100" w:hanging="2816"/>
      </w:pPr>
      <w:r w:rsidRPr="001C72B2">
        <w:rPr>
          <w:rFonts w:ascii="Courier New" w:hAnsi="Courier New" w:cs="Courier New"/>
          <w:sz w:val="16"/>
          <w:szCs w:val="16"/>
        </w:rPr>
        <w:t>Owner</w:t>
      </w:r>
      <w:r w:rsidRPr="001C72B2">
        <w:rPr>
          <w:rFonts w:ascii="Courier New" w:hAnsi="Courier New"/>
        </w:rPr>
        <w:tab/>
      </w:r>
      <w:r w:rsidRPr="001C72B2">
        <w:t>Returns the component that owns the object instance.</w:t>
      </w:r>
    </w:p>
    <w:p w14:paraId="611D07E0" w14:textId="77777777" w:rsidR="003A6E72" w:rsidRPr="001C72B2" w:rsidRDefault="003A6E72" w:rsidP="003A6E72">
      <w:pPr>
        <w:pStyle w:val="B1"/>
        <w:widowControl w:val="0"/>
        <w:tabs>
          <w:tab w:val="num" w:pos="600"/>
          <w:tab w:val="left" w:pos="3100"/>
        </w:tabs>
        <w:ind w:left="3100" w:hanging="2816"/>
      </w:pPr>
      <w:r w:rsidRPr="001C72B2">
        <w:rPr>
          <w:rFonts w:ascii="Courier New" w:hAnsi="Courier New" w:cs="Courier New"/>
          <w:sz w:val="16"/>
          <w:szCs w:val="16"/>
        </w:rPr>
        <w:t>Id</w:t>
      </w:r>
      <w:r w:rsidRPr="001C72B2">
        <w:rPr>
          <w:rFonts w:ascii="Courier New" w:hAnsi="Courier New"/>
        </w:rPr>
        <w:tab/>
      </w:r>
      <w:r w:rsidRPr="001C72B2">
        <w:t>Returns the unique identifier of the object instance.</w:t>
      </w:r>
    </w:p>
    <w:p w14:paraId="31C3F398" w14:textId="77777777" w:rsidR="003A6E72" w:rsidRPr="001C72B2" w:rsidRDefault="003A6E72" w:rsidP="003A6E72">
      <w:pPr>
        <w:pStyle w:val="B1"/>
        <w:widowControl w:val="0"/>
        <w:tabs>
          <w:tab w:val="num" w:pos="600"/>
          <w:tab w:val="left" w:pos="3100"/>
        </w:tabs>
        <w:ind w:left="3100" w:hanging="2816"/>
      </w:pPr>
      <w:r w:rsidRPr="001C72B2">
        <w:rPr>
          <w:rFonts w:ascii="Courier New" w:hAnsi="Courier New" w:cs="Courier New"/>
          <w:sz w:val="16"/>
          <w:szCs w:val="16"/>
        </w:rPr>
        <w:t>SetObject</w:t>
      </w:r>
      <w:r w:rsidRPr="001C72B2">
        <w:rPr>
          <w:rFonts w:ascii="Courier New" w:hAnsi="Courier New" w:cs="Courier New"/>
          <w:sz w:val="16"/>
          <w:szCs w:val="16"/>
        </w:rPr>
        <w:tab/>
      </w:r>
      <w:r w:rsidRPr="001C72B2">
        <w:t>The operation sets the referenced object.</w:t>
      </w:r>
    </w:p>
    <w:p w14:paraId="4564D22E" w14:textId="77777777" w:rsidR="003A6E72" w:rsidRPr="001C72B2" w:rsidRDefault="003A6E72" w:rsidP="003A6E72">
      <w:pPr>
        <w:pStyle w:val="B1"/>
        <w:widowControl w:val="0"/>
        <w:tabs>
          <w:tab w:val="num" w:pos="600"/>
          <w:tab w:val="left" w:pos="3100"/>
        </w:tabs>
        <w:ind w:left="3100" w:hanging="2816"/>
      </w:pPr>
      <w:r w:rsidRPr="001C72B2">
        <w:rPr>
          <w:rFonts w:ascii="Courier New" w:hAnsi="Courier New" w:cs="Courier New"/>
          <w:sz w:val="16"/>
          <w:szCs w:val="16"/>
        </w:rPr>
        <w:t>GetField</w:t>
      </w:r>
      <w:r w:rsidRPr="001C72B2">
        <w:rPr>
          <w:rFonts w:ascii="Courier New" w:hAnsi="Courier New"/>
        </w:rPr>
        <w:tab/>
      </w:r>
      <w:r w:rsidRPr="001C72B2">
        <w:t>Returns the value of the referenced public field.</w:t>
      </w:r>
    </w:p>
    <w:p w14:paraId="47DFFEE2" w14:textId="77777777" w:rsidR="003A6E72" w:rsidRPr="001C72B2" w:rsidRDefault="003A6E72" w:rsidP="00BD0DE8">
      <w:pPr>
        <w:pStyle w:val="B1"/>
        <w:widowControl w:val="0"/>
        <w:tabs>
          <w:tab w:val="num" w:pos="600"/>
          <w:tab w:val="left" w:pos="3100"/>
        </w:tabs>
        <w:ind w:left="3102" w:hanging="2818"/>
        <w:rPr>
          <w:rFonts w:ascii="Courier New" w:hAnsi="Courier New" w:cs="Courier New"/>
          <w:sz w:val="16"/>
          <w:szCs w:val="16"/>
        </w:rPr>
      </w:pPr>
      <w:r w:rsidRPr="001C72B2">
        <w:rPr>
          <w:rFonts w:ascii="Courier New" w:hAnsi="Courier New" w:cs="Courier New"/>
          <w:sz w:val="16"/>
          <w:szCs w:val="16"/>
        </w:rPr>
        <w:t>CallMethod</w:t>
      </w:r>
      <w:r w:rsidRPr="001C72B2">
        <w:rPr>
          <w:rFonts w:ascii="Courier New" w:hAnsi="Courier New" w:cs="Courier New"/>
          <w:sz w:val="16"/>
          <w:szCs w:val="16"/>
        </w:rPr>
        <w:tab/>
      </w:r>
      <w:r w:rsidRPr="001C72B2">
        <w:t>Calls a method of the object instance.</w:t>
      </w:r>
    </w:p>
    <w:p w14:paraId="77420B93" w14:textId="7BAF1865" w:rsidR="003A6E72" w:rsidRPr="001C72B2" w:rsidRDefault="003A6E72" w:rsidP="00A20EC8">
      <w:pPr>
        <w:keepNext/>
        <w:rPr>
          <w:b/>
        </w:rPr>
      </w:pPr>
      <w:r w:rsidRPr="001C72B2">
        <w:rPr>
          <w:b/>
        </w:rPr>
        <w:t>Clause 12.5.4.1</w:t>
      </w:r>
      <w:r w:rsidR="0044587E" w:rsidRPr="001C72B2">
        <w:rPr>
          <w:b/>
        </w:rPr>
        <w:tab/>
      </w:r>
      <w:r w:rsidRPr="001C72B2">
        <w:rPr>
          <w:b/>
        </w:rPr>
        <w:t>TCI-TL provided</w:t>
      </w:r>
    </w:p>
    <w:p w14:paraId="3BC300B0" w14:textId="77777777" w:rsidR="003A6E72" w:rsidRPr="001C72B2" w:rsidRDefault="003A6E72" w:rsidP="00A20EC8">
      <w:pPr>
        <w:keepNext/>
      </w:pPr>
      <w:r w:rsidRPr="001C72B2">
        <w:t>The ITciTLProvided interface is to be extended:</w:t>
      </w:r>
    </w:p>
    <w:p w14:paraId="42FE2433" w14:textId="77777777" w:rsidR="003A6E72" w:rsidRPr="001C72B2" w:rsidRDefault="003A6E72" w:rsidP="003A6E72">
      <w:pPr>
        <w:rPr>
          <w:rFonts w:ascii="Courier New" w:hAnsi="Courier New" w:cs="Courier New"/>
          <w:sz w:val="16"/>
          <w:szCs w:val="16"/>
        </w:rPr>
      </w:pPr>
      <w:r w:rsidRPr="001C72B2">
        <w:rPr>
          <w:rFonts w:ascii="Courier New" w:hAnsi="Courier New" w:cs="Courier New"/>
          <w:sz w:val="16"/>
          <w:szCs w:val="16"/>
        </w:rPr>
        <w:t>public interface ITciTLProvided {</w:t>
      </w:r>
    </w:p>
    <w:p w14:paraId="2ABF7E36" w14:textId="77777777" w:rsidR="003A6E72" w:rsidRPr="001C72B2" w:rsidRDefault="003A6E72" w:rsidP="003A6E72">
      <w:pPr>
        <w:ind w:firstLine="284"/>
        <w:rPr>
          <w:rFonts w:ascii="Courier New" w:hAnsi="Courier New" w:cs="Courier New"/>
          <w:sz w:val="16"/>
          <w:szCs w:val="16"/>
        </w:rPr>
      </w:pPr>
      <w:r w:rsidRPr="001C72B2">
        <w:rPr>
          <w:rFonts w:ascii="Courier New" w:hAnsi="Courier New" w:cs="Courier New"/>
          <w:sz w:val="16"/>
          <w:szCs w:val="16"/>
        </w:rPr>
        <w:t>…</w:t>
      </w:r>
    </w:p>
    <w:p w14:paraId="42F5F72A" w14:textId="77777777" w:rsidR="009F54C3" w:rsidRPr="001C72B2" w:rsidRDefault="003A6E72" w:rsidP="00466415">
      <w:pPr>
        <w:pStyle w:val="PL"/>
        <w:rPr>
          <w:noProof w:val="0"/>
        </w:rPr>
      </w:pPr>
      <w:r w:rsidRPr="001C72B2">
        <w:rPr>
          <w:noProof w:val="0"/>
        </w:rPr>
        <w:tab/>
        <w:t>void TliObjCreateEnter(string am, System.DateTime ts, string src, int line,</w:t>
      </w:r>
    </w:p>
    <w:p w14:paraId="73967368" w14:textId="575D4845" w:rsidR="009F54C3" w:rsidRPr="001C72B2" w:rsidRDefault="003A6E72" w:rsidP="00466415">
      <w:pPr>
        <w:pStyle w:val="PL"/>
        <w:rPr>
          <w:noProof w:val="0"/>
        </w:rPr>
      </w:pPr>
      <w:r w:rsidRPr="001C72B2">
        <w:rPr>
          <w:noProof w:val="0"/>
        </w:rPr>
        <w:tab/>
      </w:r>
      <w:r w:rsidRPr="001C72B2">
        <w:rPr>
          <w:noProof w:val="0"/>
        </w:rPr>
        <w:tab/>
        <w:t xml:space="preserve">ITriComponentId c, </w:t>
      </w:r>
      <w:r w:rsidR="009F54C3" w:rsidRPr="001C72B2">
        <w:rPr>
          <w:noProof w:val="0"/>
        </w:rPr>
        <w:t xml:space="preserve">IQualifiedName className, </w:t>
      </w:r>
      <w:r w:rsidRPr="001C72B2">
        <w:rPr>
          <w:noProof w:val="0"/>
        </w:rPr>
        <w:t>ITciObjectInstance obj,</w:t>
      </w:r>
    </w:p>
    <w:p w14:paraId="569F567C" w14:textId="77777777" w:rsidR="009F54C3" w:rsidRPr="001C72B2" w:rsidRDefault="009F54C3" w:rsidP="00466415">
      <w:pPr>
        <w:pStyle w:val="PL"/>
        <w:rPr>
          <w:noProof w:val="0"/>
        </w:rPr>
      </w:pPr>
      <w:r w:rsidRPr="001C72B2">
        <w:rPr>
          <w:noProof w:val="0"/>
        </w:rPr>
        <w:t xml:space="preserve"> </w:t>
      </w:r>
      <w:r w:rsidRPr="001C72B2">
        <w:rPr>
          <w:noProof w:val="0"/>
        </w:rPr>
        <w:tab/>
      </w:r>
      <w:r w:rsidRPr="001C72B2">
        <w:rPr>
          <w:noProof w:val="0"/>
        </w:rPr>
        <w:tab/>
      </w:r>
      <w:r w:rsidR="003A6E72" w:rsidRPr="001C72B2">
        <w:rPr>
          <w:noProof w:val="0"/>
        </w:rPr>
        <w:t>ITciParameterList tciPars);</w:t>
      </w:r>
    </w:p>
    <w:p w14:paraId="7B57C18C" w14:textId="30AA5576" w:rsidR="009F54C3" w:rsidRPr="001C72B2" w:rsidRDefault="003A6E72" w:rsidP="00466415">
      <w:pPr>
        <w:pStyle w:val="PL"/>
        <w:rPr>
          <w:noProof w:val="0"/>
        </w:rPr>
      </w:pPr>
      <w:r w:rsidRPr="001C72B2">
        <w:rPr>
          <w:noProof w:val="0"/>
        </w:rPr>
        <w:tab/>
        <w:t>void TliObjCreateLeave(string am, System.DateTime ts, string src, int line,</w:t>
      </w:r>
    </w:p>
    <w:p w14:paraId="004CDFEC" w14:textId="119D53E8" w:rsidR="009F54C3" w:rsidRPr="001C72B2" w:rsidRDefault="003A6E72" w:rsidP="00466415">
      <w:pPr>
        <w:pStyle w:val="PL"/>
        <w:rPr>
          <w:noProof w:val="0"/>
        </w:rPr>
      </w:pPr>
      <w:r w:rsidRPr="001C72B2">
        <w:rPr>
          <w:noProof w:val="0"/>
        </w:rPr>
        <w:tab/>
      </w:r>
      <w:r w:rsidRPr="001C72B2">
        <w:rPr>
          <w:noProof w:val="0"/>
        </w:rPr>
        <w:tab/>
        <w:t xml:space="preserve">ITriComponentId c, </w:t>
      </w:r>
      <w:r w:rsidR="009F54C3" w:rsidRPr="001C72B2">
        <w:rPr>
          <w:noProof w:val="0"/>
        </w:rPr>
        <w:t xml:space="preserve">IQualifiedName className, </w:t>
      </w:r>
      <w:r w:rsidRPr="001C72B2">
        <w:rPr>
          <w:noProof w:val="0"/>
        </w:rPr>
        <w:t>ITciObjectInstance obj,</w:t>
      </w:r>
    </w:p>
    <w:p w14:paraId="3519AD43" w14:textId="5BA89C0F" w:rsidR="009F54C3" w:rsidRPr="001C72B2" w:rsidRDefault="009F54C3" w:rsidP="00466415">
      <w:pPr>
        <w:pStyle w:val="PL"/>
        <w:rPr>
          <w:noProof w:val="0"/>
        </w:rPr>
      </w:pPr>
      <w:r w:rsidRPr="001C72B2">
        <w:rPr>
          <w:noProof w:val="0"/>
        </w:rPr>
        <w:tab/>
      </w:r>
      <w:r w:rsidRPr="001C72B2">
        <w:rPr>
          <w:noProof w:val="0"/>
        </w:rPr>
        <w:tab/>
      </w:r>
      <w:r w:rsidR="003A6E72" w:rsidRPr="001C72B2">
        <w:rPr>
          <w:noProof w:val="0"/>
        </w:rPr>
        <w:t>ITciParameterList tciPars);</w:t>
      </w:r>
      <w:r w:rsidR="003A6E72" w:rsidRPr="001C72B2">
        <w:rPr>
          <w:noProof w:val="0"/>
        </w:rPr>
        <w:br/>
      </w:r>
      <w:r w:rsidR="003A6E72" w:rsidRPr="001C72B2">
        <w:rPr>
          <w:noProof w:val="0"/>
        </w:rPr>
        <w:tab/>
        <w:t>void TliObjFinallyEnter(string am, System.DateTime ts, string src, int line,</w:t>
      </w:r>
    </w:p>
    <w:p w14:paraId="5F358F6D" w14:textId="6E77CECD" w:rsidR="009F54C3" w:rsidRPr="001C72B2" w:rsidRDefault="003A6E72" w:rsidP="00466415">
      <w:pPr>
        <w:pStyle w:val="PL"/>
        <w:rPr>
          <w:noProof w:val="0"/>
        </w:rPr>
      </w:pPr>
      <w:r w:rsidRPr="001C72B2">
        <w:rPr>
          <w:noProof w:val="0"/>
        </w:rPr>
        <w:tab/>
      </w:r>
      <w:r w:rsidRPr="001C72B2">
        <w:rPr>
          <w:noProof w:val="0"/>
        </w:rPr>
        <w:tab/>
        <w:t xml:space="preserve">ITriComponentId c, </w:t>
      </w:r>
      <w:r w:rsidR="009F54C3" w:rsidRPr="001C72B2">
        <w:rPr>
          <w:noProof w:val="0"/>
        </w:rPr>
        <w:t xml:space="preserve">IQualifiedName className, </w:t>
      </w:r>
      <w:r w:rsidRPr="001C72B2">
        <w:rPr>
          <w:noProof w:val="0"/>
        </w:rPr>
        <w:t>ITciObjectInstance obj);</w:t>
      </w:r>
    </w:p>
    <w:p w14:paraId="576F1F09" w14:textId="05458922" w:rsidR="009F54C3" w:rsidRPr="001C72B2" w:rsidRDefault="003A6E72" w:rsidP="00466415">
      <w:pPr>
        <w:pStyle w:val="PL"/>
        <w:rPr>
          <w:noProof w:val="0"/>
        </w:rPr>
      </w:pPr>
      <w:r w:rsidRPr="001C72B2">
        <w:rPr>
          <w:noProof w:val="0"/>
        </w:rPr>
        <w:tab/>
        <w:t>void TliObjFinallyLeave(string am, System.DateTime ts, string src, int line,</w:t>
      </w:r>
    </w:p>
    <w:p w14:paraId="06662812" w14:textId="57AA9E2A" w:rsidR="009F54C3" w:rsidRPr="001C72B2" w:rsidRDefault="003A6E72" w:rsidP="00466415">
      <w:pPr>
        <w:pStyle w:val="PL"/>
        <w:rPr>
          <w:noProof w:val="0"/>
        </w:rPr>
      </w:pPr>
      <w:r w:rsidRPr="001C72B2">
        <w:rPr>
          <w:noProof w:val="0"/>
        </w:rPr>
        <w:tab/>
      </w:r>
      <w:r w:rsidRPr="001C72B2">
        <w:rPr>
          <w:noProof w:val="0"/>
        </w:rPr>
        <w:tab/>
        <w:t xml:space="preserve">ITriComponentId c, </w:t>
      </w:r>
      <w:r w:rsidR="009F54C3" w:rsidRPr="001C72B2">
        <w:rPr>
          <w:noProof w:val="0"/>
        </w:rPr>
        <w:t xml:space="preserve">IQualifiedName className, </w:t>
      </w:r>
      <w:r w:rsidRPr="001C72B2">
        <w:rPr>
          <w:noProof w:val="0"/>
        </w:rPr>
        <w:t>ITciObjectInstance obj);</w:t>
      </w:r>
    </w:p>
    <w:p w14:paraId="20C01712" w14:textId="47828FAB" w:rsidR="009F54C3" w:rsidRPr="001C72B2" w:rsidRDefault="003A6E72" w:rsidP="00466415">
      <w:pPr>
        <w:pStyle w:val="PL"/>
        <w:rPr>
          <w:noProof w:val="0"/>
        </w:rPr>
      </w:pPr>
      <w:r w:rsidRPr="001C72B2">
        <w:rPr>
          <w:noProof w:val="0"/>
        </w:rPr>
        <w:tab/>
        <w:t>void TliObjMethodEnter(string am, System.DateTime ts, string src, int line,</w:t>
      </w:r>
    </w:p>
    <w:p w14:paraId="413B3789" w14:textId="76CE67DD" w:rsidR="009F54C3" w:rsidRPr="001C72B2" w:rsidRDefault="003A6E72" w:rsidP="00466415">
      <w:pPr>
        <w:pStyle w:val="PL"/>
        <w:rPr>
          <w:noProof w:val="0"/>
        </w:rPr>
      </w:pPr>
      <w:r w:rsidRPr="001C72B2">
        <w:rPr>
          <w:noProof w:val="0"/>
        </w:rPr>
        <w:tab/>
      </w:r>
      <w:r w:rsidRPr="001C72B2">
        <w:rPr>
          <w:noProof w:val="0"/>
        </w:rPr>
        <w:tab/>
        <w:t xml:space="preserve">ITriComponentId c, </w:t>
      </w:r>
      <w:r w:rsidR="009F54C3" w:rsidRPr="001C72B2">
        <w:rPr>
          <w:noProof w:val="0"/>
        </w:rPr>
        <w:t xml:space="preserve">IQualifiedName className, </w:t>
      </w:r>
      <w:r w:rsidRPr="001C72B2">
        <w:rPr>
          <w:noProof w:val="0"/>
        </w:rPr>
        <w:t>ITciObjectInstance obj, string methodName,</w:t>
      </w:r>
    </w:p>
    <w:p w14:paraId="65F060DE" w14:textId="677373D5" w:rsidR="009F54C3" w:rsidRPr="001C72B2" w:rsidRDefault="009F54C3" w:rsidP="00466415">
      <w:pPr>
        <w:pStyle w:val="PL"/>
        <w:rPr>
          <w:noProof w:val="0"/>
        </w:rPr>
      </w:pPr>
      <w:r w:rsidRPr="001C72B2">
        <w:rPr>
          <w:noProof w:val="0"/>
        </w:rPr>
        <w:tab/>
      </w:r>
      <w:r w:rsidRPr="001C72B2">
        <w:rPr>
          <w:noProof w:val="0"/>
        </w:rPr>
        <w:tab/>
      </w:r>
      <w:r w:rsidR="003A6E72" w:rsidRPr="001C72B2">
        <w:rPr>
          <w:noProof w:val="0"/>
        </w:rPr>
        <w:t>ITciParameterList tciPars);</w:t>
      </w:r>
      <w:r w:rsidR="003A6E72" w:rsidRPr="001C72B2">
        <w:rPr>
          <w:noProof w:val="0"/>
        </w:rPr>
        <w:br/>
      </w:r>
      <w:r w:rsidR="003A6E72" w:rsidRPr="001C72B2">
        <w:rPr>
          <w:noProof w:val="0"/>
        </w:rPr>
        <w:tab/>
        <w:t>void TliObjMethodLeave(string am, System.DateTime ts, string src, int line,</w:t>
      </w:r>
    </w:p>
    <w:p w14:paraId="7E4D2EE3" w14:textId="532F979B" w:rsidR="009F54C3" w:rsidRPr="001C72B2" w:rsidRDefault="003A6E72" w:rsidP="00466415">
      <w:pPr>
        <w:pStyle w:val="PL"/>
        <w:rPr>
          <w:noProof w:val="0"/>
        </w:rPr>
      </w:pPr>
      <w:r w:rsidRPr="001C72B2">
        <w:rPr>
          <w:noProof w:val="0"/>
        </w:rPr>
        <w:tab/>
      </w:r>
      <w:r w:rsidRPr="001C72B2">
        <w:rPr>
          <w:noProof w:val="0"/>
        </w:rPr>
        <w:tab/>
        <w:t xml:space="preserve">ITriComponentId c, </w:t>
      </w:r>
      <w:r w:rsidR="009F54C3" w:rsidRPr="001C72B2">
        <w:rPr>
          <w:noProof w:val="0"/>
        </w:rPr>
        <w:t xml:space="preserve">IQualifiedName className, </w:t>
      </w:r>
      <w:r w:rsidRPr="001C72B2">
        <w:rPr>
          <w:noProof w:val="0"/>
        </w:rPr>
        <w:t>ITciObjectInstance obj, string methodName,</w:t>
      </w:r>
    </w:p>
    <w:p w14:paraId="0353AA68" w14:textId="63D7FE5B" w:rsidR="009F54C3" w:rsidRPr="001C72B2" w:rsidRDefault="003A6E72" w:rsidP="00466415">
      <w:pPr>
        <w:pStyle w:val="PL"/>
        <w:rPr>
          <w:noProof w:val="0"/>
        </w:rPr>
      </w:pPr>
      <w:r w:rsidRPr="001C72B2">
        <w:rPr>
          <w:noProof w:val="0"/>
        </w:rPr>
        <w:t xml:space="preserve"> </w:t>
      </w:r>
      <w:r w:rsidR="009F54C3" w:rsidRPr="001C72B2">
        <w:rPr>
          <w:noProof w:val="0"/>
        </w:rPr>
        <w:tab/>
      </w:r>
      <w:r w:rsidR="009F54C3" w:rsidRPr="001C72B2">
        <w:rPr>
          <w:noProof w:val="0"/>
        </w:rPr>
        <w:tab/>
      </w:r>
      <w:r w:rsidRPr="001C72B2">
        <w:rPr>
          <w:noProof w:val="0"/>
        </w:rPr>
        <w:t>ITciParameterList tciPars, ITciValue returnValue);</w:t>
      </w:r>
      <w:r w:rsidRPr="001C72B2">
        <w:rPr>
          <w:noProof w:val="0"/>
        </w:rPr>
        <w:br/>
      </w:r>
      <w:r w:rsidRPr="001C72B2">
        <w:rPr>
          <w:noProof w:val="0"/>
        </w:rPr>
        <w:tab/>
        <w:t>void TliObjVar (string am, System.DateTime ts, string src, int line,</w:t>
      </w:r>
    </w:p>
    <w:p w14:paraId="0D7A5C3E" w14:textId="7045DC39" w:rsidR="009F54C3" w:rsidRPr="001C72B2" w:rsidRDefault="003A6E72" w:rsidP="00466415">
      <w:pPr>
        <w:pStyle w:val="PL"/>
        <w:rPr>
          <w:noProof w:val="0"/>
        </w:rPr>
      </w:pPr>
      <w:r w:rsidRPr="001C72B2">
        <w:rPr>
          <w:noProof w:val="0"/>
        </w:rPr>
        <w:tab/>
      </w:r>
      <w:r w:rsidRPr="001C72B2">
        <w:rPr>
          <w:noProof w:val="0"/>
        </w:rPr>
        <w:tab/>
        <w:t xml:space="preserve">ITriComponentId c, </w:t>
      </w:r>
      <w:r w:rsidR="009F54C3" w:rsidRPr="001C72B2">
        <w:rPr>
          <w:noProof w:val="0"/>
        </w:rPr>
        <w:t xml:space="preserve">IQualifiedName className, </w:t>
      </w:r>
      <w:r w:rsidRPr="001C72B2">
        <w:rPr>
          <w:noProof w:val="0"/>
        </w:rPr>
        <w:t>ITciObjectInstance obj, string name,</w:t>
      </w:r>
    </w:p>
    <w:p w14:paraId="3A70A30E" w14:textId="431E5784" w:rsidR="009F54C3" w:rsidRPr="001C72B2" w:rsidRDefault="009F54C3" w:rsidP="00466415">
      <w:pPr>
        <w:pStyle w:val="PL"/>
        <w:rPr>
          <w:noProof w:val="0"/>
        </w:rPr>
      </w:pPr>
      <w:r w:rsidRPr="001C72B2">
        <w:rPr>
          <w:noProof w:val="0"/>
        </w:rPr>
        <w:tab/>
      </w:r>
      <w:r w:rsidRPr="001C72B2">
        <w:rPr>
          <w:noProof w:val="0"/>
        </w:rPr>
        <w:tab/>
      </w:r>
      <w:r w:rsidR="003A6E72" w:rsidRPr="001C72B2">
        <w:rPr>
          <w:noProof w:val="0"/>
        </w:rPr>
        <w:t>ITciValue value);</w:t>
      </w:r>
    </w:p>
    <w:p w14:paraId="286890F2" w14:textId="7E103080" w:rsidR="00D26B8D" w:rsidRPr="001C72B2" w:rsidRDefault="00D26B8D" w:rsidP="00466415">
      <w:pPr>
        <w:pStyle w:val="PL"/>
        <w:rPr>
          <w:noProof w:val="0"/>
        </w:rPr>
      </w:pPr>
      <w:r w:rsidRPr="001C72B2">
        <w:rPr>
          <w:noProof w:val="0"/>
        </w:rPr>
        <w:tab/>
        <w:t>void TliObjGetEnter(string am, System.DateTime ts, string src, int line,</w:t>
      </w:r>
    </w:p>
    <w:p w14:paraId="760E67BA" w14:textId="77777777" w:rsidR="00D26B8D" w:rsidRPr="001C72B2" w:rsidRDefault="00D26B8D" w:rsidP="00466415">
      <w:pPr>
        <w:pStyle w:val="PL"/>
        <w:rPr>
          <w:noProof w:val="0"/>
        </w:rPr>
      </w:pPr>
      <w:r w:rsidRPr="001C72B2">
        <w:rPr>
          <w:noProof w:val="0"/>
        </w:rPr>
        <w:tab/>
      </w:r>
      <w:r w:rsidRPr="001C72B2">
        <w:rPr>
          <w:noProof w:val="0"/>
        </w:rPr>
        <w:tab/>
        <w:t>ITriComponentId c, IQualifiedName className, ITciObjectInstance obj, string propertyName);</w:t>
      </w:r>
    </w:p>
    <w:p w14:paraId="3C757059" w14:textId="77777777" w:rsidR="00D26B8D" w:rsidRPr="001C72B2" w:rsidRDefault="00D26B8D" w:rsidP="00466415">
      <w:pPr>
        <w:pStyle w:val="PL"/>
        <w:rPr>
          <w:noProof w:val="0"/>
        </w:rPr>
      </w:pPr>
      <w:r w:rsidRPr="001C72B2">
        <w:rPr>
          <w:noProof w:val="0"/>
        </w:rPr>
        <w:tab/>
        <w:t>void TliObjGetLeave(string am, System.DateTime ts, string src, int line,</w:t>
      </w:r>
      <w:r w:rsidRPr="001C72B2">
        <w:rPr>
          <w:noProof w:val="0"/>
        </w:rPr>
        <w:br/>
      </w:r>
      <w:r w:rsidRPr="001C72B2">
        <w:rPr>
          <w:noProof w:val="0"/>
        </w:rPr>
        <w:tab/>
      </w:r>
      <w:r w:rsidRPr="001C72B2">
        <w:rPr>
          <w:noProof w:val="0"/>
        </w:rPr>
        <w:tab/>
        <w:t>ITriComponentId c, IQualifiedName className, ITciObjectInstance obj, string propertyName,</w:t>
      </w:r>
    </w:p>
    <w:p w14:paraId="17E0354D" w14:textId="77777777" w:rsidR="00D26B8D" w:rsidRPr="001C72B2" w:rsidRDefault="00D26B8D" w:rsidP="00466415">
      <w:pPr>
        <w:pStyle w:val="PL"/>
        <w:rPr>
          <w:noProof w:val="0"/>
        </w:rPr>
      </w:pPr>
      <w:r w:rsidRPr="001C72B2">
        <w:rPr>
          <w:noProof w:val="0"/>
        </w:rPr>
        <w:tab/>
      </w:r>
      <w:r w:rsidRPr="001C72B2">
        <w:rPr>
          <w:noProof w:val="0"/>
        </w:rPr>
        <w:tab/>
        <w:t>ITciValue returnValue);</w:t>
      </w:r>
    </w:p>
    <w:p w14:paraId="08E0BC38" w14:textId="77777777" w:rsidR="00D26B8D" w:rsidRPr="001C72B2" w:rsidRDefault="00D26B8D" w:rsidP="00466415">
      <w:pPr>
        <w:pStyle w:val="PL"/>
        <w:rPr>
          <w:noProof w:val="0"/>
        </w:rPr>
      </w:pPr>
      <w:r w:rsidRPr="001C72B2">
        <w:rPr>
          <w:noProof w:val="0"/>
        </w:rPr>
        <w:tab/>
        <w:t>void TliObjSetEnter(string am, System.DateTime ts, string src, int line,</w:t>
      </w:r>
    </w:p>
    <w:p w14:paraId="75205648" w14:textId="77777777" w:rsidR="00D26B8D" w:rsidRPr="001C72B2" w:rsidRDefault="00D26B8D" w:rsidP="00466415">
      <w:pPr>
        <w:pStyle w:val="PL"/>
        <w:rPr>
          <w:noProof w:val="0"/>
        </w:rPr>
      </w:pPr>
      <w:r w:rsidRPr="001C72B2">
        <w:rPr>
          <w:noProof w:val="0"/>
        </w:rPr>
        <w:tab/>
      </w:r>
      <w:r w:rsidRPr="001C72B2">
        <w:rPr>
          <w:noProof w:val="0"/>
        </w:rPr>
        <w:tab/>
        <w:t>ITriComponentId c, IQualifiedName className, ITciObjectInstance obj, string propertyName,</w:t>
      </w:r>
    </w:p>
    <w:p w14:paraId="0F59B49D" w14:textId="67E6AD13" w:rsidR="003A6E72" w:rsidRPr="001C72B2" w:rsidRDefault="00D26B8D" w:rsidP="00466415">
      <w:pPr>
        <w:pStyle w:val="PL"/>
        <w:rPr>
          <w:noProof w:val="0"/>
        </w:rPr>
      </w:pPr>
      <w:r w:rsidRPr="001C72B2">
        <w:rPr>
          <w:noProof w:val="0"/>
        </w:rPr>
        <w:tab/>
      </w:r>
      <w:r w:rsidRPr="001C72B2">
        <w:rPr>
          <w:noProof w:val="0"/>
        </w:rPr>
        <w:tab/>
        <w:t>ITciValue value);</w:t>
      </w:r>
      <w:r w:rsidRPr="001C72B2">
        <w:rPr>
          <w:noProof w:val="0"/>
        </w:rPr>
        <w:br/>
      </w:r>
      <w:r w:rsidRPr="001C72B2">
        <w:rPr>
          <w:noProof w:val="0"/>
        </w:rPr>
        <w:tab/>
        <w:t>void TliObjSetLeave(string am, System.DateTime ts, string src, int line,</w:t>
      </w:r>
      <w:r w:rsidRPr="001C72B2">
        <w:rPr>
          <w:noProof w:val="0"/>
        </w:rPr>
        <w:br/>
      </w:r>
      <w:r w:rsidRPr="001C72B2">
        <w:rPr>
          <w:noProof w:val="0"/>
        </w:rPr>
        <w:tab/>
      </w:r>
      <w:r w:rsidRPr="001C72B2">
        <w:rPr>
          <w:noProof w:val="0"/>
        </w:rPr>
        <w:tab/>
        <w:t>ITriComponentId c, IQualifiedName className, ITciObjectInstance obj, string propertyName);</w:t>
      </w:r>
      <w:r w:rsidRPr="001C72B2">
        <w:rPr>
          <w:noProof w:val="0"/>
        </w:rPr>
        <w:br/>
      </w:r>
      <w:r w:rsidR="003A6E72" w:rsidRPr="001C72B2">
        <w:rPr>
          <w:noProof w:val="0"/>
        </w:rPr>
        <w:t>}</w:t>
      </w:r>
    </w:p>
    <w:p w14:paraId="6FB2C5E4" w14:textId="77777777" w:rsidR="00466415" w:rsidRPr="001C72B2" w:rsidRDefault="00466415" w:rsidP="00466415">
      <w:pPr>
        <w:pStyle w:val="PL"/>
        <w:rPr>
          <w:noProof w:val="0"/>
        </w:rPr>
      </w:pPr>
    </w:p>
    <w:p w14:paraId="7F729A16" w14:textId="53BD7284" w:rsidR="003A6E72" w:rsidRPr="001C72B2" w:rsidRDefault="003A6E72" w:rsidP="003A6E72">
      <w:pPr>
        <w:pStyle w:val="berschrift1"/>
        <w:rPr>
          <w:sz w:val="24"/>
          <w:szCs w:val="24"/>
        </w:rPr>
      </w:pPr>
      <w:bookmarkStart w:id="405" w:name="_Toc66104978"/>
      <w:bookmarkStart w:id="406" w:name="_Toc66112464"/>
      <w:bookmarkStart w:id="407" w:name="_Toc66354639"/>
      <w:bookmarkStart w:id="408" w:name="_Toc72305870"/>
      <w:bookmarkStart w:id="409" w:name="_Toc72306702"/>
      <w:r w:rsidRPr="001C72B2">
        <w:t>8</w:t>
      </w:r>
      <w:r w:rsidRPr="001C72B2">
        <w:tab/>
        <w:t>XTRI Extensions for the Package (optional)</w:t>
      </w:r>
      <w:bookmarkEnd w:id="405"/>
      <w:bookmarkEnd w:id="406"/>
      <w:bookmarkEnd w:id="407"/>
      <w:bookmarkEnd w:id="408"/>
      <w:bookmarkEnd w:id="409"/>
    </w:p>
    <w:p w14:paraId="6A8E40E4" w14:textId="77777777" w:rsidR="003A6E72" w:rsidRPr="001C72B2" w:rsidRDefault="003A6E72" w:rsidP="003A6E72">
      <w:pPr>
        <w:pStyle w:val="berschrift2"/>
      </w:pPr>
      <w:bookmarkStart w:id="410" w:name="_Toc66104979"/>
      <w:bookmarkStart w:id="411" w:name="_Toc66112465"/>
      <w:bookmarkStart w:id="412" w:name="_Toc66354640"/>
      <w:bookmarkStart w:id="413" w:name="_Toc72305871"/>
      <w:bookmarkStart w:id="414" w:name="_Toc72306703"/>
      <w:r w:rsidRPr="001C72B2">
        <w:t>8.1</w:t>
      </w:r>
      <w:r w:rsidRPr="001C72B2">
        <w:tab/>
        <w:t>Changes to clause 5.6.3 of ETSI ES 201 873-5 Miscellaneous operations</w:t>
      </w:r>
      <w:bookmarkEnd w:id="410"/>
      <w:bookmarkEnd w:id="411"/>
      <w:bookmarkEnd w:id="412"/>
      <w:bookmarkEnd w:id="413"/>
      <w:bookmarkEnd w:id="414"/>
    </w:p>
    <w:p w14:paraId="6E5C5141" w14:textId="35DD9F38" w:rsidR="003A6E72" w:rsidRPr="001C72B2" w:rsidRDefault="003A6E72" w:rsidP="003A6E72">
      <w:pPr>
        <w:rPr>
          <w:rStyle w:val="Fett"/>
        </w:rPr>
      </w:pPr>
      <w:r w:rsidRPr="001C72B2">
        <w:rPr>
          <w:rStyle w:val="Fett"/>
        </w:rPr>
        <w:t>Clause 5.6.3.4</w:t>
      </w:r>
      <w:r w:rsidR="0044587E" w:rsidRPr="001C72B2">
        <w:rPr>
          <w:rStyle w:val="Fett"/>
        </w:rPr>
        <w:tab/>
      </w:r>
      <w:r w:rsidRPr="001C72B2">
        <w:rPr>
          <w:b/>
        </w:rPr>
        <w:t xml:space="preserve">triExternalCreate </w:t>
      </w:r>
      <w:r w:rsidRPr="001C72B2">
        <w:rPr>
          <w:b/>
        </w:rPr>
        <w:sym w:font="Wingdings" w:char="F0E0"/>
      </w:r>
      <w:r w:rsidRPr="001C72B2">
        <w:rPr>
          <w:b/>
        </w:rPr>
        <w:t xml:space="preserve"> xtriExternalCreate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87"/>
        <w:gridCol w:w="8042"/>
      </w:tblGrid>
      <w:tr w:rsidR="003A6E72" w:rsidRPr="001C72B2" w14:paraId="02435514" w14:textId="77777777" w:rsidTr="002114BE">
        <w:trPr>
          <w:jc w:val="center"/>
        </w:trPr>
        <w:tc>
          <w:tcPr>
            <w:tcW w:w="0" w:type="auto"/>
          </w:tcPr>
          <w:p w14:paraId="66A61010" w14:textId="77777777" w:rsidR="003A6E72" w:rsidRPr="001C72B2" w:rsidRDefault="003A6E72" w:rsidP="00BD0DE8">
            <w:pPr>
              <w:pStyle w:val="TAL"/>
              <w:keepNext w:val="0"/>
              <w:keepLines w:val="0"/>
              <w:rPr>
                <w:b/>
              </w:rPr>
            </w:pPr>
            <w:r w:rsidRPr="001C72B2">
              <w:rPr>
                <w:b/>
              </w:rPr>
              <w:t>Signature</w:t>
            </w:r>
          </w:p>
        </w:tc>
        <w:tc>
          <w:tcPr>
            <w:tcW w:w="0" w:type="auto"/>
          </w:tcPr>
          <w:p w14:paraId="0BC333EC" w14:textId="77777777" w:rsidR="003A6E72" w:rsidRPr="001C72B2" w:rsidRDefault="003A6E72" w:rsidP="00BD0DE8">
            <w:pPr>
              <w:pStyle w:val="TAL"/>
              <w:keepNext w:val="0"/>
              <w:keepLines w:val="0"/>
              <w:rPr>
                <w:rFonts w:ascii="Courier New" w:hAnsi="Courier New" w:cs="Courier New"/>
                <w:szCs w:val="18"/>
              </w:rPr>
            </w:pPr>
            <w:r w:rsidRPr="001C72B2">
              <w:rPr>
                <w:rFonts w:ascii="Courier New" w:hAnsi="Courier New" w:cs="Courier New"/>
                <w:szCs w:val="18"/>
              </w:rPr>
              <w:t>TriStatusType xtriExternalCreate(</w:t>
            </w:r>
          </w:p>
          <w:p w14:paraId="5AAB8CBF" w14:textId="77777777" w:rsidR="003A6E72" w:rsidRPr="001C72B2" w:rsidRDefault="003A6E72" w:rsidP="00BD0DE8">
            <w:pPr>
              <w:pStyle w:val="TAL"/>
              <w:keepNext w:val="0"/>
              <w:keepLines w:val="0"/>
              <w:ind w:left="1653"/>
              <w:rPr>
                <w:szCs w:val="18"/>
              </w:rPr>
            </w:pPr>
            <w:r w:rsidRPr="001C72B2">
              <w:rPr>
                <w:rFonts w:ascii="Courier New" w:hAnsi="Courier New"/>
                <w:szCs w:val="18"/>
              </w:rPr>
              <w:t xml:space="preserve">in TriClassIdType classId, </w:t>
            </w:r>
            <w:r w:rsidRPr="001C72B2">
              <w:rPr>
                <w:rFonts w:ascii="Courier New" w:hAnsi="Courier New"/>
                <w:szCs w:val="18"/>
              </w:rPr>
              <w:br/>
              <w:t>inout TciParameterListType parameterList,</w:t>
            </w:r>
            <w:r w:rsidRPr="001C72B2">
              <w:rPr>
                <w:rFonts w:ascii="Courier New" w:hAnsi="Courier New"/>
                <w:szCs w:val="18"/>
              </w:rPr>
              <w:br/>
              <w:t>out TriObjHandleType createdObject)</w:t>
            </w:r>
          </w:p>
        </w:tc>
      </w:tr>
      <w:tr w:rsidR="003A6E72" w:rsidRPr="001C72B2" w14:paraId="6C48AC54" w14:textId="77777777" w:rsidTr="005C72C5">
        <w:trPr>
          <w:jc w:val="center"/>
        </w:trPr>
        <w:tc>
          <w:tcPr>
            <w:tcW w:w="0" w:type="auto"/>
            <w:vAlign w:val="center"/>
          </w:tcPr>
          <w:p w14:paraId="6C23A400" w14:textId="71A408CF" w:rsidR="003A6E72" w:rsidRPr="001C72B2" w:rsidRDefault="003A6E72" w:rsidP="005C72C5">
            <w:pPr>
              <w:pStyle w:val="TAH"/>
            </w:pPr>
            <w:r w:rsidRPr="001C72B2">
              <w:lastRenderedPageBreak/>
              <w:t>In Parameters</w:t>
            </w:r>
          </w:p>
        </w:tc>
        <w:tc>
          <w:tcPr>
            <w:tcW w:w="0" w:type="auto"/>
            <w:vAlign w:val="center"/>
          </w:tcPr>
          <w:p w14:paraId="2E5775A3" w14:textId="77777777" w:rsidR="003A6E72" w:rsidRPr="001C72B2" w:rsidRDefault="003A6E72" w:rsidP="005C72C5">
            <w:pPr>
              <w:pStyle w:val="TAL"/>
              <w:tabs>
                <w:tab w:val="left" w:pos="1777"/>
              </w:tabs>
            </w:pPr>
            <w:r w:rsidRPr="005C72C5">
              <w:rPr>
                <w:rFonts w:ascii="Courier New" w:hAnsi="Courier New"/>
              </w:rPr>
              <w:t>classId</w:t>
            </w:r>
            <w:r w:rsidRPr="005C72C5">
              <w:rPr>
                <w:rFonts w:ascii="Courier New" w:hAnsi="Courier New"/>
              </w:rPr>
              <w:tab/>
            </w:r>
            <w:r w:rsidRPr="005C72C5">
              <w:t>identifier of the external class</w:t>
            </w:r>
          </w:p>
        </w:tc>
      </w:tr>
      <w:tr w:rsidR="003A6E72" w:rsidRPr="001C72B2" w14:paraId="172228DA" w14:textId="77777777" w:rsidTr="002114BE">
        <w:trPr>
          <w:jc w:val="center"/>
        </w:trPr>
        <w:tc>
          <w:tcPr>
            <w:tcW w:w="0" w:type="auto"/>
          </w:tcPr>
          <w:p w14:paraId="3B08029C" w14:textId="77777777" w:rsidR="003A6E72" w:rsidRPr="001C72B2" w:rsidRDefault="003A6E72" w:rsidP="00BD0DE8">
            <w:pPr>
              <w:pStyle w:val="TAL"/>
              <w:keepNext w:val="0"/>
              <w:keepLines w:val="0"/>
              <w:rPr>
                <w:b/>
              </w:rPr>
            </w:pPr>
            <w:r w:rsidRPr="001C72B2">
              <w:rPr>
                <w:b/>
              </w:rPr>
              <w:t>Out Parameters</w:t>
            </w:r>
          </w:p>
        </w:tc>
        <w:tc>
          <w:tcPr>
            <w:tcW w:w="0" w:type="auto"/>
          </w:tcPr>
          <w:p w14:paraId="3D58EA52" w14:textId="77777777" w:rsidR="003A6E72" w:rsidRPr="001C72B2" w:rsidRDefault="003A6E72" w:rsidP="005C72C5">
            <w:pPr>
              <w:pStyle w:val="TAL"/>
              <w:keepNext w:val="0"/>
              <w:keepLines w:val="0"/>
              <w:tabs>
                <w:tab w:val="left" w:pos="1777"/>
                <w:tab w:val="left" w:pos="1855"/>
              </w:tabs>
              <w:rPr>
                <w:szCs w:val="18"/>
              </w:rPr>
            </w:pPr>
            <w:r w:rsidRPr="001C72B2">
              <w:rPr>
                <w:rFonts w:ascii="Courier New" w:hAnsi="Courier New"/>
                <w:szCs w:val="18"/>
              </w:rPr>
              <w:t>createdObject</w:t>
            </w:r>
            <w:r w:rsidRPr="001C72B2">
              <w:rPr>
                <w:szCs w:val="18"/>
              </w:rPr>
              <w:tab/>
              <w:t>handle to the created object</w:t>
            </w:r>
          </w:p>
        </w:tc>
      </w:tr>
      <w:tr w:rsidR="003A6E72" w:rsidRPr="001C72B2" w14:paraId="14C23877" w14:textId="77777777" w:rsidTr="002114BE">
        <w:trPr>
          <w:jc w:val="center"/>
        </w:trPr>
        <w:tc>
          <w:tcPr>
            <w:tcW w:w="0" w:type="auto"/>
          </w:tcPr>
          <w:p w14:paraId="1485FD9A" w14:textId="3CD7F816" w:rsidR="003A6E72" w:rsidRPr="001C72B2" w:rsidRDefault="003A6E72" w:rsidP="00BD0DE8">
            <w:pPr>
              <w:pStyle w:val="TAL"/>
              <w:keepNext w:val="0"/>
              <w:keepLines w:val="0"/>
              <w:rPr>
                <w:b/>
              </w:rPr>
            </w:pPr>
            <w:r w:rsidRPr="001C72B2">
              <w:rPr>
                <w:b/>
              </w:rPr>
              <w:t>InOutParameters</w:t>
            </w:r>
          </w:p>
        </w:tc>
        <w:tc>
          <w:tcPr>
            <w:tcW w:w="0" w:type="auto"/>
          </w:tcPr>
          <w:p w14:paraId="735EBE94" w14:textId="77777777" w:rsidR="003A6E72" w:rsidRPr="001C72B2" w:rsidRDefault="003A6E72" w:rsidP="005C72C5">
            <w:pPr>
              <w:pStyle w:val="TAL"/>
              <w:keepNext w:val="0"/>
              <w:keepLines w:val="0"/>
              <w:tabs>
                <w:tab w:val="left" w:pos="1777"/>
                <w:tab w:val="left" w:pos="8234"/>
              </w:tabs>
              <w:ind w:left="1855" w:hanging="1855"/>
              <w:rPr>
                <w:szCs w:val="18"/>
              </w:rPr>
            </w:pPr>
            <w:r w:rsidRPr="001C72B2">
              <w:rPr>
                <w:rFonts w:ascii="Courier New" w:hAnsi="Courier New"/>
                <w:szCs w:val="18"/>
              </w:rPr>
              <w:t>parameterList</w:t>
            </w:r>
            <w:r w:rsidRPr="001C72B2">
              <w:rPr>
                <w:szCs w:val="18"/>
              </w:rPr>
              <w:tab/>
              <w:t xml:space="preserve">a list of </w:t>
            </w:r>
            <w:r w:rsidRPr="001C72B2">
              <w:rPr>
                <w:strike/>
                <w:szCs w:val="18"/>
              </w:rPr>
              <w:t>encoded</w:t>
            </w:r>
            <w:r w:rsidRPr="001C72B2">
              <w:rPr>
                <w:szCs w:val="18"/>
              </w:rPr>
              <w:t xml:space="preserve"> parameters for the indicated constructor. The parameters in </w:t>
            </w:r>
            <w:r w:rsidRPr="001C72B2">
              <w:rPr>
                <w:rFonts w:ascii="Courier New" w:hAnsi="Courier New"/>
                <w:szCs w:val="18"/>
              </w:rPr>
              <w:t xml:space="preserve">parameterList </w:t>
            </w:r>
            <w:r w:rsidRPr="001C72B2">
              <w:rPr>
                <w:szCs w:val="18"/>
              </w:rPr>
              <w:t>are ordered as they appear in the TTCN</w:t>
            </w:r>
            <w:r w:rsidRPr="001C72B2">
              <w:rPr>
                <w:szCs w:val="18"/>
              </w:rPr>
              <w:noBreakHyphen/>
              <w:t>3 constructor declaration.</w:t>
            </w:r>
          </w:p>
        </w:tc>
      </w:tr>
      <w:tr w:rsidR="003A6E72" w:rsidRPr="001C72B2" w14:paraId="202335A7" w14:textId="77777777" w:rsidTr="002114BE">
        <w:trPr>
          <w:jc w:val="center"/>
        </w:trPr>
        <w:tc>
          <w:tcPr>
            <w:tcW w:w="0" w:type="auto"/>
          </w:tcPr>
          <w:p w14:paraId="79FCFB14" w14:textId="77777777" w:rsidR="003A6E72" w:rsidRPr="001C72B2" w:rsidRDefault="003A6E72" w:rsidP="00BD0DE8">
            <w:pPr>
              <w:pStyle w:val="TAL"/>
              <w:keepNext w:val="0"/>
              <w:keepLines w:val="0"/>
              <w:rPr>
                <w:b/>
              </w:rPr>
            </w:pPr>
            <w:r w:rsidRPr="001C72B2">
              <w:rPr>
                <w:b/>
              </w:rPr>
              <w:t>Return Value</w:t>
            </w:r>
          </w:p>
        </w:tc>
        <w:tc>
          <w:tcPr>
            <w:tcW w:w="0" w:type="auto"/>
          </w:tcPr>
          <w:p w14:paraId="793923E6" w14:textId="77777777" w:rsidR="003A6E72" w:rsidRPr="001C72B2" w:rsidRDefault="003A6E72" w:rsidP="00BD0DE8">
            <w:pPr>
              <w:pStyle w:val="TAL"/>
              <w:keepNext w:val="0"/>
              <w:keepLines w:val="0"/>
              <w:rPr>
                <w:szCs w:val="18"/>
              </w:rPr>
            </w:pPr>
            <w:r w:rsidRPr="001C72B2">
              <w:rPr>
                <w:szCs w:val="18"/>
              </w:rPr>
              <w:t xml:space="preserve">The return status of the </w:t>
            </w:r>
            <w:r w:rsidRPr="001C72B2">
              <w:rPr>
                <w:rFonts w:ascii="Courier New" w:hAnsi="Courier New"/>
                <w:szCs w:val="18"/>
              </w:rPr>
              <w:t>xtriExternalCreate</w:t>
            </w:r>
            <w:r w:rsidRPr="001C72B2">
              <w:rPr>
                <w:szCs w:val="18"/>
              </w:rPr>
              <w:t xml:space="preserve"> operation. The return status indicates the local success (</w:t>
            </w:r>
            <w:r w:rsidRPr="001C72B2">
              <w:rPr>
                <w:b/>
                <w:i/>
                <w:szCs w:val="18"/>
              </w:rPr>
              <w:t>TRI_OK</w:t>
            </w:r>
            <w:r w:rsidRPr="001C72B2">
              <w:rPr>
                <w:szCs w:val="18"/>
              </w:rPr>
              <w:t>) or failure (</w:t>
            </w:r>
            <w:r w:rsidRPr="001C72B2">
              <w:rPr>
                <w:b/>
                <w:i/>
                <w:szCs w:val="18"/>
              </w:rPr>
              <w:t>TRI_Error</w:t>
            </w:r>
            <w:r w:rsidRPr="001C72B2">
              <w:rPr>
                <w:szCs w:val="18"/>
              </w:rPr>
              <w:t>) of the operation.</w:t>
            </w:r>
          </w:p>
        </w:tc>
      </w:tr>
      <w:tr w:rsidR="003A6E72" w:rsidRPr="001C72B2" w14:paraId="5337563C" w14:textId="77777777" w:rsidTr="002114BE">
        <w:trPr>
          <w:jc w:val="center"/>
        </w:trPr>
        <w:tc>
          <w:tcPr>
            <w:tcW w:w="0" w:type="auto"/>
          </w:tcPr>
          <w:p w14:paraId="01CE0E54" w14:textId="77777777" w:rsidR="003A6E72" w:rsidRPr="001C72B2" w:rsidRDefault="003A6E72" w:rsidP="00BD0DE8">
            <w:pPr>
              <w:pStyle w:val="TAL"/>
              <w:keepNext w:val="0"/>
              <w:keepLines w:val="0"/>
              <w:rPr>
                <w:b/>
              </w:rPr>
            </w:pPr>
            <w:r w:rsidRPr="001C72B2">
              <w:rPr>
                <w:b/>
              </w:rPr>
              <w:t>Constraints</w:t>
            </w:r>
          </w:p>
        </w:tc>
        <w:tc>
          <w:tcPr>
            <w:tcW w:w="0" w:type="auto"/>
          </w:tcPr>
          <w:p w14:paraId="59086B01" w14:textId="77777777" w:rsidR="003A6E72" w:rsidRPr="001C72B2" w:rsidRDefault="003A6E72" w:rsidP="00BD0DE8">
            <w:pPr>
              <w:pStyle w:val="TAL"/>
              <w:keepNext w:val="0"/>
              <w:keepLines w:val="0"/>
              <w:rPr>
                <w:szCs w:val="18"/>
              </w:rPr>
            </w:pPr>
            <w:r w:rsidRPr="001C72B2">
              <w:rPr>
                <w:szCs w:val="18"/>
              </w:rPr>
              <w:t>This operation is called by the TE when it invokes a constructor specified in a class which is defined as external in TTCN</w:t>
            </w:r>
            <w:r w:rsidRPr="001C72B2">
              <w:rPr>
                <w:szCs w:val="18"/>
              </w:rPr>
              <w:noBreakHyphen/>
              <w:t>3.</w:t>
            </w:r>
          </w:p>
          <w:p w14:paraId="32FDF1F0" w14:textId="77777777" w:rsidR="003A6E72" w:rsidRPr="001C72B2" w:rsidRDefault="003A6E72" w:rsidP="00BD0DE8">
            <w:pPr>
              <w:pStyle w:val="TAL"/>
              <w:keepNext w:val="0"/>
              <w:keepLines w:val="0"/>
              <w:rPr>
                <w:szCs w:val="18"/>
              </w:rPr>
            </w:pPr>
            <w:r w:rsidRPr="001C72B2">
              <w:rPr>
                <w:szCs w:val="18"/>
              </w:rPr>
              <w:t xml:space="preserve">In the invocation of a </w:t>
            </w:r>
            <w:r w:rsidRPr="001C72B2">
              <w:rPr>
                <w:rFonts w:ascii="Courier New" w:hAnsi="Courier New"/>
                <w:szCs w:val="18"/>
              </w:rPr>
              <w:t>triExternalCreate</w:t>
            </w:r>
            <w:r w:rsidRPr="001C72B2">
              <w:rPr>
                <w:szCs w:val="18"/>
              </w:rPr>
              <w:t xml:space="preserve"> operation by the TE all </w:t>
            </w:r>
            <w:r w:rsidRPr="001C72B2">
              <w:rPr>
                <w:i/>
                <w:szCs w:val="18"/>
              </w:rPr>
              <w:t>in</w:t>
            </w:r>
            <w:r w:rsidRPr="001C72B2">
              <w:rPr>
                <w:szCs w:val="18"/>
              </w:rPr>
              <w:t xml:space="preserve"> and </w:t>
            </w:r>
            <w:r w:rsidRPr="001C72B2">
              <w:rPr>
                <w:i/>
                <w:szCs w:val="18"/>
              </w:rPr>
              <w:t>inout</w:t>
            </w:r>
            <w:r w:rsidRPr="001C72B2">
              <w:rPr>
                <w:szCs w:val="18"/>
              </w:rPr>
              <w:t xml:space="preserve"> constructor parameters contain </w:t>
            </w:r>
            <w:r w:rsidRPr="001C72B2">
              <w:rPr>
                <w:strike/>
                <w:szCs w:val="18"/>
              </w:rPr>
              <w:t>encoded</w:t>
            </w:r>
            <w:r w:rsidRPr="001C72B2">
              <w:rPr>
                <w:szCs w:val="18"/>
              </w:rPr>
              <w:t xml:space="preserve"> values. No error shall be indicated by the PA in case the value of any </w:t>
            </w:r>
            <w:r w:rsidRPr="001C72B2">
              <w:rPr>
                <w:i/>
                <w:szCs w:val="18"/>
              </w:rPr>
              <w:t xml:space="preserve">out </w:t>
            </w:r>
            <w:r w:rsidRPr="001C72B2">
              <w:rPr>
                <w:szCs w:val="18"/>
              </w:rPr>
              <w:t>parameter is non</w:t>
            </w:r>
            <w:r w:rsidRPr="001C72B2">
              <w:rPr>
                <w:szCs w:val="18"/>
              </w:rPr>
              <w:noBreakHyphen/>
              <w:t>null.</w:t>
            </w:r>
          </w:p>
        </w:tc>
      </w:tr>
      <w:tr w:rsidR="003A6E72" w:rsidRPr="001C72B2" w14:paraId="56E1F737" w14:textId="77777777" w:rsidTr="002114BE">
        <w:trPr>
          <w:jc w:val="center"/>
        </w:trPr>
        <w:tc>
          <w:tcPr>
            <w:tcW w:w="0" w:type="auto"/>
          </w:tcPr>
          <w:p w14:paraId="0CF411AB" w14:textId="77777777" w:rsidR="003A6E72" w:rsidRPr="001C72B2" w:rsidRDefault="003A6E72" w:rsidP="002114BE">
            <w:pPr>
              <w:pStyle w:val="TAL"/>
              <w:rPr>
                <w:b/>
              </w:rPr>
            </w:pPr>
            <w:r w:rsidRPr="001C72B2">
              <w:rPr>
                <w:b/>
              </w:rPr>
              <w:t>Effect</w:t>
            </w:r>
          </w:p>
        </w:tc>
        <w:tc>
          <w:tcPr>
            <w:tcW w:w="0" w:type="auto"/>
          </w:tcPr>
          <w:p w14:paraId="0A5686BF" w14:textId="77777777" w:rsidR="003A6E72" w:rsidRPr="001C72B2" w:rsidRDefault="003A6E72" w:rsidP="002114BE">
            <w:pPr>
              <w:pStyle w:val="TAL"/>
              <w:rPr>
                <w:szCs w:val="18"/>
              </w:rPr>
            </w:pPr>
            <w:r w:rsidRPr="001C72B2">
              <w:rPr>
                <w:szCs w:val="18"/>
              </w:rPr>
              <w:t>The PA shall implement the behaviour for each external class specified in the TTCN</w:t>
            </w:r>
            <w:r w:rsidRPr="001C72B2">
              <w:rPr>
                <w:szCs w:val="18"/>
              </w:rPr>
              <w:noBreakHyphen/>
              <w:t xml:space="preserve">3 ATS. On invocation of this operation, the PA shall invoke the constructor of a class indicated by the identifier </w:t>
            </w:r>
            <w:r w:rsidRPr="001C72B2">
              <w:rPr>
                <w:rFonts w:ascii="Courier New" w:hAnsi="Courier New"/>
                <w:szCs w:val="18"/>
              </w:rPr>
              <w:t>classId</w:t>
            </w:r>
            <w:r w:rsidRPr="001C72B2">
              <w:rPr>
                <w:szCs w:val="18"/>
              </w:rPr>
              <w:t xml:space="preserve">. It shall access the specified </w:t>
            </w:r>
            <w:r w:rsidRPr="001C72B2">
              <w:rPr>
                <w:i/>
                <w:szCs w:val="18"/>
              </w:rPr>
              <w:t xml:space="preserve">in </w:t>
            </w:r>
            <w:r w:rsidRPr="001C72B2">
              <w:rPr>
                <w:szCs w:val="18"/>
              </w:rPr>
              <w:t xml:space="preserve">and </w:t>
            </w:r>
            <w:r w:rsidRPr="001C72B2">
              <w:rPr>
                <w:i/>
                <w:szCs w:val="18"/>
              </w:rPr>
              <w:t xml:space="preserve">inout </w:t>
            </w:r>
            <w:r w:rsidRPr="001C72B2">
              <w:rPr>
                <w:szCs w:val="18"/>
              </w:rPr>
              <w:t xml:space="preserve">constructor parameters in </w:t>
            </w:r>
            <w:r w:rsidRPr="001C72B2">
              <w:rPr>
                <w:rFonts w:ascii="Courier New" w:hAnsi="Courier New"/>
                <w:szCs w:val="18"/>
              </w:rPr>
              <w:t>parameterList</w:t>
            </w:r>
            <w:r w:rsidRPr="001C72B2">
              <w:rPr>
                <w:szCs w:val="18"/>
              </w:rPr>
              <w:t xml:space="preserve">, create a new external object instance using the values of these parameters, and compute values for </w:t>
            </w:r>
            <w:r w:rsidRPr="001C72B2">
              <w:rPr>
                <w:i/>
                <w:szCs w:val="18"/>
              </w:rPr>
              <w:t xml:space="preserve">inout </w:t>
            </w:r>
            <w:r w:rsidRPr="001C72B2">
              <w:rPr>
                <w:szCs w:val="18"/>
              </w:rPr>
              <w:t xml:space="preserve">and </w:t>
            </w:r>
            <w:r w:rsidRPr="001C72B2">
              <w:rPr>
                <w:i/>
                <w:szCs w:val="18"/>
              </w:rPr>
              <w:t>out</w:t>
            </w:r>
            <w:r w:rsidRPr="001C72B2">
              <w:rPr>
                <w:szCs w:val="18"/>
              </w:rPr>
              <w:t xml:space="preserve"> parameters in </w:t>
            </w:r>
            <w:r w:rsidRPr="001C72B2">
              <w:rPr>
                <w:rFonts w:ascii="Courier New" w:hAnsi="Courier New"/>
                <w:szCs w:val="18"/>
              </w:rPr>
              <w:t>parameterList</w:t>
            </w:r>
            <w:r w:rsidRPr="001C72B2">
              <w:rPr>
                <w:szCs w:val="18"/>
              </w:rPr>
              <w:t xml:space="preserve">. The operation shall then return </w:t>
            </w:r>
            <w:r w:rsidRPr="001C72B2">
              <w:rPr>
                <w:strike/>
                <w:szCs w:val="18"/>
              </w:rPr>
              <w:t>encoded</w:t>
            </w:r>
            <w:r w:rsidRPr="001C72B2">
              <w:rPr>
                <w:szCs w:val="18"/>
              </w:rPr>
              <w:t xml:space="preserve"> values for all </w:t>
            </w:r>
            <w:r w:rsidRPr="001C72B2">
              <w:rPr>
                <w:i/>
                <w:szCs w:val="18"/>
              </w:rPr>
              <w:t>inout</w:t>
            </w:r>
            <w:r w:rsidRPr="001C72B2">
              <w:rPr>
                <w:szCs w:val="18"/>
              </w:rPr>
              <w:t xml:space="preserve"> and </w:t>
            </w:r>
            <w:r w:rsidRPr="001C72B2">
              <w:rPr>
                <w:i/>
                <w:szCs w:val="18"/>
              </w:rPr>
              <w:t>out</w:t>
            </w:r>
            <w:r w:rsidRPr="001C72B2">
              <w:rPr>
                <w:szCs w:val="18"/>
              </w:rPr>
              <w:t xml:space="preserve"> constructor parameters and a handle to the created external object.</w:t>
            </w:r>
          </w:p>
          <w:p w14:paraId="347BF4A6" w14:textId="77777777" w:rsidR="003A6E72" w:rsidRPr="001C72B2" w:rsidRDefault="003A6E72" w:rsidP="002114BE">
            <w:pPr>
              <w:pStyle w:val="TAL"/>
              <w:rPr>
                <w:szCs w:val="18"/>
              </w:rPr>
            </w:pPr>
            <w:r w:rsidRPr="001C72B2">
              <w:rPr>
                <w:szCs w:val="18"/>
              </w:rPr>
              <w:t xml:space="preserve">The </w:t>
            </w:r>
            <w:r w:rsidRPr="001C72B2">
              <w:rPr>
                <w:rFonts w:ascii="Courier New" w:hAnsi="Courier New"/>
                <w:szCs w:val="18"/>
              </w:rPr>
              <w:t>xtriExternalCreate</w:t>
            </w:r>
            <w:r w:rsidRPr="001C72B2">
              <w:rPr>
                <w:szCs w:val="18"/>
              </w:rPr>
              <w:t xml:space="preserve"> operation returns </w:t>
            </w:r>
            <w:r w:rsidRPr="001C72B2">
              <w:rPr>
                <w:b/>
                <w:i/>
                <w:szCs w:val="18"/>
              </w:rPr>
              <w:t>TRI_OK</w:t>
            </w:r>
            <w:r w:rsidRPr="001C72B2">
              <w:rPr>
                <w:szCs w:val="18"/>
              </w:rPr>
              <w:t xml:space="preserve"> if the PA completes the constructor of the external class successfully, </w:t>
            </w:r>
            <w:r w:rsidRPr="001C72B2">
              <w:rPr>
                <w:b/>
                <w:i/>
                <w:szCs w:val="18"/>
              </w:rPr>
              <w:t>TRI_Error</w:t>
            </w:r>
            <w:r w:rsidRPr="001C72B2">
              <w:rPr>
                <w:b/>
                <w:szCs w:val="18"/>
              </w:rPr>
              <w:t xml:space="preserve"> </w:t>
            </w:r>
            <w:r w:rsidRPr="001C72B2">
              <w:rPr>
                <w:szCs w:val="18"/>
              </w:rPr>
              <w:t xml:space="preserve">otherwise. In the latter case, the distinct value </w:t>
            </w:r>
            <w:r w:rsidRPr="001C72B2">
              <w:rPr>
                <w:rFonts w:ascii="Courier New" w:hAnsi="Courier New"/>
                <w:szCs w:val="18"/>
              </w:rPr>
              <w:t>null</w:t>
            </w:r>
            <w:r w:rsidRPr="001C72B2">
              <w:rPr>
                <w:szCs w:val="18"/>
              </w:rPr>
              <w:t xml:space="preserve"> shall be returned as the object handle.</w:t>
            </w:r>
          </w:p>
          <w:p w14:paraId="1265650A" w14:textId="77777777" w:rsidR="003A6E72" w:rsidRPr="001C72B2" w:rsidRDefault="003A6E72" w:rsidP="002114BE">
            <w:pPr>
              <w:pStyle w:val="TAL"/>
              <w:rPr>
                <w:szCs w:val="18"/>
              </w:rPr>
            </w:pPr>
            <w:r w:rsidRPr="001C72B2">
              <w:rPr>
                <w:szCs w:val="18"/>
              </w:rPr>
              <w:t>Note that whereas most of other TRI operations are considered to be non</w:t>
            </w:r>
            <w:r w:rsidRPr="001C72B2">
              <w:rPr>
                <w:szCs w:val="18"/>
              </w:rPr>
              <w:noBreakHyphen/>
              <w:t xml:space="preserve">blocking, the </w:t>
            </w:r>
            <w:r w:rsidRPr="001C72B2">
              <w:rPr>
                <w:rFonts w:ascii="Courier New" w:hAnsi="Courier New"/>
                <w:szCs w:val="18"/>
              </w:rPr>
              <w:t>xtriExternalCreate</w:t>
            </w:r>
            <w:r w:rsidRPr="001C72B2">
              <w:rPr>
                <w:szCs w:val="18"/>
              </w:rPr>
              <w:t xml:space="preserve"> operation is considered to be </w:t>
            </w:r>
            <w:r w:rsidRPr="001C72B2">
              <w:rPr>
                <w:i/>
                <w:szCs w:val="18"/>
              </w:rPr>
              <w:t>blocking.</w:t>
            </w:r>
            <w:r w:rsidRPr="001C72B2">
              <w:rPr>
                <w:szCs w:val="18"/>
              </w:rPr>
              <w:t xml:space="preserve"> That means that the operation shall not return before the construction of the external object has been finished. External constructors have to be implemented carefully as they could cause deadlock of test component execution or even the entire test system implementation.</w:t>
            </w:r>
          </w:p>
        </w:tc>
      </w:tr>
    </w:tbl>
    <w:p w14:paraId="35D5D6DE" w14:textId="77777777" w:rsidR="003A6E72" w:rsidRPr="001C72B2" w:rsidRDefault="003A6E72" w:rsidP="003A6E72">
      <w:pPr>
        <w:rPr>
          <w:rStyle w:val="Fett"/>
        </w:rPr>
      </w:pPr>
    </w:p>
    <w:p w14:paraId="67A0CCFA" w14:textId="37B2AE23" w:rsidR="003A6E72" w:rsidRPr="001C72B2" w:rsidRDefault="003A6E72" w:rsidP="00C42DEE">
      <w:pPr>
        <w:keepNext/>
        <w:rPr>
          <w:rStyle w:val="Fett"/>
        </w:rPr>
      </w:pPr>
      <w:r w:rsidRPr="001C72B2">
        <w:rPr>
          <w:rStyle w:val="Fett"/>
        </w:rPr>
        <w:t>Clause 5.6.3.6</w:t>
      </w:r>
      <w:r w:rsidR="0044587E" w:rsidRPr="001C72B2">
        <w:rPr>
          <w:rStyle w:val="Fett"/>
        </w:rPr>
        <w:tab/>
      </w:r>
      <w:r w:rsidRPr="001C72B2">
        <w:rPr>
          <w:b/>
        </w:rPr>
        <w:t xml:space="preserve">triExternalMethod </w:t>
      </w:r>
      <w:r w:rsidRPr="001C72B2">
        <w:rPr>
          <w:b/>
        </w:rPr>
        <w:sym w:font="Wingdings" w:char="F0E0"/>
      </w:r>
      <w:r w:rsidRPr="001C72B2">
        <w:rPr>
          <w:b/>
        </w:rPr>
        <w:t xml:space="preserve"> xtriExternalMethod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87"/>
        <w:gridCol w:w="8042"/>
      </w:tblGrid>
      <w:tr w:rsidR="003A6E72" w:rsidRPr="001C72B2" w14:paraId="20D7C07B" w14:textId="77777777" w:rsidTr="002114BE">
        <w:trPr>
          <w:jc w:val="center"/>
        </w:trPr>
        <w:tc>
          <w:tcPr>
            <w:tcW w:w="0" w:type="auto"/>
          </w:tcPr>
          <w:p w14:paraId="3D3D54A7" w14:textId="77777777" w:rsidR="003A6E72" w:rsidRPr="001C72B2" w:rsidRDefault="003A6E72" w:rsidP="002114BE">
            <w:pPr>
              <w:pStyle w:val="TAL"/>
              <w:rPr>
                <w:b/>
              </w:rPr>
            </w:pPr>
            <w:r w:rsidRPr="001C72B2">
              <w:rPr>
                <w:b/>
              </w:rPr>
              <w:t>Signature</w:t>
            </w:r>
          </w:p>
        </w:tc>
        <w:tc>
          <w:tcPr>
            <w:tcW w:w="0" w:type="auto"/>
          </w:tcPr>
          <w:p w14:paraId="74E55811" w14:textId="77777777" w:rsidR="003A6E72" w:rsidRPr="001C72B2" w:rsidRDefault="003A6E72" w:rsidP="002114BE">
            <w:pPr>
              <w:pStyle w:val="TAL"/>
              <w:rPr>
                <w:rFonts w:ascii="Courier New" w:hAnsi="Courier New" w:cs="Courier New"/>
                <w:szCs w:val="18"/>
              </w:rPr>
            </w:pPr>
            <w:r w:rsidRPr="001C72B2">
              <w:rPr>
                <w:rFonts w:ascii="Courier New" w:hAnsi="Courier New" w:cs="Courier New"/>
                <w:szCs w:val="18"/>
              </w:rPr>
              <w:t>TriStatusType xtriExternalMethod(</w:t>
            </w:r>
          </w:p>
          <w:p w14:paraId="1D70765E" w14:textId="77777777" w:rsidR="003A6E72" w:rsidRPr="001C72B2" w:rsidRDefault="003A6E72" w:rsidP="002114BE">
            <w:pPr>
              <w:pStyle w:val="TAL"/>
              <w:ind w:left="1653"/>
              <w:rPr>
                <w:rFonts w:ascii="Courier New" w:hAnsi="Courier New"/>
                <w:szCs w:val="18"/>
              </w:rPr>
            </w:pPr>
            <w:r w:rsidRPr="001C72B2">
              <w:rPr>
                <w:rFonts w:ascii="Courier New" w:hAnsi="Courier New"/>
                <w:szCs w:val="18"/>
              </w:rPr>
              <w:t>in TriObjHandleType handle,</w:t>
            </w:r>
          </w:p>
          <w:p w14:paraId="7E79C717" w14:textId="77777777" w:rsidR="003A6E72" w:rsidRPr="001C72B2" w:rsidRDefault="003A6E72" w:rsidP="002114BE">
            <w:pPr>
              <w:pStyle w:val="TAL"/>
              <w:ind w:left="1653"/>
              <w:rPr>
                <w:szCs w:val="18"/>
              </w:rPr>
            </w:pPr>
            <w:r w:rsidRPr="001C72B2">
              <w:rPr>
                <w:rFonts w:ascii="Courier New" w:hAnsi="Courier New"/>
                <w:szCs w:val="18"/>
              </w:rPr>
              <w:t xml:space="preserve">in String methodName, </w:t>
            </w:r>
            <w:r w:rsidRPr="001C72B2">
              <w:rPr>
                <w:rFonts w:ascii="Courier New" w:hAnsi="Courier New"/>
                <w:szCs w:val="18"/>
              </w:rPr>
              <w:br/>
              <w:t>inout TciParameterListType parameterList,</w:t>
            </w:r>
            <w:r w:rsidRPr="001C72B2">
              <w:rPr>
                <w:rFonts w:ascii="Courier New" w:hAnsi="Courier New"/>
                <w:szCs w:val="18"/>
              </w:rPr>
              <w:br/>
              <w:t>out TciParameterType returnValue)</w:t>
            </w:r>
          </w:p>
        </w:tc>
      </w:tr>
      <w:tr w:rsidR="003A6E72" w:rsidRPr="001C72B2" w14:paraId="28340951" w14:textId="77777777" w:rsidTr="002114BE">
        <w:trPr>
          <w:jc w:val="center"/>
        </w:trPr>
        <w:tc>
          <w:tcPr>
            <w:tcW w:w="0" w:type="auto"/>
          </w:tcPr>
          <w:p w14:paraId="100003BB" w14:textId="7B407FEB" w:rsidR="003A6E72" w:rsidRPr="001C72B2" w:rsidRDefault="003A6E72" w:rsidP="002114BE">
            <w:pPr>
              <w:pStyle w:val="TAL"/>
              <w:rPr>
                <w:b/>
              </w:rPr>
            </w:pPr>
            <w:r w:rsidRPr="001C72B2">
              <w:rPr>
                <w:b/>
              </w:rPr>
              <w:t>In Parameters</w:t>
            </w:r>
          </w:p>
        </w:tc>
        <w:tc>
          <w:tcPr>
            <w:tcW w:w="0" w:type="auto"/>
          </w:tcPr>
          <w:p w14:paraId="6B9BD6A0" w14:textId="77777777" w:rsidR="003A6E72" w:rsidRPr="001C72B2" w:rsidRDefault="003A6E72" w:rsidP="005C72C5">
            <w:pPr>
              <w:pStyle w:val="TAL"/>
              <w:tabs>
                <w:tab w:val="left" w:pos="1919"/>
              </w:tabs>
            </w:pPr>
            <w:r w:rsidRPr="001C72B2">
              <w:rPr>
                <w:rFonts w:ascii="Courier New" w:hAnsi="Courier New" w:cs="Courier New"/>
              </w:rPr>
              <w:t>handle</w:t>
            </w:r>
            <w:r w:rsidRPr="001C72B2">
              <w:tab/>
              <w:t xml:space="preserve">handle of the affected object; </w:t>
            </w:r>
            <w:r w:rsidRPr="001C72B2">
              <w:rPr>
                <w:rFonts w:ascii="Courier New" w:hAnsi="Courier New" w:cs="Courier New"/>
              </w:rPr>
              <w:t>null</w:t>
            </w:r>
            <w:r w:rsidRPr="001C72B2">
              <w:t xml:space="preserve"> for static methods</w:t>
            </w:r>
          </w:p>
          <w:p w14:paraId="5485B315" w14:textId="77777777" w:rsidR="003A6E72" w:rsidRPr="001C72B2" w:rsidRDefault="003A6E72" w:rsidP="005C72C5">
            <w:pPr>
              <w:pStyle w:val="TAL"/>
              <w:tabs>
                <w:tab w:val="left" w:pos="1919"/>
              </w:tabs>
            </w:pPr>
            <w:r w:rsidRPr="001C72B2">
              <w:rPr>
                <w:rFonts w:ascii="Courier New" w:hAnsi="Courier New" w:cs="Courier New"/>
              </w:rPr>
              <w:t>methodName</w:t>
            </w:r>
            <w:r w:rsidRPr="001C72B2">
              <w:tab/>
              <w:t>name of the called method</w:t>
            </w:r>
          </w:p>
        </w:tc>
      </w:tr>
      <w:tr w:rsidR="003A6E72" w:rsidRPr="001C72B2" w14:paraId="367B03BA" w14:textId="77777777" w:rsidTr="002114BE">
        <w:trPr>
          <w:jc w:val="center"/>
        </w:trPr>
        <w:tc>
          <w:tcPr>
            <w:tcW w:w="0" w:type="auto"/>
          </w:tcPr>
          <w:p w14:paraId="6F563659" w14:textId="77777777" w:rsidR="003A6E72" w:rsidRPr="001C72B2" w:rsidRDefault="003A6E72" w:rsidP="002114BE">
            <w:pPr>
              <w:pStyle w:val="TAL"/>
              <w:rPr>
                <w:b/>
              </w:rPr>
            </w:pPr>
            <w:r w:rsidRPr="001C72B2">
              <w:rPr>
                <w:b/>
              </w:rPr>
              <w:t>Out Parameters</w:t>
            </w:r>
          </w:p>
        </w:tc>
        <w:tc>
          <w:tcPr>
            <w:tcW w:w="0" w:type="auto"/>
          </w:tcPr>
          <w:p w14:paraId="596FF0F0" w14:textId="77777777" w:rsidR="003A6E72" w:rsidRPr="001C72B2" w:rsidRDefault="003A6E72" w:rsidP="002114BE">
            <w:pPr>
              <w:pStyle w:val="TAL"/>
              <w:tabs>
                <w:tab w:val="left" w:pos="1855"/>
              </w:tabs>
              <w:rPr>
                <w:szCs w:val="18"/>
              </w:rPr>
            </w:pPr>
            <w:r w:rsidRPr="001C72B2">
              <w:rPr>
                <w:rFonts w:ascii="Courier New" w:hAnsi="Courier New"/>
                <w:szCs w:val="18"/>
              </w:rPr>
              <w:t>returnValue</w:t>
            </w:r>
            <w:r w:rsidRPr="001C72B2">
              <w:rPr>
                <w:szCs w:val="18"/>
              </w:rPr>
              <w:tab/>
              <w:t xml:space="preserve">(optional) </w:t>
            </w:r>
            <w:r w:rsidRPr="001C72B2">
              <w:rPr>
                <w:strike/>
                <w:szCs w:val="18"/>
              </w:rPr>
              <w:t>encoded</w:t>
            </w:r>
            <w:r w:rsidRPr="001C72B2">
              <w:rPr>
                <w:szCs w:val="18"/>
              </w:rPr>
              <w:t xml:space="preserve"> return value</w:t>
            </w:r>
          </w:p>
        </w:tc>
      </w:tr>
      <w:tr w:rsidR="003A6E72" w:rsidRPr="001C72B2" w14:paraId="22E2000A" w14:textId="77777777" w:rsidTr="002114BE">
        <w:trPr>
          <w:jc w:val="center"/>
        </w:trPr>
        <w:tc>
          <w:tcPr>
            <w:tcW w:w="0" w:type="auto"/>
          </w:tcPr>
          <w:p w14:paraId="284AB690" w14:textId="300AEB5A" w:rsidR="003A6E72" w:rsidRPr="001C72B2" w:rsidRDefault="003A6E72" w:rsidP="002114BE">
            <w:pPr>
              <w:pStyle w:val="TAL"/>
              <w:rPr>
                <w:b/>
              </w:rPr>
            </w:pPr>
            <w:r w:rsidRPr="001C72B2">
              <w:rPr>
                <w:b/>
              </w:rPr>
              <w:t>InOutParameters</w:t>
            </w:r>
          </w:p>
        </w:tc>
        <w:tc>
          <w:tcPr>
            <w:tcW w:w="0" w:type="auto"/>
          </w:tcPr>
          <w:p w14:paraId="554A6A6F" w14:textId="77777777" w:rsidR="003A6E72" w:rsidRPr="001C72B2" w:rsidRDefault="003A6E72" w:rsidP="002114BE">
            <w:pPr>
              <w:pStyle w:val="TAL"/>
              <w:tabs>
                <w:tab w:val="left" w:pos="8234"/>
              </w:tabs>
              <w:ind w:left="1855" w:hanging="1855"/>
              <w:rPr>
                <w:szCs w:val="18"/>
              </w:rPr>
            </w:pPr>
            <w:r w:rsidRPr="001C72B2">
              <w:rPr>
                <w:rFonts w:ascii="Courier New" w:hAnsi="Courier New"/>
                <w:szCs w:val="18"/>
              </w:rPr>
              <w:t>parameterList</w:t>
            </w:r>
            <w:r w:rsidRPr="001C72B2">
              <w:rPr>
                <w:szCs w:val="18"/>
              </w:rPr>
              <w:tab/>
              <w:t xml:space="preserve">a list of </w:t>
            </w:r>
            <w:r w:rsidRPr="001C72B2">
              <w:rPr>
                <w:strike/>
                <w:szCs w:val="18"/>
              </w:rPr>
              <w:t>encoded</w:t>
            </w:r>
            <w:r w:rsidRPr="001C72B2">
              <w:rPr>
                <w:szCs w:val="18"/>
              </w:rPr>
              <w:t xml:space="preserve"> parameters for the indicated method. The parameters in </w:t>
            </w:r>
            <w:r w:rsidRPr="001C72B2">
              <w:rPr>
                <w:rFonts w:ascii="Courier New" w:hAnsi="Courier New"/>
                <w:szCs w:val="18"/>
              </w:rPr>
              <w:t xml:space="preserve">parameterList </w:t>
            </w:r>
            <w:r w:rsidRPr="001C72B2">
              <w:rPr>
                <w:szCs w:val="18"/>
              </w:rPr>
              <w:t>are ordered as they appear in the TTCN</w:t>
            </w:r>
            <w:r w:rsidRPr="001C72B2">
              <w:rPr>
                <w:szCs w:val="18"/>
              </w:rPr>
              <w:noBreakHyphen/>
              <w:t>3 method declaration.</w:t>
            </w:r>
          </w:p>
        </w:tc>
      </w:tr>
      <w:tr w:rsidR="003A6E72" w:rsidRPr="001C72B2" w14:paraId="5A39D77D" w14:textId="77777777" w:rsidTr="002114BE">
        <w:trPr>
          <w:jc w:val="center"/>
        </w:trPr>
        <w:tc>
          <w:tcPr>
            <w:tcW w:w="0" w:type="auto"/>
          </w:tcPr>
          <w:p w14:paraId="53283FB2" w14:textId="77777777" w:rsidR="003A6E72" w:rsidRPr="001C72B2" w:rsidRDefault="003A6E72" w:rsidP="002114BE">
            <w:pPr>
              <w:pStyle w:val="TAL"/>
              <w:rPr>
                <w:b/>
              </w:rPr>
            </w:pPr>
            <w:r w:rsidRPr="001C72B2">
              <w:rPr>
                <w:b/>
              </w:rPr>
              <w:t>Return Value</w:t>
            </w:r>
          </w:p>
        </w:tc>
        <w:tc>
          <w:tcPr>
            <w:tcW w:w="0" w:type="auto"/>
          </w:tcPr>
          <w:p w14:paraId="4A20751E" w14:textId="77777777" w:rsidR="003A6E72" w:rsidRPr="001C72B2" w:rsidRDefault="003A6E72" w:rsidP="002114BE">
            <w:pPr>
              <w:pStyle w:val="TAL"/>
              <w:rPr>
                <w:szCs w:val="18"/>
              </w:rPr>
            </w:pPr>
            <w:r w:rsidRPr="001C72B2">
              <w:rPr>
                <w:szCs w:val="18"/>
              </w:rPr>
              <w:t xml:space="preserve">The return status of the </w:t>
            </w:r>
            <w:r w:rsidRPr="001C72B2">
              <w:rPr>
                <w:rFonts w:ascii="Courier New" w:hAnsi="Courier New"/>
                <w:szCs w:val="18"/>
              </w:rPr>
              <w:t>xtriExternalMethod</w:t>
            </w:r>
            <w:r w:rsidRPr="001C72B2">
              <w:rPr>
                <w:szCs w:val="18"/>
              </w:rPr>
              <w:t xml:space="preserve"> operation. The return status indicates the local success (</w:t>
            </w:r>
            <w:r w:rsidRPr="001C72B2">
              <w:rPr>
                <w:b/>
                <w:i/>
                <w:szCs w:val="18"/>
              </w:rPr>
              <w:t>TRI_OK</w:t>
            </w:r>
            <w:r w:rsidRPr="001C72B2">
              <w:rPr>
                <w:szCs w:val="18"/>
              </w:rPr>
              <w:t>) or failure (</w:t>
            </w:r>
            <w:r w:rsidRPr="001C72B2">
              <w:rPr>
                <w:b/>
                <w:i/>
                <w:szCs w:val="18"/>
              </w:rPr>
              <w:t>TRI_Error</w:t>
            </w:r>
            <w:r w:rsidRPr="001C72B2">
              <w:rPr>
                <w:szCs w:val="18"/>
              </w:rPr>
              <w:t>) of the operation.</w:t>
            </w:r>
          </w:p>
        </w:tc>
      </w:tr>
      <w:tr w:rsidR="003A6E72" w:rsidRPr="001C72B2" w14:paraId="1773BFCD" w14:textId="77777777" w:rsidTr="002114BE">
        <w:trPr>
          <w:jc w:val="center"/>
        </w:trPr>
        <w:tc>
          <w:tcPr>
            <w:tcW w:w="0" w:type="auto"/>
          </w:tcPr>
          <w:p w14:paraId="780CBD35" w14:textId="77777777" w:rsidR="003A6E72" w:rsidRPr="001C72B2" w:rsidRDefault="003A6E72" w:rsidP="002114BE">
            <w:pPr>
              <w:pStyle w:val="TAL"/>
              <w:rPr>
                <w:b/>
              </w:rPr>
            </w:pPr>
            <w:r w:rsidRPr="001C72B2">
              <w:rPr>
                <w:b/>
              </w:rPr>
              <w:t>Constraints</w:t>
            </w:r>
          </w:p>
        </w:tc>
        <w:tc>
          <w:tcPr>
            <w:tcW w:w="0" w:type="auto"/>
          </w:tcPr>
          <w:p w14:paraId="1BC3A28D" w14:textId="77777777" w:rsidR="003A6E72" w:rsidRPr="001C72B2" w:rsidRDefault="003A6E72" w:rsidP="002114BE">
            <w:pPr>
              <w:pStyle w:val="TAL"/>
              <w:rPr>
                <w:szCs w:val="18"/>
              </w:rPr>
            </w:pPr>
            <w:r w:rsidRPr="001C72B2">
              <w:rPr>
                <w:szCs w:val="18"/>
              </w:rPr>
              <w:t>This operation is called by the TE when it invokes a method specified in a class which is defined as external in TTCN</w:t>
            </w:r>
            <w:r w:rsidRPr="001C72B2">
              <w:rPr>
                <w:szCs w:val="18"/>
              </w:rPr>
              <w:noBreakHyphen/>
              <w:t>3.</w:t>
            </w:r>
          </w:p>
          <w:p w14:paraId="3B3FBE49" w14:textId="77777777" w:rsidR="003A6E72" w:rsidRPr="001C72B2" w:rsidRDefault="003A6E72" w:rsidP="002114BE">
            <w:pPr>
              <w:pStyle w:val="TAL"/>
              <w:rPr>
                <w:szCs w:val="18"/>
              </w:rPr>
            </w:pPr>
            <w:r w:rsidRPr="001C72B2">
              <w:rPr>
                <w:szCs w:val="18"/>
              </w:rPr>
              <w:t xml:space="preserve">In the invocation of a </w:t>
            </w:r>
            <w:r w:rsidRPr="001C72B2">
              <w:rPr>
                <w:rFonts w:ascii="Courier New" w:hAnsi="Courier New"/>
                <w:szCs w:val="18"/>
              </w:rPr>
              <w:t>xtriExternalMethod</w:t>
            </w:r>
            <w:r w:rsidRPr="001C72B2">
              <w:rPr>
                <w:szCs w:val="18"/>
              </w:rPr>
              <w:t xml:space="preserve"> operation by the TE all </w:t>
            </w:r>
            <w:r w:rsidRPr="001C72B2">
              <w:rPr>
                <w:i/>
                <w:szCs w:val="18"/>
              </w:rPr>
              <w:t>in</w:t>
            </w:r>
            <w:r w:rsidRPr="001C72B2">
              <w:rPr>
                <w:szCs w:val="18"/>
              </w:rPr>
              <w:t xml:space="preserve"> and </w:t>
            </w:r>
            <w:r w:rsidRPr="001C72B2">
              <w:rPr>
                <w:i/>
                <w:szCs w:val="18"/>
              </w:rPr>
              <w:t>inout</w:t>
            </w:r>
            <w:r w:rsidRPr="001C72B2">
              <w:rPr>
                <w:szCs w:val="18"/>
              </w:rPr>
              <w:t xml:space="preserve"> parameters contain </w:t>
            </w:r>
            <w:r w:rsidRPr="001C72B2">
              <w:rPr>
                <w:strike/>
                <w:szCs w:val="18"/>
              </w:rPr>
              <w:t>encoded</w:t>
            </w:r>
            <w:r w:rsidRPr="001C72B2">
              <w:rPr>
                <w:szCs w:val="18"/>
              </w:rPr>
              <w:t xml:space="preserve"> values. No error shall be indicated by the PA in case the value of any </w:t>
            </w:r>
            <w:r w:rsidRPr="001C72B2">
              <w:rPr>
                <w:i/>
                <w:szCs w:val="18"/>
              </w:rPr>
              <w:t xml:space="preserve">out </w:t>
            </w:r>
            <w:r w:rsidRPr="001C72B2">
              <w:rPr>
                <w:szCs w:val="18"/>
              </w:rPr>
              <w:t>parameter is non</w:t>
            </w:r>
            <w:r w:rsidRPr="001C72B2">
              <w:rPr>
                <w:szCs w:val="18"/>
              </w:rPr>
              <w:noBreakHyphen/>
              <w:t>null.</w:t>
            </w:r>
          </w:p>
        </w:tc>
      </w:tr>
      <w:tr w:rsidR="003A6E72" w:rsidRPr="001C72B2" w14:paraId="5E54FEE9" w14:textId="77777777" w:rsidTr="002114BE">
        <w:trPr>
          <w:jc w:val="center"/>
        </w:trPr>
        <w:tc>
          <w:tcPr>
            <w:tcW w:w="0" w:type="auto"/>
          </w:tcPr>
          <w:p w14:paraId="4E91E7AD" w14:textId="77777777" w:rsidR="003A6E72" w:rsidRPr="001C72B2" w:rsidRDefault="003A6E72" w:rsidP="002114BE">
            <w:pPr>
              <w:pStyle w:val="TAL"/>
              <w:rPr>
                <w:b/>
              </w:rPr>
            </w:pPr>
            <w:r w:rsidRPr="001C72B2">
              <w:rPr>
                <w:b/>
              </w:rPr>
              <w:t>Effect</w:t>
            </w:r>
          </w:p>
        </w:tc>
        <w:tc>
          <w:tcPr>
            <w:tcW w:w="0" w:type="auto"/>
          </w:tcPr>
          <w:p w14:paraId="4E71A745" w14:textId="61D0C06C" w:rsidR="003A6E72" w:rsidRPr="001C72B2" w:rsidRDefault="003A6E72" w:rsidP="002114BE">
            <w:pPr>
              <w:pStyle w:val="TAL"/>
              <w:rPr>
                <w:szCs w:val="18"/>
              </w:rPr>
            </w:pPr>
            <w:r w:rsidRPr="001C72B2">
              <w:rPr>
                <w:szCs w:val="18"/>
              </w:rPr>
              <w:t>The PA shall implement the behaviour for each method of all external classes specified in the TTCN</w:t>
            </w:r>
            <w:r w:rsidRPr="001C72B2">
              <w:rPr>
                <w:szCs w:val="18"/>
              </w:rPr>
              <w:noBreakHyphen/>
              <w:t xml:space="preserve">3 ATS. On invocation of this operation, the PA shall call a method </w:t>
            </w:r>
            <w:r w:rsidRPr="001C72B2">
              <w:rPr>
                <w:rFonts w:ascii="Courier New" w:hAnsi="Courier New"/>
                <w:szCs w:val="18"/>
              </w:rPr>
              <w:t>methodName</w:t>
            </w:r>
            <w:r w:rsidRPr="001C72B2">
              <w:rPr>
                <w:szCs w:val="18"/>
              </w:rPr>
              <w:t xml:space="preserve"> of an external object whose handle is in the </w:t>
            </w:r>
            <w:r w:rsidRPr="001C72B2">
              <w:rPr>
                <w:rFonts w:ascii="Courier New" w:hAnsi="Courier New"/>
                <w:szCs w:val="18"/>
              </w:rPr>
              <w:t>handle</w:t>
            </w:r>
            <w:r w:rsidRPr="001C72B2">
              <w:rPr>
                <w:szCs w:val="18"/>
              </w:rPr>
              <w:t xml:space="preserve"> parame</w:t>
            </w:r>
            <w:r w:rsidR="00557982" w:rsidRPr="001C72B2">
              <w:rPr>
                <w:szCs w:val="18"/>
              </w:rPr>
              <w:t>te</w:t>
            </w:r>
            <w:r w:rsidRPr="001C72B2">
              <w:rPr>
                <w:szCs w:val="18"/>
              </w:rPr>
              <w:t xml:space="preserve">r. It shall access the specified </w:t>
            </w:r>
            <w:r w:rsidRPr="001C72B2">
              <w:rPr>
                <w:i/>
                <w:szCs w:val="18"/>
              </w:rPr>
              <w:t xml:space="preserve">in </w:t>
            </w:r>
            <w:r w:rsidRPr="001C72B2">
              <w:rPr>
                <w:szCs w:val="18"/>
              </w:rPr>
              <w:t xml:space="preserve">and </w:t>
            </w:r>
            <w:r w:rsidRPr="001C72B2">
              <w:rPr>
                <w:i/>
                <w:szCs w:val="18"/>
              </w:rPr>
              <w:t xml:space="preserve">inout </w:t>
            </w:r>
            <w:r w:rsidRPr="001C72B2">
              <w:rPr>
                <w:szCs w:val="18"/>
              </w:rPr>
              <w:t xml:space="preserve">method parameters in </w:t>
            </w:r>
            <w:r w:rsidRPr="001C72B2">
              <w:rPr>
                <w:rFonts w:ascii="Courier New" w:hAnsi="Courier New"/>
                <w:szCs w:val="18"/>
              </w:rPr>
              <w:t>parameterList</w:t>
            </w:r>
            <w:r w:rsidRPr="001C72B2">
              <w:rPr>
                <w:szCs w:val="18"/>
              </w:rPr>
              <w:t xml:space="preserve">, pass the values of these parameters to the called method, and compute values for </w:t>
            </w:r>
            <w:r w:rsidRPr="001C72B2">
              <w:rPr>
                <w:i/>
                <w:szCs w:val="18"/>
              </w:rPr>
              <w:t xml:space="preserve">inout </w:t>
            </w:r>
            <w:r w:rsidRPr="001C72B2">
              <w:rPr>
                <w:szCs w:val="18"/>
              </w:rPr>
              <w:t xml:space="preserve">and </w:t>
            </w:r>
            <w:r w:rsidRPr="001C72B2">
              <w:rPr>
                <w:i/>
                <w:szCs w:val="18"/>
              </w:rPr>
              <w:t>out</w:t>
            </w:r>
            <w:r w:rsidRPr="001C72B2">
              <w:rPr>
                <w:szCs w:val="18"/>
              </w:rPr>
              <w:t xml:space="preserve"> parameters in </w:t>
            </w:r>
            <w:r w:rsidRPr="001C72B2">
              <w:rPr>
                <w:rFonts w:ascii="Courier New" w:hAnsi="Courier New"/>
                <w:szCs w:val="18"/>
              </w:rPr>
              <w:t>parameterList</w:t>
            </w:r>
            <w:r w:rsidRPr="001C72B2">
              <w:rPr>
                <w:szCs w:val="18"/>
              </w:rPr>
              <w:t xml:space="preserve">. The operation shall then return </w:t>
            </w:r>
            <w:r w:rsidRPr="001C72B2">
              <w:rPr>
                <w:strike/>
                <w:szCs w:val="18"/>
              </w:rPr>
              <w:t>encoded</w:t>
            </w:r>
            <w:r w:rsidRPr="001C72B2">
              <w:rPr>
                <w:szCs w:val="18"/>
              </w:rPr>
              <w:t xml:space="preserve"> values for all </w:t>
            </w:r>
            <w:r w:rsidRPr="001C72B2">
              <w:rPr>
                <w:i/>
                <w:szCs w:val="18"/>
              </w:rPr>
              <w:t>inout</w:t>
            </w:r>
            <w:r w:rsidRPr="001C72B2">
              <w:rPr>
                <w:szCs w:val="18"/>
              </w:rPr>
              <w:t xml:space="preserve"> and </w:t>
            </w:r>
            <w:r w:rsidRPr="001C72B2">
              <w:rPr>
                <w:i/>
                <w:szCs w:val="18"/>
              </w:rPr>
              <w:t>out</w:t>
            </w:r>
            <w:r w:rsidRPr="001C72B2">
              <w:rPr>
                <w:szCs w:val="18"/>
              </w:rPr>
              <w:t xml:space="preserve"> method parameters and the </w:t>
            </w:r>
            <w:r w:rsidRPr="001C72B2">
              <w:rPr>
                <w:strike/>
                <w:szCs w:val="18"/>
              </w:rPr>
              <w:t>encoded</w:t>
            </w:r>
            <w:r w:rsidRPr="001C72B2">
              <w:rPr>
                <w:szCs w:val="18"/>
              </w:rPr>
              <w:t xml:space="preserve"> return value.</w:t>
            </w:r>
          </w:p>
          <w:p w14:paraId="792AF095" w14:textId="77777777" w:rsidR="003A6E72" w:rsidRPr="001C72B2" w:rsidRDefault="003A6E72" w:rsidP="002114BE">
            <w:pPr>
              <w:pStyle w:val="TAL"/>
              <w:rPr>
                <w:szCs w:val="18"/>
              </w:rPr>
            </w:pPr>
            <w:r w:rsidRPr="001C72B2">
              <w:rPr>
                <w:szCs w:val="18"/>
              </w:rPr>
              <w:t>If no return type has been defined for this method in the TTCN</w:t>
            </w:r>
            <w:r w:rsidRPr="001C72B2">
              <w:rPr>
                <w:szCs w:val="18"/>
              </w:rPr>
              <w:noBreakHyphen/>
              <w:t xml:space="preserve">3 ATS, the distinct value </w:t>
            </w:r>
            <w:r w:rsidRPr="001C72B2">
              <w:rPr>
                <w:rFonts w:ascii="Courier New" w:hAnsi="Courier New"/>
                <w:szCs w:val="18"/>
              </w:rPr>
              <w:t>null</w:t>
            </w:r>
            <w:r w:rsidRPr="001C72B2">
              <w:rPr>
                <w:szCs w:val="18"/>
              </w:rPr>
              <w:t xml:space="preserve"> shall be used for the latter. </w:t>
            </w:r>
          </w:p>
          <w:p w14:paraId="7F5C8141" w14:textId="77777777" w:rsidR="003A6E72" w:rsidRPr="001C72B2" w:rsidRDefault="003A6E72" w:rsidP="002114BE">
            <w:pPr>
              <w:pStyle w:val="TAL"/>
              <w:rPr>
                <w:szCs w:val="18"/>
              </w:rPr>
            </w:pPr>
            <w:r w:rsidRPr="001C72B2">
              <w:rPr>
                <w:szCs w:val="18"/>
              </w:rPr>
              <w:t xml:space="preserve">The </w:t>
            </w:r>
            <w:r w:rsidRPr="001C72B2">
              <w:rPr>
                <w:rFonts w:ascii="Courier New" w:hAnsi="Courier New"/>
                <w:szCs w:val="18"/>
              </w:rPr>
              <w:t>xtriExternalMethod</w:t>
            </w:r>
            <w:r w:rsidRPr="001C72B2">
              <w:rPr>
                <w:szCs w:val="18"/>
              </w:rPr>
              <w:t xml:space="preserve"> operation returns </w:t>
            </w:r>
            <w:r w:rsidRPr="001C72B2">
              <w:rPr>
                <w:b/>
                <w:i/>
                <w:szCs w:val="18"/>
              </w:rPr>
              <w:t>TRI_OK</w:t>
            </w:r>
            <w:r w:rsidRPr="001C72B2">
              <w:rPr>
                <w:szCs w:val="18"/>
              </w:rPr>
              <w:t xml:space="preserve"> if the PA completes the method of the external object successfully, </w:t>
            </w:r>
            <w:r w:rsidRPr="001C72B2">
              <w:rPr>
                <w:b/>
                <w:i/>
                <w:szCs w:val="18"/>
              </w:rPr>
              <w:t>TRI_Error</w:t>
            </w:r>
            <w:r w:rsidRPr="001C72B2">
              <w:rPr>
                <w:b/>
                <w:szCs w:val="18"/>
              </w:rPr>
              <w:t xml:space="preserve"> </w:t>
            </w:r>
            <w:r w:rsidRPr="001C72B2">
              <w:rPr>
                <w:szCs w:val="18"/>
              </w:rPr>
              <w:t xml:space="preserve">otherwise. </w:t>
            </w:r>
          </w:p>
          <w:p w14:paraId="1AD7A801" w14:textId="77777777" w:rsidR="003A6E72" w:rsidRPr="001C72B2" w:rsidRDefault="003A6E72" w:rsidP="002114BE">
            <w:pPr>
              <w:pStyle w:val="TAL"/>
              <w:rPr>
                <w:szCs w:val="18"/>
              </w:rPr>
            </w:pPr>
            <w:r w:rsidRPr="001C72B2">
              <w:rPr>
                <w:szCs w:val="18"/>
              </w:rPr>
              <w:t>Note that whereas most of other TRI operations are considered to be non</w:t>
            </w:r>
            <w:r w:rsidRPr="001C72B2">
              <w:rPr>
                <w:szCs w:val="18"/>
              </w:rPr>
              <w:noBreakHyphen/>
              <w:t xml:space="preserve">blocking, the </w:t>
            </w:r>
            <w:r w:rsidRPr="001C72B2">
              <w:rPr>
                <w:rFonts w:ascii="Courier New" w:hAnsi="Courier New"/>
                <w:szCs w:val="18"/>
              </w:rPr>
              <w:t>xtriExternalMethod</w:t>
            </w:r>
            <w:r w:rsidRPr="001C72B2">
              <w:rPr>
                <w:szCs w:val="18"/>
              </w:rPr>
              <w:t xml:space="preserve"> operation is considered to be </w:t>
            </w:r>
            <w:r w:rsidRPr="001C72B2">
              <w:rPr>
                <w:i/>
                <w:szCs w:val="18"/>
              </w:rPr>
              <w:t>blocking.</w:t>
            </w:r>
            <w:r w:rsidRPr="001C72B2">
              <w:rPr>
                <w:szCs w:val="18"/>
              </w:rPr>
              <w:t xml:space="preserve"> That means that the operation shall not return before the method call has been finished. Methods of external classes have to be implemented carefully as they could cause deadlock of test component execution or even the entire test system implementation.</w:t>
            </w:r>
          </w:p>
        </w:tc>
      </w:tr>
    </w:tbl>
    <w:p w14:paraId="7DC41498" w14:textId="77777777" w:rsidR="003A6E72" w:rsidRPr="001C72B2" w:rsidRDefault="003A6E72" w:rsidP="003A6E72">
      <w:pPr>
        <w:rPr>
          <w:rStyle w:val="Fett"/>
        </w:rPr>
      </w:pPr>
    </w:p>
    <w:p w14:paraId="66571742" w14:textId="1C0AD15D" w:rsidR="003A6E72" w:rsidRPr="001C72B2" w:rsidRDefault="003A6E72" w:rsidP="0071406F">
      <w:pPr>
        <w:keepNext/>
        <w:keepLines/>
        <w:rPr>
          <w:rStyle w:val="Fett"/>
        </w:rPr>
      </w:pPr>
      <w:r w:rsidRPr="001C72B2">
        <w:rPr>
          <w:rStyle w:val="Fett"/>
        </w:rPr>
        <w:lastRenderedPageBreak/>
        <w:t>Clause 5.6.3.7</w:t>
      </w:r>
      <w:r w:rsidR="0044587E" w:rsidRPr="001C72B2">
        <w:rPr>
          <w:rStyle w:val="Fett"/>
        </w:rPr>
        <w:tab/>
      </w:r>
      <w:r w:rsidRPr="001C72B2">
        <w:rPr>
          <w:b/>
        </w:rPr>
        <w:t xml:space="preserve">triRaiseException </w:t>
      </w:r>
      <w:r w:rsidRPr="001C72B2">
        <w:rPr>
          <w:b/>
        </w:rPr>
        <w:sym w:font="Wingdings" w:char="F0E0"/>
      </w:r>
      <w:r w:rsidRPr="001C72B2">
        <w:rPr>
          <w:b/>
        </w:rPr>
        <w:t xml:space="preserve"> xtri</w:t>
      </w:r>
      <w:r w:rsidRPr="001C72B2">
        <w:rPr>
          <w:rStyle w:val="Fett"/>
        </w:rPr>
        <w:t>RaiseException</w:t>
      </w:r>
    </w:p>
    <w:tbl>
      <w:tblPr>
        <w:tblW w:w="9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87"/>
        <w:gridCol w:w="8186"/>
      </w:tblGrid>
      <w:tr w:rsidR="003A6E72" w:rsidRPr="001C72B2" w14:paraId="4830BEA3" w14:textId="77777777" w:rsidTr="002114BE">
        <w:trPr>
          <w:jc w:val="center"/>
        </w:trPr>
        <w:tc>
          <w:tcPr>
            <w:tcW w:w="1587" w:type="dxa"/>
          </w:tcPr>
          <w:p w14:paraId="36242B8C" w14:textId="77777777" w:rsidR="003A6E72" w:rsidRPr="001C72B2" w:rsidRDefault="003A6E72" w:rsidP="002114BE">
            <w:pPr>
              <w:pStyle w:val="TAL"/>
              <w:rPr>
                <w:b/>
              </w:rPr>
            </w:pPr>
            <w:r w:rsidRPr="001C72B2">
              <w:rPr>
                <w:b/>
              </w:rPr>
              <w:t>Signature</w:t>
            </w:r>
          </w:p>
        </w:tc>
        <w:tc>
          <w:tcPr>
            <w:tcW w:w="8186" w:type="dxa"/>
          </w:tcPr>
          <w:p w14:paraId="24A77B45" w14:textId="77777777" w:rsidR="003A6E72" w:rsidRPr="001C72B2" w:rsidRDefault="003A6E72" w:rsidP="002114BE">
            <w:pPr>
              <w:pStyle w:val="TAL"/>
              <w:rPr>
                <w:szCs w:val="18"/>
              </w:rPr>
            </w:pPr>
            <w:r w:rsidRPr="001C72B2">
              <w:rPr>
                <w:rFonts w:ascii="Courier New" w:hAnsi="Courier New" w:cs="Courier New"/>
                <w:szCs w:val="18"/>
              </w:rPr>
              <w:t>void xtriRaiseException(</w:t>
            </w:r>
            <w:r w:rsidRPr="001C72B2">
              <w:rPr>
                <w:rFonts w:ascii="Courier New" w:hAnsi="Courier New"/>
                <w:szCs w:val="18"/>
              </w:rPr>
              <w:t>in Value exc)</w:t>
            </w:r>
          </w:p>
        </w:tc>
      </w:tr>
      <w:tr w:rsidR="003A6E72" w:rsidRPr="001C72B2" w14:paraId="21EBC11B" w14:textId="77777777" w:rsidTr="002114BE">
        <w:trPr>
          <w:jc w:val="center"/>
        </w:trPr>
        <w:tc>
          <w:tcPr>
            <w:tcW w:w="1587" w:type="dxa"/>
          </w:tcPr>
          <w:p w14:paraId="110E5261" w14:textId="5835C255" w:rsidR="003A6E72" w:rsidRPr="001C72B2" w:rsidRDefault="003A6E72" w:rsidP="002114BE">
            <w:pPr>
              <w:pStyle w:val="TAL"/>
              <w:rPr>
                <w:b/>
              </w:rPr>
            </w:pPr>
            <w:r w:rsidRPr="001C72B2">
              <w:rPr>
                <w:b/>
              </w:rPr>
              <w:t>In Parameters</w:t>
            </w:r>
          </w:p>
        </w:tc>
        <w:tc>
          <w:tcPr>
            <w:tcW w:w="8186" w:type="dxa"/>
          </w:tcPr>
          <w:p w14:paraId="6D7AFA93" w14:textId="77777777" w:rsidR="003A6E72" w:rsidRPr="001C72B2" w:rsidRDefault="003A6E72" w:rsidP="002114BE">
            <w:pPr>
              <w:pStyle w:val="SignatureDefLong"/>
              <w:tabs>
                <w:tab w:val="clear" w:pos="1716"/>
              </w:tabs>
              <w:ind w:left="1855" w:hanging="1842"/>
              <w:rPr>
                <w:sz w:val="18"/>
                <w:szCs w:val="18"/>
              </w:rPr>
            </w:pPr>
            <w:r w:rsidRPr="001C72B2">
              <w:rPr>
                <w:rFonts w:ascii="Courier New" w:hAnsi="Courier New" w:cs="Courier New"/>
                <w:sz w:val="18"/>
                <w:szCs w:val="18"/>
              </w:rPr>
              <w:t>exc</w:t>
            </w:r>
            <w:r w:rsidRPr="001C72B2">
              <w:rPr>
                <w:sz w:val="18"/>
                <w:szCs w:val="18"/>
              </w:rPr>
              <w:tab/>
            </w:r>
            <w:r w:rsidRPr="001C72B2">
              <w:rPr>
                <w:rFonts w:ascii="Arial" w:hAnsi="Arial" w:cs="Arial"/>
                <w:strike/>
                <w:sz w:val="18"/>
                <w:szCs w:val="18"/>
              </w:rPr>
              <w:t>encoded</w:t>
            </w:r>
            <w:r w:rsidRPr="001C72B2">
              <w:rPr>
                <w:rFonts w:ascii="Arial" w:hAnsi="Arial" w:cs="Arial"/>
                <w:sz w:val="18"/>
                <w:szCs w:val="18"/>
              </w:rPr>
              <w:t xml:space="preserve"> exception to raise</w:t>
            </w:r>
          </w:p>
        </w:tc>
      </w:tr>
      <w:tr w:rsidR="003A6E72" w:rsidRPr="001C72B2" w14:paraId="2A102179" w14:textId="77777777" w:rsidTr="002114BE">
        <w:trPr>
          <w:jc w:val="center"/>
        </w:trPr>
        <w:tc>
          <w:tcPr>
            <w:tcW w:w="1587" w:type="dxa"/>
          </w:tcPr>
          <w:p w14:paraId="6C5BEB45" w14:textId="77777777" w:rsidR="003A6E72" w:rsidRPr="001C72B2" w:rsidRDefault="003A6E72" w:rsidP="002114BE">
            <w:pPr>
              <w:pStyle w:val="TAL"/>
              <w:rPr>
                <w:b/>
              </w:rPr>
            </w:pPr>
            <w:r w:rsidRPr="001C72B2">
              <w:rPr>
                <w:b/>
              </w:rPr>
              <w:t>Constraints</w:t>
            </w:r>
          </w:p>
        </w:tc>
        <w:tc>
          <w:tcPr>
            <w:tcW w:w="8186" w:type="dxa"/>
          </w:tcPr>
          <w:p w14:paraId="1D5D9454" w14:textId="77777777" w:rsidR="003A6E72" w:rsidRPr="001C72B2" w:rsidRDefault="003A6E72" w:rsidP="002114BE">
            <w:pPr>
              <w:pStyle w:val="TAL"/>
              <w:rPr>
                <w:szCs w:val="18"/>
              </w:rPr>
            </w:pPr>
            <w:r w:rsidRPr="001C72B2">
              <w:rPr>
                <w:szCs w:val="18"/>
              </w:rPr>
              <w:t xml:space="preserve">This operation can be called by the PA during execution of </w:t>
            </w:r>
            <w:r w:rsidRPr="001C72B2">
              <w:rPr>
                <w:rFonts w:ascii="Courier New" w:hAnsi="Courier New" w:cs="Courier New"/>
                <w:szCs w:val="18"/>
              </w:rPr>
              <w:t>triExternalFunction</w:t>
            </w:r>
            <w:r w:rsidRPr="001C72B2">
              <w:rPr>
                <w:szCs w:val="18"/>
              </w:rPr>
              <w:t xml:space="preserve">, </w:t>
            </w:r>
            <w:r w:rsidRPr="001C72B2">
              <w:rPr>
                <w:rFonts w:ascii="Courier New" w:hAnsi="Courier New" w:cs="Courier New"/>
                <w:szCs w:val="18"/>
              </w:rPr>
              <w:t>triExternalCreate</w:t>
            </w:r>
            <w:r w:rsidRPr="001C72B2">
              <w:rPr>
                <w:szCs w:val="18"/>
              </w:rPr>
              <w:t xml:space="preserve">, </w:t>
            </w:r>
            <w:r w:rsidRPr="001C72B2">
              <w:rPr>
                <w:rFonts w:ascii="Courier New" w:hAnsi="Courier New" w:cs="Courier New"/>
                <w:szCs w:val="18"/>
              </w:rPr>
              <w:t>triExternalFinally</w:t>
            </w:r>
            <w:r w:rsidRPr="001C72B2">
              <w:rPr>
                <w:szCs w:val="18"/>
              </w:rPr>
              <w:t xml:space="preserve"> or </w:t>
            </w:r>
            <w:r w:rsidRPr="001C72B2">
              <w:rPr>
                <w:rFonts w:ascii="Courier New" w:hAnsi="Courier New" w:cs="Courier New"/>
                <w:szCs w:val="18"/>
              </w:rPr>
              <w:t>triExternalMethod</w:t>
            </w:r>
            <w:r w:rsidRPr="001C72B2">
              <w:rPr>
                <w:szCs w:val="18"/>
              </w:rPr>
              <w:t>.</w:t>
            </w:r>
          </w:p>
        </w:tc>
      </w:tr>
      <w:tr w:rsidR="003A6E72" w:rsidRPr="001C72B2" w14:paraId="7D476647" w14:textId="77777777" w:rsidTr="002114BE">
        <w:trPr>
          <w:jc w:val="center"/>
        </w:trPr>
        <w:tc>
          <w:tcPr>
            <w:tcW w:w="1587" w:type="dxa"/>
          </w:tcPr>
          <w:p w14:paraId="47E0F952" w14:textId="77777777" w:rsidR="003A6E72" w:rsidRPr="001C72B2" w:rsidRDefault="003A6E72" w:rsidP="002114BE">
            <w:pPr>
              <w:pStyle w:val="TAL"/>
              <w:rPr>
                <w:b/>
              </w:rPr>
            </w:pPr>
            <w:r w:rsidRPr="001C72B2">
              <w:rPr>
                <w:b/>
              </w:rPr>
              <w:t>Effect</w:t>
            </w:r>
          </w:p>
        </w:tc>
        <w:tc>
          <w:tcPr>
            <w:tcW w:w="8186" w:type="dxa"/>
          </w:tcPr>
          <w:p w14:paraId="1CC99AE1" w14:textId="77777777" w:rsidR="003A6E72" w:rsidRPr="001C72B2" w:rsidRDefault="003A6E72" w:rsidP="002114BE">
            <w:pPr>
              <w:pStyle w:val="TAL"/>
              <w:rPr>
                <w:szCs w:val="18"/>
              </w:rPr>
            </w:pPr>
            <w:r w:rsidRPr="001C72B2">
              <w:rPr>
                <w:szCs w:val="18"/>
              </w:rPr>
              <w:t xml:space="preserve">The operation raises an exception that can be later processed by the TE in the </w:t>
            </w:r>
            <w:r w:rsidRPr="001C72B2">
              <w:rPr>
                <w:rFonts w:ascii="Courier New" w:hAnsi="Courier New" w:cs="Courier New"/>
                <w:szCs w:val="18"/>
              </w:rPr>
              <w:t>catch</w:t>
            </w:r>
            <w:r w:rsidRPr="001C72B2">
              <w:rPr>
                <w:szCs w:val="18"/>
              </w:rPr>
              <w:t xml:space="preserve"> statement. </w:t>
            </w:r>
            <w:r w:rsidRPr="001C72B2">
              <w:rPr>
                <w:strike/>
                <w:szCs w:val="18"/>
              </w:rPr>
              <w:t>The exception is provided in an enoded form.</w:t>
            </w:r>
            <w:r w:rsidRPr="001C72B2">
              <w:rPr>
                <w:szCs w:val="18"/>
              </w:rPr>
              <w:t xml:space="preserve"> </w:t>
            </w:r>
            <w:r w:rsidRPr="001C72B2">
              <w:rPr>
                <w:strike/>
                <w:szCs w:val="18"/>
              </w:rPr>
              <w:t xml:space="preserve">Decoding is performed in the </w:t>
            </w:r>
            <w:r w:rsidRPr="001C72B2">
              <w:rPr>
                <w:rFonts w:ascii="Courier New" w:hAnsi="Courier New" w:cs="Courier New"/>
                <w:strike/>
                <w:szCs w:val="18"/>
              </w:rPr>
              <w:t>catch</w:t>
            </w:r>
            <w:r w:rsidRPr="001C72B2">
              <w:rPr>
                <w:strike/>
                <w:szCs w:val="18"/>
              </w:rPr>
              <w:t xml:space="preserve"> statement.</w:t>
            </w:r>
          </w:p>
        </w:tc>
      </w:tr>
    </w:tbl>
    <w:p w14:paraId="02C7D63C" w14:textId="77777777" w:rsidR="00466415" w:rsidRPr="001C72B2" w:rsidRDefault="00466415" w:rsidP="00466415"/>
    <w:p w14:paraId="372BA901" w14:textId="1EA6DF0E" w:rsidR="003A6E72" w:rsidRPr="001C72B2" w:rsidRDefault="003A6E72" w:rsidP="003A6E72">
      <w:pPr>
        <w:pStyle w:val="berschrift2"/>
      </w:pPr>
      <w:bookmarkStart w:id="415" w:name="_Toc66104980"/>
      <w:bookmarkStart w:id="416" w:name="_Toc66112466"/>
      <w:bookmarkStart w:id="417" w:name="_Toc66354641"/>
      <w:bookmarkStart w:id="418" w:name="_Toc72305872"/>
      <w:bookmarkStart w:id="419" w:name="_Toc72306704"/>
      <w:r w:rsidRPr="001C72B2">
        <w:t>8.2</w:t>
      </w:r>
      <w:r w:rsidRPr="001C72B2">
        <w:tab/>
        <w:t>Extensions to clause 6 of ETSI ES 201 873-5 Java</w:t>
      </w:r>
      <w:r w:rsidRPr="001C72B2">
        <w:rPr>
          <w:vertAlign w:val="superscript"/>
        </w:rPr>
        <w:t>TM</w:t>
      </w:r>
      <w:r w:rsidRPr="001C72B2">
        <w:t xml:space="preserve"> language mapping</w:t>
      </w:r>
      <w:bookmarkEnd w:id="415"/>
      <w:bookmarkEnd w:id="416"/>
      <w:bookmarkEnd w:id="417"/>
      <w:bookmarkEnd w:id="418"/>
      <w:bookmarkEnd w:id="419"/>
    </w:p>
    <w:p w14:paraId="20FF64E8" w14:textId="325078BC" w:rsidR="003A6E72" w:rsidRPr="001C72B2" w:rsidRDefault="003A6E72" w:rsidP="003A6E72">
      <w:pPr>
        <w:rPr>
          <w:b/>
        </w:rPr>
      </w:pPr>
      <w:r w:rsidRPr="001C72B2">
        <w:rPr>
          <w:b/>
        </w:rPr>
        <w:t>Clause 6.5.3.1</w:t>
      </w:r>
      <w:r w:rsidRPr="001C72B2">
        <w:rPr>
          <w:b/>
        </w:rPr>
        <w:tab/>
      </w:r>
      <w:r w:rsidRPr="001C72B2">
        <w:rPr>
          <w:rStyle w:val="Fett"/>
        </w:rPr>
        <w:t>Changes to TriPlatformPA</w:t>
      </w:r>
    </w:p>
    <w:p w14:paraId="00CECE15" w14:textId="77777777" w:rsidR="003A6E72" w:rsidRPr="001C72B2" w:rsidRDefault="003A6E72" w:rsidP="003A6E72">
      <w:r w:rsidRPr="001C72B2">
        <w:t>This clause is to be extended.</w:t>
      </w:r>
    </w:p>
    <w:p w14:paraId="18C4BF24" w14:textId="77777777" w:rsidR="003A6E72" w:rsidRPr="001C72B2" w:rsidRDefault="003A6E72" w:rsidP="003A6E72">
      <w:pPr>
        <w:pStyle w:val="PL"/>
        <w:rPr>
          <w:noProof w:val="0"/>
        </w:rPr>
      </w:pPr>
      <w:r w:rsidRPr="001C72B2">
        <w:rPr>
          <w:noProof w:val="0"/>
        </w:rPr>
        <w:t xml:space="preserve">// TriPlatform </w:t>
      </w:r>
    </w:p>
    <w:p w14:paraId="4EE594CE" w14:textId="77777777" w:rsidR="003A6E72" w:rsidRPr="001C72B2" w:rsidRDefault="003A6E72" w:rsidP="003A6E72">
      <w:pPr>
        <w:pStyle w:val="PL"/>
        <w:rPr>
          <w:noProof w:val="0"/>
        </w:rPr>
      </w:pPr>
      <w:r w:rsidRPr="001C72B2">
        <w:rPr>
          <w:noProof w:val="0"/>
        </w:rPr>
        <w:t xml:space="preserve">// TE </w:t>
      </w:r>
      <w:r w:rsidRPr="001C72B2">
        <w:rPr>
          <w:noProof w:val="0"/>
        </w:rPr>
        <w:noBreakHyphen/>
        <w:t>&gt; PA</w:t>
      </w:r>
    </w:p>
    <w:p w14:paraId="588A882D" w14:textId="77777777" w:rsidR="003A6E72" w:rsidRPr="001C72B2" w:rsidRDefault="003A6E72" w:rsidP="003A6E72">
      <w:pPr>
        <w:pStyle w:val="PL"/>
        <w:rPr>
          <w:noProof w:val="0"/>
        </w:rPr>
      </w:pPr>
      <w:r w:rsidRPr="001C72B2">
        <w:rPr>
          <w:noProof w:val="0"/>
        </w:rPr>
        <w:t>package org.etsi.ttcn.tri;</w:t>
      </w:r>
    </w:p>
    <w:p w14:paraId="559706B4" w14:textId="77777777" w:rsidR="003A6E72" w:rsidRPr="001C72B2" w:rsidRDefault="003A6E72" w:rsidP="003A6E72">
      <w:pPr>
        <w:pStyle w:val="PL"/>
        <w:rPr>
          <w:noProof w:val="0"/>
        </w:rPr>
      </w:pPr>
      <w:r w:rsidRPr="001C72B2">
        <w:rPr>
          <w:noProof w:val="0"/>
        </w:rPr>
        <w:t>public interface xTriPlatformPA {</w:t>
      </w:r>
    </w:p>
    <w:p w14:paraId="1DE917DC" w14:textId="77777777" w:rsidR="003A6E72" w:rsidRPr="001C72B2" w:rsidRDefault="003A6E72" w:rsidP="003A6E72">
      <w:pPr>
        <w:pStyle w:val="PL"/>
        <w:rPr>
          <w:noProof w:val="0"/>
        </w:rPr>
      </w:pPr>
      <w:r w:rsidRPr="001C72B2">
        <w:rPr>
          <w:noProof w:val="0"/>
        </w:rPr>
        <w:tab/>
        <w:t>…</w:t>
      </w:r>
    </w:p>
    <w:p w14:paraId="12451F0D" w14:textId="77777777" w:rsidR="003A6E72" w:rsidRPr="001C72B2" w:rsidRDefault="003A6E72" w:rsidP="003A6E72">
      <w:pPr>
        <w:pStyle w:val="PL"/>
        <w:rPr>
          <w:noProof w:val="0"/>
        </w:rPr>
      </w:pPr>
    </w:p>
    <w:p w14:paraId="00C4FE2F" w14:textId="77777777" w:rsidR="003A6E72" w:rsidRPr="001C72B2" w:rsidRDefault="003A6E72" w:rsidP="003A6E72">
      <w:pPr>
        <w:pStyle w:val="PL"/>
        <w:rPr>
          <w:noProof w:val="0"/>
        </w:rPr>
      </w:pPr>
      <w:r w:rsidRPr="001C72B2">
        <w:rPr>
          <w:noProof w:val="0"/>
        </w:rPr>
        <w:tab/>
        <w:t>// Ref: TRI</w:t>
      </w:r>
      <w:r w:rsidRPr="001C72B2">
        <w:rPr>
          <w:noProof w:val="0"/>
        </w:rPr>
        <w:noBreakHyphen/>
        <w:t>Definition 5.6.3.4</w:t>
      </w:r>
    </w:p>
    <w:p w14:paraId="2057F6FD" w14:textId="77777777" w:rsidR="003A6E72" w:rsidRPr="001C72B2" w:rsidRDefault="003A6E72" w:rsidP="003A6E72">
      <w:pPr>
        <w:pStyle w:val="PL"/>
        <w:rPr>
          <w:noProof w:val="0"/>
        </w:rPr>
      </w:pPr>
      <w:r w:rsidRPr="001C72B2">
        <w:rPr>
          <w:noProof w:val="0"/>
        </w:rPr>
        <w:tab/>
        <w:t xml:space="preserve">public TriStatus triExternalCreate(TriClassIdType classId, </w:t>
      </w:r>
    </w:p>
    <w:p w14:paraId="69AB1E4D" w14:textId="77777777" w:rsidR="003A6E72" w:rsidRPr="001C72B2" w:rsidRDefault="003A6E72" w:rsidP="003A6E72">
      <w:pPr>
        <w:pStyle w:val="PL"/>
        <w:rPr>
          <w:noProof w:val="0"/>
          <w:szCs w:val="16"/>
        </w:rPr>
      </w:pPr>
      <w:r w:rsidRPr="001C72B2">
        <w:rPr>
          <w:noProof w:val="0"/>
          <w:szCs w:val="16"/>
        </w:rPr>
        <w:tab/>
        <w:t xml:space="preserve"> TciParameterList parameterList, </w:t>
      </w:r>
      <w:r w:rsidRPr="001C72B2">
        <w:rPr>
          <w:noProof w:val="0"/>
        </w:rPr>
        <w:t>TriObjHandleWrapper</w:t>
      </w:r>
      <w:r w:rsidRPr="001C72B2">
        <w:rPr>
          <w:noProof w:val="0"/>
          <w:szCs w:val="16"/>
        </w:rPr>
        <w:t xml:space="preserve"> handle);</w:t>
      </w:r>
    </w:p>
    <w:p w14:paraId="64B665DF" w14:textId="77777777" w:rsidR="003A6E72" w:rsidRPr="001C72B2" w:rsidRDefault="003A6E72" w:rsidP="003A6E72">
      <w:pPr>
        <w:pStyle w:val="PL"/>
        <w:rPr>
          <w:noProof w:val="0"/>
        </w:rPr>
      </w:pPr>
    </w:p>
    <w:p w14:paraId="446F01C4" w14:textId="77777777" w:rsidR="003A6E72" w:rsidRPr="001C72B2" w:rsidRDefault="003A6E72" w:rsidP="003A6E72">
      <w:pPr>
        <w:pStyle w:val="PL"/>
        <w:rPr>
          <w:noProof w:val="0"/>
        </w:rPr>
      </w:pPr>
      <w:r w:rsidRPr="001C72B2">
        <w:rPr>
          <w:noProof w:val="0"/>
        </w:rPr>
        <w:tab/>
        <w:t>// Ref: TRI</w:t>
      </w:r>
      <w:r w:rsidRPr="001C72B2">
        <w:rPr>
          <w:noProof w:val="0"/>
        </w:rPr>
        <w:noBreakHyphen/>
        <w:t>Definition 5.6.3.6</w:t>
      </w:r>
    </w:p>
    <w:p w14:paraId="71A3894D" w14:textId="77777777" w:rsidR="003A6E72" w:rsidRPr="001C72B2" w:rsidRDefault="003A6E72" w:rsidP="003A6E72">
      <w:pPr>
        <w:pStyle w:val="PL"/>
        <w:rPr>
          <w:noProof w:val="0"/>
        </w:rPr>
      </w:pPr>
      <w:r w:rsidRPr="001C72B2">
        <w:rPr>
          <w:noProof w:val="0"/>
        </w:rPr>
        <w:tab/>
        <w:t>public TriStatus xtriExternalMethod(Object handle, String methodName,</w:t>
      </w:r>
    </w:p>
    <w:p w14:paraId="29D74BA8" w14:textId="77777777" w:rsidR="003A6E72" w:rsidRPr="001C72B2" w:rsidRDefault="003A6E72" w:rsidP="003A6E72">
      <w:pPr>
        <w:pStyle w:val="PL"/>
        <w:rPr>
          <w:noProof w:val="0"/>
          <w:szCs w:val="16"/>
        </w:rPr>
      </w:pPr>
      <w:r w:rsidRPr="001C72B2">
        <w:rPr>
          <w:noProof w:val="0"/>
          <w:szCs w:val="16"/>
        </w:rPr>
        <w:tab/>
        <w:t xml:space="preserve"> TciParameterList parameterList, TciParameter returnValue);</w:t>
      </w:r>
    </w:p>
    <w:p w14:paraId="437E2919" w14:textId="77777777" w:rsidR="003A6E72" w:rsidRPr="001C72B2" w:rsidRDefault="003A6E72" w:rsidP="003A6E72">
      <w:pPr>
        <w:rPr>
          <w:rFonts w:ascii="Courier New" w:hAnsi="Courier New" w:cs="Courier New"/>
          <w:sz w:val="16"/>
          <w:szCs w:val="16"/>
        </w:rPr>
      </w:pPr>
      <w:r w:rsidRPr="001C72B2">
        <w:rPr>
          <w:rFonts w:ascii="Courier New" w:hAnsi="Courier New" w:cs="Courier New"/>
          <w:sz w:val="16"/>
          <w:szCs w:val="16"/>
        </w:rPr>
        <w:t>}</w:t>
      </w:r>
    </w:p>
    <w:p w14:paraId="59FB7F58" w14:textId="14A42B89" w:rsidR="003A6E72" w:rsidRPr="001C72B2" w:rsidRDefault="003A6E72" w:rsidP="003A6E72">
      <w:pPr>
        <w:rPr>
          <w:b/>
        </w:rPr>
      </w:pPr>
      <w:r w:rsidRPr="001C72B2">
        <w:rPr>
          <w:b/>
        </w:rPr>
        <w:t xml:space="preserve">Clause 6.5.3.1 </w:t>
      </w:r>
      <w:r w:rsidRPr="001C72B2">
        <w:rPr>
          <w:b/>
        </w:rPr>
        <w:tab/>
      </w:r>
      <w:r w:rsidRPr="001C72B2">
        <w:rPr>
          <w:rStyle w:val="Fett"/>
        </w:rPr>
        <w:t>Changes to TriPlatformPA</w:t>
      </w:r>
    </w:p>
    <w:p w14:paraId="205135F4" w14:textId="77777777" w:rsidR="003A6E72" w:rsidRPr="001C72B2" w:rsidRDefault="003A6E72" w:rsidP="003A6E72">
      <w:r w:rsidRPr="001C72B2">
        <w:t>This clause is to be extended.</w:t>
      </w:r>
    </w:p>
    <w:p w14:paraId="668F8317" w14:textId="77777777" w:rsidR="003A6E72" w:rsidRPr="00705126" w:rsidRDefault="003A6E72" w:rsidP="003A6E72">
      <w:pPr>
        <w:pStyle w:val="PL"/>
        <w:rPr>
          <w:noProof w:val="0"/>
          <w:lang w:val="de-DE"/>
          <w:rPrChange w:id="420" w:author="Jens Grabowski" w:date="2021-11-12T13:06:00Z">
            <w:rPr>
              <w:noProof w:val="0"/>
            </w:rPr>
          </w:rPrChange>
        </w:rPr>
      </w:pPr>
      <w:r w:rsidRPr="00705126">
        <w:rPr>
          <w:noProof w:val="0"/>
          <w:lang w:val="de-DE"/>
          <w:rPrChange w:id="421" w:author="Jens Grabowski" w:date="2021-11-12T13:06:00Z">
            <w:rPr>
              <w:noProof w:val="0"/>
            </w:rPr>
          </w:rPrChange>
        </w:rPr>
        <w:t xml:space="preserve">// TriPlatform </w:t>
      </w:r>
    </w:p>
    <w:p w14:paraId="2AA50510" w14:textId="77777777" w:rsidR="003A6E72" w:rsidRPr="00705126" w:rsidRDefault="003A6E72" w:rsidP="003A6E72">
      <w:pPr>
        <w:pStyle w:val="PL"/>
        <w:rPr>
          <w:noProof w:val="0"/>
          <w:lang w:val="de-DE"/>
          <w:rPrChange w:id="422" w:author="Jens Grabowski" w:date="2021-11-12T13:06:00Z">
            <w:rPr>
              <w:noProof w:val="0"/>
            </w:rPr>
          </w:rPrChange>
        </w:rPr>
      </w:pPr>
      <w:r w:rsidRPr="00705126">
        <w:rPr>
          <w:noProof w:val="0"/>
          <w:lang w:val="de-DE"/>
          <w:rPrChange w:id="423" w:author="Jens Grabowski" w:date="2021-11-12T13:06:00Z">
            <w:rPr>
              <w:noProof w:val="0"/>
            </w:rPr>
          </w:rPrChange>
        </w:rPr>
        <w:t xml:space="preserve">// PA </w:t>
      </w:r>
      <w:r w:rsidRPr="00705126">
        <w:rPr>
          <w:noProof w:val="0"/>
          <w:lang w:val="de-DE"/>
          <w:rPrChange w:id="424" w:author="Jens Grabowski" w:date="2021-11-12T13:06:00Z">
            <w:rPr>
              <w:noProof w:val="0"/>
            </w:rPr>
          </w:rPrChange>
        </w:rPr>
        <w:noBreakHyphen/>
        <w:t>&gt; TE</w:t>
      </w:r>
    </w:p>
    <w:p w14:paraId="17C00C62" w14:textId="77777777" w:rsidR="003A6E72" w:rsidRPr="00705126" w:rsidRDefault="003A6E72" w:rsidP="003A6E72">
      <w:pPr>
        <w:pStyle w:val="PL"/>
        <w:rPr>
          <w:noProof w:val="0"/>
          <w:lang w:val="de-DE"/>
          <w:rPrChange w:id="425" w:author="Jens Grabowski" w:date="2021-11-12T13:06:00Z">
            <w:rPr>
              <w:noProof w:val="0"/>
            </w:rPr>
          </w:rPrChange>
        </w:rPr>
      </w:pPr>
      <w:r w:rsidRPr="00705126">
        <w:rPr>
          <w:noProof w:val="0"/>
          <w:lang w:val="de-DE"/>
          <w:rPrChange w:id="426" w:author="Jens Grabowski" w:date="2021-11-12T13:06:00Z">
            <w:rPr>
              <w:noProof w:val="0"/>
            </w:rPr>
          </w:rPrChange>
        </w:rPr>
        <w:t>package org.etsi.ttcn.tri;</w:t>
      </w:r>
    </w:p>
    <w:p w14:paraId="3DA7CFB6" w14:textId="77777777" w:rsidR="003A6E72" w:rsidRPr="001C72B2" w:rsidRDefault="003A6E72" w:rsidP="003A6E72">
      <w:pPr>
        <w:pStyle w:val="PL"/>
        <w:rPr>
          <w:noProof w:val="0"/>
        </w:rPr>
      </w:pPr>
      <w:r w:rsidRPr="001C72B2">
        <w:rPr>
          <w:noProof w:val="0"/>
        </w:rPr>
        <w:t>public interface xTriPlatformTE {</w:t>
      </w:r>
    </w:p>
    <w:p w14:paraId="69D8573A" w14:textId="77777777" w:rsidR="003A6E72" w:rsidRPr="001C72B2" w:rsidRDefault="003A6E72" w:rsidP="003A6E72">
      <w:pPr>
        <w:pStyle w:val="PL"/>
        <w:rPr>
          <w:noProof w:val="0"/>
        </w:rPr>
      </w:pPr>
      <w:r w:rsidRPr="001C72B2">
        <w:rPr>
          <w:noProof w:val="0"/>
        </w:rPr>
        <w:tab/>
        <w:t>…</w:t>
      </w:r>
    </w:p>
    <w:p w14:paraId="2B972B4E" w14:textId="77777777" w:rsidR="003A6E72" w:rsidRPr="001C72B2" w:rsidRDefault="003A6E72" w:rsidP="003A6E72">
      <w:pPr>
        <w:pStyle w:val="PL"/>
        <w:rPr>
          <w:noProof w:val="0"/>
        </w:rPr>
      </w:pPr>
    </w:p>
    <w:p w14:paraId="61652401" w14:textId="77777777" w:rsidR="003A6E72" w:rsidRPr="001C72B2" w:rsidRDefault="003A6E72" w:rsidP="003A6E72">
      <w:pPr>
        <w:pStyle w:val="PL"/>
        <w:rPr>
          <w:noProof w:val="0"/>
        </w:rPr>
      </w:pPr>
      <w:r w:rsidRPr="001C72B2">
        <w:rPr>
          <w:noProof w:val="0"/>
        </w:rPr>
        <w:tab/>
        <w:t>// Ref: TRI-Definition 5.6.3.7</w:t>
      </w:r>
    </w:p>
    <w:p w14:paraId="00231DF2" w14:textId="77777777" w:rsidR="003A6E72" w:rsidRPr="001C72B2" w:rsidRDefault="003A6E72" w:rsidP="003A6E72">
      <w:pPr>
        <w:pStyle w:val="PL"/>
        <w:rPr>
          <w:noProof w:val="0"/>
        </w:rPr>
      </w:pPr>
      <w:r w:rsidRPr="001C72B2">
        <w:rPr>
          <w:noProof w:val="0"/>
        </w:rPr>
        <w:tab/>
        <w:t>public void triRaiseException(Value exc);</w:t>
      </w:r>
    </w:p>
    <w:p w14:paraId="5E408FC0" w14:textId="05F0D1F6" w:rsidR="003A6E72" w:rsidRPr="001C72B2" w:rsidRDefault="003A6E72" w:rsidP="003A6E72">
      <w:pPr>
        <w:pStyle w:val="PL"/>
        <w:rPr>
          <w:noProof w:val="0"/>
        </w:rPr>
      </w:pPr>
      <w:r w:rsidRPr="001C72B2">
        <w:rPr>
          <w:noProof w:val="0"/>
        </w:rPr>
        <w:t>}</w:t>
      </w:r>
    </w:p>
    <w:p w14:paraId="02B37561" w14:textId="77777777" w:rsidR="00454F76" w:rsidRPr="001C72B2" w:rsidRDefault="00454F76" w:rsidP="003A6E72">
      <w:pPr>
        <w:pStyle w:val="PL"/>
        <w:rPr>
          <w:noProof w:val="0"/>
        </w:rPr>
      </w:pPr>
    </w:p>
    <w:p w14:paraId="0242095E" w14:textId="77777777" w:rsidR="003A6E72" w:rsidRPr="001C72B2" w:rsidRDefault="003A6E72" w:rsidP="003A6E72">
      <w:pPr>
        <w:pStyle w:val="berschrift2"/>
      </w:pPr>
      <w:bookmarkStart w:id="427" w:name="_Toc66104981"/>
      <w:bookmarkStart w:id="428" w:name="_Toc66112467"/>
      <w:bookmarkStart w:id="429" w:name="_Toc66354642"/>
      <w:bookmarkStart w:id="430" w:name="_Toc72305873"/>
      <w:bookmarkStart w:id="431" w:name="_Toc72306705"/>
      <w:r w:rsidRPr="001C72B2">
        <w:t>8.3</w:t>
      </w:r>
      <w:r w:rsidRPr="001C72B2">
        <w:tab/>
        <w:t>Extensions to clause 7 of ETSI ES 201 873-5 ANSI C language mapping</w:t>
      </w:r>
      <w:bookmarkEnd w:id="427"/>
      <w:bookmarkEnd w:id="428"/>
      <w:bookmarkEnd w:id="429"/>
      <w:bookmarkEnd w:id="430"/>
      <w:bookmarkEnd w:id="431"/>
    </w:p>
    <w:p w14:paraId="3A6DFE71" w14:textId="6CBD2A00" w:rsidR="003A6E72" w:rsidRPr="001C72B2" w:rsidRDefault="003A6E72" w:rsidP="003A6E72">
      <w:pPr>
        <w:rPr>
          <w:b/>
        </w:rPr>
      </w:pPr>
      <w:r w:rsidRPr="001C72B2">
        <w:rPr>
          <w:b/>
        </w:rPr>
        <w:t>Clause 7.2.4</w:t>
      </w:r>
      <w:r w:rsidR="00466415" w:rsidRPr="001C72B2">
        <w:rPr>
          <w:b/>
        </w:rPr>
        <w:tab/>
      </w:r>
      <w:r w:rsidRPr="001C72B2">
        <w:rPr>
          <w:rStyle w:val="Fett"/>
        </w:rPr>
        <w:t>TRI operation mapping</w:t>
      </w:r>
    </w:p>
    <w:p w14:paraId="28C6FDBC" w14:textId="77777777" w:rsidR="003A6E72" w:rsidRPr="001C72B2" w:rsidRDefault="003A6E72" w:rsidP="003A6E72">
      <w:r w:rsidRPr="001C72B2">
        <w:t>This clause is to be extended.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4536"/>
        <w:gridCol w:w="4673"/>
      </w:tblGrid>
      <w:tr w:rsidR="003A6E72" w:rsidRPr="001C72B2" w14:paraId="66CBE420" w14:textId="77777777" w:rsidTr="0071406F">
        <w:trPr>
          <w:tblHeader/>
          <w:jc w:val="center"/>
        </w:trPr>
        <w:tc>
          <w:tcPr>
            <w:tcW w:w="4536" w:type="dxa"/>
          </w:tcPr>
          <w:p w14:paraId="7500E71E" w14:textId="77777777" w:rsidR="003A6E72" w:rsidRPr="001C72B2" w:rsidRDefault="003A6E72" w:rsidP="002114BE">
            <w:pPr>
              <w:pStyle w:val="TAH"/>
            </w:pPr>
            <w:r w:rsidRPr="001C72B2">
              <w:t>IDL Representation</w:t>
            </w:r>
          </w:p>
        </w:tc>
        <w:tc>
          <w:tcPr>
            <w:tcW w:w="4673" w:type="dxa"/>
          </w:tcPr>
          <w:p w14:paraId="3EAF513A" w14:textId="77777777" w:rsidR="003A6E72" w:rsidRPr="001C72B2" w:rsidRDefault="003A6E72" w:rsidP="002114BE">
            <w:pPr>
              <w:pStyle w:val="TAH"/>
            </w:pPr>
            <w:r w:rsidRPr="001C72B2">
              <w:t>ANSI C Representation</w:t>
            </w:r>
          </w:p>
        </w:tc>
      </w:tr>
      <w:tr w:rsidR="003A6E72" w:rsidRPr="001C72B2" w14:paraId="0C2F65A0" w14:textId="77777777" w:rsidTr="0071406F">
        <w:trPr>
          <w:jc w:val="center"/>
        </w:trPr>
        <w:tc>
          <w:tcPr>
            <w:tcW w:w="4536" w:type="dxa"/>
          </w:tcPr>
          <w:p w14:paraId="36FB9976" w14:textId="77777777" w:rsidR="003A6E72" w:rsidRPr="001C72B2" w:rsidRDefault="003A6E72" w:rsidP="002114BE">
            <w:pPr>
              <w:pStyle w:val="PL"/>
              <w:jc w:val="center"/>
              <w:rPr>
                <w:rFonts w:ascii="Arial" w:hAnsi="Arial" w:cs="Arial"/>
                <w:noProof w:val="0"/>
                <w:sz w:val="18"/>
                <w:szCs w:val="18"/>
                <w:lang w:eastAsia="de-DE"/>
              </w:rPr>
            </w:pPr>
            <w:r w:rsidRPr="001C72B2">
              <w:rPr>
                <w:rFonts w:ascii="Arial" w:hAnsi="Arial" w:cs="Arial"/>
                <w:b/>
                <w:noProof w:val="0"/>
                <w:sz w:val="18"/>
                <w:szCs w:val="18"/>
              </w:rPr>
              <w:t>…</w:t>
            </w:r>
          </w:p>
        </w:tc>
        <w:tc>
          <w:tcPr>
            <w:tcW w:w="4673" w:type="dxa"/>
          </w:tcPr>
          <w:p w14:paraId="6D3B04AD" w14:textId="77777777" w:rsidR="003A6E72" w:rsidRPr="001C72B2" w:rsidRDefault="003A6E72" w:rsidP="002114BE">
            <w:pPr>
              <w:pStyle w:val="PL"/>
              <w:rPr>
                <w:noProof w:val="0"/>
                <w:sz w:val="18"/>
                <w:szCs w:val="18"/>
                <w:lang w:eastAsia="de-DE"/>
              </w:rPr>
            </w:pPr>
          </w:p>
        </w:tc>
      </w:tr>
      <w:tr w:rsidR="003A6E72" w:rsidRPr="001C72B2" w14:paraId="79D26538" w14:textId="77777777" w:rsidTr="0071406F">
        <w:trPr>
          <w:jc w:val="center"/>
        </w:trPr>
        <w:tc>
          <w:tcPr>
            <w:tcW w:w="4536" w:type="dxa"/>
          </w:tcPr>
          <w:p w14:paraId="115A5982" w14:textId="77777777" w:rsidR="003A6E72" w:rsidRPr="001C72B2" w:rsidRDefault="003A6E72" w:rsidP="002114BE">
            <w:pPr>
              <w:pStyle w:val="PL"/>
              <w:rPr>
                <w:noProof w:val="0"/>
                <w:sz w:val="18"/>
                <w:szCs w:val="18"/>
                <w:lang w:eastAsia="de-DE"/>
              </w:rPr>
            </w:pPr>
            <w:r w:rsidRPr="001C72B2">
              <w:rPr>
                <w:noProof w:val="0"/>
                <w:sz w:val="18"/>
                <w:szCs w:val="18"/>
                <w:lang w:eastAsia="de-DE"/>
              </w:rPr>
              <w:t>TriStatusType xtriExternalCreate (in TriClassIdType classId, inout TciParameterListType parameterList, out TriObjHandleType createdObject)</w:t>
            </w:r>
          </w:p>
        </w:tc>
        <w:tc>
          <w:tcPr>
            <w:tcW w:w="4673" w:type="dxa"/>
          </w:tcPr>
          <w:p w14:paraId="52289469" w14:textId="77777777" w:rsidR="003A6E72" w:rsidRPr="001C72B2" w:rsidRDefault="003A6E72" w:rsidP="002114BE">
            <w:pPr>
              <w:pStyle w:val="PL"/>
              <w:rPr>
                <w:noProof w:val="0"/>
                <w:sz w:val="18"/>
                <w:szCs w:val="18"/>
                <w:lang w:eastAsia="de-DE"/>
              </w:rPr>
            </w:pPr>
            <w:r w:rsidRPr="001C72B2">
              <w:rPr>
                <w:noProof w:val="0"/>
                <w:sz w:val="18"/>
                <w:szCs w:val="18"/>
                <w:lang w:eastAsia="de-DE"/>
              </w:rPr>
              <w:t>TriStatus xtriExternalCreate</w:t>
            </w:r>
            <w:r w:rsidRPr="001C72B2">
              <w:rPr>
                <w:noProof w:val="0"/>
                <w:sz w:val="18"/>
                <w:szCs w:val="18"/>
                <w:lang w:eastAsia="de-DE"/>
              </w:rPr>
              <w:br/>
              <w:t xml:space="preserve"> (const TriClassId* classId,</w:t>
            </w:r>
            <w:r w:rsidRPr="001C72B2">
              <w:rPr>
                <w:noProof w:val="0"/>
                <w:sz w:val="18"/>
                <w:szCs w:val="18"/>
                <w:lang w:eastAsia="de-DE"/>
              </w:rPr>
              <w:br/>
              <w:t xml:space="preserve"> TciParameterList* parameterList,</w:t>
            </w:r>
            <w:r w:rsidRPr="001C72B2">
              <w:rPr>
                <w:noProof w:val="0"/>
                <w:sz w:val="18"/>
                <w:szCs w:val="18"/>
                <w:lang w:eastAsia="de-DE"/>
              </w:rPr>
              <w:br/>
              <w:t xml:space="preserve"> TriObjectHandle* handle)</w:t>
            </w:r>
          </w:p>
        </w:tc>
      </w:tr>
      <w:tr w:rsidR="003A6E72" w:rsidRPr="001C72B2" w14:paraId="7700DBEF" w14:textId="77777777" w:rsidTr="0071406F">
        <w:trPr>
          <w:jc w:val="center"/>
        </w:trPr>
        <w:tc>
          <w:tcPr>
            <w:tcW w:w="4536" w:type="dxa"/>
          </w:tcPr>
          <w:p w14:paraId="178216D3" w14:textId="77777777" w:rsidR="003A6E72" w:rsidRPr="001C72B2" w:rsidRDefault="003A6E72" w:rsidP="002114BE">
            <w:pPr>
              <w:pStyle w:val="PL"/>
              <w:rPr>
                <w:noProof w:val="0"/>
                <w:sz w:val="18"/>
                <w:szCs w:val="18"/>
                <w:lang w:eastAsia="de-DE"/>
              </w:rPr>
            </w:pPr>
            <w:r w:rsidRPr="001C72B2">
              <w:rPr>
                <w:noProof w:val="0"/>
                <w:sz w:val="18"/>
                <w:szCs w:val="18"/>
                <w:lang w:eastAsia="de-DE"/>
              </w:rPr>
              <w:t>TriStatusType xtriExternalMethod(in TriObjHandleType handle, in String methodName, inout TciParameterListType parameterList, out TciParameterType returnValue)</w:t>
            </w:r>
          </w:p>
        </w:tc>
        <w:tc>
          <w:tcPr>
            <w:tcW w:w="4673" w:type="dxa"/>
          </w:tcPr>
          <w:p w14:paraId="74B24B54" w14:textId="77777777" w:rsidR="003A6E72" w:rsidRPr="001C72B2" w:rsidRDefault="003A6E72" w:rsidP="002114BE">
            <w:pPr>
              <w:pStyle w:val="PL"/>
              <w:rPr>
                <w:noProof w:val="0"/>
                <w:sz w:val="18"/>
                <w:szCs w:val="18"/>
                <w:lang w:eastAsia="de-DE"/>
              </w:rPr>
            </w:pPr>
            <w:r w:rsidRPr="001C72B2">
              <w:rPr>
                <w:noProof w:val="0"/>
                <w:sz w:val="18"/>
                <w:szCs w:val="18"/>
                <w:lang w:eastAsia="de-DE"/>
              </w:rPr>
              <w:t>TriStatus xtriExternalFunction</w:t>
            </w:r>
            <w:r w:rsidRPr="001C72B2">
              <w:rPr>
                <w:noProof w:val="0"/>
                <w:sz w:val="18"/>
                <w:szCs w:val="18"/>
                <w:lang w:eastAsia="de-DE"/>
              </w:rPr>
              <w:br/>
              <w:t xml:space="preserve"> (TriClassId handle, char* methodName,</w:t>
            </w:r>
            <w:r w:rsidRPr="001C72B2">
              <w:rPr>
                <w:noProof w:val="0"/>
                <w:sz w:val="18"/>
                <w:szCs w:val="18"/>
                <w:lang w:eastAsia="de-DE"/>
              </w:rPr>
              <w:br/>
              <w:t xml:space="preserve"> TciParameterList* parameterList,</w:t>
            </w:r>
            <w:r w:rsidRPr="001C72B2">
              <w:rPr>
                <w:noProof w:val="0"/>
                <w:sz w:val="18"/>
                <w:szCs w:val="18"/>
                <w:lang w:eastAsia="de-DE"/>
              </w:rPr>
              <w:br/>
              <w:t xml:space="preserve"> TciParameter* returnValue)</w:t>
            </w:r>
          </w:p>
        </w:tc>
      </w:tr>
      <w:tr w:rsidR="003A6E72" w:rsidRPr="001C72B2" w14:paraId="051EDCC1" w14:textId="77777777" w:rsidTr="0071406F">
        <w:trPr>
          <w:jc w:val="center"/>
        </w:trPr>
        <w:tc>
          <w:tcPr>
            <w:tcW w:w="4536" w:type="dxa"/>
          </w:tcPr>
          <w:p w14:paraId="77025AEE" w14:textId="77777777" w:rsidR="003A6E72" w:rsidRPr="001C72B2" w:rsidRDefault="003A6E72" w:rsidP="002114BE">
            <w:pPr>
              <w:pStyle w:val="PL"/>
              <w:rPr>
                <w:noProof w:val="0"/>
                <w:sz w:val="18"/>
                <w:szCs w:val="18"/>
                <w:lang w:eastAsia="de-DE"/>
              </w:rPr>
            </w:pPr>
            <w:r w:rsidRPr="001C72B2">
              <w:rPr>
                <w:noProof w:val="0"/>
                <w:sz w:val="18"/>
                <w:szCs w:val="18"/>
                <w:lang w:eastAsia="de-DE"/>
              </w:rPr>
              <w:t>void xtriRaiseException(in Value exc)</w:t>
            </w:r>
          </w:p>
        </w:tc>
        <w:tc>
          <w:tcPr>
            <w:tcW w:w="4673" w:type="dxa"/>
          </w:tcPr>
          <w:p w14:paraId="30674716" w14:textId="77777777" w:rsidR="003A6E72" w:rsidRPr="001C72B2" w:rsidRDefault="003A6E72" w:rsidP="002114BE">
            <w:pPr>
              <w:pStyle w:val="PL"/>
              <w:rPr>
                <w:noProof w:val="0"/>
                <w:sz w:val="18"/>
                <w:szCs w:val="18"/>
                <w:lang w:eastAsia="de-DE"/>
              </w:rPr>
            </w:pPr>
            <w:r w:rsidRPr="001C72B2">
              <w:rPr>
                <w:noProof w:val="0"/>
                <w:sz w:val="18"/>
                <w:szCs w:val="18"/>
                <w:lang w:eastAsia="de-DE"/>
              </w:rPr>
              <w:t>void xtriRaiseException(const Value* exc)</w:t>
            </w:r>
          </w:p>
        </w:tc>
      </w:tr>
    </w:tbl>
    <w:p w14:paraId="0C078FB7" w14:textId="77777777" w:rsidR="003A6E72" w:rsidRPr="001C72B2" w:rsidRDefault="003A6E72" w:rsidP="003A6E72"/>
    <w:p w14:paraId="19210A6B" w14:textId="77777777" w:rsidR="003A6E72" w:rsidRPr="001C72B2" w:rsidRDefault="003A6E72" w:rsidP="00454F76">
      <w:pPr>
        <w:pStyle w:val="berschrift2"/>
      </w:pPr>
      <w:bookmarkStart w:id="432" w:name="_Toc66104982"/>
      <w:bookmarkStart w:id="433" w:name="_Toc66112468"/>
      <w:bookmarkStart w:id="434" w:name="_Toc66354643"/>
      <w:bookmarkStart w:id="435" w:name="_Toc72305874"/>
      <w:bookmarkStart w:id="436" w:name="_Toc72306706"/>
      <w:r w:rsidRPr="001C72B2">
        <w:lastRenderedPageBreak/>
        <w:t>8.4</w:t>
      </w:r>
      <w:r w:rsidRPr="001C72B2">
        <w:tab/>
        <w:t>Extensions to clause 8 of ETSI ES 201 873-5 C++ language mapping</w:t>
      </w:r>
      <w:bookmarkEnd w:id="432"/>
      <w:bookmarkEnd w:id="433"/>
      <w:bookmarkEnd w:id="434"/>
      <w:bookmarkEnd w:id="435"/>
      <w:bookmarkEnd w:id="436"/>
    </w:p>
    <w:p w14:paraId="2399616C" w14:textId="2B4CA3A7" w:rsidR="003A6E72" w:rsidRPr="001C72B2" w:rsidRDefault="003A6E72" w:rsidP="00454F76">
      <w:pPr>
        <w:keepNext/>
        <w:keepLines/>
        <w:rPr>
          <w:b/>
        </w:rPr>
      </w:pPr>
      <w:r w:rsidRPr="001C72B2">
        <w:rPr>
          <w:b/>
        </w:rPr>
        <w:t>Clause 8.6.3</w:t>
      </w:r>
      <w:r w:rsidR="00466415" w:rsidRPr="001C72B2">
        <w:rPr>
          <w:b/>
        </w:rPr>
        <w:tab/>
      </w:r>
      <w:r w:rsidRPr="001C72B2">
        <w:rPr>
          <w:rStyle w:val="Fett"/>
        </w:rPr>
        <w:t>TriPlatformPA</w:t>
      </w:r>
    </w:p>
    <w:p w14:paraId="4E3B28B3" w14:textId="77777777" w:rsidR="003A6E72" w:rsidRPr="001C72B2" w:rsidRDefault="003A6E72" w:rsidP="00454F76">
      <w:pPr>
        <w:keepNext/>
        <w:keepLines/>
      </w:pPr>
      <w:r w:rsidRPr="001C72B2">
        <w:t>This clause is to be extended.</w:t>
      </w:r>
    </w:p>
    <w:p w14:paraId="4E954B45" w14:textId="77777777" w:rsidR="003A6E72" w:rsidRPr="001C72B2" w:rsidRDefault="003A6E72" w:rsidP="003A6E72">
      <w:pPr>
        <w:pStyle w:val="PL"/>
        <w:keepNext/>
        <w:keepLines/>
        <w:rPr>
          <w:noProof w:val="0"/>
        </w:rPr>
      </w:pPr>
      <w:r w:rsidRPr="001C72B2">
        <w:rPr>
          <w:noProof w:val="0"/>
        </w:rPr>
        <w:t>class xTriPlatformPA {</w:t>
      </w:r>
    </w:p>
    <w:p w14:paraId="507573A7" w14:textId="77777777" w:rsidR="003A6E72" w:rsidRPr="001C72B2" w:rsidRDefault="003A6E72" w:rsidP="003A6E72">
      <w:pPr>
        <w:pStyle w:val="PL"/>
        <w:keepNext/>
        <w:keepLines/>
        <w:rPr>
          <w:noProof w:val="0"/>
        </w:rPr>
      </w:pPr>
      <w:r w:rsidRPr="001C72B2">
        <w:rPr>
          <w:noProof w:val="0"/>
        </w:rPr>
        <w:t>public:</w:t>
      </w:r>
    </w:p>
    <w:p w14:paraId="44E2A27D" w14:textId="77777777" w:rsidR="003A6E72" w:rsidRPr="001C72B2" w:rsidRDefault="003A6E72" w:rsidP="003A6E72">
      <w:pPr>
        <w:pStyle w:val="PL"/>
        <w:rPr>
          <w:noProof w:val="0"/>
        </w:rPr>
      </w:pPr>
      <w:r w:rsidRPr="001C72B2">
        <w:rPr>
          <w:noProof w:val="0"/>
        </w:rPr>
        <w:tab/>
        <w:t>…</w:t>
      </w:r>
    </w:p>
    <w:p w14:paraId="45806090" w14:textId="77777777" w:rsidR="003A6E72" w:rsidRPr="001C72B2" w:rsidRDefault="003A6E72" w:rsidP="003A6E72">
      <w:pPr>
        <w:pStyle w:val="PL"/>
        <w:rPr>
          <w:noProof w:val="0"/>
        </w:rPr>
      </w:pPr>
      <w:r w:rsidRPr="001C72B2">
        <w:rPr>
          <w:noProof w:val="0"/>
        </w:rPr>
        <w:tab/>
      </w:r>
    </w:p>
    <w:p w14:paraId="69055544" w14:textId="77777777" w:rsidR="003A6E72" w:rsidRPr="001C72B2" w:rsidRDefault="003A6E72" w:rsidP="003A6E72">
      <w:pPr>
        <w:pStyle w:val="PL"/>
        <w:rPr>
          <w:noProof w:val="0"/>
        </w:rPr>
      </w:pPr>
      <w:r w:rsidRPr="001C72B2">
        <w:rPr>
          <w:noProof w:val="0"/>
        </w:rPr>
        <w:tab/>
        <w:t>//For each constructor on an external class specified in the TTCN-3 ATS implement the behaviour.</w:t>
      </w:r>
    </w:p>
    <w:p w14:paraId="0CA5138F" w14:textId="77777777" w:rsidR="003A6E72" w:rsidRPr="001C72B2" w:rsidRDefault="003A6E72" w:rsidP="003A6E72">
      <w:pPr>
        <w:pStyle w:val="PL"/>
        <w:rPr>
          <w:noProof w:val="0"/>
        </w:rPr>
      </w:pPr>
      <w:r w:rsidRPr="001C72B2">
        <w:rPr>
          <w:noProof w:val="0"/>
        </w:rPr>
        <w:tab/>
        <w:t xml:space="preserve">virtual TriStatus xtriExternalCreate (const TriClassId *classId, TciParameterList </w:t>
      </w:r>
      <w:r w:rsidRPr="001C72B2">
        <w:rPr>
          <w:noProof w:val="0"/>
        </w:rPr>
        <w:tab/>
        <w:t>*parameterList, TriObjectHandle * handle)=0;</w:t>
      </w:r>
    </w:p>
    <w:p w14:paraId="33EC001C" w14:textId="77777777" w:rsidR="003A6E72" w:rsidRPr="001C72B2" w:rsidRDefault="003A6E72" w:rsidP="003A6E72">
      <w:pPr>
        <w:pStyle w:val="PL"/>
        <w:rPr>
          <w:noProof w:val="0"/>
        </w:rPr>
      </w:pPr>
      <w:r w:rsidRPr="001C72B2">
        <w:rPr>
          <w:noProof w:val="0"/>
        </w:rPr>
        <w:tab/>
        <w:t>//For each method on an external class specified in the TTCN-3 ATS implement the behaviour.</w:t>
      </w:r>
    </w:p>
    <w:p w14:paraId="7FCCFD9F" w14:textId="77777777" w:rsidR="003A6E72" w:rsidRPr="001C72B2" w:rsidRDefault="003A6E72" w:rsidP="003A6E72">
      <w:pPr>
        <w:pStyle w:val="PL"/>
        <w:ind w:left="284"/>
        <w:rPr>
          <w:noProof w:val="0"/>
        </w:rPr>
      </w:pPr>
      <w:r w:rsidRPr="001C72B2">
        <w:rPr>
          <w:noProof w:val="0"/>
        </w:rPr>
        <w:tab/>
        <w:t xml:space="preserve">virtual TriStatus xtriExternalMethod (TriObjectHandle handle, const Tstring &amp; methodName, </w:t>
      </w:r>
      <w:r w:rsidRPr="001C72B2">
        <w:rPr>
          <w:noProof w:val="0"/>
        </w:rPr>
        <w:tab/>
        <w:t>TciParameterList *parameterList, TciParameter *returnValue)=0;</w:t>
      </w:r>
    </w:p>
    <w:p w14:paraId="762AB997" w14:textId="20EFD24B" w:rsidR="003A6E72" w:rsidRPr="001C72B2" w:rsidRDefault="003A6E72" w:rsidP="003A6E72">
      <w:pPr>
        <w:pStyle w:val="PL"/>
        <w:rPr>
          <w:noProof w:val="0"/>
        </w:rPr>
      </w:pPr>
      <w:r w:rsidRPr="001C72B2">
        <w:rPr>
          <w:noProof w:val="0"/>
        </w:rPr>
        <w:t>}</w:t>
      </w:r>
    </w:p>
    <w:p w14:paraId="2B63527A" w14:textId="77777777" w:rsidR="008232AC" w:rsidRPr="001C72B2" w:rsidRDefault="008232AC" w:rsidP="003A6E72">
      <w:pPr>
        <w:pStyle w:val="PL"/>
        <w:rPr>
          <w:noProof w:val="0"/>
        </w:rPr>
      </w:pPr>
    </w:p>
    <w:p w14:paraId="601EC75F" w14:textId="7461C3F7" w:rsidR="003A6E72" w:rsidRPr="001C72B2" w:rsidRDefault="003A6E72" w:rsidP="003A6E72">
      <w:pPr>
        <w:rPr>
          <w:b/>
        </w:rPr>
      </w:pPr>
      <w:r w:rsidRPr="001C72B2">
        <w:rPr>
          <w:b/>
        </w:rPr>
        <w:t>Clause 8.6.4</w:t>
      </w:r>
      <w:r w:rsidR="00466415" w:rsidRPr="001C72B2">
        <w:rPr>
          <w:b/>
        </w:rPr>
        <w:tab/>
      </w:r>
      <w:r w:rsidRPr="001C72B2">
        <w:rPr>
          <w:rStyle w:val="Fett"/>
        </w:rPr>
        <w:t>TriPlatformTE</w:t>
      </w:r>
    </w:p>
    <w:p w14:paraId="17D3688C" w14:textId="77777777" w:rsidR="003A6E72" w:rsidRPr="001C72B2" w:rsidRDefault="003A6E72" w:rsidP="003A6E72">
      <w:r w:rsidRPr="001C72B2">
        <w:t>This clause is to be extended.</w:t>
      </w:r>
    </w:p>
    <w:p w14:paraId="245E7EF4" w14:textId="77777777" w:rsidR="003A6E72" w:rsidRPr="001C72B2" w:rsidRDefault="003A6E72" w:rsidP="003A6E72">
      <w:pPr>
        <w:pStyle w:val="PL"/>
        <w:keepNext/>
        <w:keepLines/>
        <w:rPr>
          <w:noProof w:val="0"/>
        </w:rPr>
      </w:pPr>
      <w:r w:rsidRPr="001C72B2">
        <w:rPr>
          <w:noProof w:val="0"/>
        </w:rPr>
        <w:t>class xTriPlatformTE {</w:t>
      </w:r>
    </w:p>
    <w:p w14:paraId="5839240A" w14:textId="77777777" w:rsidR="003A6E72" w:rsidRPr="001C72B2" w:rsidRDefault="003A6E72" w:rsidP="003A6E72">
      <w:pPr>
        <w:pStyle w:val="PL"/>
        <w:keepNext/>
        <w:keepLines/>
        <w:rPr>
          <w:noProof w:val="0"/>
        </w:rPr>
      </w:pPr>
      <w:r w:rsidRPr="001C72B2">
        <w:rPr>
          <w:noProof w:val="0"/>
        </w:rPr>
        <w:t>public:</w:t>
      </w:r>
    </w:p>
    <w:p w14:paraId="232885D3" w14:textId="77777777" w:rsidR="003A6E72" w:rsidRPr="001C72B2" w:rsidRDefault="003A6E72" w:rsidP="003A6E72">
      <w:pPr>
        <w:pStyle w:val="PL"/>
        <w:rPr>
          <w:noProof w:val="0"/>
        </w:rPr>
      </w:pPr>
      <w:r w:rsidRPr="001C72B2">
        <w:rPr>
          <w:noProof w:val="0"/>
        </w:rPr>
        <w:tab/>
        <w:t>…</w:t>
      </w:r>
    </w:p>
    <w:p w14:paraId="64A2C299" w14:textId="77777777" w:rsidR="003A6E72" w:rsidRPr="001C72B2" w:rsidRDefault="003A6E72" w:rsidP="003A6E72">
      <w:pPr>
        <w:pStyle w:val="PL"/>
        <w:rPr>
          <w:noProof w:val="0"/>
        </w:rPr>
      </w:pPr>
    </w:p>
    <w:p w14:paraId="53104458" w14:textId="77777777" w:rsidR="003A6E72" w:rsidRPr="001C72B2" w:rsidRDefault="003A6E72" w:rsidP="003A6E72">
      <w:pPr>
        <w:pStyle w:val="PL"/>
        <w:rPr>
          <w:noProof w:val="0"/>
        </w:rPr>
      </w:pPr>
      <w:r w:rsidRPr="001C72B2">
        <w:rPr>
          <w:noProof w:val="0"/>
        </w:rPr>
        <w:tab/>
        <w:t>//Raises an exception during execution of external code in PA</w:t>
      </w:r>
    </w:p>
    <w:p w14:paraId="321AB8DD" w14:textId="77777777" w:rsidR="003A6E72" w:rsidRPr="001C72B2" w:rsidRDefault="003A6E72" w:rsidP="003A6E72">
      <w:pPr>
        <w:pStyle w:val="PL"/>
        <w:rPr>
          <w:noProof w:val="0"/>
        </w:rPr>
      </w:pPr>
      <w:r w:rsidRPr="001C72B2">
        <w:rPr>
          <w:noProof w:val="0"/>
        </w:rPr>
        <w:tab/>
        <w:t>virtual void xtriRaiseException (const TciValue *exc)=0;</w:t>
      </w:r>
    </w:p>
    <w:p w14:paraId="4632C868" w14:textId="77777777" w:rsidR="003A6E72" w:rsidRPr="001C72B2" w:rsidRDefault="003A6E72" w:rsidP="003A6E72">
      <w:pPr>
        <w:pStyle w:val="PL"/>
        <w:rPr>
          <w:noProof w:val="0"/>
        </w:rPr>
      </w:pPr>
      <w:r w:rsidRPr="001C72B2">
        <w:rPr>
          <w:noProof w:val="0"/>
        </w:rPr>
        <w:t>}</w:t>
      </w:r>
    </w:p>
    <w:p w14:paraId="253F1A9F" w14:textId="77777777" w:rsidR="003A6E72" w:rsidRPr="001C72B2" w:rsidRDefault="003A6E72" w:rsidP="003A6E72">
      <w:pPr>
        <w:pStyle w:val="PL"/>
        <w:rPr>
          <w:noProof w:val="0"/>
        </w:rPr>
      </w:pPr>
    </w:p>
    <w:p w14:paraId="00ECFB44" w14:textId="77777777" w:rsidR="003A6E72" w:rsidRPr="001C72B2" w:rsidRDefault="003A6E72" w:rsidP="003A6E72">
      <w:pPr>
        <w:pStyle w:val="berschrift2"/>
      </w:pPr>
      <w:bookmarkStart w:id="437" w:name="_Toc66104983"/>
      <w:bookmarkStart w:id="438" w:name="_Toc66112469"/>
      <w:bookmarkStart w:id="439" w:name="_Toc66354644"/>
      <w:bookmarkStart w:id="440" w:name="_Toc72305875"/>
      <w:bookmarkStart w:id="441" w:name="_Toc72306707"/>
      <w:r w:rsidRPr="001C72B2">
        <w:t>8.5</w:t>
      </w:r>
      <w:r w:rsidRPr="001C72B2">
        <w:tab/>
        <w:t>Extensions to clause 9 of ETSI ES 201 873-5 C# language mapping</w:t>
      </w:r>
      <w:bookmarkEnd w:id="437"/>
      <w:bookmarkEnd w:id="438"/>
      <w:bookmarkEnd w:id="439"/>
      <w:bookmarkEnd w:id="440"/>
      <w:bookmarkEnd w:id="441"/>
    </w:p>
    <w:p w14:paraId="1E700758" w14:textId="4BF1C580" w:rsidR="003A6E72" w:rsidRPr="001C72B2" w:rsidRDefault="003A6E72" w:rsidP="003A6E72">
      <w:pPr>
        <w:rPr>
          <w:b/>
        </w:rPr>
      </w:pPr>
      <w:r w:rsidRPr="001C72B2">
        <w:rPr>
          <w:b/>
        </w:rPr>
        <w:t>Clause 9.5.2.3</w:t>
      </w:r>
      <w:r w:rsidR="00466415" w:rsidRPr="001C72B2">
        <w:rPr>
          <w:b/>
        </w:rPr>
        <w:tab/>
      </w:r>
      <w:r w:rsidRPr="001C72B2">
        <w:rPr>
          <w:rStyle w:val="Fett"/>
        </w:rPr>
        <w:t>TriPlatformPA</w:t>
      </w:r>
    </w:p>
    <w:p w14:paraId="4AD671D1" w14:textId="77777777" w:rsidR="003A6E72" w:rsidRPr="001C72B2" w:rsidRDefault="003A6E72" w:rsidP="003A6E72">
      <w:r w:rsidRPr="001C72B2">
        <w:t>This clause is to be extended.</w:t>
      </w:r>
    </w:p>
    <w:p w14:paraId="1FD942C5" w14:textId="77777777" w:rsidR="003A6E72" w:rsidRPr="001C72B2" w:rsidRDefault="003A6E72" w:rsidP="003A6E72">
      <w:pPr>
        <w:pStyle w:val="PL"/>
        <w:keepNext/>
        <w:keepLines/>
        <w:rPr>
          <w:noProof w:val="0"/>
        </w:rPr>
      </w:pPr>
      <w:r w:rsidRPr="001C72B2">
        <w:rPr>
          <w:noProof w:val="0"/>
        </w:rPr>
        <w:t>public interface IXTriPlatformPA {</w:t>
      </w:r>
      <w:r w:rsidRPr="001C72B2">
        <w:rPr>
          <w:noProof w:val="0"/>
        </w:rPr>
        <w:br/>
      </w:r>
      <w:r w:rsidRPr="001C72B2">
        <w:rPr>
          <w:noProof w:val="0"/>
        </w:rPr>
        <w:tab/>
        <w:t>…</w:t>
      </w:r>
      <w:r w:rsidRPr="001C72B2">
        <w:rPr>
          <w:noProof w:val="0"/>
        </w:rPr>
        <w:br/>
      </w:r>
      <w:r w:rsidRPr="001C72B2">
        <w:rPr>
          <w:noProof w:val="0"/>
        </w:rPr>
        <w:br/>
      </w:r>
      <w:r w:rsidRPr="001C72B2">
        <w:rPr>
          <w:noProof w:val="0"/>
        </w:rPr>
        <w:tab/>
        <w:t>// Miscellaneous operations</w:t>
      </w:r>
      <w:r w:rsidRPr="001C72B2">
        <w:rPr>
          <w:noProof w:val="0"/>
        </w:rPr>
        <w:br/>
      </w:r>
      <w:r w:rsidRPr="001C72B2">
        <w:rPr>
          <w:noProof w:val="0"/>
        </w:rPr>
        <w:tab/>
        <w:t>// Ref: TRI-Definition clause 5.6.3.4</w:t>
      </w:r>
      <w:r w:rsidRPr="001C72B2">
        <w:rPr>
          <w:noProof w:val="0"/>
        </w:rPr>
        <w:br/>
      </w:r>
      <w:r w:rsidRPr="001C72B2">
        <w:rPr>
          <w:noProof w:val="0"/>
        </w:rPr>
        <w:tab/>
        <w:t xml:space="preserve">TriStatus XTriExternalCreate(ITriClassId classId, </w:t>
      </w:r>
      <w:r w:rsidRPr="001C72B2">
        <w:rPr>
          <w:noProof w:val="0"/>
        </w:rPr>
        <w:br/>
      </w:r>
      <w:r w:rsidRPr="001C72B2">
        <w:rPr>
          <w:noProof w:val="0"/>
        </w:rPr>
        <w:tab/>
      </w:r>
      <w:r w:rsidRPr="001C72B2">
        <w:rPr>
          <w:noProof w:val="0"/>
        </w:rPr>
        <w:tab/>
        <w:t>ITciParameterList parameterList, out object handle);</w:t>
      </w:r>
      <w:r w:rsidRPr="001C72B2">
        <w:rPr>
          <w:noProof w:val="0"/>
        </w:rPr>
        <w:br/>
      </w:r>
    </w:p>
    <w:p w14:paraId="6CE347A5" w14:textId="7341ACA7" w:rsidR="003A6E72" w:rsidRPr="001C72B2" w:rsidRDefault="003A6E72" w:rsidP="003A6E72">
      <w:pPr>
        <w:pStyle w:val="PL"/>
        <w:keepNext/>
        <w:keepLines/>
        <w:rPr>
          <w:noProof w:val="0"/>
        </w:rPr>
      </w:pPr>
      <w:r w:rsidRPr="001C72B2">
        <w:rPr>
          <w:noProof w:val="0"/>
        </w:rPr>
        <w:tab/>
        <w:t>// Ref: TRI-Definition clause 5.6.3.6</w:t>
      </w:r>
      <w:r w:rsidRPr="001C72B2">
        <w:rPr>
          <w:noProof w:val="0"/>
        </w:rPr>
        <w:br/>
      </w:r>
      <w:r w:rsidRPr="001C72B2">
        <w:rPr>
          <w:noProof w:val="0"/>
        </w:rPr>
        <w:tab/>
        <w:t xml:space="preserve">TriStatus XTriExternalMethod(object handle, string methodName, </w:t>
      </w:r>
      <w:r w:rsidRPr="001C72B2">
        <w:rPr>
          <w:noProof w:val="0"/>
        </w:rPr>
        <w:br/>
      </w:r>
      <w:r w:rsidRPr="001C72B2">
        <w:rPr>
          <w:noProof w:val="0"/>
        </w:rPr>
        <w:tab/>
      </w:r>
      <w:r w:rsidRPr="001C72B2">
        <w:rPr>
          <w:noProof w:val="0"/>
        </w:rPr>
        <w:tab/>
        <w:t>ITciParameterList parameterList, ITciParameter returnValue);</w:t>
      </w:r>
      <w:r w:rsidRPr="001C72B2">
        <w:rPr>
          <w:noProof w:val="0"/>
        </w:rPr>
        <w:br/>
        <w:t>}</w:t>
      </w:r>
    </w:p>
    <w:p w14:paraId="39897083" w14:textId="77777777" w:rsidR="008232AC" w:rsidRPr="001C72B2" w:rsidRDefault="008232AC" w:rsidP="003A6E72">
      <w:pPr>
        <w:pStyle w:val="PL"/>
        <w:keepNext/>
        <w:keepLines/>
        <w:rPr>
          <w:noProof w:val="0"/>
        </w:rPr>
      </w:pPr>
    </w:p>
    <w:p w14:paraId="66407B1A" w14:textId="3732B12B" w:rsidR="003A6E72" w:rsidRPr="001C72B2" w:rsidRDefault="003A6E72" w:rsidP="003A6E72">
      <w:pPr>
        <w:rPr>
          <w:b/>
        </w:rPr>
      </w:pPr>
      <w:r w:rsidRPr="001C72B2">
        <w:rPr>
          <w:b/>
        </w:rPr>
        <w:t>Clause 9.5.2.4</w:t>
      </w:r>
      <w:r w:rsidR="00466415" w:rsidRPr="001C72B2">
        <w:rPr>
          <w:b/>
        </w:rPr>
        <w:tab/>
      </w:r>
      <w:r w:rsidRPr="001C72B2">
        <w:rPr>
          <w:rStyle w:val="Fett"/>
        </w:rPr>
        <w:t>TriPlatformTE</w:t>
      </w:r>
    </w:p>
    <w:p w14:paraId="52BF7F84" w14:textId="77777777" w:rsidR="003A6E72" w:rsidRPr="001C72B2" w:rsidRDefault="003A6E72" w:rsidP="003A6E72">
      <w:r w:rsidRPr="001C72B2">
        <w:t>This clause is to be extended.</w:t>
      </w:r>
    </w:p>
    <w:p w14:paraId="178BDA73" w14:textId="77777777" w:rsidR="003A6E72" w:rsidRPr="001C72B2" w:rsidRDefault="003A6E72" w:rsidP="003A6E72">
      <w:pPr>
        <w:pStyle w:val="PL"/>
        <w:rPr>
          <w:noProof w:val="0"/>
        </w:rPr>
      </w:pPr>
      <w:r w:rsidRPr="001C72B2">
        <w:rPr>
          <w:noProof w:val="0"/>
        </w:rPr>
        <w:t>public interface IXTriPlatformTE {</w:t>
      </w:r>
    </w:p>
    <w:p w14:paraId="6B482C0A" w14:textId="77777777" w:rsidR="003A6E72" w:rsidRPr="001C72B2" w:rsidRDefault="003A6E72" w:rsidP="003A6E72">
      <w:pPr>
        <w:pStyle w:val="PL"/>
        <w:rPr>
          <w:noProof w:val="0"/>
        </w:rPr>
      </w:pPr>
      <w:r w:rsidRPr="001C72B2">
        <w:rPr>
          <w:noProof w:val="0"/>
        </w:rPr>
        <w:tab/>
        <w:t>…</w:t>
      </w:r>
      <w:r w:rsidRPr="001C72B2">
        <w:rPr>
          <w:noProof w:val="0"/>
        </w:rPr>
        <w:br/>
      </w:r>
      <w:r w:rsidRPr="001C72B2">
        <w:rPr>
          <w:noProof w:val="0"/>
        </w:rPr>
        <w:br/>
      </w:r>
      <w:r w:rsidRPr="001C72B2">
        <w:rPr>
          <w:noProof w:val="0"/>
        </w:rPr>
        <w:tab/>
        <w:t>// Ref: TRI Definition clause 5.6.3.7</w:t>
      </w:r>
    </w:p>
    <w:p w14:paraId="4ACE79A9" w14:textId="77777777" w:rsidR="003A6E72" w:rsidRPr="001C72B2" w:rsidRDefault="003A6E72" w:rsidP="003A6E72">
      <w:pPr>
        <w:pStyle w:val="PL"/>
        <w:rPr>
          <w:noProof w:val="0"/>
        </w:rPr>
      </w:pPr>
      <w:r w:rsidRPr="001C72B2">
        <w:rPr>
          <w:noProof w:val="0"/>
        </w:rPr>
        <w:tab/>
        <w:t>void XTriRaiseException(ITciValue exc);</w:t>
      </w:r>
    </w:p>
    <w:p w14:paraId="6E1E3650" w14:textId="77777777" w:rsidR="003A6E72" w:rsidRPr="001C72B2" w:rsidRDefault="003A6E72" w:rsidP="003A6E72">
      <w:pPr>
        <w:rPr>
          <w:rStyle w:val="Fett"/>
          <w:b w:val="0"/>
        </w:rPr>
      </w:pPr>
      <w:r w:rsidRPr="001C72B2">
        <w:t>}</w:t>
      </w:r>
    </w:p>
    <w:p w14:paraId="6F833A31" w14:textId="77777777" w:rsidR="002C6337" w:rsidRPr="001C72B2" w:rsidRDefault="002C6337">
      <w:pPr>
        <w:overflowPunct/>
        <w:autoSpaceDE/>
        <w:autoSpaceDN/>
        <w:adjustRightInd/>
        <w:spacing w:after="0"/>
        <w:textAlignment w:val="auto"/>
      </w:pPr>
      <w:r w:rsidRPr="001C72B2">
        <w:br w:type="page"/>
      </w:r>
    </w:p>
    <w:p w14:paraId="6A558ADB" w14:textId="628138B3" w:rsidR="0089186E" w:rsidRPr="001C72B2" w:rsidRDefault="0089186E" w:rsidP="0089186E">
      <w:pPr>
        <w:pStyle w:val="berschrift8"/>
        <w:keepNext w:val="0"/>
        <w:keepLines w:val="0"/>
      </w:pPr>
      <w:bookmarkStart w:id="442" w:name="_Toc66104984"/>
      <w:bookmarkStart w:id="443" w:name="_Toc66112470"/>
      <w:bookmarkStart w:id="444" w:name="_Toc66354645"/>
      <w:bookmarkStart w:id="445" w:name="_Toc72305876"/>
      <w:bookmarkStart w:id="446" w:name="_Toc72306708"/>
      <w:r w:rsidRPr="001C72B2">
        <w:lastRenderedPageBreak/>
        <w:t>Annex A</w:t>
      </w:r>
      <w:r w:rsidRPr="001C72B2">
        <w:rPr>
          <w:rFonts w:cs="Arial"/>
          <w:color w:val="76923C"/>
        </w:rPr>
        <w:t xml:space="preserve"> </w:t>
      </w:r>
      <w:r w:rsidRPr="001C72B2">
        <w:rPr>
          <w:rFonts w:cs="Arial"/>
          <w:color w:val="000000"/>
        </w:rPr>
        <w:t>(normative</w:t>
      </w:r>
      <w:r w:rsidR="00D32A05">
        <w:rPr>
          <w:rFonts w:cs="Arial"/>
          <w:color w:val="000000"/>
        </w:rPr>
        <w:t>):</w:t>
      </w:r>
      <w:r w:rsidR="00D32A05">
        <w:rPr>
          <w:rFonts w:cs="Arial"/>
          <w:color w:val="000000"/>
        </w:rPr>
        <w:br/>
      </w:r>
      <w:r w:rsidRPr="001C72B2">
        <w:t>BNF and static semantics</w:t>
      </w:r>
      <w:bookmarkEnd w:id="442"/>
      <w:bookmarkEnd w:id="443"/>
      <w:bookmarkEnd w:id="444"/>
      <w:bookmarkEnd w:id="445"/>
      <w:bookmarkEnd w:id="446"/>
    </w:p>
    <w:p w14:paraId="3E74155F" w14:textId="77777777" w:rsidR="0089186E" w:rsidRPr="001C72B2" w:rsidRDefault="0089186E" w:rsidP="0089186E">
      <w:pPr>
        <w:pStyle w:val="berschrift1"/>
        <w:keepNext w:val="0"/>
        <w:keepLines w:val="0"/>
      </w:pPr>
      <w:bookmarkStart w:id="447" w:name="_Toc66104985"/>
      <w:bookmarkStart w:id="448" w:name="_Toc66112471"/>
      <w:bookmarkStart w:id="449" w:name="_Toc66354646"/>
      <w:bookmarkStart w:id="450" w:name="_Toc72305877"/>
      <w:bookmarkStart w:id="451" w:name="_Toc72306709"/>
      <w:r w:rsidRPr="001C72B2">
        <w:t>A.1</w:t>
      </w:r>
      <w:r w:rsidRPr="001C72B2">
        <w:tab/>
        <w:t>Extensions to TTCN-3 terminals</w:t>
      </w:r>
      <w:bookmarkEnd w:id="447"/>
      <w:bookmarkEnd w:id="448"/>
      <w:bookmarkEnd w:id="449"/>
      <w:bookmarkEnd w:id="450"/>
      <w:bookmarkEnd w:id="451"/>
    </w:p>
    <w:p w14:paraId="4E2B1A0D" w14:textId="6F8DDFCF" w:rsidR="0089186E" w:rsidRPr="001C72B2" w:rsidRDefault="0089186E" w:rsidP="00314490">
      <w:pPr>
        <w:rPr>
          <w:lang w:eastAsia="en-GB"/>
        </w:rPr>
      </w:pPr>
      <w:r w:rsidRPr="001C72B2">
        <w:rPr>
          <w:lang w:eastAsia="en-GB"/>
        </w:rPr>
        <w:t xml:space="preserve">The list of reserved terminals which are keywords in table A.3 </w:t>
      </w:r>
      <w:r w:rsidR="00986124" w:rsidRPr="001C72B2">
        <w:rPr>
          <w:lang w:eastAsia="en-GB"/>
        </w:rPr>
        <w:t xml:space="preserve">in </w:t>
      </w:r>
      <w:r w:rsidR="00986124" w:rsidRPr="001C72B2">
        <w:t>ETSI ES 201 873-1</w:t>
      </w:r>
      <w:r w:rsidR="00986124" w:rsidRPr="001C72B2">
        <w:rPr>
          <w:lang w:eastAsia="en-GB"/>
        </w:rPr>
        <w:t xml:space="preserve"> [</w:t>
      </w:r>
      <w:r w:rsidR="00986124" w:rsidRPr="001C72B2">
        <w:rPr>
          <w:lang w:eastAsia="en-GB"/>
        </w:rPr>
        <w:fldChar w:fldCharType="begin"/>
      </w:r>
      <w:r w:rsidR="00986124" w:rsidRPr="001C72B2">
        <w:rPr>
          <w:lang w:eastAsia="en-GB"/>
        </w:rPr>
        <w:instrText xml:space="preserve">REF REF_ES201873_1 \h  \* MERGEFORMAT </w:instrText>
      </w:r>
      <w:r w:rsidR="00986124" w:rsidRPr="001C72B2">
        <w:rPr>
          <w:lang w:eastAsia="en-GB"/>
        </w:rPr>
      </w:r>
      <w:r w:rsidR="00986124" w:rsidRPr="001C72B2">
        <w:rPr>
          <w:lang w:eastAsia="en-GB"/>
        </w:rPr>
        <w:fldChar w:fldCharType="separate"/>
      </w:r>
      <w:r w:rsidR="00901235" w:rsidRPr="001C72B2">
        <w:t>1</w:t>
      </w:r>
      <w:r w:rsidR="00986124" w:rsidRPr="001C72B2">
        <w:rPr>
          <w:lang w:eastAsia="en-GB"/>
        </w:rPr>
        <w:fldChar w:fldCharType="end"/>
      </w:r>
      <w:r w:rsidR="00986124" w:rsidRPr="001C72B2">
        <w:rPr>
          <w:lang w:eastAsia="en-GB"/>
        </w:rPr>
        <w:t xml:space="preserve">] </w:t>
      </w:r>
      <w:r w:rsidRPr="001C72B2">
        <w:rPr>
          <w:lang w:eastAsia="en-GB"/>
        </w:rPr>
        <w:t xml:space="preserve">needs to be extended with </w:t>
      </w:r>
      <w:r w:rsidRPr="001C72B2">
        <w:rPr>
          <w:b/>
          <w:lang w:eastAsia="en-GB"/>
        </w:rPr>
        <w:t>class</w:t>
      </w:r>
      <w:r w:rsidRPr="001C72B2">
        <w:rPr>
          <w:lang w:eastAsia="en-GB"/>
        </w:rPr>
        <w:t xml:space="preserve">, </w:t>
      </w:r>
      <w:r w:rsidRPr="001C72B2">
        <w:rPr>
          <w:b/>
          <w:lang w:eastAsia="en-GB"/>
        </w:rPr>
        <w:t xml:space="preserve">finally, object </w:t>
      </w:r>
      <w:r w:rsidR="0091058A" w:rsidRPr="001C72B2">
        <w:rPr>
          <w:lang w:eastAsia="en-GB"/>
        </w:rPr>
        <w:t>and</w:t>
      </w:r>
      <w:r w:rsidR="0091058A" w:rsidRPr="001C72B2">
        <w:rPr>
          <w:b/>
          <w:lang w:eastAsia="en-GB"/>
        </w:rPr>
        <w:t xml:space="preserve"> </w:t>
      </w:r>
      <w:r w:rsidRPr="001C72B2">
        <w:rPr>
          <w:b/>
          <w:lang w:eastAsia="en-GB"/>
        </w:rPr>
        <w:t>this</w:t>
      </w:r>
      <w:r w:rsidR="0091058A" w:rsidRPr="001C72B2">
        <w:rPr>
          <w:lang w:eastAsia="en-GB"/>
        </w:rPr>
        <w:t>. The extens</w:t>
      </w:r>
      <w:r w:rsidR="00471853" w:rsidRPr="001C72B2">
        <w:rPr>
          <w:lang w:eastAsia="en-GB"/>
        </w:rPr>
        <w:t>i</w:t>
      </w:r>
      <w:r w:rsidR="0091058A" w:rsidRPr="001C72B2">
        <w:rPr>
          <w:lang w:eastAsia="en-GB"/>
        </w:rPr>
        <w:t>on of table A.3 in</w:t>
      </w:r>
      <w:r w:rsidR="00870565" w:rsidRPr="001C72B2">
        <w:rPr>
          <w:lang w:eastAsia="en-GB"/>
        </w:rPr>
        <w:t xml:space="preserve"> </w:t>
      </w:r>
      <w:r w:rsidR="00870565" w:rsidRPr="001C72B2">
        <w:t>ETSI ES 201 873-1</w:t>
      </w:r>
      <w:r w:rsidR="00870565" w:rsidRPr="001C72B2">
        <w:rPr>
          <w:lang w:eastAsia="en-GB"/>
        </w:rPr>
        <w:t xml:space="preserve"> [</w:t>
      </w:r>
      <w:r w:rsidR="00870565" w:rsidRPr="001C72B2">
        <w:rPr>
          <w:lang w:eastAsia="en-GB"/>
        </w:rPr>
        <w:fldChar w:fldCharType="begin"/>
      </w:r>
      <w:r w:rsidR="00870565" w:rsidRPr="001C72B2">
        <w:rPr>
          <w:lang w:eastAsia="en-GB"/>
        </w:rPr>
        <w:instrText xml:space="preserve">REF REF_ES201873_1 \h  \* MERGEFORMAT </w:instrText>
      </w:r>
      <w:r w:rsidR="00870565" w:rsidRPr="001C72B2">
        <w:rPr>
          <w:lang w:eastAsia="en-GB"/>
        </w:rPr>
      </w:r>
      <w:r w:rsidR="00870565" w:rsidRPr="001C72B2">
        <w:rPr>
          <w:lang w:eastAsia="en-GB"/>
        </w:rPr>
        <w:fldChar w:fldCharType="separate"/>
      </w:r>
      <w:r w:rsidR="00901235" w:rsidRPr="001C72B2">
        <w:t>1</w:t>
      </w:r>
      <w:r w:rsidR="00870565" w:rsidRPr="001C72B2">
        <w:rPr>
          <w:lang w:eastAsia="en-GB"/>
        </w:rPr>
        <w:fldChar w:fldCharType="end"/>
      </w:r>
      <w:r w:rsidR="00870565" w:rsidRPr="001C72B2">
        <w:rPr>
          <w:lang w:eastAsia="en-GB"/>
        </w:rPr>
        <w:t>]</w:t>
      </w:r>
      <w:r w:rsidR="0091058A" w:rsidRPr="001C72B2">
        <w:t xml:space="preserve">, </w:t>
      </w:r>
      <w:r w:rsidR="00466415" w:rsidRPr="001C72B2">
        <w:t>c</w:t>
      </w:r>
      <w:r w:rsidR="0091058A" w:rsidRPr="001C72B2">
        <w:t>lause A.1.5.0 is shown</w:t>
      </w:r>
      <w:r w:rsidRPr="001C72B2">
        <w:rPr>
          <w:lang w:eastAsia="en-GB"/>
        </w:rPr>
        <w:t xml:space="preserve">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09"/>
        <w:gridCol w:w="2410"/>
        <w:gridCol w:w="2410"/>
        <w:gridCol w:w="2410"/>
      </w:tblGrid>
      <w:tr w:rsidR="0089186E" w:rsidRPr="001C72B2" w14:paraId="787A694B" w14:textId="77777777" w:rsidTr="0089186E">
        <w:trPr>
          <w:jc w:val="center"/>
        </w:trPr>
        <w:tc>
          <w:tcPr>
            <w:tcW w:w="2409" w:type="dxa"/>
          </w:tcPr>
          <w:p w14:paraId="66935556"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action</w:t>
            </w:r>
          </w:p>
          <w:p w14:paraId="3D3DC4AB"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activate</w:t>
            </w:r>
          </w:p>
          <w:p w14:paraId="05AEBAB4"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address</w:t>
            </w:r>
          </w:p>
          <w:p w14:paraId="1B3D320E"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alive</w:t>
            </w:r>
          </w:p>
          <w:p w14:paraId="15B61270"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all</w:t>
            </w:r>
          </w:p>
          <w:p w14:paraId="04EE13E1"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alt</w:t>
            </w:r>
          </w:p>
          <w:p w14:paraId="3C7D5343"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altstep</w:t>
            </w:r>
          </w:p>
          <w:p w14:paraId="2EF017D8"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and</w:t>
            </w:r>
          </w:p>
          <w:p w14:paraId="4BCF7F87"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and4b</w:t>
            </w:r>
          </w:p>
          <w:p w14:paraId="725C3183"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any</w:t>
            </w:r>
          </w:p>
          <w:p w14:paraId="55E455C4"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anytype</w:t>
            </w:r>
          </w:p>
          <w:p w14:paraId="33BB1EB0" w14:textId="77777777" w:rsidR="0089186E" w:rsidRPr="001C72B2" w:rsidRDefault="0089186E" w:rsidP="0089186E">
            <w:pPr>
              <w:pStyle w:val="TAL"/>
              <w:rPr>
                <w:rFonts w:ascii="Courier New" w:hAnsi="Courier New" w:cs="Courier New"/>
                <w:b/>
              </w:rPr>
            </w:pPr>
          </w:p>
          <w:p w14:paraId="2C9521A7"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bitstring</w:t>
            </w:r>
          </w:p>
          <w:p w14:paraId="7038C3BB"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boolean</w:t>
            </w:r>
          </w:p>
          <w:p w14:paraId="4CB9C263"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break</w:t>
            </w:r>
          </w:p>
          <w:p w14:paraId="0D6327B6" w14:textId="77777777" w:rsidR="0089186E" w:rsidRPr="001C72B2" w:rsidRDefault="0089186E" w:rsidP="0089186E">
            <w:pPr>
              <w:pStyle w:val="TAL"/>
              <w:rPr>
                <w:rFonts w:ascii="Courier New" w:hAnsi="Courier New" w:cs="Courier New"/>
                <w:b/>
              </w:rPr>
            </w:pPr>
          </w:p>
          <w:p w14:paraId="2FF71921"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case</w:t>
            </w:r>
          </w:p>
          <w:p w14:paraId="358BE0AE"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call</w:t>
            </w:r>
          </w:p>
          <w:p w14:paraId="523736F2"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catch</w:t>
            </w:r>
          </w:p>
          <w:p w14:paraId="2B43C38C"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char</w:t>
            </w:r>
          </w:p>
          <w:p w14:paraId="61B19F55"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charstring</w:t>
            </w:r>
          </w:p>
          <w:p w14:paraId="763A7909"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check</w:t>
            </w:r>
          </w:p>
          <w:p w14:paraId="3C424375"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class</w:t>
            </w:r>
          </w:p>
          <w:p w14:paraId="5522BCA4"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clear</w:t>
            </w:r>
          </w:p>
          <w:p w14:paraId="30ABB0F4"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complement</w:t>
            </w:r>
          </w:p>
          <w:p w14:paraId="45B03E28"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component</w:t>
            </w:r>
          </w:p>
          <w:p w14:paraId="154D633E"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connect</w:t>
            </w:r>
          </w:p>
          <w:p w14:paraId="54E50BC7"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 xml:space="preserve">const </w:t>
            </w:r>
          </w:p>
          <w:p w14:paraId="7201AB5B"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continue</w:t>
            </w:r>
          </w:p>
          <w:p w14:paraId="4517A8A3"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control</w:t>
            </w:r>
          </w:p>
          <w:p w14:paraId="37AD4251"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create</w:t>
            </w:r>
          </w:p>
          <w:p w14:paraId="0CD5F3BF" w14:textId="77777777" w:rsidR="0089186E" w:rsidRPr="001C72B2" w:rsidRDefault="0089186E" w:rsidP="0089186E">
            <w:pPr>
              <w:pStyle w:val="TAL"/>
              <w:rPr>
                <w:rFonts w:ascii="Courier New" w:hAnsi="Courier New" w:cs="Courier New"/>
                <w:b/>
              </w:rPr>
            </w:pPr>
          </w:p>
          <w:p w14:paraId="06F4A375"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deactivate</w:t>
            </w:r>
          </w:p>
          <w:p w14:paraId="722F7467"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decmatch</w:t>
            </w:r>
          </w:p>
          <w:p w14:paraId="21917667"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default</w:t>
            </w:r>
          </w:p>
          <w:p w14:paraId="6477FEF2"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disconnect</w:t>
            </w:r>
          </w:p>
          <w:p w14:paraId="6A7C6639"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display</w:t>
            </w:r>
          </w:p>
          <w:p w14:paraId="416A9085"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do</w:t>
            </w:r>
          </w:p>
          <w:p w14:paraId="303702CD"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done</w:t>
            </w:r>
          </w:p>
          <w:p w14:paraId="49734D10" w14:textId="77777777" w:rsidR="0089186E" w:rsidRPr="001C72B2" w:rsidRDefault="0089186E" w:rsidP="0089186E">
            <w:pPr>
              <w:pStyle w:val="TAL"/>
              <w:rPr>
                <w:rFonts w:ascii="Courier New" w:hAnsi="Courier New" w:cs="Courier New"/>
                <w:b/>
              </w:rPr>
            </w:pPr>
          </w:p>
          <w:p w14:paraId="67602970"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else</w:t>
            </w:r>
          </w:p>
          <w:p w14:paraId="6F22AA97"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encode</w:t>
            </w:r>
          </w:p>
          <w:p w14:paraId="1FF75B31"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enumerated</w:t>
            </w:r>
          </w:p>
          <w:p w14:paraId="6F7235D9"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error</w:t>
            </w:r>
          </w:p>
          <w:p w14:paraId="0B88B7E0"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except</w:t>
            </w:r>
          </w:p>
          <w:p w14:paraId="1702D189"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exception</w:t>
            </w:r>
          </w:p>
          <w:p w14:paraId="622D4158"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execute</w:t>
            </w:r>
          </w:p>
          <w:p w14:paraId="7D30BF3B"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extends</w:t>
            </w:r>
          </w:p>
          <w:p w14:paraId="52253AB6"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extension</w:t>
            </w:r>
          </w:p>
          <w:p w14:paraId="794A30C1" w14:textId="77777777" w:rsidR="0089186E" w:rsidRPr="001C72B2" w:rsidRDefault="0089186E" w:rsidP="0089186E">
            <w:pPr>
              <w:pStyle w:val="TAL"/>
              <w:rPr>
                <w:rFonts w:ascii="Courier New" w:hAnsi="Courier New" w:cs="Courier New"/>
                <w:b/>
                <w:sz w:val="16"/>
              </w:rPr>
            </w:pPr>
            <w:r w:rsidRPr="001C72B2">
              <w:rPr>
                <w:rFonts w:ascii="Courier New" w:hAnsi="Courier New" w:cs="Courier New"/>
                <w:b/>
              </w:rPr>
              <w:t>external</w:t>
            </w:r>
          </w:p>
        </w:tc>
        <w:tc>
          <w:tcPr>
            <w:tcW w:w="2410" w:type="dxa"/>
          </w:tcPr>
          <w:p w14:paraId="2E3D57BF"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fail</w:t>
            </w:r>
          </w:p>
          <w:p w14:paraId="025C0924"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false</w:t>
            </w:r>
          </w:p>
          <w:p w14:paraId="1FD759E2"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finally</w:t>
            </w:r>
          </w:p>
          <w:p w14:paraId="23A00899"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float</w:t>
            </w:r>
          </w:p>
          <w:p w14:paraId="4D76A9BA"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for</w:t>
            </w:r>
          </w:p>
          <w:p w14:paraId="5C5A1DBC"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friend</w:t>
            </w:r>
          </w:p>
          <w:p w14:paraId="083394FC"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from</w:t>
            </w:r>
          </w:p>
          <w:p w14:paraId="3DE7394D"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function</w:t>
            </w:r>
          </w:p>
          <w:p w14:paraId="6A8E09D3" w14:textId="77777777" w:rsidR="0089186E" w:rsidRPr="001C72B2" w:rsidRDefault="0089186E" w:rsidP="0089186E">
            <w:pPr>
              <w:pStyle w:val="TAL"/>
              <w:rPr>
                <w:rFonts w:ascii="Courier New" w:hAnsi="Courier New" w:cs="Courier New"/>
                <w:b/>
              </w:rPr>
            </w:pPr>
          </w:p>
          <w:p w14:paraId="661BCF19"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getverdict</w:t>
            </w:r>
          </w:p>
          <w:p w14:paraId="53E4DE0E"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getcall</w:t>
            </w:r>
          </w:p>
          <w:p w14:paraId="0E278F1D"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getreply</w:t>
            </w:r>
          </w:p>
          <w:p w14:paraId="1EA9FEB7"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goto</w:t>
            </w:r>
          </w:p>
          <w:p w14:paraId="7A9D6847"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group</w:t>
            </w:r>
          </w:p>
          <w:p w14:paraId="03B655AC" w14:textId="77777777" w:rsidR="0089186E" w:rsidRPr="001C72B2" w:rsidRDefault="0089186E" w:rsidP="0089186E">
            <w:pPr>
              <w:pStyle w:val="TAL"/>
              <w:rPr>
                <w:rFonts w:ascii="Courier New" w:hAnsi="Courier New" w:cs="Courier New"/>
                <w:b/>
              </w:rPr>
            </w:pPr>
          </w:p>
          <w:p w14:paraId="05014DED"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halt</w:t>
            </w:r>
          </w:p>
          <w:p w14:paraId="1E17378B"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hexstring</w:t>
            </w:r>
          </w:p>
          <w:p w14:paraId="7BBA9D0B" w14:textId="77777777" w:rsidR="0089186E" w:rsidRPr="001C72B2" w:rsidRDefault="0089186E" w:rsidP="0089186E">
            <w:pPr>
              <w:pStyle w:val="TAL"/>
              <w:rPr>
                <w:rFonts w:ascii="Courier New" w:hAnsi="Courier New" w:cs="Courier New"/>
                <w:b/>
              </w:rPr>
            </w:pPr>
          </w:p>
          <w:p w14:paraId="4127AF20"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if</w:t>
            </w:r>
          </w:p>
          <w:p w14:paraId="2A76297B"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ifpresent</w:t>
            </w:r>
          </w:p>
          <w:p w14:paraId="122218C5"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import</w:t>
            </w:r>
          </w:p>
          <w:p w14:paraId="411D032D"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in</w:t>
            </w:r>
          </w:p>
          <w:p w14:paraId="110FA560"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inconc</w:t>
            </w:r>
          </w:p>
          <w:p w14:paraId="2048070E"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infinity</w:t>
            </w:r>
          </w:p>
          <w:p w14:paraId="064359E3"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inout</w:t>
            </w:r>
          </w:p>
          <w:p w14:paraId="60DC1CF9"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integer</w:t>
            </w:r>
          </w:p>
          <w:p w14:paraId="77506F8B"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interleave</w:t>
            </w:r>
          </w:p>
          <w:p w14:paraId="63D427B2" w14:textId="77777777" w:rsidR="0089186E" w:rsidRPr="001C72B2" w:rsidRDefault="0089186E" w:rsidP="0089186E">
            <w:pPr>
              <w:pStyle w:val="TAL"/>
              <w:rPr>
                <w:rFonts w:ascii="Courier New" w:hAnsi="Courier New" w:cs="Courier New"/>
                <w:b/>
              </w:rPr>
            </w:pPr>
          </w:p>
          <w:p w14:paraId="5D03CFC6"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kill</w:t>
            </w:r>
          </w:p>
          <w:p w14:paraId="7646BF49"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killed</w:t>
            </w:r>
          </w:p>
          <w:p w14:paraId="132543FD" w14:textId="77777777" w:rsidR="0089186E" w:rsidRPr="001C72B2" w:rsidRDefault="0089186E" w:rsidP="0089186E">
            <w:pPr>
              <w:pStyle w:val="TAL"/>
              <w:rPr>
                <w:rFonts w:ascii="Courier New" w:hAnsi="Courier New" w:cs="Courier New"/>
                <w:b/>
              </w:rPr>
            </w:pPr>
          </w:p>
          <w:p w14:paraId="17AE0D1D"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label</w:t>
            </w:r>
          </w:p>
          <w:p w14:paraId="0B39E0F6"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language</w:t>
            </w:r>
          </w:p>
          <w:p w14:paraId="46780586"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length</w:t>
            </w:r>
          </w:p>
          <w:p w14:paraId="0578BC73"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log</w:t>
            </w:r>
          </w:p>
          <w:p w14:paraId="03E2484B" w14:textId="77777777" w:rsidR="0089186E" w:rsidRPr="001C72B2" w:rsidRDefault="0089186E" w:rsidP="0089186E">
            <w:pPr>
              <w:pStyle w:val="TAL"/>
              <w:rPr>
                <w:rFonts w:ascii="Courier New" w:hAnsi="Courier New" w:cs="Courier New"/>
                <w:b/>
              </w:rPr>
            </w:pPr>
          </w:p>
          <w:p w14:paraId="1AFC27C9"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map</w:t>
            </w:r>
          </w:p>
          <w:p w14:paraId="568F08E2"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match</w:t>
            </w:r>
          </w:p>
          <w:p w14:paraId="4854AF27"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message</w:t>
            </w:r>
          </w:p>
          <w:p w14:paraId="73D037F7"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mixed</w:t>
            </w:r>
          </w:p>
          <w:p w14:paraId="160005E7"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mod</w:t>
            </w:r>
          </w:p>
          <w:p w14:paraId="19EF3C79"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modifies</w:t>
            </w:r>
          </w:p>
          <w:p w14:paraId="09EFA15D"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module</w:t>
            </w:r>
          </w:p>
          <w:p w14:paraId="490E1120"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modulepar</w:t>
            </w:r>
          </w:p>
          <w:p w14:paraId="3BB3D623"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mtc</w:t>
            </w:r>
          </w:p>
        </w:tc>
        <w:tc>
          <w:tcPr>
            <w:tcW w:w="2410" w:type="dxa"/>
          </w:tcPr>
          <w:p w14:paraId="7D2ACA90"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noblock</w:t>
            </w:r>
          </w:p>
          <w:p w14:paraId="6DA9EBF3"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none</w:t>
            </w:r>
          </w:p>
          <w:p w14:paraId="2ACDAA03"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not</w:t>
            </w:r>
          </w:p>
          <w:p w14:paraId="2EFFFBC0"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not4b</w:t>
            </w:r>
          </w:p>
          <w:p w14:paraId="2D69B33E"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nowait</w:t>
            </w:r>
          </w:p>
          <w:p w14:paraId="4B0E17BB"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null</w:t>
            </w:r>
          </w:p>
          <w:p w14:paraId="76B14256" w14:textId="77777777" w:rsidR="0089186E" w:rsidRPr="001C72B2" w:rsidRDefault="0089186E" w:rsidP="0089186E">
            <w:pPr>
              <w:pStyle w:val="TAL"/>
              <w:rPr>
                <w:rFonts w:ascii="Courier New" w:hAnsi="Courier New" w:cs="Courier New"/>
                <w:b/>
              </w:rPr>
            </w:pPr>
          </w:p>
          <w:p w14:paraId="094AE28B"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object</w:t>
            </w:r>
          </w:p>
          <w:p w14:paraId="18E1A75F"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octetstring</w:t>
            </w:r>
          </w:p>
          <w:p w14:paraId="23DE95D2"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of</w:t>
            </w:r>
          </w:p>
          <w:p w14:paraId="2D265682"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omit</w:t>
            </w:r>
          </w:p>
          <w:p w14:paraId="32D17C10"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on</w:t>
            </w:r>
          </w:p>
          <w:p w14:paraId="29914C8D"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optional</w:t>
            </w:r>
          </w:p>
          <w:p w14:paraId="463295CA"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or</w:t>
            </w:r>
          </w:p>
          <w:p w14:paraId="1DA934AF"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or4b</w:t>
            </w:r>
          </w:p>
          <w:p w14:paraId="7F56F04B"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out</w:t>
            </w:r>
          </w:p>
          <w:p w14:paraId="454D5B77"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override</w:t>
            </w:r>
          </w:p>
          <w:p w14:paraId="43BAC590" w14:textId="77777777" w:rsidR="0089186E" w:rsidRPr="001C72B2" w:rsidRDefault="0089186E" w:rsidP="0089186E">
            <w:pPr>
              <w:pStyle w:val="TAL"/>
              <w:rPr>
                <w:rFonts w:ascii="Courier New" w:hAnsi="Courier New" w:cs="Courier New"/>
                <w:b/>
              </w:rPr>
            </w:pPr>
          </w:p>
          <w:p w14:paraId="6F39FD47"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param</w:t>
            </w:r>
          </w:p>
          <w:p w14:paraId="1EB67013"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pass</w:t>
            </w:r>
          </w:p>
          <w:p w14:paraId="57F6564D"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pattern</w:t>
            </w:r>
          </w:p>
          <w:p w14:paraId="2059BA2A"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permutation</w:t>
            </w:r>
          </w:p>
          <w:p w14:paraId="2D47B034"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port</w:t>
            </w:r>
          </w:p>
          <w:p w14:paraId="323F97A7"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present</w:t>
            </w:r>
          </w:p>
          <w:p w14:paraId="4CA9B690"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private</w:t>
            </w:r>
          </w:p>
          <w:p w14:paraId="25CD8470"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procedure</w:t>
            </w:r>
          </w:p>
          <w:p w14:paraId="585E7329"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public</w:t>
            </w:r>
          </w:p>
          <w:p w14:paraId="3A74C7C2" w14:textId="77777777" w:rsidR="0089186E" w:rsidRPr="001C72B2" w:rsidRDefault="0089186E" w:rsidP="0089186E">
            <w:pPr>
              <w:pStyle w:val="TAL"/>
              <w:rPr>
                <w:rFonts w:ascii="Courier New" w:hAnsi="Courier New" w:cs="Courier New"/>
                <w:b/>
              </w:rPr>
            </w:pPr>
          </w:p>
          <w:p w14:paraId="2D202B7A"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raise</w:t>
            </w:r>
          </w:p>
          <w:p w14:paraId="4630C488"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read</w:t>
            </w:r>
          </w:p>
          <w:p w14:paraId="57F06DBF"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receive</w:t>
            </w:r>
          </w:p>
          <w:p w14:paraId="3DAF1825"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record</w:t>
            </w:r>
          </w:p>
          <w:p w14:paraId="013E2288" w14:textId="77777777" w:rsidR="0089186E" w:rsidRPr="001C72B2" w:rsidRDefault="0089186E" w:rsidP="0089186E">
            <w:pPr>
              <w:pStyle w:val="TAL"/>
              <w:rPr>
                <w:rFonts w:ascii="Courier New" w:hAnsi="Courier New" w:cs="Courier New"/>
                <w:b/>
              </w:rPr>
            </w:pPr>
          </w:p>
          <w:p w14:paraId="47BF5BC6"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recursive</w:t>
            </w:r>
          </w:p>
          <w:p w14:paraId="1330A6C1"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rem</w:t>
            </w:r>
          </w:p>
          <w:p w14:paraId="4C7A07AA"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repeat</w:t>
            </w:r>
          </w:p>
          <w:p w14:paraId="0084DE87"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reply</w:t>
            </w:r>
          </w:p>
          <w:p w14:paraId="04598563"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return</w:t>
            </w:r>
          </w:p>
          <w:p w14:paraId="795EDE1C"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running</w:t>
            </w:r>
          </w:p>
          <w:p w14:paraId="477BD7E2"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runs</w:t>
            </w:r>
          </w:p>
        </w:tc>
        <w:tc>
          <w:tcPr>
            <w:tcW w:w="2410" w:type="dxa"/>
          </w:tcPr>
          <w:p w14:paraId="7515CF7E"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select</w:t>
            </w:r>
          </w:p>
          <w:p w14:paraId="60C5FF2C"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self</w:t>
            </w:r>
          </w:p>
          <w:p w14:paraId="26DB1221"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send</w:t>
            </w:r>
          </w:p>
          <w:p w14:paraId="3D5338FB"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sender</w:t>
            </w:r>
          </w:p>
          <w:p w14:paraId="3CBDC97A"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set</w:t>
            </w:r>
          </w:p>
          <w:p w14:paraId="57E7346C"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setverdict</w:t>
            </w:r>
          </w:p>
          <w:p w14:paraId="5BD2EAAD"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signature</w:t>
            </w:r>
          </w:p>
          <w:p w14:paraId="4581C7B6"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start</w:t>
            </w:r>
          </w:p>
          <w:p w14:paraId="1ED77B4B"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stop</w:t>
            </w:r>
          </w:p>
          <w:p w14:paraId="4BA1AE7B"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subset</w:t>
            </w:r>
          </w:p>
          <w:p w14:paraId="14AF9468"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superset</w:t>
            </w:r>
          </w:p>
          <w:p w14:paraId="2EDD0697"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system</w:t>
            </w:r>
          </w:p>
          <w:p w14:paraId="70529A28" w14:textId="77777777" w:rsidR="0089186E" w:rsidRPr="001C72B2" w:rsidRDefault="0089186E" w:rsidP="0089186E">
            <w:pPr>
              <w:pStyle w:val="TAL"/>
              <w:rPr>
                <w:rFonts w:ascii="Courier New" w:hAnsi="Courier New" w:cs="Courier New"/>
                <w:b/>
              </w:rPr>
            </w:pPr>
          </w:p>
          <w:p w14:paraId="2BF0DF6D"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template</w:t>
            </w:r>
          </w:p>
          <w:p w14:paraId="52B82BD8"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testcase</w:t>
            </w:r>
          </w:p>
          <w:p w14:paraId="7E76CFBD"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this</w:t>
            </w:r>
          </w:p>
          <w:p w14:paraId="2F0C706F"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timeout</w:t>
            </w:r>
          </w:p>
          <w:p w14:paraId="0B422606"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timer</w:t>
            </w:r>
          </w:p>
          <w:p w14:paraId="03B9638A"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to</w:t>
            </w:r>
          </w:p>
          <w:p w14:paraId="7A2C50D0"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trigger</w:t>
            </w:r>
          </w:p>
          <w:p w14:paraId="112537CC"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true</w:t>
            </w:r>
          </w:p>
          <w:p w14:paraId="5BDA46E1"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type</w:t>
            </w:r>
          </w:p>
          <w:p w14:paraId="5FDE014D" w14:textId="77777777" w:rsidR="0089186E" w:rsidRPr="001C72B2" w:rsidRDefault="0089186E" w:rsidP="0089186E">
            <w:pPr>
              <w:pStyle w:val="TAL"/>
              <w:rPr>
                <w:rFonts w:ascii="Courier New" w:hAnsi="Courier New" w:cs="Courier New"/>
                <w:b/>
              </w:rPr>
            </w:pPr>
          </w:p>
          <w:p w14:paraId="62E4BF76"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union</w:t>
            </w:r>
          </w:p>
          <w:p w14:paraId="7C91FF8F"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universal</w:t>
            </w:r>
          </w:p>
          <w:p w14:paraId="08060E28"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unmap</w:t>
            </w:r>
          </w:p>
          <w:p w14:paraId="6B59DC16" w14:textId="77777777" w:rsidR="0089186E" w:rsidRPr="001C72B2" w:rsidRDefault="0089186E" w:rsidP="0089186E">
            <w:pPr>
              <w:pStyle w:val="TAL"/>
              <w:rPr>
                <w:rFonts w:ascii="Courier New" w:hAnsi="Courier New" w:cs="Courier New"/>
                <w:b/>
              </w:rPr>
            </w:pPr>
          </w:p>
          <w:p w14:paraId="715D23BD"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value</w:t>
            </w:r>
          </w:p>
          <w:p w14:paraId="1D30EB4B"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valueof</w:t>
            </w:r>
          </w:p>
          <w:p w14:paraId="78BF69CB"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var</w:t>
            </w:r>
          </w:p>
          <w:p w14:paraId="624A90DF"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variant</w:t>
            </w:r>
          </w:p>
          <w:p w14:paraId="61A4AC3A"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verdicttype</w:t>
            </w:r>
          </w:p>
          <w:p w14:paraId="05701885" w14:textId="77777777" w:rsidR="0089186E" w:rsidRPr="001C72B2" w:rsidRDefault="0089186E" w:rsidP="0089186E">
            <w:pPr>
              <w:pStyle w:val="TAL"/>
              <w:rPr>
                <w:rFonts w:ascii="Courier New" w:hAnsi="Courier New" w:cs="Courier New"/>
                <w:b/>
              </w:rPr>
            </w:pPr>
          </w:p>
          <w:p w14:paraId="38696BED"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while</w:t>
            </w:r>
          </w:p>
          <w:p w14:paraId="3F5E331F"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with</w:t>
            </w:r>
          </w:p>
          <w:p w14:paraId="1BDC05CE" w14:textId="77777777" w:rsidR="0089186E" w:rsidRPr="001C72B2" w:rsidRDefault="0089186E" w:rsidP="0089186E">
            <w:pPr>
              <w:pStyle w:val="TAL"/>
              <w:rPr>
                <w:rFonts w:ascii="Courier New" w:hAnsi="Courier New" w:cs="Courier New"/>
                <w:b/>
              </w:rPr>
            </w:pPr>
          </w:p>
          <w:p w14:paraId="62D765A2"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xor</w:t>
            </w:r>
          </w:p>
          <w:p w14:paraId="7C62E1B9" w14:textId="77777777" w:rsidR="0089186E" w:rsidRPr="001C72B2" w:rsidRDefault="0089186E" w:rsidP="0089186E">
            <w:pPr>
              <w:pStyle w:val="TAL"/>
              <w:rPr>
                <w:rFonts w:ascii="Courier New" w:hAnsi="Courier New" w:cs="Courier New"/>
                <w:b/>
              </w:rPr>
            </w:pPr>
            <w:r w:rsidRPr="001C72B2">
              <w:rPr>
                <w:rFonts w:ascii="Courier New" w:hAnsi="Courier New" w:cs="Courier New"/>
                <w:b/>
              </w:rPr>
              <w:t>xor4b</w:t>
            </w:r>
          </w:p>
        </w:tc>
      </w:tr>
    </w:tbl>
    <w:p w14:paraId="0B266274" w14:textId="77777777" w:rsidR="0089186E" w:rsidRPr="001C72B2" w:rsidRDefault="0089186E" w:rsidP="0089186E">
      <w:pPr>
        <w:overflowPunct/>
        <w:autoSpaceDE/>
        <w:autoSpaceDN/>
        <w:adjustRightInd/>
        <w:spacing w:after="0"/>
        <w:textAlignment w:val="auto"/>
        <w:rPr>
          <w:rFonts w:ascii="Arial" w:hAnsi="Arial" w:cs="Arial"/>
          <w:lang w:eastAsia="en-GB"/>
        </w:rPr>
      </w:pPr>
    </w:p>
    <w:p w14:paraId="65A60D3B" w14:textId="77777777" w:rsidR="007E6638" w:rsidRPr="001C72B2" w:rsidRDefault="007E6638" w:rsidP="007E6638">
      <w:pPr>
        <w:pStyle w:val="berschrift1"/>
        <w:rPr>
          <w:ins w:id="452" w:author="Jens Grabowski" w:date="2021-11-12T13:19:00Z"/>
        </w:rPr>
      </w:pPr>
      <w:bookmarkStart w:id="453" w:name="_Toc66104986"/>
      <w:bookmarkStart w:id="454" w:name="_Toc66112472"/>
      <w:bookmarkStart w:id="455" w:name="_Toc66354647"/>
      <w:bookmarkStart w:id="456" w:name="_Toc72305878"/>
      <w:bookmarkStart w:id="457" w:name="_Toc72306710"/>
      <w:ins w:id="458" w:author="Jens Grabowski" w:date="2021-11-12T13:19:00Z">
        <w:r w:rsidRPr="001C72B2">
          <w:lastRenderedPageBreak/>
          <w:t>A.2</w:t>
        </w:r>
        <w:r w:rsidRPr="001C72B2">
          <w:tab/>
          <w:t>Modified TTCN-3 syntax BNF productions</w:t>
        </w:r>
      </w:ins>
    </w:p>
    <w:p w14:paraId="2E568BFE" w14:textId="77777777" w:rsidR="007E6638" w:rsidRDefault="007E6638" w:rsidP="007E6638">
      <w:pPr>
        <w:rPr>
          <w:ins w:id="459" w:author="Jens Grabowski" w:date="2021-11-12T13:19:00Z"/>
          <w:lang w:eastAsia="en-GB"/>
        </w:rPr>
      </w:pPr>
      <w:ins w:id="460" w:author="Jens Grabowski" w:date="2021-11-12T13:19:00Z">
        <w:r w:rsidRPr="001C72B2">
          <w:rPr>
            <w:lang w:eastAsia="en-GB"/>
          </w:rPr>
          <w:t>This clause includes all BNF productions that are modifications of BNF rules defined in the TTCN-3 core language document</w:t>
        </w:r>
        <w:r w:rsidRPr="001C72B2">
          <w:t xml:space="preserve"> ETSI ES 201 873-1</w:t>
        </w:r>
        <w:r w:rsidRPr="001C72B2">
          <w:rPr>
            <w:lang w:eastAsia="en-GB"/>
          </w:rPr>
          <w:t xml:space="preserve"> [</w:t>
        </w:r>
        <w:r w:rsidRPr="001C72B2">
          <w:rPr>
            <w:lang w:eastAsia="en-GB"/>
          </w:rPr>
          <w:fldChar w:fldCharType="begin"/>
        </w:r>
        <w:r w:rsidRPr="001C72B2">
          <w:rPr>
            <w:lang w:eastAsia="en-GB"/>
          </w:rPr>
          <w:instrText xml:space="preserve">REF REF_ES201873_1 \h  \* MERGEFORMAT </w:instrText>
        </w:r>
        <w:r w:rsidRPr="001C72B2">
          <w:rPr>
            <w:lang w:eastAsia="en-GB"/>
          </w:rPr>
        </w:r>
        <w:r w:rsidRPr="001C72B2">
          <w:rPr>
            <w:lang w:eastAsia="en-GB"/>
          </w:rPr>
          <w:fldChar w:fldCharType="separate"/>
        </w:r>
        <w:r w:rsidRPr="001C72B2">
          <w:t>1</w:t>
        </w:r>
        <w:r w:rsidRPr="001C72B2">
          <w:rPr>
            <w:lang w:eastAsia="en-GB"/>
          </w:rPr>
          <w:fldChar w:fldCharType="end"/>
        </w:r>
        <w:r w:rsidRPr="001C72B2">
          <w:rPr>
            <w:lang w:eastAsia="en-GB"/>
          </w:rPr>
          <w:t>]. When using this package the BNF rules below replace the corresponding BNF rules in the TTCN-3 core language document. The rule numbers define the correspondence of BNF rules.</w:t>
        </w:r>
      </w:ins>
    </w:p>
    <w:p w14:paraId="494556E8" w14:textId="77777777" w:rsidR="007E6638" w:rsidRPr="001C72B2" w:rsidRDefault="007E6638" w:rsidP="007E6638">
      <w:pPr>
        <w:rPr>
          <w:ins w:id="461" w:author="Jens Grabowski" w:date="2021-11-12T13:19:00Z"/>
        </w:rPr>
      </w:pPr>
      <w:ins w:id="462" w:author="Jens Grabowski" w:date="2021-11-12T13:19:00Z">
        <w:r w:rsidRPr="00E359E8">
          <w:t xml:space="preserve">Additions to clause A.1.6 of ETSI ES 201 873-1 are identified by underlined font, deletions are identified by strikethrough font. In case of contradiction between the above clause of part 1 and this clause (i.e. parts of the productions not marked by </w:t>
        </w:r>
        <w:r w:rsidRPr="00E359E8">
          <w:rPr>
            <w:strike/>
          </w:rPr>
          <w:t>strikethrough</w:t>
        </w:r>
        <w:r w:rsidRPr="00E359E8">
          <w:t xml:space="preserve"> font is changed in part 1), part 1 takes precedence, i.e. tools supporting the present document shall apply the insertions and deletions of this clause to the actual part 1 production or static semantics rule automtically.</w:t>
        </w:r>
      </w:ins>
    </w:p>
    <w:p w14:paraId="0423CEA3" w14:textId="77777777" w:rsidR="007E6638" w:rsidRPr="001C72B2" w:rsidRDefault="007E6638" w:rsidP="007E6638">
      <w:pPr>
        <w:pStyle w:val="H6"/>
        <w:rPr>
          <w:ins w:id="463" w:author="Jens Grabowski" w:date="2021-11-12T13:19:00Z"/>
        </w:rPr>
      </w:pPr>
      <w:ins w:id="464" w:author="Jens Grabowski" w:date="2021-11-12T13:19:00Z">
        <w:r w:rsidRPr="001C72B2">
          <w:rPr>
            <w:lang w:eastAsia="en-GB"/>
          </w:rPr>
          <w:t xml:space="preserve">BNF changes in clause </w:t>
        </w:r>
        <w:r w:rsidRPr="001C72B2">
          <w:t>A.1.6.1.1</w:t>
        </w:r>
        <w:r w:rsidRPr="001C72B2">
          <w:tab/>
          <w:t>Type definitions</w:t>
        </w:r>
      </w:ins>
    </w:p>
    <w:p w14:paraId="6CBAFA36" w14:textId="77777777" w:rsidR="007E6638" w:rsidRPr="00B94A49" w:rsidRDefault="007E6638" w:rsidP="007E6638">
      <w:pPr>
        <w:pStyle w:val="PL"/>
        <w:rPr>
          <w:ins w:id="465" w:author="Jens Grabowski" w:date="2021-11-12T13:19:00Z"/>
          <w:noProof w:val="0"/>
        </w:rPr>
      </w:pPr>
      <w:ins w:id="466" w:author="Jens Grabowski" w:date="2021-11-12T13:19:00Z">
        <w:r w:rsidRPr="001C72B2">
          <w:rPr>
            <w:noProof w:val="0"/>
          </w:rPr>
          <w:t>12.</w:t>
        </w:r>
        <w:r w:rsidRPr="001C72B2">
          <w:rPr>
            <w:noProof w:val="0"/>
          </w:rPr>
          <w:tab/>
          <w:t xml:space="preserve">StructuredTypeDef ::= </w:t>
        </w:r>
        <w:r w:rsidRPr="00882159">
          <w:rPr>
            <w:noProof w:val="0"/>
          </w:rPr>
          <w:t>RecordDef</w:t>
        </w:r>
        <w:r w:rsidRPr="00B94A49">
          <w:rPr>
            <w:noProof w:val="0"/>
          </w:rPr>
          <w:t xml:space="preserve"> | </w:t>
        </w:r>
      </w:ins>
    </w:p>
    <w:p w14:paraId="5C1DCFE5" w14:textId="77777777" w:rsidR="007E6638" w:rsidRPr="00B94A49" w:rsidRDefault="007E6638" w:rsidP="007E6638">
      <w:pPr>
        <w:pStyle w:val="PL"/>
        <w:rPr>
          <w:ins w:id="467" w:author="Jens Grabowski" w:date="2021-11-12T13:19:00Z"/>
          <w:noProof w:val="0"/>
        </w:rPr>
      </w:pPr>
      <w:ins w:id="468" w:author="Jens Grabowski" w:date="2021-11-12T13:19:00Z">
        <w:r w:rsidRPr="00B94A49">
          <w:rPr>
            <w:noProof w:val="0"/>
          </w:rPr>
          <w:tab/>
        </w:r>
        <w:r w:rsidRPr="00B94A49">
          <w:rPr>
            <w:noProof w:val="0"/>
          </w:rPr>
          <w:tab/>
        </w:r>
        <w:r w:rsidRPr="00B94A49">
          <w:rPr>
            <w:noProof w:val="0"/>
          </w:rPr>
          <w:tab/>
        </w:r>
        <w:r w:rsidRPr="00B94A49">
          <w:rPr>
            <w:noProof w:val="0"/>
          </w:rPr>
          <w:tab/>
        </w:r>
        <w:r w:rsidRPr="00B94A49">
          <w:rPr>
            <w:noProof w:val="0"/>
          </w:rPr>
          <w:tab/>
        </w:r>
        <w:r w:rsidRPr="00B94A49">
          <w:rPr>
            <w:noProof w:val="0"/>
          </w:rPr>
          <w:tab/>
        </w:r>
        <w:r w:rsidRPr="00B94A49">
          <w:rPr>
            <w:noProof w:val="0"/>
          </w:rPr>
          <w:tab/>
        </w:r>
        <w:r w:rsidRPr="00882159">
          <w:rPr>
            <w:noProof w:val="0"/>
          </w:rPr>
          <w:t>UnionDef</w:t>
        </w:r>
        <w:r w:rsidRPr="00B94A49">
          <w:rPr>
            <w:noProof w:val="0"/>
          </w:rPr>
          <w:t xml:space="preserve"> | </w:t>
        </w:r>
      </w:ins>
    </w:p>
    <w:p w14:paraId="7EBD5BC7" w14:textId="77777777" w:rsidR="007E6638" w:rsidRPr="00B94A49" w:rsidRDefault="007E6638" w:rsidP="007E6638">
      <w:pPr>
        <w:pStyle w:val="PL"/>
        <w:rPr>
          <w:ins w:id="469" w:author="Jens Grabowski" w:date="2021-11-12T13:19:00Z"/>
          <w:noProof w:val="0"/>
        </w:rPr>
      </w:pPr>
      <w:ins w:id="470" w:author="Jens Grabowski" w:date="2021-11-12T13:19:00Z">
        <w:r w:rsidRPr="00B94A49">
          <w:rPr>
            <w:noProof w:val="0"/>
          </w:rPr>
          <w:tab/>
        </w:r>
        <w:r w:rsidRPr="00B94A49">
          <w:rPr>
            <w:noProof w:val="0"/>
          </w:rPr>
          <w:tab/>
        </w:r>
        <w:r w:rsidRPr="00B94A49">
          <w:rPr>
            <w:noProof w:val="0"/>
          </w:rPr>
          <w:tab/>
        </w:r>
        <w:r w:rsidRPr="00B94A49">
          <w:rPr>
            <w:noProof w:val="0"/>
          </w:rPr>
          <w:tab/>
        </w:r>
        <w:r w:rsidRPr="00B94A49">
          <w:rPr>
            <w:noProof w:val="0"/>
          </w:rPr>
          <w:tab/>
        </w:r>
        <w:r w:rsidRPr="00B94A49">
          <w:rPr>
            <w:noProof w:val="0"/>
          </w:rPr>
          <w:tab/>
        </w:r>
        <w:r w:rsidRPr="00B94A49">
          <w:rPr>
            <w:noProof w:val="0"/>
          </w:rPr>
          <w:tab/>
        </w:r>
        <w:r w:rsidRPr="00882159">
          <w:rPr>
            <w:noProof w:val="0"/>
          </w:rPr>
          <w:t>SetDef</w:t>
        </w:r>
        <w:r w:rsidRPr="00B94A49">
          <w:rPr>
            <w:noProof w:val="0"/>
          </w:rPr>
          <w:t xml:space="preserve"> | </w:t>
        </w:r>
      </w:ins>
    </w:p>
    <w:p w14:paraId="4176EE75" w14:textId="77777777" w:rsidR="007E6638" w:rsidRPr="00B94A49" w:rsidRDefault="007E6638" w:rsidP="007E6638">
      <w:pPr>
        <w:pStyle w:val="PL"/>
        <w:rPr>
          <w:ins w:id="471" w:author="Jens Grabowski" w:date="2021-11-12T13:19:00Z"/>
          <w:noProof w:val="0"/>
        </w:rPr>
      </w:pPr>
      <w:ins w:id="472" w:author="Jens Grabowski" w:date="2021-11-12T13:19:00Z">
        <w:r w:rsidRPr="00B94A49">
          <w:rPr>
            <w:noProof w:val="0"/>
          </w:rPr>
          <w:tab/>
        </w:r>
        <w:r w:rsidRPr="00B94A49">
          <w:rPr>
            <w:noProof w:val="0"/>
          </w:rPr>
          <w:tab/>
        </w:r>
        <w:r w:rsidRPr="00B94A49">
          <w:rPr>
            <w:noProof w:val="0"/>
          </w:rPr>
          <w:tab/>
        </w:r>
        <w:r w:rsidRPr="00B94A49">
          <w:rPr>
            <w:noProof w:val="0"/>
          </w:rPr>
          <w:tab/>
        </w:r>
        <w:r w:rsidRPr="00B94A49">
          <w:rPr>
            <w:noProof w:val="0"/>
          </w:rPr>
          <w:tab/>
        </w:r>
        <w:r w:rsidRPr="00B94A49">
          <w:rPr>
            <w:noProof w:val="0"/>
          </w:rPr>
          <w:tab/>
        </w:r>
        <w:r w:rsidRPr="00B94A49">
          <w:rPr>
            <w:noProof w:val="0"/>
          </w:rPr>
          <w:tab/>
        </w:r>
        <w:r w:rsidRPr="00882159">
          <w:rPr>
            <w:noProof w:val="0"/>
          </w:rPr>
          <w:t>RecordOfDef</w:t>
        </w:r>
        <w:r w:rsidRPr="00B94A49">
          <w:rPr>
            <w:noProof w:val="0"/>
          </w:rPr>
          <w:t xml:space="preserve"> | </w:t>
        </w:r>
      </w:ins>
    </w:p>
    <w:p w14:paraId="0AA6E070" w14:textId="77777777" w:rsidR="007E6638" w:rsidRPr="00B94A49" w:rsidRDefault="007E6638" w:rsidP="007E6638">
      <w:pPr>
        <w:pStyle w:val="PL"/>
        <w:rPr>
          <w:ins w:id="473" w:author="Jens Grabowski" w:date="2021-11-12T13:19:00Z"/>
          <w:noProof w:val="0"/>
        </w:rPr>
      </w:pPr>
      <w:ins w:id="474" w:author="Jens Grabowski" w:date="2021-11-12T13:19:00Z">
        <w:r w:rsidRPr="00B94A49">
          <w:rPr>
            <w:noProof w:val="0"/>
          </w:rPr>
          <w:tab/>
        </w:r>
        <w:r w:rsidRPr="00B94A49">
          <w:rPr>
            <w:noProof w:val="0"/>
          </w:rPr>
          <w:tab/>
        </w:r>
        <w:r w:rsidRPr="00B94A49">
          <w:rPr>
            <w:noProof w:val="0"/>
          </w:rPr>
          <w:tab/>
        </w:r>
        <w:r w:rsidRPr="00B94A49">
          <w:rPr>
            <w:noProof w:val="0"/>
          </w:rPr>
          <w:tab/>
        </w:r>
        <w:r w:rsidRPr="00B94A49">
          <w:rPr>
            <w:noProof w:val="0"/>
          </w:rPr>
          <w:tab/>
        </w:r>
        <w:r w:rsidRPr="00B94A49">
          <w:rPr>
            <w:noProof w:val="0"/>
          </w:rPr>
          <w:tab/>
        </w:r>
        <w:r w:rsidRPr="00B94A49">
          <w:rPr>
            <w:noProof w:val="0"/>
          </w:rPr>
          <w:tab/>
        </w:r>
        <w:r w:rsidRPr="00882159">
          <w:rPr>
            <w:noProof w:val="0"/>
          </w:rPr>
          <w:t>SetOfDef</w:t>
        </w:r>
        <w:r w:rsidRPr="00B94A49">
          <w:rPr>
            <w:noProof w:val="0"/>
          </w:rPr>
          <w:t xml:space="preserve"> | </w:t>
        </w:r>
      </w:ins>
    </w:p>
    <w:p w14:paraId="3EFCEBAC" w14:textId="77777777" w:rsidR="007E6638" w:rsidRPr="00B94A49" w:rsidRDefault="007E6638" w:rsidP="007E6638">
      <w:pPr>
        <w:pStyle w:val="PL"/>
        <w:rPr>
          <w:ins w:id="475" w:author="Jens Grabowski" w:date="2021-11-12T13:19:00Z"/>
          <w:noProof w:val="0"/>
        </w:rPr>
      </w:pPr>
      <w:ins w:id="476" w:author="Jens Grabowski" w:date="2021-11-12T13:19:00Z">
        <w:r w:rsidRPr="00B94A49">
          <w:rPr>
            <w:noProof w:val="0"/>
          </w:rPr>
          <w:tab/>
        </w:r>
        <w:r w:rsidRPr="00B94A49">
          <w:rPr>
            <w:noProof w:val="0"/>
          </w:rPr>
          <w:tab/>
        </w:r>
        <w:r w:rsidRPr="00B94A49">
          <w:rPr>
            <w:noProof w:val="0"/>
          </w:rPr>
          <w:tab/>
        </w:r>
        <w:r w:rsidRPr="00B94A49">
          <w:rPr>
            <w:noProof w:val="0"/>
          </w:rPr>
          <w:tab/>
        </w:r>
        <w:r w:rsidRPr="00B94A49">
          <w:rPr>
            <w:noProof w:val="0"/>
          </w:rPr>
          <w:tab/>
        </w:r>
        <w:r w:rsidRPr="00B94A49">
          <w:rPr>
            <w:noProof w:val="0"/>
          </w:rPr>
          <w:tab/>
        </w:r>
        <w:r w:rsidRPr="00B94A49">
          <w:rPr>
            <w:noProof w:val="0"/>
          </w:rPr>
          <w:tab/>
        </w:r>
        <w:r w:rsidRPr="00882159">
          <w:rPr>
            <w:noProof w:val="0"/>
          </w:rPr>
          <w:t>EnumDef</w:t>
        </w:r>
        <w:r w:rsidRPr="00B94A49">
          <w:rPr>
            <w:noProof w:val="0"/>
          </w:rPr>
          <w:t xml:space="preserve"> | </w:t>
        </w:r>
      </w:ins>
    </w:p>
    <w:p w14:paraId="07EA0E2A" w14:textId="77777777" w:rsidR="007E6638" w:rsidRPr="00B94A49" w:rsidRDefault="007E6638" w:rsidP="007E6638">
      <w:pPr>
        <w:pStyle w:val="PL"/>
        <w:rPr>
          <w:ins w:id="477" w:author="Jens Grabowski" w:date="2021-11-12T13:19:00Z"/>
          <w:noProof w:val="0"/>
        </w:rPr>
      </w:pPr>
      <w:ins w:id="478" w:author="Jens Grabowski" w:date="2021-11-12T13:19:00Z">
        <w:r w:rsidRPr="00B94A49">
          <w:rPr>
            <w:noProof w:val="0"/>
          </w:rPr>
          <w:tab/>
        </w:r>
        <w:r w:rsidRPr="00B94A49">
          <w:rPr>
            <w:noProof w:val="0"/>
          </w:rPr>
          <w:tab/>
        </w:r>
        <w:r w:rsidRPr="00B94A49">
          <w:rPr>
            <w:noProof w:val="0"/>
          </w:rPr>
          <w:tab/>
        </w:r>
        <w:r w:rsidRPr="00B94A49">
          <w:rPr>
            <w:noProof w:val="0"/>
          </w:rPr>
          <w:tab/>
        </w:r>
        <w:r w:rsidRPr="00B94A49">
          <w:rPr>
            <w:noProof w:val="0"/>
          </w:rPr>
          <w:tab/>
        </w:r>
        <w:r w:rsidRPr="00B94A49">
          <w:rPr>
            <w:noProof w:val="0"/>
          </w:rPr>
          <w:tab/>
        </w:r>
        <w:r w:rsidRPr="00B94A49">
          <w:rPr>
            <w:noProof w:val="0"/>
          </w:rPr>
          <w:tab/>
        </w:r>
        <w:r w:rsidRPr="00882159">
          <w:rPr>
            <w:noProof w:val="0"/>
          </w:rPr>
          <w:t>PortDef</w:t>
        </w:r>
        <w:r w:rsidRPr="00B94A49">
          <w:rPr>
            <w:noProof w:val="0"/>
          </w:rPr>
          <w:t xml:space="preserve"> | </w:t>
        </w:r>
      </w:ins>
    </w:p>
    <w:p w14:paraId="392E0B38" w14:textId="77777777" w:rsidR="007E6638" w:rsidRDefault="007E6638" w:rsidP="007E6638">
      <w:pPr>
        <w:pStyle w:val="PL"/>
        <w:rPr>
          <w:ins w:id="479" w:author="Jens Grabowski" w:date="2021-11-12T13:19:00Z"/>
          <w:noProof w:val="0"/>
        </w:rPr>
      </w:pPr>
      <w:ins w:id="480" w:author="Jens Grabowski" w:date="2021-11-12T13:19:00Z">
        <w:r w:rsidRPr="00B94A49">
          <w:rPr>
            <w:noProof w:val="0"/>
          </w:rPr>
          <w:tab/>
        </w:r>
        <w:r w:rsidRPr="00B94A49">
          <w:rPr>
            <w:noProof w:val="0"/>
          </w:rPr>
          <w:tab/>
        </w:r>
        <w:r w:rsidRPr="00B94A49">
          <w:rPr>
            <w:noProof w:val="0"/>
          </w:rPr>
          <w:tab/>
        </w:r>
        <w:r w:rsidRPr="00B94A49">
          <w:rPr>
            <w:noProof w:val="0"/>
          </w:rPr>
          <w:tab/>
        </w:r>
        <w:r w:rsidRPr="00B94A49">
          <w:rPr>
            <w:noProof w:val="0"/>
          </w:rPr>
          <w:tab/>
        </w:r>
        <w:r w:rsidRPr="00B94A49">
          <w:rPr>
            <w:noProof w:val="0"/>
          </w:rPr>
          <w:tab/>
        </w:r>
        <w:r w:rsidRPr="00B94A49">
          <w:rPr>
            <w:noProof w:val="0"/>
          </w:rPr>
          <w:tab/>
        </w:r>
        <w:r w:rsidRPr="00882159">
          <w:rPr>
            <w:noProof w:val="0"/>
          </w:rPr>
          <w:t>ComponentDef</w:t>
        </w:r>
        <w:r w:rsidRPr="00B94A49">
          <w:rPr>
            <w:noProof w:val="0"/>
          </w:rPr>
          <w:t xml:space="preserve"> | </w:t>
        </w:r>
      </w:ins>
    </w:p>
    <w:p w14:paraId="36713265" w14:textId="77777777" w:rsidR="007E6638" w:rsidRPr="00B94A49" w:rsidRDefault="007E6638" w:rsidP="007E6638">
      <w:pPr>
        <w:pStyle w:val="PL"/>
        <w:rPr>
          <w:ins w:id="481" w:author="Jens Grabowski" w:date="2021-11-12T13:19:00Z"/>
          <w:noProof w:val="0"/>
        </w:rPr>
      </w:pPr>
      <w:ins w:id="482" w:author="Jens Grabowski" w:date="2021-11-12T13:19:00Z">
        <w:r w:rsidRPr="00B70745">
          <w:rPr>
            <w:noProof w:val="0"/>
          </w:rPr>
          <w:tab/>
        </w:r>
        <w:r w:rsidRPr="00B70745">
          <w:rPr>
            <w:noProof w:val="0"/>
          </w:rPr>
          <w:tab/>
        </w:r>
        <w:r w:rsidRPr="003C7F5D">
          <w:rPr>
            <w:noProof w:val="0"/>
          </w:rPr>
          <w:tab/>
        </w:r>
        <w:r w:rsidRPr="003C7F5D">
          <w:rPr>
            <w:noProof w:val="0"/>
          </w:rPr>
          <w:tab/>
        </w:r>
        <w:r w:rsidRPr="003C7F5D">
          <w:rPr>
            <w:noProof w:val="0"/>
          </w:rPr>
          <w:tab/>
        </w:r>
        <w:r w:rsidRPr="003C7F5D">
          <w:rPr>
            <w:noProof w:val="0"/>
          </w:rPr>
          <w:tab/>
        </w:r>
        <w:r w:rsidRPr="003C7F5D">
          <w:rPr>
            <w:noProof w:val="0"/>
          </w:rPr>
          <w:tab/>
        </w:r>
        <w:r>
          <w:rPr>
            <w:noProof w:val="0"/>
          </w:rPr>
          <w:t xml:space="preserve">MapDef </w:t>
        </w:r>
        <w:r w:rsidRPr="00882159">
          <w:rPr>
            <w:noProof w:val="0"/>
            <w:u w:val="single"/>
          </w:rPr>
          <w:t>|</w:t>
        </w:r>
      </w:ins>
    </w:p>
    <w:p w14:paraId="2FA7185F" w14:textId="77777777" w:rsidR="007E6638" w:rsidRPr="001C72B2" w:rsidRDefault="007E6638" w:rsidP="007E6638">
      <w:pPr>
        <w:pStyle w:val="PL"/>
        <w:rPr>
          <w:ins w:id="483" w:author="Jens Grabowski" w:date="2021-11-12T13:19:00Z"/>
          <w:noProof w:val="0"/>
          <w:u w:val="single"/>
        </w:rPr>
      </w:pPr>
      <w:ins w:id="484" w:author="Jens Grabowski" w:date="2021-11-12T13:19:00Z">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u w:val="single"/>
          </w:rPr>
          <w:t>ClassDef</w:t>
        </w:r>
      </w:ins>
    </w:p>
    <w:p w14:paraId="385EB985" w14:textId="77777777" w:rsidR="007E6638" w:rsidRPr="001C72B2" w:rsidRDefault="007E6638" w:rsidP="007E6638">
      <w:pPr>
        <w:pStyle w:val="PL"/>
        <w:rPr>
          <w:ins w:id="485" w:author="Jens Grabowski" w:date="2021-11-12T13:19:00Z"/>
          <w:noProof w:val="0"/>
        </w:rPr>
      </w:pPr>
    </w:p>
    <w:p w14:paraId="25000852" w14:textId="77777777" w:rsidR="007E6638" w:rsidRPr="001C72B2" w:rsidRDefault="007E6638" w:rsidP="007E6638">
      <w:pPr>
        <w:pStyle w:val="H6"/>
        <w:rPr>
          <w:ins w:id="486" w:author="Jens Grabowski" w:date="2021-11-12T13:19:00Z"/>
        </w:rPr>
      </w:pPr>
      <w:ins w:id="487" w:author="Jens Grabowski" w:date="2021-11-12T13:19:00Z">
        <w:r w:rsidRPr="001C72B2">
          <w:rPr>
            <w:bCs/>
          </w:rPr>
          <w:t>BNF Changes in clause A.1.6.1.3</w:t>
        </w:r>
        <w:r w:rsidRPr="001C72B2">
          <w:rPr>
            <w:bCs/>
          </w:rPr>
          <w:tab/>
          <w:t>Template Definitions</w:t>
        </w:r>
      </w:ins>
    </w:p>
    <w:p w14:paraId="0D4C05F0" w14:textId="77777777" w:rsidR="007E6638" w:rsidRPr="001C72B2" w:rsidRDefault="007E6638" w:rsidP="007E6638">
      <w:pPr>
        <w:pStyle w:val="PL"/>
        <w:rPr>
          <w:ins w:id="488" w:author="Jens Grabowski" w:date="2021-11-12T13:19:00Z"/>
          <w:noProof w:val="0"/>
        </w:rPr>
      </w:pPr>
      <w:ins w:id="489" w:author="Jens Grabowski" w:date="2021-11-12T13:19:00Z">
        <w:r w:rsidRPr="001C72B2">
          <w:rPr>
            <w:noProof w:val="0"/>
          </w:rPr>
          <w:t xml:space="preserve">100.FieldSpec ::= </w:t>
        </w:r>
        <w:r w:rsidRPr="00882159">
          <w:rPr>
            <w:noProof w:val="0"/>
            <w:u w:val="single"/>
          </w:rPr>
          <w:t>(</w:t>
        </w:r>
        <w:r w:rsidRPr="001C72B2">
          <w:rPr>
            <w:noProof w:val="0"/>
          </w:rPr>
          <w:t xml:space="preserve"> FieldReference </w:t>
        </w:r>
        <w:r w:rsidRPr="00882159">
          <w:rPr>
            <w:noProof w:val="0"/>
            <w:u w:val="single"/>
          </w:rPr>
          <w:t>| FunctionInstance )</w:t>
        </w:r>
        <w:r w:rsidRPr="001C72B2">
          <w:rPr>
            <w:noProof w:val="0"/>
          </w:rPr>
          <w:t xml:space="preserve"> AssignmentChar (TemplateBody | Minus)</w:t>
        </w:r>
      </w:ins>
    </w:p>
    <w:p w14:paraId="388C7AFD" w14:textId="77777777" w:rsidR="007E6638" w:rsidRPr="001C72B2" w:rsidRDefault="007E6638" w:rsidP="007E6638">
      <w:pPr>
        <w:pStyle w:val="PL"/>
        <w:rPr>
          <w:ins w:id="490" w:author="Jens Grabowski" w:date="2021-11-12T13:19:00Z"/>
          <w:noProof w:val="0"/>
        </w:rPr>
      </w:pPr>
    </w:p>
    <w:p w14:paraId="00571B99" w14:textId="77777777" w:rsidR="007E6638" w:rsidRPr="001C72B2" w:rsidRDefault="007E6638" w:rsidP="007E6638">
      <w:pPr>
        <w:pStyle w:val="H6"/>
        <w:rPr>
          <w:ins w:id="491" w:author="Jens Grabowski" w:date="2021-11-12T13:19:00Z"/>
        </w:rPr>
      </w:pPr>
      <w:ins w:id="492" w:author="Jens Grabowski" w:date="2021-11-12T13:19:00Z">
        <w:r w:rsidRPr="001C72B2">
          <w:rPr>
            <w:lang w:eastAsia="en-GB"/>
          </w:rPr>
          <w:t xml:space="preserve">BNF changes in clause </w:t>
        </w:r>
        <w:r w:rsidRPr="001C72B2">
          <w:t>A.1.6.1.4</w:t>
        </w:r>
        <w:r w:rsidRPr="001C72B2">
          <w:tab/>
          <w:t>Function definitions</w:t>
        </w:r>
      </w:ins>
    </w:p>
    <w:p w14:paraId="28CA6E56" w14:textId="77777777" w:rsidR="007E6638" w:rsidRPr="001C72B2" w:rsidRDefault="007E6638" w:rsidP="007E6638">
      <w:pPr>
        <w:pStyle w:val="PL"/>
        <w:rPr>
          <w:ins w:id="493" w:author="Jens Grabowski" w:date="2021-11-12T13:19:00Z"/>
          <w:noProof w:val="0"/>
        </w:rPr>
      </w:pPr>
      <w:ins w:id="494" w:author="Jens Grabowski" w:date="2021-11-12T13:19:00Z">
        <w:r>
          <w:rPr>
            <w:noProof w:val="0"/>
          </w:rPr>
          <w:t>161</w:t>
        </w:r>
        <w:r w:rsidRPr="001C72B2">
          <w:rPr>
            <w:noProof w:val="0"/>
          </w:rPr>
          <w:t xml:space="preserve">. FunctionDef ::= </w:t>
        </w:r>
        <w:r w:rsidRPr="00882159">
          <w:rPr>
            <w:noProof w:val="0"/>
          </w:rPr>
          <w:t>FunctionKeyword</w:t>
        </w:r>
        <w:r w:rsidRPr="001C72B2">
          <w:rPr>
            <w:noProof w:val="0"/>
          </w:rPr>
          <w:t xml:space="preserve"> [ </w:t>
        </w:r>
        <w:r w:rsidRPr="00882159">
          <w:rPr>
            <w:noProof w:val="0"/>
          </w:rPr>
          <w:t>DeterministicModifier | ControlModifier</w:t>
        </w:r>
        <w:r w:rsidRPr="001C72B2">
          <w:rPr>
            <w:noProof w:val="0"/>
          </w:rPr>
          <w:t xml:space="preserve"> ] </w:t>
        </w:r>
      </w:ins>
    </w:p>
    <w:p w14:paraId="78F7A418" w14:textId="77777777" w:rsidR="007E6638" w:rsidRPr="001C72B2" w:rsidRDefault="007E6638" w:rsidP="007E6638">
      <w:pPr>
        <w:pStyle w:val="PL"/>
        <w:rPr>
          <w:ins w:id="495" w:author="Jens Grabowski" w:date="2021-11-12T13:19:00Z"/>
          <w:noProof w:val="0"/>
        </w:rPr>
      </w:pPr>
      <w:ins w:id="496" w:author="Jens Grabowski" w:date="2021-11-12T13:19:00Z">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rPr>
          <w:tab/>
        </w:r>
        <w:r w:rsidRPr="00882159">
          <w:rPr>
            <w:noProof w:val="0"/>
          </w:rPr>
          <w:t>IdentifierOrControl</w:t>
        </w:r>
        <w:r w:rsidRPr="001C72B2">
          <w:rPr>
            <w:noProof w:val="0"/>
          </w:rPr>
          <w:t xml:space="preserve"> "(" [ </w:t>
        </w:r>
        <w:r w:rsidRPr="00882159">
          <w:rPr>
            <w:noProof w:val="0"/>
          </w:rPr>
          <w:t>FunctionFormalParList</w:t>
        </w:r>
        <w:r w:rsidRPr="001C72B2">
          <w:rPr>
            <w:noProof w:val="0"/>
          </w:rPr>
          <w:t xml:space="preserve"> ] ")" </w:t>
        </w:r>
      </w:ins>
    </w:p>
    <w:p w14:paraId="4F5F268D" w14:textId="77777777" w:rsidR="007E6638" w:rsidRPr="001C72B2" w:rsidRDefault="007E6638" w:rsidP="007E6638">
      <w:pPr>
        <w:pStyle w:val="PL"/>
        <w:rPr>
          <w:ins w:id="497" w:author="Jens Grabowski" w:date="2021-11-12T13:19:00Z"/>
          <w:noProof w:val="0"/>
        </w:rPr>
      </w:pPr>
      <w:ins w:id="498" w:author="Jens Grabowski" w:date="2021-11-12T13:19:00Z">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rPr>
          <w:tab/>
          <w:t xml:space="preserve">[ </w:t>
        </w:r>
        <w:r w:rsidRPr="00882159">
          <w:rPr>
            <w:noProof w:val="0"/>
          </w:rPr>
          <w:t>RunsOnSpec</w:t>
        </w:r>
        <w:r w:rsidRPr="001C72B2">
          <w:rPr>
            <w:noProof w:val="0"/>
          </w:rPr>
          <w:t xml:space="preserve"> ] [ </w:t>
        </w:r>
        <w:r w:rsidRPr="00882159">
          <w:rPr>
            <w:noProof w:val="0"/>
          </w:rPr>
          <w:t>MtcSpec</w:t>
        </w:r>
        <w:r w:rsidRPr="001C72B2">
          <w:rPr>
            <w:noProof w:val="0"/>
          </w:rPr>
          <w:t xml:space="preserve"> ] [ </w:t>
        </w:r>
        <w:r w:rsidRPr="00882159">
          <w:rPr>
            <w:noProof w:val="0"/>
          </w:rPr>
          <w:t>SystemSpec</w:t>
        </w:r>
        <w:r w:rsidRPr="001C72B2">
          <w:rPr>
            <w:noProof w:val="0"/>
          </w:rPr>
          <w:t xml:space="preserve"> ] [ </w:t>
        </w:r>
        <w:r w:rsidRPr="00882159">
          <w:rPr>
            <w:noProof w:val="0"/>
          </w:rPr>
          <w:t>ReturnType</w:t>
        </w:r>
        <w:r w:rsidRPr="001C72B2">
          <w:rPr>
            <w:noProof w:val="0"/>
          </w:rPr>
          <w:t xml:space="preserve"> ] </w:t>
        </w:r>
        <w:r w:rsidRPr="00882159">
          <w:rPr>
            <w:noProof w:val="0"/>
            <w:u w:val="single"/>
          </w:rPr>
          <w:t xml:space="preserve">[ </w:t>
        </w:r>
        <w:r w:rsidRPr="001C72B2">
          <w:rPr>
            <w:noProof w:val="0"/>
            <w:u w:val="single"/>
          </w:rPr>
          <w:t>ExceptionSpec</w:t>
        </w:r>
        <w:r w:rsidRPr="00882159">
          <w:rPr>
            <w:noProof w:val="0"/>
            <w:u w:val="single"/>
          </w:rPr>
          <w:t xml:space="preserve"> ]</w:t>
        </w:r>
        <w:r w:rsidRPr="001C72B2">
          <w:rPr>
            <w:noProof w:val="0"/>
          </w:rPr>
          <w:t xml:space="preserve"> </w:t>
        </w:r>
      </w:ins>
    </w:p>
    <w:p w14:paraId="1056D68D" w14:textId="77777777" w:rsidR="007E6638" w:rsidRPr="00B70F07" w:rsidRDefault="007E6638" w:rsidP="007E6638">
      <w:pPr>
        <w:pStyle w:val="PL"/>
        <w:rPr>
          <w:ins w:id="499" w:author="Jens Grabowski" w:date="2021-11-12T13:19:00Z"/>
          <w:noProof w:val="0"/>
        </w:rPr>
      </w:pPr>
      <w:ins w:id="500" w:author="Jens Grabowski" w:date="2021-11-12T13:19:00Z">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rPr>
          <w:tab/>
        </w:r>
        <w:r w:rsidRPr="00882159">
          <w:rPr>
            <w:noProof w:val="0"/>
          </w:rPr>
          <w:t>StatementBlock</w:t>
        </w:r>
      </w:ins>
    </w:p>
    <w:p w14:paraId="6E71A534" w14:textId="77777777" w:rsidR="007E6638" w:rsidRPr="001C72B2" w:rsidRDefault="007E6638" w:rsidP="007E6638">
      <w:pPr>
        <w:pStyle w:val="PL"/>
        <w:rPr>
          <w:ins w:id="501" w:author="Jens Grabowski" w:date="2021-11-12T13:19:00Z"/>
          <w:noProof w:val="0"/>
        </w:rPr>
      </w:pPr>
      <w:ins w:id="502" w:author="Jens Grabowski" w:date="2021-11-12T13:19:00Z">
        <w:r>
          <w:rPr>
            <w:noProof w:val="0"/>
          </w:rPr>
          <w:t>172</w:t>
        </w:r>
        <w:r w:rsidRPr="001C72B2">
          <w:rPr>
            <w:noProof w:val="0"/>
          </w:rPr>
          <w:t xml:space="preserve">. StatementBlock ::= </w:t>
        </w:r>
        <w:r w:rsidRPr="001C72B2">
          <w:rPr>
            <w:noProof w:val="0"/>
            <w:u w:val="single"/>
          </w:rPr>
          <w:t>BasicStatementBlock</w:t>
        </w:r>
        <w:r w:rsidRPr="001C72B2">
          <w:rPr>
            <w:noProof w:val="0"/>
          </w:rPr>
          <w:t xml:space="preserve"> [ </w:t>
        </w:r>
        <w:r w:rsidRPr="001C72B2">
          <w:rPr>
            <w:noProof w:val="0"/>
            <w:u w:val="single"/>
          </w:rPr>
          <w:t>CatchBlocks</w:t>
        </w:r>
        <w:r w:rsidRPr="001C72B2">
          <w:rPr>
            <w:noProof w:val="0"/>
          </w:rPr>
          <w:t xml:space="preserve"> ] [ </w:t>
        </w:r>
        <w:r w:rsidRPr="001C72B2">
          <w:rPr>
            <w:noProof w:val="0"/>
            <w:u w:val="single"/>
          </w:rPr>
          <w:t>FinallyBlock</w:t>
        </w:r>
        <w:r w:rsidRPr="001C72B2">
          <w:rPr>
            <w:noProof w:val="0"/>
          </w:rPr>
          <w:t xml:space="preserve"> ]</w:t>
        </w:r>
      </w:ins>
    </w:p>
    <w:p w14:paraId="18DBAEC2" w14:textId="77777777" w:rsidR="007E6638" w:rsidRPr="001C72B2" w:rsidRDefault="007E6638" w:rsidP="007E6638">
      <w:pPr>
        <w:pStyle w:val="PL"/>
        <w:rPr>
          <w:ins w:id="503" w:author="Jens Grabowski" w:date="2021-11-12T13:19:00Z"/>
          <w:noProof w:val="0"/>
        </w:rPr>
      </w:pPr>
      <w:ins w:id="504" w:author="Jens Grabowski" w:date="2021-11-12T13:19:00Z">
        <w:r>
          <w:rPr>
            <w:noProof w:val="0"/>
          </w:rPr>
          <w:t>179</w:t>
        </w:r>
        <w:r w:rsidRPr="001C72B2">
          <w:rPr>
            <w:noProof w:val="0"/>
          </w:rPr>
          <w:t xml:space="preserve">. FunctionRef ::= [ </w:t>
        </w:r>
        <w:r w:rsidRPr="00882159">
          <w:rPr>
            <w:noProof w:val="0"/>
            <w:u w:val="single"/>
          </w:rPr>
          <w:t>(</w:t>
        </w:r>
        <w:r w:rsidRPr="001C72B2">
          <w:rPr>
            <w:noProof w:val="0"/>
          </w:rPr>
          <w:t xml:space="preserve"> </w:t>
        </w:r>
        <w:r w:rsidRPr="00882159">
          <w:rPr>
            <w:noProof w:val="0"/>
          </w:rPr>
          <w:t>Identifier</w:t>
        </w:r>
        <w:r w:rsidRPr="001C72B2">
          <w:rPr>
            <w:noProof w:val="0"/>
          </w:rPr>
          <w:t xml:space="preserve"> </w:t>
        </w:r>
        <w:r w:rsidRPr="00882159">
          <w:rPr>
            <w:noProof w:val="0"/>
            <w:u w:val="single"/>
          </w:rPr>
          <w:t xml:space="preserve">| </w:t>
        </w:r>
        <w:r w:rsidRPr="005D1A6B">
          <w:rPr>
            <w:noProof w:val="0"/>
            <w:u w:val="single"/>
          </w:rPr>
          <w:t>O</w:t>
        </w:r>
        <w:r w:rsidRPr="001C72B2">
          <w:rPr>
            <w:noProof w:val="0"/>
            <w:u w:val="single"/>
          </w:rPr>
          <w:t>bjectInstance</w:t>
        </w:r>
        <w:r w:rsidRPr="00882159">
          <w:rPr>
            <w:noProof w:val="0"/>
            <w:u w:val="single"/>
          </w:rPr>
          <w:t xml:space="preserve"> )</w:t>
        </w:r>
        <w:r w:rsidRPr="001C72B2">
          <w:rPr>
            <w:noProof w:val="0"/>
          </w:rPr>
          <w:t xml:space="preserve"> </w:t>
        </w:r>
        <w:r w:rsidRPr="00882159">
          <w:rPr>
            <w:noProof w:val="0"/>
          </w:rPr>
          <w:t>Dot</w:t>
        </w:r>
        <w:r w:rsidRPr="001C72B2">
          <w:rPr>
            <w:noProof w:val="0"/>
          </w:rPr>
          <w:t xml:space="preserve"> ] </w:t>
        </w:r>
      </w:ins>
    </w:p>
    <w:p w14:paraId="3ECC0D7C" w14:textId="77777777" w:rsidR="007E6638" w:rsidRPr="001C72B2" w:rsidRDefault="007E6638" w:rsidP="007E6638">
      <w:pPr>
        <w:pStyle w:val="PL"/>
        <w:rPr>
          <w:ins w:id="505" w:author="Jens Grabowski" w:date="2021-11-12T13:19:00Z"/>
          <w:noProof w:val="0"/>
        </w:rPr>
      </w:pPr>
      <w:ins w:id="506" w:author="Jens Grabowski" w:date="2021-11-12T13:19:00Z">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rPr>
          <w:tab/>
          <w:t xml:space="preserve">( </w:t>
        </w:r>
        <w:r w:rsidRPr="00882159">
          <w:t>Identifier</w:t>
        </w:r>
        <w:r w:rsidRPr="001C72B2">
          <w:rPr>
            <w:noProof w:val="0"/>
          </w:rPr>
          <w:t xml:space="preserve"> | </w:t>
        </w:r>
        <w:r w:rsidRPr="00882159">
          <w:t>PreDefFunctionIdentifier</w:t>
        </w:r>
        <w:r w:rsidRPr="001C72B2">
          <w:rPr>
            <w:noProof w:val="0"/>
          </w:rPr>
          <w:t xml:space="preserve"> | </w:t>
        </w:r>
        <w:r>
          <w:rPr>
            <w:noProof w:val="0"/>
          </w:rPr>
          <w:t>ControlKeyword</w:t>
        </w:r>
        <w:r w:rsidRPr="001C72B2">
          <w:rPr>
            <w:noProof w:val="0"/>
          </w:rPr>
          <w:t xml:space="preserve"> )</w:t>
        </w:r>
      </w:ins>
    </w:p>
    <w:p w14:paraId="352E330D" w14:textId="77777777" w:rsidR="007E6638" w:rsidRPr="001C72B2" w:rsidRDefault="007E6638" w:rsidP="007E6638">
      <w:pPr>
        <w:pStyle w:val="PL"/>
        <w:rPr>
          <w:ins w:id="507" w:author="Jens Grabowski" w:date="2021-11-12T13:19:00Z"/>
          <w:noProof w:val="0"/>
        </w:rPr>
      </w:pPr>
    </w:p>
    <w:p w14:paraId="48694DDE" w14:textId="77777777" w:rsidR="007E6638" w:rsidRPr="001C72B2" w:rsidRDefault="007E6638" w:rsidP="007E6638">
      <w:pPr>
        <w:pStyle w:val="H6"/>
        <w:rPr>
          <w:ins w:id="508" w:author="Jens Grabowski" w:date="2021-11-12T13:19:00Z"/>
        </w:rPr>
      </w:pPr>
      <w:ins w:id="509" w:author="Jens Grabowski" w:date="2021-11-12T13:19:00Z">
        <w:r w:rsidRPr="001C72B2">
          <w:rPr>
            <w:lang w:eastAsia="en-GB"/>
          </w:rPr>
          <w:t xml:space="preserve">BNF changes in clause </w:t>
        </w:r>
        <w:r w:rsidRPr="001C72B2">
          <w:t>A.1.6.1.7</w:t>
        </w:r>
        <w:r w:rsidRPr="001C72B2">
          <w:tab/>
          <w:t>Altstep definitions</w:t>
        </w:r>
      </w:ins>
    </w:p>
    <w:p w14:paraId="0ADD16D1" w14:textId="77777777" w:rsidR="007E6638" w:rsidRPr="005D1A6B" w:rsidRDefault="007E6638" w:rsidP="007E6638">
      <w:pPr>
        <w:pStyle w:val="PL"/>
        <w:rPr>
          <w:ins w:id="510" w:author="Jens Grabowski" w:date="2021-11-12T13:19:00Z"/>
          <w:noProof w:val="0"/>
        </w:rPr>
      </w:pPr>
      <w:ins w:id="511" w:author="Jens Grabowski" w:date="2021-11-12T13:19:00Z">
        <w:r>
          <w:rPr>
            <w:noProof w:val="0"/>
          </w:rPr>
          <w:t>195</w:t>
        </w:r>
        <w:r w:rsidRPr="001C72B2">
          <w:rPr>
            <w:noProof w:val="0"/>
          </w:rPr>
          <w:t xml:space="preserve">. AltstepDef ::= </w:t>
        </w:r>
        <w:r w:rsidRPr="00882159">
          <w:rPr>
            <w:noProof w:val="0"/>
          </w:rPr>
          <w:t>AltstepKeyword</w:t>
        </w:r>
        <w:r w:rsidRPr="005D1A6B">
          <w:rPr>
            <w:noProof w:val="0"/>
          </w:rPr>
          <w:t xml:space="preserve"> [</w:t>
        </w:r>
        <w:r w:rsidRPr="00882159">
          <w:rPr>
            <w:rStyle w:val="Hyperlink"/>
            <w:noProof w:val="0"/>
            <w:color w:val="auto"/>
            <w:u w:val="none"/>
          </w:rPr>
          <w:t xml:space="preserve"> </w:t>
        </w:r>
        <w:r w:rsidRPr="005D1A6B">
          <w:rPr>
            <w:noProof w:val="0"/>
          </w:rPr>
          <w:t>ControlModifier</w:t>
        </w:r>
        <w:r w:rsidRPr="00882159">
          <w:rPr>
            <w:rStyle w:val="Hyperlink"/>
            <w:noProof w:val="0"/>
            <w:color w:val="auto"/>
            <w:u w:val="none"/>
          </w:rPr>
          <w:t xml:space="preserve"> ] [ InterleaveKeyword ]</w:t>
        </w:r>
      </w:ins>
    </w:p>
    <w:p w14:paraId="5EC1093F" w14:textId="77777777" w:rsidR="007E6638" w:rsidRPr="005D1A6B" w:rsidRDefault="007E6638" w:rsidP="007E6638">
      <w:pPr>
        <w:pStyle w:val="PL"/>
        <w:rPr>
          <w:ins w:id="512" w:author="Jens Grabowski" w:date="2021-11-12T13:19:00Z"/>
          <w:noProof w:val="0"/>
        </w:rPr>
      </w:pPr>
      <w:ins w:id="513" w:author="Jens Grabowski" w:date="2021-11-12T13:19:00Z">
        <w:r w:rsidRPr="005D1A6B">
          <w:rPr>
            <w:noProof w:val="0"/>
          </w:rPr>
          <w:tab/>
        </w:r>
        <w:r w:rsidRPr="005D1A6B">
          <w:rPr>
            <w:noProof w:val="0"/>
          </w:rPr>
          <w:tab/>
        </w:r>
        <w:r w:rsidRPr="005D1A6B">
          <w:rPr>
            <w:noProof w:val="0"/>
          </w:rPr>
          <w:tab/>
        </w:r>
        <w:r w:rsidRPr="005D1A6B">
          <w:rPr>
            <w:noProof w:val="0"/>
          </w:rPr>
          <w:tab/>
        </w:r>
        <w:r w:rsidRPr="005D1A6B">
          <w:rPr>
            <w:noProof w:val="0"/>
          </w:rPr>
          <w:tab/>
        </w:r>
        <w:r w:rsidRPr="00882159">
          <w:rPr>
            <w:noProof w:val="0"/>
          </w:rPr>
          <w:t>Identifier</w:t>
        </w:r>
        <w:r w:rsidRPr="005D1A6B">
          <w:rPr>
            <w:noProof w:val="0"/>
          </w:rPr>
          <w:t xml:space="preserve"> "(" [ </w:t>
        </w:r>
        <w:r w:rsidRPr="00882159">
          <w:rPr>
            <w:noProof w:val="0"/>
          </w:rPr>
          <w:t>FunctionFormalParList</w:t>
        </w:r>
        <w:r w:rsidRPr="005D1A6B">
          <w:rPr>
            <w:noProof w:val="0"/>
          </w:rPr>
          <w:t xml:space="preserve"> ] ")" </w:t>
        </w:r>
      </w:ins>
    </w:p>
    <w:p w14:paraId="2E8C8E01" w14:textId="77777777" w:rsidR="007E6638" w:rsidRPr="005D1A6B" w:rsidRDefault="007E6638" w:rsidP="007E6638">
      <w:pPr>
        <w:pStyle w:val="PL"/>
        <w:rPr>
          <w:ins w:id="514" w:author="Jens Grabowski" w:date="2021-11-12T13:19:00Z"/>
          <w:noProof w:val="0"/>
        </w:rPr>
      </w:pPr>
      <w:ins w:id="515" w:author="Jens Grabowski" w:date="2021-11-12T13:19:00Z">
        <w:r w:rsidRPr="005D1A6B">
          <w:rPr>
            <w:noProof w:val="0"/>
          </w:rPr>
          <w:tab/>
        </w:r>
        <w:r w:rsidRPr="005D1A6B">
          <w:rPr>
            <w:noProof w:val="0"/>
          </w:rPr>
          <w:tab/>
        </w:r>
        <w:r w:rsidRPr="005D1A6B">
          <w:rPr>
            <w:noProof w:val="0"/>
          </w:rPr>
          <w:tab/>
        </w:r>
        <w:r w:rsidRPr="005D1A6B">
          <w:rPr>
            <w:noProof w:val="0"/>
          </w:rPr>
          <w:tab/>
        </w:r>
        <w:r w:rsidRPr="005D1A6B">
          <w:rPr>
            <w:noProof w:val="0"/>
          </w:rPr>
          <w:tab/>
          <w:t xml:space="preserve">[ </w:t>
        </w:r>
        <w:r w:rsidRPr="00882159">
          <w:rPr>
            <w:noProof w:val="0"/>
          </w:rPr>
          <w:t>RunsOnSpec</w:t>
        </w:r>
        <w:r w:rsidRPr="005D1A6B">
          <w:rPr>
            <w:noProof w:val="0"/>
          </w:rPr>
          <w:t xml:space="preserve"> ] [ </w:t>
        </w:r>
        <w:r w:rsidRPr="00882159">
          <w:rPr>
            <w:noProof w:val="0"/>
          </w:rPr>
          <w:t>MtcSpec</w:t>
        </w:r>
        <w:r w:rsidRPr="005D1A6B">
          <w:rPr>
            <w:noProof w:val="0"/>
          </w:rPr>
          <w:t xml:space="preserve"> ] [ </w:t>
        </w:r>
        <w:r w:rsidRPr="00882159">
          <w:rPr>
            <w:noProof w:val="0"/>
          </w:rPr>
          <w:t>SystemSpec</w:t>
        </w:r>
        <w:r w:rsidRPr="005D1A6B">
          <w:rPr>
            <w:noProof w:val="0"/>
          </w:rPr>
          <w:t xml:space="preserve"> ] </w:t>
        </w:r>
        <w:r w:rsidRPr="00882159">
          <w:rPr>
            <w:noProof w:val="0"/>
            <w:u w:val="single"/>
          </w:rPr>
          <w:t xml:space="preserve">[ </w:t>
        </w:r>
        <w:r w:rsidRPr="005D1A6B">
          <w:rPr>
            <w:noProof w:val="0"/>
            <w:u w:val="single"/>
          </w:rPr>
          <w:t>ExceptionSpec</w:t>
        </w:r>
        <w:r w:rsidRPr="00882159">
          <w:rPr>
            <w:noProof w:val="0"/>
            <w:u w:val="single"/>
          </w:rPr>
          <w:t xml:space="preserve"> ]</w:t>
        </w:r>
        <w:r w:rsidRPr="005D1A6B">
          <w:rPr>
            <w:noProof w:val="0"/>
          </w:rPr>
          <w:t xml:space="preserve"> </w:t>
        </w:r>
      </w:ins>
    </w:p>
    <w:p w14:paraId="61308737" w14:textId="77777777" w:rsidR="007E6638" w:rsidRPr="001C72B2" w:rsidRDefault="007E6638" w:rsidP="007E6638">
      <w:pPr>
        <w:pStyle w:val="PL"/>
        <w:rPr>
          <w:ins w:id="516" w:author="Jens Grabowski" w:date="2021-11-12T13:19:00Z"/>
          <w:noProof w:val="0"/>
        </w:rPr>
      </w:pPr>
      <w:ins w:id="517" w:author="Jens Grabowski" w:date="2021-11-12T13:19:00Z">
        <w:r w:rsidRPr="005D1A6B">
          <w:rPr>
            <w:noProof w:val="0"/>
          </w:rPr>
          <w:tab/>
        </w:r>
        <w:r w:rsidRPr="005D1A6B">
          <w:rPr>
            <w:noProof w:val="0"/>
          </w:rPr>
          <w:tab/>
        </w:r>
        <w:r w:rsidRPr="005D1A6B">
          <w:rPr>
            <w:noProof w:val="0"/>
          </w:rPr>
          <w:tab/>
        </w:r>
        <w:r w:rsidRPr="005D1A6B">
          <w:rPr>
            <w:noProof w:val="0"/>
          </w:rPr>
          <w:tab/>
        </w:r>
        <w:r w:rsidRPr="005D1A6B">
          <w:rPr>
            <w:noProof w:val="0"/>
          </w:rPr>
          <w:tab/>
          <w:t xml:space="preserve">"{" </w:t>
        </w:r>
        <w:r w:rsidRPr="00882159">
          <w:rPr>
            <w:noProof w:val="0"/>
          </w:rPr>
          <w:t>AltstepLocalDefList</w:t>
        </w:r>
        <w:r w:rsidRPr="005D1A6B">
          <w:rPr>
            <w:noProof w:val="0"/>
          </w:rPr>
          <w:t xml:space="preserve"> </w:t>
        </w:r>
        <w:r w:rsidRPr="00882159">
          <w:rPr>
            <w:noProof w:val="0"/>
          </w:rPr>
          <w:t>AltGuardList</w:t>
        </w:r>
        <w:r w:rsidRPr="005D1A6B">
          <w:rPr>
            <w:noProof w:val="0"/>
          </w:rPr>
          <w:t xml:space="preserve"> "}" </w:t>
        </w:r>
        <w:r w:rsidRPr="00882159">
          <w:rPr>
            <w:noProof w:val="0"/>
            <w:u w:val="single"/>
          </w:rPr>
          <w:t xml:space="preserve">[ </w:t>
        </w:r>
        <w:r w:rsidRPr="005D1A6B">
          <w:rPr>
            <w:noProof w:val="0"/>
            <w:u w:val="single"/>
          </w:rPr>
          <w:t>CatchBlocks</w:t>
        </w:r>
        <w:r w:rsidRPr="00882159">
          <w:rPr>
            <w:noProof w:val="0"/>
            <w:u w:val="single"/>
          </w:rPr>
          <w:t xml:space="preserve"> ] [ </w:t>
        </w:r>
        <w:r w:rsidRPr="005D1A6B">
          <w:rPr>
            <w:noProof w:val="0"/>
            <w:u w:val="single"/>
          </w:rPr>
          <w:t>FinallyBlock</w:t>
        </w:r>
        <w:r w:rsidRPr="00882159">
          <w:rPr>
            <w:noProof w:val="0"/>
            <w:u w:val="single"/>
          </w:rPr>
          <w:t xml:space="preserve"> ]</w:t>
        </w:r>
      </w:ins>
    </w:p>
    <w:p w14:paraId="1DC0346E" w14:textId="77777777" w:rsidR="007E6638" w:rsidRPr="001C72B2" w:rsidRDefault="007E6638" w:rsidP="007E6638">
      <w:pPr>
        <w:pStyle w:val="PL"/>
        <w:rPr>
          <w:ins w:id="518" w:author="Jens Grabowski" w:date="2021-11-12T13:19:00Z"/>
          <w:noProof w:val="0"/>
        </w:rPr>
      </w:pPr>
    </w:p>
    <w:p w14:paraId="71A82591" w14:textId="77777777" w:rsidR="007E6638" w:rsidRPr="001C72B2" w:rsidRDefault="007E6638" w:rsidP="007E6638">
      <w:pPr>
        <w:pStyle w:val="H6"/>
        <w:rPr>
          <w:ins w:id="519" w:author="Jens Grabowski" w:date="2021-11-12T13:19:00Z"/>
          <w:lang w:eastAsia="en-GB"/>
        </w:rPr>
      </w:pPr>
      <w:ins w:id="520" w:author="Jens Grabowski" w:date="2021-11-12T13:19:00Z">
        <w:r w:rsidRPr="001C72B2">
          <w:rPr>
            <w:lang w:eastAsia="en-GB"/>
          </w:rPr>
          <w:t>BNF changes in clause A.1.6.1.10</w:t>
        </w:r>
        <w:r w:rsidRPr="001C72B2">
          <w:rPr>
            <w:lang w:eastAsia="en-GB"/>
          </w:rPr>
          <w:tab/>
          <w:t>External function definitions</w:t>
        </w:r>
      </w:ins>
    </w:p>
    <w:p w14:paraId="5AB62210" w14:textId="77777777" w:rsidR="007E6638" w:rsidRPr="005D1A6B" w:rsidRDefault="007E6638" w:rsidP="007E6638">
      <w:pPr>
        <w:pStyle w:val="PL"/>
        <w:rPr>
          <w:ins w:id="521" w:author="Jens Grabowski" w:date="2021-11-12T13:19:00Z"/>
          <w:noProof w:val="0"/>
        </w:rPr>
      </w:pPr>
      <w:ins w:id="522" w:author="Jens Grabowski" w:date="2021-11-12T13:19:00Z">
        <w:r>
          <w:rPr>
            <w:noProof w:val="0"/>
          </w:rPr>
          <w:t>247</w:t>
        </w:r>
        <w:r w:rsidRPr="001C72B2">
          <w:rPr>
            <w:noProof w:val="0"/>
          </w:rPr>
          <w:t xml:space="preserve">. ExtFunctionDef ::= </w:t>
        </w:r>
        <w:r w:rsidRPr="00882159">
          <w:rPr>
            <w:noProof w:val="0"/>
          </w:rPr>
          <w:t>ExtKeyword</w:t>
        </w:r>
        <w:r w:rsidRPr="005D1A6B">
          <w:rPr>
            <w:noProof w:val="0"/>
          </w:rPr>
          <w:t xml:space="preserve"> </w:t>
        </w:r>
        <w:r w:rsidRPr="00882159">
          <w:rPr>
            <w:noProof w:val="0"/>
          </w:rPr>
          <w:t>FunctionKeyword</w:t>
        </w:r>
        <w:r w:rsidRPr="005D1A6B">
          <w:rPr>
            <w:noProof w:val="0"/>
          </w:rPr>
          <w:t xml:space="preserve"> [ </w:t>
        </w:r>
        <w:r w:rsidRPr="00882159">
          <w:rPr>
            <w:noProof w:val="0"/>
          </w:rPr>
          <w:t>DeterministicModifier</w:t>
        </w:r>
        <w:r w:rsidRPr="005D1A6B">
          <w:rPr>
            <w:noProof w:val="0"/>
          </w:rPr>
          <w:t xml:space="preserve"> </w:t>
        </w:r>
        <w:r w:rsidRPr="00882159">
          <w:rPr>
            <w:noProof w:val="0"/>
          </w:rPr>
          <w:t xml:space="preserve">| ControlModifier </w:t>
        </w:r>
        <w:r w:rsidRPr="005D1A6B">
          <w:rPr>
            <w:noProof w:val="0"/>
          </w:rPr>
          <w:t xml:space="preserve">] </w:t>
        </w:r>
      </w:ins>
    </w:p>
    <w:p w14:paraId="1845995B" w14:textId="77777777" w:rsidR="007E6638" w:rsidRPr="00C06775" w:rsidRDefault="007E6638" w:rsidP="007E6638">
      <w:pPr>
        <w:pStyle w:val="PL"/>
        <w:rPr>
          <w:ins w:id="523" w:author="Jens Grabowski" w:date="2021-11-12T13:19:00Z"/>
          <w:noProof w:val="0"/>
        </w:rPr>
      </w:pPr>
      <w:ins w:id="524" w:author="Jens Grabowski" w:date="2021-11-12T13:19:00Z">
        <w:r w:rsidRPr="005D1A6B">
          <w:rPr>
            <w:noProof w:val="0"/>
          </w:rPr>
          <w:tab/>
        </w:r>
        <w:r w:rsidRPr="005D1A6B">
          <w:rPr>
            <w:noProof w:val="0"/>
          </w:rPr>
          <w:tab/>
        </w:r>
        <w:r w:rsidRPr="005D1A6B">
          <w:rPr>
            <w:noProof w:val="0"/>
          </w:rPr>
          <w:tab/>
        </w:r>
        <w:r w:rsidRPr="005D1A6B">
          <w:rPr>
            <w:noProof w:val="0"/>
          </w:rPr>
          <w:tab/>
        </w:r>
        <w:r w:rsidRPr="005D1A6B">
          <w:rPr>
            <w:noProof w:val="0"/>
          </w:rPr>
          <w:tab/>
        </w:r>
        <w:r w:rsidRPr="005D1A6B">
          <w:rPr>
            <w:noProof w:val="0"/>
          </w:rPr>
          <w:tab/>
        </w:r>
        <w:r w:rsidRPr="00882159">
          <w:rPr>
            <w:noProof w:val="0"/>
          </w:rPr>
          <w:t>Identifier</w:t>
        </w:r>
        <w:r w:rsidRPr="005D1A6B">
          <w:rPr>
            <w:noProof w:val="0"/>
          </w:rPr>
          <w:t xml:space="preserve"> "("</w:t>
        </w:r>
        <w:r w:rsidRPr="00C06775">
          <w:rPr>
            <w:noProof w:val="0"/>
          </w:rPr>
          <w:t xml:space="preserve"> [ </w:t>
        </w:r>
        <w:r w:rsidRPr="00882159">
          <w:rPr>
            <w:noProof w:val="0"/>
          </w:rPr>
          <w:t>FunctionFormalParList</w:t>
        </w:r>
        <w:r w:rsidRPr="005D1A6B">
          <w:rPr>
            <w:noProof w:val="0"/>
          </w:rPr>
          <w:t xml:space="preserve"> ] ")"</w:t>
        </w:r>
        <w:r w:rsidRPr="00C06775">
          <w:rPr>
            <w:noProof w:val="0"/>
          </w:rPr>
          <w:t xml:space="preserve"> </w:t>
        </w:r>
      </w:ins>
    </w:p>
    <w:p w14:paraId="4118EDDB" w14:textId="77777777" w:rsidR="007E6638" w:rsidRPr="001C72B2" w:rsidRDefault="007E6638" w:rsidP="007E6638">
      <w:pPr>
        <w:pStyle w:val="PL"/>
        <w:rPr>
          <w:ins w:id="525" w:author="Jens Grabowski" w:date="2021-11-12T13:19:00Z"/>
          <w:noProof w:val="0"/>
        </w:rPr>
      </w:pPr>
      <w:ins w:id="526" w:author="Jens Grabowski" w:date="2021-11-12T13:19:00Z">
        <w:r w:rsidRPr="00C06775">
          <w:rPr>
            <w:noProof w:val="0"/>
          </w:rPr>
          <w:tab/>
        </w:r>
        <w:r w:rsidRPr="00C06775">
          <w:rPr>
            <w:noProof w:val="0"/>
          </w:rPr>
          <w:tab/>
        </w:r>
        <w:r w:rsidRPr="00C06775">
          <w:rPr>
            <w:noProof w:val="0"/>
          </w:rPr>
          <w:tab/>
        </w:r>
        <w:r w:rsidRPr="00C06775">
          <w:rPr>
            <w:noProof w:val="0"/>
          </w:rPr>
          <w:tab/>
        </w:r>
        <w:r w:rsidRPr="00C06775">
          <w:rPr>
            <w:noProof w:val="0"/>
          </w:rPr>
          <w:tab/>
        </w:r>
        <w:r w:rsidRPr="00C06775">
          <w:rPr>
            <w:noProof w:val="0"/>
          </w:rPr>
          <w:tab/>
          <w:t xml:space="preserve">[ </w:t>
        </w:r>
        <w:r w:rsidRPr="00882159">
          <w:rPr>
            <w:noProof w:val="0"/>
          </w:rPr>
          <w:t>ReturnType</w:t>
        </w:r>
        <w:r w:rsidRPr="005D1A6B">
          <w:rPr>
            <w:noProof w:val="0"/>
          </w:rPr>
          <w:t xml:space="preserve"> ]</w:t>
        </w:r>
        <w:r w:rsidRPr="001C72B2">
          <w:rPr>
            <w:noProof w:val="0"/>
          </w:rPr>
          <w:t xml:space="preserve"> </w:t>
        </w:r>
        <w:r w:rsidRPr="00882159">
          <w:rPr>
            <w:noProof w:val="0"/>
            <w:u w:val="single"/>
          </w:rPr>
          <w:t xml:space="preserve">[ </w:t>
        </w:r>
        <w:r w:rsidRPr="005D1A6B">
          <w:rPr>
            <w:noProof w:val="0"/>
            <w:u w:val="single"/>
          </w:rPr>
          <w:t>ExceptionSpec</w:t>
        </w:r>
        <w:r w:rsidRPr="00882159">
          <w:rPr>
            <w:noProof w:val="0"/>
            <w:u w:val="single"/>
          </w:rPr>
          <w:t xml:space="preserve"> ]</w:t>
        </w:r>
      </w:ins>
    </w:p>
    <w:p w14:paraId="7469D46E" w14:textId="77777777" w:rsidR="007E6638" w:rsidRPr="001C72B2" w:rsidRDefault="007E6638" w:rsidP="007E6638">
      <w:pPr>
        <w:pStyle w:val="PL"/>
        <w:rPr>
          <w:ins w:id="527" w:author="Jens Grabowski" w:date="2021-11-12T13:19:00Z"/>
          <w:noProof w:val="0"/>
        </w:rPr>
      </w:pPr>
    </w:p>
    <w:p w14:paraId="1B07730E" w14:textId="77777777" w:rsidR="007E6638" w:rsidRPr="001C72B2" w:rsidRDefault="007E6638" w:rsidP="007E6638">
      <w:pPr>
        <w:pStyle w:val="H6"/>
        <w:rPr>
          <w:ins w:id="528" w:author="Jens Grabowski" w:date="2021-11-12T13:19:00Z"/>
          <w:lang w:eastAsia="en-GB"/>
        </w:rPr>
      </w:pPr>
      <w:ins w:id="529" w:author="Jens Grabowski" w:date="2021-11-12T13:19:00Z">
        <w:r w:rsidRPr="001C72B2">
          <w:rPr>
            <w:lang w:eastAsia="en-GB"/>
          </w:rPr>
          <w:t>BNF changes in clause A.1.6.3.1</w:t>
        </w:r>
        <w:r w:rsidRPr="001C72B2">
          <w:rPr>
            <w:lang w:eastAsia="en-GB"/>
          </w:rPr>
          <w:tab/>
          <w:t>Variable instantiation</w:t>
        </w:r>
      </w:ins>
    </w:p>
    <w:p w14:paraId="07D59391" w14:textId="77777777" w:rsidR="007E6638" w:rsidRPr="00C06775" w:rsidRDefault="007E6638" w:rsidP="007E6638">
      <w:pPr>
        <w:pStyle w:val="PL"/>
        <w:keepLines/>
        <w:rPr>
          <w:ins w:id="530" w:author="Jens Grabowski" w:date="2021-11-12T13:19:00Z"/>
          <w:noProof w:val="0"/>
        </w:rPr>
      </w:pPr>
      <w:ins w:id="531" w:author="Jens Grabowski" w:date="2021-11-12T13:19:00Z">
        <w:r>
          <w:rPr>
            <w:noProof w:val="0"/>
          </w:rPr>
          <w:t>259</w:t>
        </w:r>
        <w:r w:rsidRPr="001C72B2">
          <w:rPr>
            <w:noProof w:val="0"/>
          </w:rPr>
          <w:t xml:space="preserve">.SingleVarInstance ::= </w:t>
        </w:r>
        <w:r w:rsidRPr="00882159">
          <w:rPr>
            <w:noProof w:val="0"/>
            <w:u w:val="single"/>
          </w:rPr>
          <w:t>[PropertyModifier]</w:t>
        </w:r>
        <w:r w:rsidRPr="001C72B2">
          <w:rPr>
            <w:noProof w:val="0"/>
          </w:rPr>
          <w:t xml:space="preserve"> </w:t>
        </w:r>
        <w:r w:rsidRPr="00882159">
          <w:rPr>
            <w:noProof w:val="0"/>
          </w:rPr>
          <w:t>Identifier</w:t>
        </w:r>
        <w:r w:rsidRPr="00C06775">
          <w:rPr>
            <w:noProof w:val="0"/>
          </w:rPr>
          <w:t xml:space="preserve"> [</w:t>
        </w:r>
        <w:r w:rsidRPr="00882159">
          <w:rPr>
            <w:noProof w:val="0"/>
          </w:rPr>
          <w:t>ArrayDef</w:t>
        </w:r>
        <w:r w:rsidRPr="00C06775">
          <w:rPr>
            <w:noProof w:val="0"/>
          </w:rPr>
          <w:t xml:space="preserve">] </w:t>
        </w:r>
      </w:ins>
    </w:p>
    <w:p w14:paraId="278ACCFC" w14:textId="77777777" w:rsidR="007E6638" w:rsidRPr="001C72B2" w:rsidRDefault="007E6638" w:rsidP="007E6638">
      <w:pPr>
        <w:pStyle w:val="PL"/>
        <w:keepLines/>
        <w:rPr>
          <w:ins w:id="532" w:author="Jens Grabowski" w:date="2021-11-12T13:19:00Z"/>
          <w:noProof w:val="0"/>
        </w:rPr>
      </w:pPr>
      <w:ins w:id="533" w:author="Jens Grabowski" w:date="2021-11-12T13:19:00Z">
        <w:r w:rsidRPr="00C06775">
          <w:rPr>
            <w:noProof w:val="0"/>
          </w:rPr>
          <w:t xml:space="preserve">                          [</w:t>
        </w:r>
        <w:r w:rsidRPr="00882159">
          <w:rPr>
            <w:noProof w:val="0"/>
          </w:rPr>
          <w:t>AssignmentChar Expression</w:t>
        </w:r>
        <w:r w:rsidRPr="001C72B2">
          <w:rPr>
            <w:noProof w:val="0"/>
          </w:rPr>
          <w:t xml:space="preserve">] </w:t>
        </w:r>
        <w:r w:rsidRPr="00882159">
          <w:rPr>
            <w:noProof w:val="0"/>
            <w:u w:val="single"/>
          </w:rPr>
          <w:t>[PropertyBody]</w:t>
        </w:r>
        <w:r w:rsidRPr="001C72B2">
          <w:rPr>
            <w:noProof w:val="0"/>
          </w:rPr>
          <w:t xml:space="preserve"> </w:t>
        </w:r>
      </w:ins>
    </w:p>
    <w:p w14:paraId="12E6B8F0" w14:textId="77777777" w:rsidR="007E6638" w:rsidRPr="001C72B2" w:rsidRDefault="007E6638" w:rsidP="007E6638">
      <w:pPr>
        <w:pStyle w:val="PL"/>
        <w:keepLines/>
        <w:rPr>
          <w:ins w:id="534" w:author="Jens Grabowski" w:date="2021-11-12T13:19:00Z"/>
          <w:noProof w:val="0"/>
        </w:rPr>
      </w:pPr>
      <w:ins w:id="535" w:author="Jens Grabowski" w:date="2021-11-12T13:19:00Z">
        <w:r w:rsidRPr="001C72B2">
          <w:rPr>
            <w:noProof w:val="0"/>
          </w:rPr>
          <w:t>/* STATIC PropertyBody shall only be present if PropertyModifier is also present */</w:t>
        </w:r>
      </w:ins>
    </w:p>
    <w:p w14:paraId="38519D6A" w14:textId="77777777" w:rsidR="007E6638" w:rsidRPr="001C72B2" w:rsidRDefault="007E6638" w:rsidP="007E6638">
      <w:pPr>
        <w:pStyle w:val="PL"/>
        <w:rPr>
          <w:ins w:id="536" w:author="Jens Grabowski" w:date="2021-11-12T13:19:00Z"/>
          <w:noProof w:val="0"/>
        </w:rPr>
      </w:pPr>
      <w:ins w:id="537" w:author="Jens Grabowski" w:date="2021-11-12T13:19:00Z">
        <w:r>
          <w:rPr>
            <w:noProof w:val="0"/>
          </w:rPr>
          <w:t>262</w:t>
        </w:r>
        <w:r w:rsidRPr="001C72B2">
          <w:rPr>
            <w:noProof w:val="0"/>
          </w:rPr>
          <w:t xml:space="preserve">.SingleTempVarInstance ::= </w:t>
        </w:r>
        <w:r w:rsidRPr="00882159">
          <w:rPr>
            <w:noProof w:val="0"/>
            <w:u w:val="single"/>
          </w:rPr>
          <w:t>[PropertyModifier]</w:t>
        </w:r>
        <w:r w:rsidRPr="001C72B2">
          <w:rPr>
            <w:noProof w:val="0"/>
          </w:rPr>
          <w:t xml:space="preserve"> Identifier [ArrayDef]</w:t>
        </w:r>
      </w:ins>
    </w:p>
    <w:p w14:paraId="2E10B743" w14:textId="77777777" w:rsidR="007E6638" w:rsidRPr="001C72B2" w:rsidRDefault="007E6638" w:rsidP="007E6638">
      <w:pPr>
        <w:pStyle w:val="PL"/>
        <w:rPr>
          <w:ins w:id="538" w:author="Jens Grabowski" w:date="2021-11-12T13:19:00Z"/>
          <w:noProof w:val="0"/>
        </w:rPr>
      </w:pPr>
      <w:ins w:id="539" w:author="Jens Grabowski" w:date="2021-11-12T13:19:00Z">
        <w:r w:rsidRPr="001C72B2">
          <w:rPr>
            <w:noProof w:val="0"/>
          </w:rPr>
          <w:t xml:space="preserve">                              [AssignmentChar TemplateBody] </w:t>
        </w:r>
        <w:r w:rsidRPr="00882159">
          <w:rPr>
            <w:noProof w:val="0"/>
            <w:u w:val="single"/>
          </w:rPr>
          <w:t>[PropertyBody]</w:t>
        </w:r>
        <w:r w:rsidRPr="001C72B2">
          <w:rPr>
            <w:noProof w:val="0"/>
          </w:rPr>
          <w:br/>
          <w:t>/* STATIC PropertyBody shall only be present if PropertyModifier is also present */</w:t>
        </w:r>
      </w:ins>
    </w:p>
    <w:p w14:paraId="52535151" w14:textId="77777777" w:rsidR="007E6638" w:rsidRPr="001C72B2" w:rsidRDefault="007E6638" w:rsidP="007E6638">
      <w:pPr>
        <w:pStyle w:val="PL"/>
        <w:rPr>
          <w:ins w:id="540" w:author="Jens Grabowski" w:date="2021-11-12T13:19:00Z"/>
          <w:noProof w:val="0"/>
        </w:rPr>
      </w:pPr>
      <w:ins w:id="541" w:author="Jens Grabowski" w:date="2021-11-12T13:19:00Z">
        <w:r>
          <w:rPr>
            <w:noProof w:val="0"/>
          </w:rPr>
          <w:t>263</w:t>
        </w:r>
        <w:r w:rsidRPr="001C72B2">
          <w:rPr>
            <w:noProof w:val="0"/>
          </w:rPr>
          <w:t xml:space="preserve">. ValueRef ::= </w:t>
        </w:r>
        <w:r w:rsidRPr="00882159">
          <w:rPr>
            <w:noProof w:val="0"/>
            <w:u w:val="single"/>
          </w:rPr>
          <w:t>[ ThisOp Dot ]</w:t>
        </w:r>
        <w:r w:rsidRPr="001C72B2">
          <w:rPr>
            <w:noProof w:val="0"/>
          </w:rPr>
          <w:t xml:space="preserve"> Identifier [ExtendedFieldReference]</w:t>
        </w:r>
      </w:ins>
    </w:p>
    <w:p w14:paraId="6163714E" w14:textId="77777777" w:rsidR="007E6638" w:rsidRPr="001C72B2" w:rsidRDefault="007E6638" w:rsidP="007E6638">
      <w:pPr>
        <w:pStyle w:val="PL"/>
        <w:rPr>
          <w:ins w:id="542" w:author="Jens Grabowski" w:date="2021-11-12T13:19:00Z"/>
          <w:noProof w:val="0"/>
        </w:rPr>
      </w:pPr>
    </w:p>
    <w:p w14:paraId="3EFEB838" w14:textId="77777777" w:rsidR="007E6638" w:rsidRPr="001C72B2" w:rsidRDefault="007E6638" w:rsidP="007E6638">
      <w:pPr>
        <w:pStyle w:val="H6"/>
        <w:rPr>
          <w:ins w:id="543" w:author="Jens Grabowski" w:date="2021-11-12T13:19:00Z"/>
          <w:lang w:eastAsia="en-GB"/>
        </w:rPr>
      </w:pPr>
      <w:ins w:id="544" w:author="Jens Grabowski" w:date="2021-11-12T13:19:00Z">
        <w:r w:rsidRPr="001C72B2">
          <w:rPr>
            <w:lang w:eastAsia="en-GB"/>
          </w:rPr>
          <w:t>BNF changes in clause A.1.6.4.1</w:t>
        </w:r>
        <w:r w:rsidRPr="001C72B2">
          <w:rPr>
            <w:lang w:eastAsia="en-GB"/>
          </w:rPr>
          <w:tab/>
          <w:t>Component Operations</w:t>
        </w:r>
      </w:ins>
    </w:p>
    <w:p w14:paraId="4CEE11FC" w14:textId="77777777" w:rsidR="007E6638" w:rsidRPr="001C72B2" w:rsidRDefault="007E6638" w:rsidP="007E6638">
      <w:pPr>
        <w:pStyle w:val="PL"/>
        <w:keepLines/>
        <w:rPr>
          <w:ins w:id="545" w:author="Jens Grabowski" w:date="2021-11-12T13:19:00Z"/>
          <w:noProof w:val="0"/>
        </w:rPr>
      </w:pPr>
      <w:ins w:id="546" w:author="Jens Grabowski" w:date="2021-11-12T13:19:00Z">
        <w:r>
          <w:rPr>
            <w:noProof w:val="0"/>
          </w:rPr>
          <w:t>269</w:t>
        </w:r>
        <w:r w:rsidRPr="001C72B2">
          <w:rPr>
            <w:noProof w:val="0"/>
          </w:rPr>
          <w:t xml:space="preserve">. CreateOp ::= </w:t>
        </w:r>
        <w:r w:rsidRPr="00882159">
          <w:rPr>
            <w:noProof w:val="0"/>
            <w:u w:val="single"/>
          </w:rPr>
          <w:t>Type</w:t>
        </w:r>
        <w:r w:rsidRPr="001C72B2">
          <w:rPr>
            <w:noProof w:val="0"/>
          </w:rPr>
          <w:t xml:space="preserve"> Dot CreateKeyword [</w:t>
        </w:r>
        <w:r w:rsidRPr="00882159">
          <w:rPr>
            <w:noProof w:val="0"/>
            <w:u w:val="single"/>
          </w:rPr>
          <w:t>ActualParList</w:t>
        </w:r>
        <w:r w:rsidRPr="001C72B2">
          <w:rPr>
            <w:noProof w:val="0"/>
          </w:rPr>
          <w:t xml:space="preserve">] </w:t>
        </w:r>
      </w:ins>
    </w:p>
    <w:p w14:paraId="6434E1FD" w14:textId="77777777" w:rsidR="007E6638" w:rsidRPr="001C72B2" w:rsidRDefault="007E6638" w:rsidP="007E6638">
      <w:pPr>
        <w:pStyle w:val="PL"/>
        <w:keepLines/>
        <w:rPr>
          <w:ins w:id="547" w:author="Jens Grabowski" w:date="2021-11-12T13:19:00Z"/>
          <w:rStyle w:val="Hyperlink"/>
          <w:noProof w:val="0"/>
          <w:color w:val="auto"/>
        </w:rPr>
      </w:pPr>
      <w:ins w:id="548" w:author="Jens Grabowski" w:date="2021-11-12T13:19:00Z">
        <w:r w:rsidRPr="001C72B2">
          <w:rPr>
            <w:noProof w:val="0"/>
          </w:rPr>
          <w:t xml:space="preserve">                  [AliveKeyword</w:t>
        </w:r>
        <w:r w:rsidRPr="00882159">
          <w:rPr>
            <w:rStyle w:val="Hyperlink"/>
            <w:noProof w:val="0"/>
            <w:color w:val="auto"/>
            <w:u w:val="none"/>
          </w:rPr>
          <w:t xml:space="preserve"> </w:t>
        </w:r>
        <w:r w:rsidRPr="001C72B2">
          <w:rPr>
            <w:rStyle w:val="Hyperlink"/>
            <w:noProof w:val="0"/>
            <w:color w:val="auto"/>
          </w:rPr>
          <w:t>|</w:t>
        </w:r>
      </w:ins>
    </w:p>
    <w:p w14:paraId="5BCE80E6" w14:textId="77777777" w:rsidR="007E6638" w:rsidRPr="001C72B2" w:rsidRDefault="007E6638" w:rsidP="007E6638">
      <w:pPr>
        <w:pStyle w:val="PL"/>
        <w:keepLines/>
        <w:rPr>
          <w:ins w:id="549" w:author="Jens Grabowski" w:date="2021-11-12T13:19:00Z"/>
          <w:noProof w:val="0"/>
        </w:rPr>
      </w:pPr>
      <w:ins w:id="550" w:author="Jens Grabowski" w:date="2021-11-12T13:19:00Z">
        <w:r w:rsidRPr="00882159">
          <w:rPr>
            <w:rStyle w:val="Hyperlink"/>
            <w:noProof w:val="0"/>
            <w:color w:val="auto"/>
            <w:u w:val="none"/>
          </w:rPr>
          <w:tab/>
        </w:r>
        <w:r w:rsidRPr="00882159">
          <w:rPr>
            <w:rStyle w:val="Hyperlink"/>
            <w:noProof w:val="0"/>
            <w:color w:val="auto"/>
            <w:u w:val="none"/>
          </w:rPr>
          <w:tab/>
        </w:r>
        <w:r w:rsidRPr="00882159">
          <w:rPr>
            <w:rStyle w:val="Hyperlink"/>
            <w:noProof w:val="0"/>
            <w:color w:val="auto"/>
            <w:u w:val="none"/>
          </w:rPr>
          <w:tab/>
        </w:r>
        <w:r w:rsidRPr="00882159">
          <w:rPr>
            <w:rStyle w:val="Hyperlink"/>
            <w:noProof w:val="0"/>
            <w:color w:val="auto"/>
            <w:u w:val="none"/>
          </w:rPr>
          <w:tab/>
          <w:t xml:space="preserve">   </w:t>
        </w:r>
        <w:r w:rsidRPr="001C72B2">
          <w:rPr>
            <w:rStyle w:val="Hyperlink"/>
            <w:noProof w:val="0"/>
            <w:color w:val="auto"/>
          </w:rPr>
          <w:t>ExternalKeyword ActualParList</w:t>
        </w:r>
        <w:r w:rsidRPr="001C72B2">
          <w:rPr>
            <w:noProof w:val="0"/>
          </w:rPr>
          <w:t xml:space="preserve">] </w:t>
        </w:r>
      </w:ins>
    </w:p>
    <w:p w14:paraId="1C33D72A" w14:textId="77777777" w:rsidR="007E6638" w:rsidRPr="001C72B2" w:rsidRDefault="007E6638" w:rsidP="007E6638">
      <w:pPr>
        <w:pStyle w:val="PL"/>
        <w:keepLines/>
        <w:rPr>
          <w:ins w:id="551" w:author="Jens Grabowski" w:date="2021-11-12T13:19:00Z"/>
          <w:noProof w:val="0"/>
          <w:u w:val="single"/>
        </w:rPr>
      </w:pPr>
    </w:p>
    <w:p w14:paraId="0BD23769" w14:textId="77777777" w:rsidR="007E6638" w:rsidRPr="001C72B2" w:rsidRDefault="007E6638" w:rsidP="007E6638">
      <w:pPr>
        <w:pStyle w:val="H6"/>
        <w:rPr>
          <w:ins w:id="552" w:author="Jens Grabowski" w:date="2021-11-12T13:19:00Z"/>
        </w:rPr>
      </w:pPr>
      <w:ins w:id="553" w:author="Jens Grabowski" w:date="2021-11-12T13:19:00Z">
        <w:r w:rsidRPr="001C72B2">
          <w:rPr>
            <w:lang w:eastAsia="en-GB"/>
          </w:rPr>
          <w:lastRenderedPageBreak/>
          <w:t xml:space="preserve">BNF changes in clause </w:t>
        </w:r>
        <w:r w:rsidRPr="001C72B2">
          <w:t>A.1.6.5</w:t>
        </w:r>
        <w:r w:rsidRPr="001C72B2">
          <w:tab/>
          <w:t>Type</w:t>
        </w:r>
      </w:ins>
    </w:p>
    <w:p w14:paraId="1AA45FC2" w14:textId="77777777" w:rsidR="007E6638" w:rsidRPr="001C72B2" w:rsidRDefault="007E6638" w:rsidP="007E6638">
      <w:pPr>
        <w:pStyle w:val="PL"/>
        <w:keepLines/>
        <w:rPr>
          <w:ins w:id="554" w:author="Jens Grabowski" w:date="2021-11-12T13:19:00Z"/>
          <w:noProof w:val="0"/>
        </w:rPr>
      </w:pPr>
      <w:ins w:id="555" w:author="Jens Grabowski" w:date="2021-11-12T13:19:00Z">
        <w:r>
          <w:rPr>
            <w:noProof w:val="0"/>
          </w:rPr>
          <w:t>405</w:t>
        </w:r>
        <w:r w:rsidRPr="001C72B2">
          <w:rPr>
            <w:noProof w:val="0"/>
          </w:rPr>
          <w:t xml:space="preserve">. PredefinedType ::= BitStringKeyword | </w:t>
        </w:r>
      </w:ins>
    </w:p>
    <w:p w14:paraId="2EFA5A30" w14:textId="77777777" w:rsidR="007E6638" w:rsidRPr="001C72B2" w:rsidRDefault="007E6638" w:rsidP="007E6638">
      <w:pPr>
        <w:pStyle w:val="PL"/>
        <w:keepLines/>
        <w:rPr>
          <w:ins w:id="556" w:author="Jens Grabowski" w:date="2021-11-12T13:19:00Z"/>
          <w:noProof w:val="0"/>
        </w:rPr>
      </w:pPr>
      <w:ins w:id="557" w:author="Jens Grabowski" w:date="2021-11-12T13:19:00Z">
        <w:r w:rsidRPr="001C72B2">
          <w:rPr>
            <w:noProof w:val="0"/>
          </w:rPr>
          <w:t xml:space="preserve">                        BooleanKeyword | </w:t>
        </w:r>
      </w:ins>
    </w:p>
    <w:p w14:paraId="5562AC91" w14:textId="77777777" w:rsidR="007E6638" w:rsidRPr="001C72B2" w:rsidRDefault="007E6638" w:rsidP="007E6638">
      <w:pPr>
        <w:pStyle w:val="PL"/>
        <w:keepLines/>
        <w:rPr>
          <w:ins w:id="558" w:author="Jens Grabowski" w:date="2021-11-12T13:19:00Z"/>
          <w:noProof w:val="0"/>
        </w:rPr>
      </w:pPr>
      <w:ins w:id="559" w:author="Jens Grabowski" w:date="2021-11-12T13:19:00Z">
        <w:r w:rsidRPr="001C72B2">
          <w:rPr>
            <w:noProof w:val="0"/>
          </w:rPr>
          <w:t xml:space="preserve">                        CharStringKeyword | </w:t>
        </w:r>
      </w:ins>
    </w:p>
    <w:p w14:paraId="45831B4E" w14:textId="77777777" w:rsidR="007E6638" w:rsidRPr="001C72B2" w:rsidRDefault="007E6638" w:rsidP="007E6638">
      <w:pPr>
        <w:pStyle w:val="PL"/>
        <w:keepLines/>
        <w:rPr>
          <w:ins w:id="560" w:author="Jens Grabowski" w:date="2021-11-12T13:19:00Z"/>
          <w:noProof w:val="0"/>
        </w:rPr>
      </w:pPr>
      <w:ins w:id="561" w:author="Jens Grabowski" w:date="2021-11-12T13:19:00Z">
        <w:r w:rsidRPr="001C72B2">
          <w:rPr>
            <w:noProof w:val="0"/>
          </w:rPr>
          <w:t xml:space="preserve">                        UniversalCharString | </w:t>
        </w:r>
      </w:ins>
    </w:p>
    <w:p w14:paraId="51BB5700" w14:textId="77777777" w:rsidR="007E6638" w:rsidRPr="001C72B2" w:rsidRDefault="007E6638" w:rsidP="007E6638">
      <w:pPr>
        <w:pStyle w:val="PL"/>
        <w:keepLines/>
        <w:rPr>
          <w:ins w:id="562" w:author="Jens Grabowski" w:date="2021-11-12T13:19:00Z"/>
          <w:noProof w:val="0"/>
        </w:rPr>
      </w:pPr>
      <w:ins w:id="563" w:author="Jens Grabowski" w:date="2021-11-12T13:19:00Z">
        <w:r w:rsidRPr="001C72B2">
          <w:rPr>
            <w:noProof w:val="0"/>
          </w:rPr>
          <w:t xml:space="preserve">                        IntegerKeyword | </w:t>
        </w:r>
      </w:ins>
    </w:p>
    <w:p w14:paraId="1B0588C6" w14:textId="77777777" w:rsidR="007E6638" w:rsidRPr="001C72B2" w:rsidRDefault="007E6638" w:rsidP="007E6638">
      <w:pPr>
        <w:pStyle w:val="PL"/>
        <w:keepLines/>
        <w:rPr>
          <w:ins w:id="564" w:author="Jens Grabowski" w:date="2021-11-12T13:19:00Z"/>
          <w:noProof w:val="0"/>
        </w:rPr>
      </w:pPr>
      <w:ins w:id="565" w:author="Jens Grabowski" w:date="2021-11-12T13:19:00Z">
        <w:r w:rsidRPr="001C72B2">
          <w:rPr>
            <w:noProof w:val="0"/>
          </w:rPr>
          <w:t xml:space="preserve">                        OctetStringKeyword | </w:t>
        </w:r>
      </w:ins>
    </w:p>
    <w:p w14:paraId="3E5CCB61" w14:textId="77777777" w:rsidR="007E6638" w:rsidRPr="001C72B2" w:rsidRDefault="007E6638" w:rsidP="007E6638">
      <w:pPr>
        <w:pStyle w:val="PL"/>
        <w:keepLines/>
        <w:rPr>
          <w:ins w:id="566" w:author="Jens Grabowski" w:date="2021-11-12T13:19:00Z"/>
          <w:noProof w:val="0"/>
        </w:rPr>
      </w:pPr>
      <w:ins w:id="567" w:author="Jens Grabowski" w:date="2021-11-12T13:19:00Z">
        <w:r w:rsidRPr="001C72B2">
          <w:rPr>
            <w:noProof w:val="0"/>
          </w:rPr>
          <w:t xml:space="preserve">                        HexStringKeyword | </w:t>
        </w:r>
      </w:ins>
    </w:p>
    <w:p w14:paraId="08F30B9A" w14:textId="77777777" w:rsidR="007E6638" w:rsidRPr="001C72B2" w:rsidRDefault="007E6638" w:rsidP="007E6638">
      <w:pPr>
        <w:pStyle w:val="PL"/>
        <w:keepLines/>
        <w:rPr>
          <w:ins w:id="568" w:author="Jens Grabowski" w:date="2021-11-12T13:19:00Z"/>
          <w:noProof w:val="0"/>
        </w:rPr>
      </w:pPr>
      <w:ins w:id="569" w:author="Jens Grabowski" w:date="2021-11-12T13:19:00Z">
        <w:r w:rsidRPr="001C72B2">
          <w:rPr>
            <w:noProof w:val="0"/>
          </w:rPr>
          <w:t xml:space="preserve">                        VerdictTypeKeyword | </w:t>
        </w:r>
      </w:ins>
    </w:p>
    <w:p w14:paraId="6F10D1BC" w14:textId="77777777" w:rsidR="007E6638" w:rsidRPr="001C72B2" w:rsidRDefault="007E6638" w:rsidP="007E6638">
      <w:pPr>
        <w:pStyle w:val="PL"/>
        <w:keepLines/>
        <w:rPr>
          <w:ins w:id="570" w:author="Jens Grabowski" w:date="2021-11-12T13:19:00Z"/>
          <w:noProof w:val="0"/>
        </w:rPr>
      </w:pPr>
      <w:ins w:id="571" w:author="Jens Grabowski" w:date="2021-11-12T13:19:00Z">
        <w:r w:rsidRPr="001C72B2">
          <w:rPr>
            <w:noProof w:val="0"/>
          </w:rPr>
          <w:t xml:space="preserve">                        FloatKeyword | </w:t>
        </w:r>
      </w:ins>
    </w:p>
    <w:p w14:paraId="734AFB60" w14:textId="77777777" w:rsidR="007E6638" w:rsidRPr="001C72B2" w:rsidRDefault="007E6638" w:rsidP="007E6638">
      <w:pPr>
        <w:pStyle w:val="PL"/>
        <w:keepLines/>
        <w:rPr>
          <w:ins w:id="572" w:author="Jens Grabowski" w:date="2021-11-12T13:19:00Z"/>
          <w:noProof w:val="0"/>
        </w:rPr>
      </w:pPr>
      <w:ins w:id="573" w:author="Jens Grabowski" w:date="2021-11-12T13:19:00Z">
        <w:r w:rsidRPr="001C72B2">
          <w:rPr>
            <w:noProof w:val="0"/>
          </w:rPr>
          <w:t xml:space="preserve">                        AddressKeyword | </w:t>
        </w:r>
      </w:ins>
    </w:p>
    <w:p w14:paraId="1E9A893D" w14:textId="77777777" w:rsidR="007E6638" w:rsidRPr="001C72B2" w:rsidRDefault="007E6638" w:rsidP="007E6638">
      <w:pPr>
        <w:pStyle w:val="PL"/>
        <w:keepLines/>
        <w:rPr>
          <w:ins w:id="574" w:author="Jens Grabowski" w:date="2021-11-12T13:19:00Z"/>
          <w:noProof w:val="0"/>
        </w:rPr>
      </w:pPr>
      <w:ins w:id="575" w:author="Jens Grabowski" w:date="2021-11-12T13:19:00Z">
        <w:r w:rsidRPr="001C72B2">
          <w:rPr>
            <w:noProof w:val="0"/>
          </w:rPr>
          <w:t xml:space="preserve">                        DefaultKeyword | </w:t>
        </w:r>
      </w:ins>
    </w:p>
    <w:p w14:paraId="298FAA46" w14:textId="77777777" w:rsidR="007E6638" w:rsidRPr="001C72B2" w:rsidRDefault="007E6638" w:rsidP="007E6638">
      <w:pPr>
        <w:pStyle w:val="PL"/>
        <w:keepLines/>
        <w:rPr>
          <w:ins w:id="576" w:author="Jens Grabowski" w:date="2021-11-12T13:19:00Z"/>
          <w:noProof w:val="0"/>
        </w:rPr>
      </w:pPr>
      <w:ins w:id="577" w:author="Jens Grabowski" w:date="2021-11-12T13:19:00Z">
        <w:r w:rsidRPr="001C72B2">
          <w:rPr>
            <w:noProof w:val="0"/>
          </w:rPr>
          <w:t xml:space="preserve">                        AnyTypeKeyword | </w:t>
        </w:r>
      </w:ins>
    </w:p>
    <w:p w14:paraId="0784135A" w14:textId="77777777" w:rsidR="007E6638" w:rsidRPr="001C72B2" w:rsidRDefault="007E6638" w:rsidP="007E6638">
      <w:pPr>
        <w:pStyle w:val="PL"/>
        <w:keepLines/>
        <w:rPr>
          <w:ins w:id="578" w:author="Jens Grabowski" w:date="2021-11-12T13:19:00Z"/>
          <w:noProof w:val="0"/>
        </w:rPr>
      </w:pPr>
      <w:ins w:id="579" w:author="Jens Grabowski" w:date="2021-11-12T13:19:00Z">
        <w:r w:rsidRPr="001C72B2">
          <w:rPr>
            <w:noProof w:val="0"/>
          </w:rPr>
          <w:t xml:space="preserve">                        TimerKeyword </w:t>
        </w:r>
        <w:r w:rsidRPr="00882159">
          <w:rPr>
            <w:noProof w:val="0"/>
            <w:u w:val="single"/>
          </w:rPr>
          <w:t>|</w:t>
        </w:r>
        <w:r w:rsidRPr="001C72B2">
          <w:rPr>
            <w:noProof w:val="0"/>
          </w:rPr>
          <w:t xml:space="preserve"> </w:t>
        </w:r>
      </w:ins>
    </w:p>
    <w:p w14:paraId="70E727F4" w14:textId="77777777" w:rsidR="007E6638" w:rsidRPr="00700C52" w:rsidRDefault="007E6638" w:rsidP="007E6638">
      <w:pPr>
        <w:pStyle w:val="PL"/>
        <w:rPr>
          <w:ins w:id="580" w:author="Jens Grabowski" w:date="2021-11-12T13:19:00Z"/>
          <w:noProof w:val="0"/>
          <w:u w:val="single"/>
        </w:rPr>
      </w:pPr>
      <w:ins w:id="581" w:author="Jens Grabowski" w:date="2021-11-12T13:19:00Z">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rPr>
          <w:tab/>
        </w:r>
        <w:r w:rsidRPr="00882159">
          <w:rPr>
            <w:noProof w:val="0"/>
            <w:u w:val="single"/>
          </w:rPr>
          <w:t>ObjectKeyword</w:t>
        </w:r>
      </w:ins>
    </w:p>
    <w:p w14:paraId="6EF4A7AF" w14:textId="77777777" w:rsidR="007E6638" w:rsidRPr="001C72B2" w:rsidRDefault="007E6638" w:rsidP="007E6638">
      <w:pPr>
        <w:pStyle w:val="PL"/>
        <w:rPr>
          <w:ins w:id="582" w:author="Jens Grabowski" w:date="2021-11-12T13:19:00Z"/>
          <w:noProof w:val="0"/>
        </w:rPr>
      </w:pPr>
    </w:p>
    <w:p w14:paraId="3AD1E214" w14:textId="77777777" w:rsidR="007E6638" w:rsidRPr="001C72B2" w:rsidRDefault="007E6638" w:rsidP="007E6638">
      <w:pPr>
        <w:pStyle w:val="H6"/>
        <w:rPr>
          <w:ins w:id="583" w:author="Jens Grabowski" w:date="2021-11-12T13:19:00Z"/>
        </w:rPr>
      </w:pPr>
      <w:ins w:id="584" w:author="Jens Grabowski" w:date="2021-11-12T13:19:00Z">
        <w:r w:rsidRPr="001C72B2">
          <w:rPr>
            <w:lang w:eastAsia="en-GB"/>
          </w:rPr>
          <w:t xml:space="preserve">BNF changes in clause </w:t>
        </w:r>
        <w:r w:rsidRPr="001C72B2">
          <w:t>A.1.6.6</w:t>
        </w:r>
        <w:r w:rsidRPr="001C72B2">
          <w:tab/>
          <w:t>Value</w:t>
        </w:r>
      </w:ins>
    </w:p>
    <w:p w14:paraId="20DAFCB3" w14:textId="77777777" w:rsidR="007E6638" w:rsidRPr="001C72B2" w:rsidRDefault="007E6638" w:rsidP="007E6638">
      <w:pPr>
        <w:pStyle w:val="PL"/>
        <w:keepLines/>
        <w:rPr>
          <w:ins w:id="585" w:author="Jens Grabowski" w:date="2021-11-12T13:19:00Z"/>
          <w:rStyle w:val="Hyperlink"/>
          <w:noProof w:val="0"/>
          <w:color w:val="auto"/>
          <w:u w:val="none"/>
        </w:rPr>
      </w:pPr>
      <w:ins w:id="586" w:author="Jens Grabowski" w:date="2021-11-12T13:19:00Z">
        <w:r>
          <w:rPr>
            <w:noProof w:val="0"/>
          </w:rPr>
          <w:t>437</w:t>
        </w:r>
        <w:r w:rsidRPr="001C72B2">
          <w:rPr>
            <w:noProof w:val="0"/>
          </w:rPr>
          <w:t>. ReferencedValue ::= ( ( ExtendedIdentifier</w:t>
        </w:r>
        <w:r w:rsidRPr="001C72B2">
          <w:rPr>
            <w:rStyle w:val="Hyperlink"/>
            <w:noProof w:val="0"/>
            <w:color w:val="auto"/>
            <w:u w:val="none"/>
          </w:rPr>
          <w:t xml:space="preserve"> </w:t>
        </w:r>
        <w:r w:rsidRPr="00882159">
          <w:rPr>
            <w:rStyle w:val="Hyperlink"/>
            <w:noProof w:val="0"/>
            <w:color w:val="auto"/>
          </w:rPr>
          <w:t xml:space="preserve">| </w:t>
        </w:r>
        <w:r w:rsidRPr="00882159">
          <w:rPr>
            <w:noProof w:val="0"/>
            <w:u w:val="single"/>
          </w:rPr>
          <w:t>ThisOp</w:t>
        </w:r>
        <w:r w:rsidRPr="001C72B2">
          <w:rPr>
            <w:rStyle w:val="Hyperlink"/>
            <w:noProof w:val="0"/>
            <w:color w:val="auto"/>
            <w:u w:val="none"/>
          </w:rPr>
          <w:t xml:space="preserve"> )</w:t>
        </w:r>
        <w:r w:rsidRPr="001C72B2">
          <w:rPr>
            <w:noProof w:val="0"/>
          </w:rPr>
          <w:t xml:space="preserve"> [ExtendedFieldReference</w:t>
        </w:r>
        <w:r w:rsidRPr="001C72B2">
          <w:rPr>
            <w:rStyle w:val="Hyperlink"/>
            <w:noProof w:val="0"/>
            <w:color w:val="auto"/>
            <w:u w:val="none"/>
          </w:rPr>
          <w:t xml:space="preserve">] ) </w:t>
        </w:r>
      </w:ins>
    </w:p>
    <w:p w14:paraId="0C1D13EE" w14:textId="77777777" w:rsidR="007E6638" w:rsidRPr="001C72B2" w:rsidRDefault="007E6638" w:rsidP="007E6638">
      <w:pPr>
        <w:pStyle w:val="PL"/>
        <w:keepLines/>
        <w:rPr>
          <w:ins w:id="587" w:author="Jens Grabowski" w:date="2021-11-12T13:19:00Z"/>
          <w:noProof w:val="0"/>
        </w:rPr>
      </w:pPr>
      <w:ins w:id="588" w:author="Jens Grabowski" w:date="2021-11-12T13:19:00Z">
        <w:r w:rsidRPr="001C72B2">
          <w:rPr>
            <w:rStyle w:val="Hyperlink"/>
            <w:noProof w:val="0"/>
            <w:color w:val="auto"/>
            <w:u w:val="none"/>
          </w:rPr>
          <w:t xml:space="preserve">                    | </w:t>
        </w:r>
        <w:r w:rsidRPr="001C72B2">
          <w:rPr>
            <w:noProof w:val="0"/>
          </w:rPr>
          <w:t>ReferencedEnumValue</w:t>
        </w:r>
      </w:ins>
    </w:p>
    <w:p w14:paraId="52924E14" w14:textId="77777777" w:rsidR="007E6638" w:rsidRPr="001C72B2" w:rsidRDefault="007E6638" w:rsidP="007E6638">
      <w:pPr>
        <w:pStyle w:val="PL"/>
        <w:keepLines/>
        <w:rPr>
          <w:ins w:id="589" w:author="Jens Grabowski" w:date="2021-11-12T13:19:00Z"/>
          <w:noProof w:val="0"/>
        </w:rPr>
      </w:pPr>
    </w:p>
    <w:p w14:paraId="51CA2D15" w14:textId="77777777" w:rsidR="007E6638" w:rsidRPr="001C72B2" w:rsidRDefault="007E6638" w:rsidP="007E6638">
      <w:pPr>
        <w:pStyle w:val="H6"/>
        <w:rPr>
          <w:ins w:id="590" w:author="Jens Grabowski" w:date="2021-11-12T13:19:00Z"/>
          <w:lang w:eastAsia="en-GB"/>
        </w:rPr>
      </w:pPr>
      <w:ins w:id="591" w:author="Jens Grabowski" w:date="2021-11-12T13:19:00Z">
        <w:r w:rsidRPr="001C72B2">
          <w:rPr>
            <w:lang w:eastAsia="en-GB"/>
          </w:rPr>
          <w:t>BNF changes in clause A.1.6.8.2</w:t>
        </w:r>
        <w:r w:rsidRPr="001C72B2">
          <w:rPr>
            <w:lang w:eastAsia="en-GB"/>
          </w:rPr>
          <w:tab/>
          <w:t>Behaviour statements</w:t>
        </w:r>
      </w:ins>
    </w:p>
    <w:p w14:paraId="543053F9" w14:textId="77777777" w:rsidR="007E6638" w:rsidRPr="002D78E2" w:rsidRDefault="007E6638" w:rsidP="007E6638">
      <w:pPr>
        <w:pStyle w:val="PL"/>
        <w:rPr>
          <w:ins w:id="592" w:author="Jens Grabowski" w:date="2021-11-12T13:19:00Z"/>
          <w:noProof w:val="0"/>
        </w:rPr>
      </w:pPr>
      <w:ins w:id="593" w:author="Jens Grabowski" w:date="2021-11-12T13:19:00Z">
        <w:r>
          <w:rPr>
            <w:noProof w:val="0"/>
          </w:rPr>
          <w:t>492</w:t>
        </w:r>
        <w:r w:rsidRPr="001C72B2">
          <w:rPr>
            <w:noProof w:val="0"/>
          </w:rPr>
          <w:t xml:space="preserve">. BehaviourStatements ::= </w:t>
        </w:r>
        <w:r w:rsidRPr="00882159">
          <w:rPr>
            <w:noProof w:val="0"/>
          </w:rPr>
          <w:t>TestcaseInstance</w:t>
        </w:r>
        <w:r w:rsidRPr="002D78E2">
          <w:rPr>
            <w:noProof w:val="0"/>
          </w:rPr>
          <w:t xml:space="preserve"> | </w:t>
        </w:r>
      </w:ins>
    </w:p>
    <w:p w14:paraId="5D124D06" w14:textId="77777777" w:rsidR="007E6638" w:rsidRPr="002D78E2" w:rsidRDefault="007E6638" w:rsidP="007E6638">
      <w:pPr>
        <w:pStyle w:val="PL"/>
        <w:rPr>
          <w:ins w:id="594" w:author="Jens Grabowski" w:date="2021-11-12T13:19:00Z"/>
          <w:noProof w:val="0"/>
        </w:rPr>
      </w:pPr>
      <w:ins w:id="595" w:author="Jens Grabowski" w:date="2021-11-12T13:19:00Z">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882159">
          <w:rPr>
            <w:noProof w:val="0"/>
          </w:rPr>
          <w:t>FunctionInstance</w:t>
        </w:r>
        <w:r w:rsidRPr="002D78E2">
          <w:rPr>
            <w:noProof w:val="0"/>
          </w:rPr>
          <w:t xml:space="preserve"> | </w:t>
        </w:r>
      </w:ins>
    </w:p>
    <w:p w14:paraId="2221C9A8" w14:textId="77777777" w:rsidR="007E6638" w:rsidRPr="002D78E2" w:rsidRDefault="007E6638" w:rsidP="007E6638">
      <w:pPr>
        <w:pStyle w:val="PL"/>
        <w:rPr>
          <w:ins w:id="596" w:author="Jens Grabowski" w:date="2021-11-12T13:19:00Z"/>
          <w:noProof w:val="0"/>
        </w:rPr>
      </w:pPr>
      <w:ins w:id="597" w:author="Jens Grabowski" w:date="2021-11-12T13:19:00Z">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882159">
          <w:rPr>
            <w:noProof w:val="0"/>
          </w:rPr>
          <w:t>ReturnStatement</w:t>
        </w:r>
        <w:r w:rsidRPr="002D78E2">
          <w:rPr>
            <w:noProof w:val="0"/>
          </w:rPr>
          <w:t xml:space="preserve"> | </w:t>
        </w:r>
      </w:ins>
    </w:p>
    <w:p w14:paraId="0541E9C8" w14:textId="77777777" w:rsidR="007E6638" w:rsidRPr="002D78E2" w:rsidRDefault="007E6638" w:rsidP="007E6638">
      <w:pPr>
        <w:pStyle w:val="PL"/>
        <w:rPr>
          <w:ins w:id="598" w:author="Jens Grabowski" w:date="2021-11-12T13:19:00Z"/>
          <w:noProof w:val="0"/>
        </w:rPr>
      </w:pPr>
      <w:ins w:id="599" w:author="Jens Grabowski" w:date="2021-11-12T13:19:00Z">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882159">
          <w:rPr>
            <w:noProof w:val="0"/>
          </w:rPr>
          <w:t>AltConstruct</w:t>
        </w:r>
        <w:r w:rsidRPr="002D78E2">
          <w:rPr>
            <w:noProof w:val="0"/>
          </w:rPr>
          <w:t xml:space="preserve"> | </w:t>
        </w:r>
      </w:ins>
    </w:p>
    <w:p w14:paraId="4CB25687" w14:textId="77777777" w:rsidR="007E6638" w:rsidRPr="002D78E2" w:rsidRDefault="007E6638" w:rsidP="007E6638">
      <w:pPr>
        <w:pStyle w:val="PL"/>
        <w:rPr>
          <w:ins w:id="600" w:author="Jens Grabowski" w:date="2021-11-12T13:19:00Z"/>
          <w:noProof w:val="0"/>
        </w:rPr>
      </w:pPr>
      <w:ins w:id="601" w:author="Jens Grabowski" w:date="2021-11-12T13:19:00Z">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882159">
          <w:rPr>
            <w:noProof w:val="0"/>
          </w:rPr>
          <w:t>InterleavedConstruct</w:t>
        </w:r>
        <w:r w:rsidRPr="002D78E2">
          <w:rPr>
            <w:noProof w:val="0"/>
          </w:rPr>
          <w:t xml:space="preserve"> | </w:t>
        </w:r>
      </w:ins>
    </w:p>
    <w:p w14:paraId="70AE4DB6" w14:textId="77777777" w:rsidR="007E6638" w:rsidRPr="002D78E2" w:rsidRDefault="007E6638" w:rsidP="007E6638">
      <w:pPr>
        <w:pStyle w:val="PL"/>
        <w:rPr>
          <w:ins w:id="602" w:author="Jens Grabowski" w:date="2021-11-12T13:19:00Z"/>
          <w:noProof w:val="0"/>
        </w:rPr>
      </w:pPr>
      <w:ins w:id="603" w:author="Jens Grabowski" w:date="2021-11-12T13:19:00Z">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882159">
          <w:rPr>
            <w:noProof w:val="0"/>
          </w:rPr>
          <w:t>LabelStatement</w:t>
        </w:r>
        <w:r w:rsidRPr="002D78E2">
          <w:rPr>
            <w:noProof w:val="0"/>
          </w:rPr>
          <w:t xml:space="preserve"> | </w:t>
        </w:r>
      </w:ins>
    </w:p>
    <w:p w14:paraId="69E822B2" w14:textId="77777777" w:rsidR="007E6638" w:rsidRPr="002D78E2" w:rsidRDefault="007E6638" w:rsidP="007E6638">
      <w:pPr>
        <w:pStyle w:val="PL"/>
        <w:rPr>
          <w:ins w:id="604" w:author="Jens Grabowski" w:date="2021-11-12T13:19:00Z"/>
          <w:noProof w:val="0"/>
        </w:rPr>
      </w:pPr>
      <w:ins w:id="605" w:author="Jens Grabowski" w:date="2021-11-12T13:19:00Z">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882159">
          <w:rPr>
            <w:noProof w:val="0"/>
          </w:rPr>
          <w:t>GotoStatement</w:t>
        </w:r>
        <w:r w:rsidRPr="002D78E2">
          <w:rPr>
            <w:noProof w:val="0"/>
          </w:rPr>
          <w:t xml:space="preserve"> | </w:t>
        </w:r>
      </w:ins>
    </w:p>
    <w:p w14:paraId="0987EFF1" w14:textId="77777777" w:rsidR="007E6638" w:rsidRPr="002D78E2" w:rsidRDefault="007E6638" w:rsidP="007E6638">
      <w:pPr>
        <w:pStyle w:val="PL"/>
        <w:rPr>
          <w:ins w:id="606" w:author="Jens Grabowski" w:date="2021-11-12T13:19:00Z"/>
          <w:noProof w:val="0"/>
        </w:rPr>
      </w:pPr>
      <w:ins w:id="607" w:author="Jens Grabowski" w:date="2021-11-12T13:19:00Z">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882159">
          <w:rPr>
            <w:noProof w:val="0"/>
          </w:rPr>
          <w:t>RepeatStatement</w:t>
        </w:r>
        <w:r w:rsidRPr="002D78E2">
          <w:rPr>
            <w:noProof w:val="0"/>
          </w:rPr>
          <w:t xml:space="preserve"> | </w:t>
        </w:r>
      </w:ins>
    </w:p>
    <w:p w14:paraId="3F0CABE5" w14:textId="77777777" w:rsidR="007E6638" w:rsidRPr="002D78E2" w:rsidRDefault="007E6638" w:rsidP="007E6638">
      <w:pPr>
        <w:pStyle w:val="PL"/>
        <w:rPr>
          <w:ins w:id="608" w:author="Jens Grabowski" w:date="2021-11-12T13:19:00Z"/>
          <w:noProof w:val="0"/>
        </w:rPr>
      </w:pPr>
      <w:ins w:id="609" w:author="Jens Grabowski" w:date="2021-11-12T13:19:00Z">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882159">
          <w:rPr>
            <w:noProof w:val="0"/>
          </w:rPr>
          <w:t>DeactivateStatement</w:t>
        </w:r>
        <w:r w:rsidRPr="002D78E2">
          <w:rPr>
            <w:noProof w:val="0"/>
          </w:rPr>
          <w:t xml:space="preserve"> | </w:t>
        </w:r>
      </w:ins>
    </w:p>
    <w:p w14:paraId="642B44A2" w14:textId="77777777" w:rsidR="007E6638" w:rsidRPr="002D78E2" w:rsidRDefault="007E6638" w:rsidP="007E6638">
      <w:pPr>
        <w:pStyle w:val="PL"/>
        <w:rPr>
          <w:ins w:id="610" w:author="Jens Grabowski" w:date="2021-11-12T13:19:00Z"/>
          <w:noProof w:val="0"/>
        </w:rPr>
      </w:pPr>
      <w:ins w:id="611" w:author="Jens Grabowski" w:date="2021-11-12T13:19:00Z">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882159">
          <w:rPr>
            <w:noProof w:val="0"/>
          </w:rPr>
          <w:t>AltstepInstance</w:t>
        </w:r>
        <w:r w:rsidRPr="002D78E2">
          <w:rPr>
            <w:noProof w:val="0"/>
          </w:rPr>
          <w:t xml:space="preserve"> | </w:t>
        </w:r>
      </w:ins>
    </w:p>
    <w:p w14:paraId="6AF4EFE3" w14:textId="77777777" w:rsidR="007E6638" w:rsidRPr="002D78E2" w:rsidRDefault="007E6638" w:rsidP="007E6638">
      <w:pPr>
        <w:pStyle w:val="PL"/>
        <w:rPr>
          <w:ins w:id="612" w:author="Jens Grabowski" w:date="2021-11-12T13:19:00Z"/>
          <w:noProof w:val="0"/>
        </w:rPr>
      </w:pPr>
      <w:ins w:id="613" w:author="Jens Grabowski" w:date="2021-11-12T13:19:00Z">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882159">
          <w:rPr>
            <w:noProof w:val="0"/>
          </w:rPr>
          <w:t>ActivateOp</w:t>
        </w:r>
        <w:r w:rsidRPr="002D78E2">
          <w:rPr>
            <w:noProof w:val="0"/>
          </w:rPr>
          <w:t xml:space="preserve"> | </w:t>
        </w:r>
      </w:ins>
    </w:p>
    <w:p w14:paraId="51A3CD07" w14:textId="77777777" w:rsidR="007E6638" w:rsidRPr="002D78E2" w:rsidRDefault="007E6638" w:rsidP="007E6638">
      <w:pPr>
        <w:pStyle w:val="PL"/>
        <w:rPr>
          <w:ins w:id="614" w:author="Jens Grabowski" w:date="2021-11-12T13:19:00Z"/>
          <w:noProof w:val="0"/>
        </w:rPr>
      </w:pPr>
      <w:ins w:id="615" w:author="Jens Grabowski" w:date="2021-11-12T13:19:00Z">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882159">
          <w:rPr>
            <w:noProof w:val="0"/>
          </w:rPr>
          <w:t>BreakStatement</w:t>
        </w:r>
        <w:r w:rsidRPr="002D78E2">
          <w:rPr>
            <w:noProof w:val="0"/>
          </w:rPr>
          <w:t xml:space="preserve"> | </w:t>
        </w:r>
      </w:ins>
    </w:p>
    <w:p w14:paraId="13FD5F3C" w14:textId="77777777" w:rsidR="007E6638" w:rsidRPr="001C72B2" w:rsidRDefault="007E6638" w:rsidP="007E6638">
      <w:pPr>
        <w:pStyle w:val="PL"/>
        <w:rPr>
          <w:ins w:id="616" w:author="Jens Grabowski" w:date="2021-11-12T13:19:00Z"/>
          <w:noProof w:val="0"/>
        </w:rPr>
      </w:pPr>
      <w:ins w:id="617" w:author="Jens Grabowski" w:date="2021-11-12T13:19:00Z">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2D78E2">
          <w:rPr>
            <w:noProof w:val="0"/>
          </w:rPr>
          <w:tab/>
        </w:r>
        <w:r w:rsidRPr="00882159">
          <w:rPr>
            <w:noProof w:val="0"/>
          </w:rPr>
          <w:t>ContinueStatement</w:t>
        </w:r>
        <w:r w:rsidRPr="001C72B2">
          <w:rPr>
            <w:noProof w:val="0"/>
          </w:rPr>
          <w:t xml:space="preserve"> </w:t>
        </w:r>
        <w:r w:rsidRPr="00882159">
          <w:rPr>
            <w:noProof w:val="0"/>
            <w:u w:val="single"/>
          </w:rPr>
          <w:t>|</w:t>
        </w:r>
        <w:r w:rsidRPr="001C72B2">
          <w:rPr>
            <w:noProof w:val="0"/>
          </w:rPr>
          <w:t xml:space="preserve"> </w:t>
        </w:r>
      </w:ins>
    </w:p>
    <w:p w14:paraId="7A3B4487" w14:textId="77777777" w:rsidR="007E6638" w:rsidRPr="001C72B2" w:rsidRDefault="007E6638" w:rsidP="007E6638">
      <w:pPr>
        <w:pStyle w:val="PL"/>
        <w:rPr>
          <w:ins w:id="618" w:author="Jens Grabowski" w:date="2021-11-12T13:19:00Z"/>
          <w:noProof w:val="0"/>
          <w:u w:val="single"/>
        </w:rPr>
      </w:pPr>
      <w:ins w:id="619" w:author="Jens Grabowski" w:date="2021-11-12T13:19:00Z">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u w:val="single"/>
          </w:rPr>
          <w:t>RaiseExceptionStatement</w:t>
        </w:r>
      </w:ins>
    </w:p>
    <w:p w14:paraId="4EC0F70A" w14:textId="77777777" w:rsidR="007E6638" w:rsidRPr="001C72B2" w:rsidRDefault="007E6638" w:rsidP="007E6638">
      <w:pPr>
        <w:pStyle w:val="PL"/>
        <w:rPr>
          <w:ins w:id="620" w:author="Jens Grabowski" w:date="2021-11-12T13:19:00Z"/>
          <w:noProof w:val="0"/>
        </w:rPr>
      </w:pPr>
    </w:p>
    <w:p w14:paraId="5BD2082F" w14:textId="77777777" w:rsidR="007E6638" w:rsidRPr="001C72B2" w:rsidRDefault="007E6638" w:rsidP="007E6638">
      <w:pPr>
        <w:pStyle w:val="H6"/>
        <w:rPr>
          <w:ins w:id="621" w:author="Jens Grabowski" w:date="2021-11-12T13:19:00Z"/>
          <w:lang w:eastAsia="en-GB"/>
        </w:rPr>
      </w:pPr>
      <w:ins w:id="622" w:author="Jens Grabowski" w:date="2021-11-12T13:19:00Z">
        <w:r w:rsidRPr="001C72B2">
          <w:rPr>
            <w:lang w:eastAsia="en-GB"/>
          </w:rPr>
          <w:t>BNF changes in clause A.1.6.8.3</w:t>
        </w:r>
        <w:r w:rsidRPr="001C72B2">
          <w:rPr>
            <w:lang w:eastAsia="en-GB"/>
          </w:rPr>
          <w:tab/>
          <w:t>Basic statements</w:t>
        </w:r>
      </w:ins>
    </w:p>
    <w:p w14:paraId="2390CCD7" w14:textId="77777777" w:rsidR="007E6638" w:rsidRPr="001C72B2" w:rsidRDefault="007E6638" w:rsidP="007E6638">
      <w:pPr>
        <w:pStyle w:val="PL"/>
        <w:rPr>
          <w:ins w:id="623" w:author="Jens Grabowski" w:date="2021-11-12T13:19:00Z"/>
          <w:noProof w:val="0"/>
          <w:u w:val="single"/>
        </w:rPr>
      </w:pPr>
      <w:ins w:id="624" w:author="Jens Grabowski" w:date="2021-11-12T13:19:00Z">
        <w:r>
          <w:rPr>
            <w:noProof w:val="0"/>
          </w:rPr>
          <w:t>562</w:t>
        </w:r>
        <w:r w:rsidRPr="001C72B2">
          <w:rPr>
            <w:noProof w:val="0"/>
          </w:rPr>
          <w:t xml:space="preserve">. RelOp ::= "&lt;" | "&gt;" | "&gt;=" | "&lt;=" </w:t>
        </w:r>
        <w:r w:rsidRPr="00882159">
          <w:rPr>
            <w:noProof w:val="0"/>
            <w:u w:val="single"/>
          </w:rPr>
          <w:t xml:space="preserve">| </w:t>
        </w:r>
        <w:r w:rsidRPr="001C72B2">
          <w:rPr>
            <w:noProof w:val="0"/>
            <w:u w:val="single"/>
          </w:rPr>
          <w:t>OfKeyword</w:t>
        </w:r>
      </w:ins>
    </w:p>
    <w:p w14:paraId="050F1ED0" w14:textId="77777777" w:rsidR="007E6638" w:rsidRPr="001C72B2" w:rsidRDefault="007E6638" w:rsidP="007E6638">
      <w:pPr>
        <w:pStyle w:val="PL"/>
        <w:rPr>
          <w:ins w:id="625" w:author="Jens Grabowski" w:date="2021-11-12T13:19:00Z"/>
          <w:noProof w:val="0"/>
        </w:rPr>
      </w:pPr>
    </w:p>
    <w:p w14:paraId="301DC8B6" w14:textId="77777777" w:rsidR="007E6638" w:rsidRPr="001C72B2" w:rsidRDefault="007E6638" w:rsidP="007E6638">
      <w:pPr>
        <w:pStyle w:val="berschrift1"/>
        <w:keepNext w:val="0"/>
        <w:keepLines w:val="0"/>
        <w:rPr>
          <w:ins w:id="626" w:author="Jens Grabowski" w:date="2021-11-12T13:19:00Z"/>
        </w:rPr>
      </w:pPr>
      <w:ins w:id="627" w:author="Jens Grabowski" w:date="2021-11-12T13:19:00Z">
        <w:r w:rsidRPr="001C72B2">
          <w:t>A.3</w:t>
        </w:r>
        <w:r w:rsidRPr="001C72B2">
          <w:tab/>
          <w:t>Additional TTCN-3 syntax BNF productions</w:t>
        </w:r>
      </w:ins>
    </w:p>
    <w:p w14:paraId="01A9BBF9" w14:textId="77777777" w:rsidR="007E6638" w:rsidRPr="001C72B2" w:rsidRDefault="007E6638" w:rsidP="007E6638">
      <w:pPr>
        <w:rPr>
          <w:ins w:id="628" w:author="Jens Grabowski" w:date="2021-11-12T13:19:00Z"/>
          <w:lang w:eastAsia="en-GB"/>
        </w:rPr>
      </w:pPr>
      <w:ins w:id="629" w:author="Jens Grabowski" w:date="2021-11-12T13:19:00Z">
        <w:r w:rsidRPr="001C72B2">
          <w:rPr>
            <w:lang w:eastAsia="en-GB"/>
          </w:rPr>
          <w:t>This clause includes all additional BNF productions that needed to define the syntax introduced by this package. All rules start with the digits "033".</w:t>
        </w:r>
        <w:r>
          <w:rPr>
            <w:lang w:eastAsia="en-GB"/>
          </w:rPr>
          <w:t xml:space="preserve"> </w:t>
        </w:r>
        <w:r w:rsidRPr="00E359E8">
          <w:t xml:space="preserve">The numbering of other rules start with number </w:t>
        </w:r>
        <w:r>
          <w:t>033</w:t>
        </w:r>
        <w:r w:rsidRPr="00E359E8">
          <w:t>001.</w:t>
        </w:r>
      </w:ins>
    </w:p>
    <w:p w14:paraId="679CE85E" w14:textId="77777777" w:rsidR="007E6638" w:rsidRPr="001C72B2" w:rsidRDefault="007E6638" w:rsidP="007E6638">
      <w:pPr>
        <w:pStyle w:val="H6"/>
        <w:rPr>
          <w:ins w:id="630" w:author="Jens Grabowski" w:date="2021-11-12T13:19:00Z"/>
          <w:lang w:eastAsia="en-GB"/>
        </w:rPr>
      </w:pPr>
      <w:ins w:id="631" w:author="Jens Grabowski" w:date="2021-11-12T13:19:00Z">
        <w:r w:rsidRPr="001C72B2">
          <w:rPr>
            <w:lang w:eastAsia="en-GB"/>
          </w:rPr>
          <w:t>Additional BNF rules related to clause A.1.6.1.1</w:t>
        </w:r>
        <w:r w:rsidRPr="001C72B2">
          <w:rPr>
            <w:lang w:eastAsia="en-GB"/>
          </w:rPr>
          <w:tab/>
          <w:t>Type definitions</w:t>
        </w:r>
      </w:ins>
    </w:p>
    <w:p w14:paraId="098B3EBC" w14:textId="77777777" w:rsidR="007E6638" w:rsidRPr="001C72B2" w:rsidRDefault="007E6638" w:rsidP="007E6638">
      <w:pPr>
        <w:pStyle w:val="PL"/>
        <w:rPr>
          <w:ins w:id="632" w:author="Jens Grabowski" w:date="2021-11-12T13:19:00Z"/>
          <w:noProof w:val="0"/>
        </w:rPr>
      </w:pPr>
      <w:ins w:id="633" w:author="Jens Grabowski" w:date="2021-11-12T13:19:00Z">
        <w:r w:rsidRPr="001C72B2">
          <w:rPr>
            <w:noProof w:val="0"/>
            <w:lang w:eastAsia="en-GB"/>
          </w:rPr>
          <w:t>03300</w:t>
        </w:r>
        <w:r w:rsidRPr="001C72B2">
          <w:rPr>
            <w:noProof w:val="0"/>
          </w:rPr>
          <w:t xml:space="preserve">1. ClassDef ::= [ </w:t>
        </w:r>
        <w:r w:rsidRPr="001C72B2">
          <w:rPr>
            <w:noProof w:val="0"/>
            <w:u w:val="single"/>
          </w:rPr>
          <w:t>ExtKeyword</w:t>
        </w:r>
        <w:r w:rsidRPr="001C72B2">
          <w:rPr>
            <w:noProof w:val="0"/>
          </w:rPr>
          <w:t xml:space="preserve"> ] </w:t>
        </w:r>
        <w:r w:rsidRPr="00882159">
          <w:rPr>
            <w:noProof w:val="0"/>
          </w:rPr>
          <w:t>ClassKeyword</w:t>
        </w:r>
        <w:r w:rsidRPr="001C72B2">
          <w:rPr>
            <w:noProof w:val="0"/>
          </w:rPr>
          <w:t xml:space="preserve"> [ </w:t>
        </w:r>
        <w:r w:rsidRPr="00882159">
          <w:rPr>
            <w:noProof w:val="0"/>
          </w:rPr>
          <w:t>FinalModifier</w:t>
        </w:r>
        <w:r w:rsidRPr="001C72B2">
          <w:rPr>
            <w:noProof w:val="0"/>
          </w:rPr>
          <w:t xml:space="preserve"> | </w:t>
        </w:r>
        <w:r w:rsidRPr="00882159">
          <w:rPr>
            <w:noProof w:val="0"/>
          </w:rPr>
          <w:t>AbstractModifier</w:t>
        </w:r>
        <w:r w:rsidRPr="001C72B2">
          <w:rPr>
            <w:noProof w:val="0"/>
          </w:rPr>
          <w:t xml:space="preserve"> | </w:t>
        </w:r>
        <w:r w:rsidRPr="00882159">
          <w:rPr>
            <w:noProof w:val="0"/>
            <w:u w:val="single"/>
          </w:rPr>
          <w:t>TraitModifier</w:t>
        </w:r>
        <w:r w:rsidRPr="001C72B2">
          <w:rPr>
            <w:noProof w:val="0"/>
          </w:rPr>
          <w:t xml:space="preserve">] </w:t>
        </w:r>
      </w:ins>
    </w:p>
    <w:p w14:paraId="3DF27668" w14:textId="77777777" w:rsidR="007E6638" w:rsidRPr="001C72B2" w:rsidRDefault="007E6638" w:rsidP="007E6638">
      <w:pPr>
        <w:pStyle w:val="PL"/>
        <w:rPr>
          <w:ins w:id="634" w:author="Jens Grabowski" w:date="2021-11-12T13:19:00Z"/>
          <w:noProof w:val="0"/>
        </w:rPr>
      </w:pPr>
      <w:ins w:id="635" w:author="Jens Grabowski" w:date="2021-11-12T13:19:00Z">
        <w:r w:rsidRPr="001C72B2">
          <w:rPr>
            <w:noProof w:val="0"/>
          </w:rPr>
          <w:tab/>
        </w:r>
        <w:r w:rsidRPr="001C72B2">
          <w:rPr>
            <w:noProof w:val="0"/>
          </w:rPr>
          <w:tab/>
        </w:r>
        <w:r w:rsidRPr="001C72B2">
          <w:rPr>
            <w:noProof w:val="0"/>
          </w:rPr>
          <w:tab/>
        </w:r>
        <w:r w:rsidRPr="001C72B2">
          <w:rPr>
            <w:noProof w:val="0"/>
          </w:rPr>
          <w:tab/>
        </w:r>
        <w:r w:rsidRPr="001C72B2">
          <w:rPr>
            <w:noProof w:val="0"/>
          </w:rPr>
          <w:tab/>
        </w:r>
        <w:r w:rsidRPr="007F2997">
          <w:rPr>
            <w:noProof w:val="0"/>
            <w:u w:val="single"/>
          </w:rPr>
          <w:t>Identifier</w:t>
        </w:r>
        <w:r w:rsidRPr="001C72B2">
          <w:rPr>
            <w:noProof w:val="0"/>
          </w:rPr>
          <w:t xml:space="preserve"> [ </w:t>
        </w:r>
        <w:r w:rsidRPr="007F2997">
          <w:rPr>
            <w:noProof w:val="0"/>
            <w:u w:val="single"/>
          </w:rPr>
          <w:t>ExtendsKeyword</w:t>
        </w:r>
        <w:r w:rsidRPr="001C72B2">
          <w:rPr>
            <w:noProof w:val="0"/>
          </w:rPr>
          <w:t xml:space="preserve"> </w:t>
        </w:r>
        <w:r w:rsidRPr="00882159">
          <w:rPr>
            <w:noProof w:val="0"/>
          </w:rPr>
          <w:t>ClassTypeList</w:t>
        </w:r>
        <w:r w:rsidRPr="001C72B2">
          <w:rPr>
            <w:noProof w:val="0"/>
          </w:rPr>
          <w:t xml:space="preserve"> ] [ </w:t>
        </w:r>
        <w:r w:rsidRPr="001C72B2">
          <w:rPr>
            <w:noProof w:val="0"/>
            <w:u w:val="single"/>
          </w:rPr>
          <w:t>RunsOnSpec</w:t>
        </w:r>
        <w:r w:rsidRPr="001C72B2">
          <w:rPr>
            <w:noProof w:val="0"/>
          </w:rPr>
          <w:t xml:space="preserve"> ] [ </w:t>
        </w:r>
        <w:r w:rsidRPr="001C72B2">
          <w:rPr>
            <w:noProof w:val="0"/>
            <w:u w:val="single"/>
          </w:rPr>
          <w:t>MtcSpec</w:t>
        </w:r>
        <w:r w:rsidRPr="001C72B2">
          <w:rPr>
            <w:noProof w:val="0"/>
          </w:rPr>
          <w:t xml:space="preserve"> ]</w:t>
        </w:r>
      </w:ins>
    </w:p>
    <w:p w14:paraId="19B551E5" w14:textId="77777777" w:rsidR="007E6638" w:rsidRPr="001C72B2" w:rsidRDefault="007E6638" w:rsidP="007E6638">
      <w:pPr>
        <w:pStyle w:val="PL"/>
        <w:rPr>
          <w:ins w:id="636" w:author="Jens Grabowski" w:date="2021-11-12T13:19:00Z"/>
          <w:noProof w:val="0"/>
        </w:rPr>
      </w:pPr>
      <w:ins w:id="637" w:author="Jens Grabowski" w:date="2021-11-12T13:19:00Z">
        <w:r w:rsidRPr="001C72B2">
          <w:rPr>
            <w:noProof w:val="0"/>
          </w:rPr>
          <w:tab/>
        </w:r>
        <w:r w:rsidRPr="001C72B2">
          <w:rPr>
            <w:noProof w:val="0"/>
          </w:rPr>
          <w:tab/>
        </w:r>
        <w:r w:rsidRPr="001C72B2">
          <w:rPr>
            <w:noProof w:val="0"/>
          </w:rPr>
          <w:tab/>
        </w:r>
        <w:r w:rsidRPr="001C72B2">
          <w:rPr>
            <w:noProof w:val="0"/>
          </w:rPr>
          <w:tab/>
        </w:r>
        <w:r w:rsidRPr="001C72B2">
          <w:rPr>
            <w:noProof w:val="0"/>
          </w:rPr>
          <w:tab/>
          <w:t xml:space="preserve">[ </w:t>
        </w:r>
        <w:r w:rsidRPr="001C72B2">
          <w:rPr>
            <w:noProof w:val="0"/>
            <w:u w:val="single"/>
          </w:rPr>
          <w:t>SystemSpec</w:t>
        </w:r>
        <w:r w:rsidRPr="001C72B2">
          <w:rPr>
            <w:noProof w:val="0"/>
          </w:rPr>
          <w:t xml:space="preserve"> ] </w:t>
        </w:r>
      </w:ins>
    </w:p>
    <w:p w14:paraId="5C137710" w14:textId="77777777" w:rsidR="007E6638" w:rsidRPr="001C72B2" w:rsidRDefault="007E6638" w:rsidP="007E6638">
      <w:pPr>
        <w:pStyle w:val="PL"/>
        <w:rPr>
          <w:ins w:id="638" w:author="Jens Grabowski" w:date="2021-11-12T13:19:00Z"/>
          <w:noProof w:val="0"/>
        </w:rPr>
      </w:pPr>
      <w:ins w:id="639" w:author="Jens Grabowski" w:date="2021-11-12T13:19:00Z">
        <w:r w:rsidRPr="001C72B2">
          <w:rPr>
            <w:noProof w:val="0"/>
          </w:rPr>
          <w:tab/>
        </w:r>
        <w:r w:rsidRPr="001C72B2">
          <w:rPr>
            <w:noProof w:val="0"/>
          </w:rPr>
          <w:tab/>
        </w:r>
        <w:r w:rsidRPr="001C72B2">
          <w:rPr>
            <w:noProof w:val="0"/>
          </w:rPr>
          <w:tab/>
        </w:r>
        <w:r w:rsidRPr="001C72B2">
          <w:rPr>
            <w:noProof w:val="0"/>
          </w:rPr>
          <w:tab/>
        </w:r>
        <w:r w:rsidRPr="001C72B2">
          <w:rPr>
            <w:noProof w:val="0"/>
          </w:rPr>
          <w:tab/>
          <w:t xml:space="preserve">"{" </w:t>
        </w:r>
        <w:r w:rsidRPr="00882159">
          <w:rPr>
            <w:noProof w:val="0"/>
          </w:rPr>
          <w:t>ClassMemberList</w:t>
        </w:r>
        <w:r w:rsidRPr="001C72B2">
          <w:rPr>
            <w:noProof w:val="0"/>
          </w:rPr>
          <w:t xml:space="preserve"> "}" </w:t>
        </w:r>
      </w:ins>
    </w:p>
    <w:p w14:paraId="71CB757B" w14:textId="77777777" w:rsidR="007E6638" w:rsidRPr="001C72B2" w:rsidRDefault="007E6638" w:rsidP="007E6638">
      <w:pPr>
        <w:pStyle w:val="PL"/>
        <w:rPr>
          <w:ins w:id="640" w:author="Jens Grabowski" w:date="2021-11-12T13:19:00Z"/>
          <w:noProof w:val="0"/>
        </w:rPr>
      </w:pPr>
      <w:ins w:id="641" w:author="Jens Grabowski" w:date="2021-11-12T13:19:00Z">
        <w:r w:rsidRPr="001C72B2">
          <w:rPr>
            <w:noProof w:val="0"/>
          </w:rPr>
          <w:tab/>
        </w:r>
        <w:r w:rsidRPr="001C72B2">
          <w:rPr>
            <w:noProof w:val="0"/>
          </w:rPr>
          <w:tab/>
        </w:r>
        <w:r w:rsidRPr="001C72B2">
          <w:rPr>
            <w:noProof w:val="0"/>
          </w:rPr>
          <w:tab/>
        </w:r>
        <w:r w:rsidRPr="001C72B2">
          <w:rPr>
            <w:noProof w:val="0"/>
          </w:rPr>
          <w:tab/>
        </w:r>
        <w:r w:rsidRPr="001C72B2">
          <w:rPr>
            <w:noProof w:val="0"/>
          </w:rPr>
          <w:tab/>
          <w:t xml:space="preserve">[ </w:t>
        </w:r>
        <w:r w:rsidRPr="00882159">
          <w:rPr>
            <w:noProof w:val="0"/>
          </w:rPr>
          <w:t>FinallyKeyword</w:t>
        </w:r>
        <w:r w:rsidRPr="001C72B2">
          <w:rPr>
            <w:noProof w:val="0"/>
          </w:rPr>
          <w:t xml:space="preserve"> </w:t>
        </w:r>
        <w:r w:rsidRPr="001C72B2">
          <w:rPr>
            <w:noProof w:val="0"/>
            <w:u w:val="single"/>
          </w:rPr>
          <w:t>BasicStatementBlock</w:t>
        </w:r>
        <w:r w:rsidRPr="001C72B2">
          <w:rPr>
            <w:noProof w:val="0"/>
          </w:rPr>
          <w:t xml:space="preserve"> ]</w:t>
        </w:r>
      </w:ins>
    </w:p>
    <w:p w14:paraId="2566D344" w14:textId="77777777" w:rsidR="007E6638" w:rsidRPr="001C72B2" w:rsidRDefault="007E6638" w:rsidP="007E6638">
      <w:pPr>
        <w:pStyle w:val="PL"/>
        <w:rPr>
          <w:ins w:id="642" w:author="Jens Grabowski" w:date="2021-11-12T13:19:00Z"/>
          <w:noProof w:val="0"/>
        </w:rPr>
      </w:pPr>
      <w:ins w:id="643" w:author="Jens Grabowski" w:date="2021-11-12T13:19:00Z">
        <w:r w:rsidRPr="001C72B2">
          <w:rPr>
            <w:noProof w:val="0"/>
            <w:lang w:eastAsia="en-GB"/>
          </w:rPr>
          <w:t>033002</w:t>
        </w:r>
        <w:r w:rsidRPr="001C72B2">
          <w:rPr>
            <w:noProof w:val="0"/>
          </w:rPr>
          <w:t>. ClassKeyword ::= "class"</w:t>
        </w:r>
      </w:ins>
    </w:p>
    <w:p w14:paraId="74C39A9C" w14:textId="77777777" w:rsidR="007E6638" w:rsidRPr="001C72B2" w:rsidRDefault="007E6638" w:rsidP="007E6638">
      <w:pPr>
        <w:pStyle w:val="PL"/>
        <w:rPr>
          <w:ins w:id="644" w:author="Jens Grabowski" w:date="2021-11-12T13:19:00Z"/>
          <w:noProof w:val="0"/>
        </w:rPr>
      </w:pPr>
      <w:ins w:id="645" w:author="Jens Grabowski" w:date="2021-11-12T13:19:00Z">
        <w:r w:rsidRPr="001C72B2">
          <w:rPr>
            <w:noProof w:val="0"/>
            <w:lang w:eastAsia="en-GB"/>
          </w:rPr>
          <w:t>033003</w:t>
        </w:r>
        <w:r w:rsidRPr="001C72B2">
          <w:rPr>
            <w:noProof w:val="0"/>
          </w:rPr>
          <w:t>. ThisOp ::= "this"</w:t>
        </w:r>
      </w:ins>
    </w:p>
    <w:p w14:paraId="0F0F5ABF" w14:textId="77777777" w:rsidR="007E6638" w:rsidRPr="001C72B2" w:rsidRDefault="007E6638" w:rsidP="007E6638">
      <w:pPr>
        <w:pStyle w:val="PL"/>
        <w:rPr>
          <w:ins w:id="646" w:author="Jens Grabowski" w:date="2021-11-12T13:19:00Z"/>
          <w:noProof w:val="0"/>
        </w:rPr>
      </w:pPr>
      <w:ins w:id="647" w:author="Jens Grabowski" w:date="2021-11-12T13:19:00Z">
        <w:r w:rsidRPr="001C72B2">
          <w:rPr>
            <w:noProof w:val="0"/>
            <w:lang w:eastAsia="en-GB"/>
          </w:rPr>
          <w:t>033004</w:t>
        </w:r>
        <w:r w:rsidRPr="001C72B2">
          <w:rPr>
            <w:noProof w:val="0"/>
          </w:rPr>
          <w:t>. SuperOp ::= "super"</w:t>
        </w:r>
      </w:ins>
    </w:p>
    <w:p w14:paraId="5B18FF77" w14:textId="77777777" w:rsidR="007E6638" w:rsidRPr="001C72B2" w:rsidRDefault="007E6638" w:rsidP="007E6638">
      <w:pPr>
        <w:pStyle w:val="PL"/>
        <w:rPr>
          <w:ins w:id="648" w:author="Jens Grabowski" w:date="2021-11-12T13:19:00Z"/>
          <w:noProof w:val="0"/>
        </w:rPr>
      </w:pPr>
      <w:ins w:id="649" w:author="Jens Grabowski" w:date="2021-11-12T13:19:00Z">
        <w:r w:rsidRPr="001C72B2">
          <w:rPr>
            <w:noProof w:val="0"/>
            <w:lang w:eastAsia="en-GB"/>
          </w:rPr>
          <w:t>033005</w:t>
        </w:r>
        <w:r w:rsidRPr="001C72B2">
          <w:rPr>
            <w:noProof w:val="0"/>
          </w:rPr>
          <w:t>. FinalModifier ::= "@final"</w:t>
        </w:r>
      </w:ins>
    </w:p>
    <w:p w14:paraId="690D6D44" w14:textId="77777777" w:rsidR="007E6638" w:rsidRPr="001C72B2" w:rsidRDefault="007E6638" w:rsidP="007E6638">
      <w:pPr>
        <w:pStyle w:val="PL"/>
        <w:rPr>
          <w:ins w:id="650" w:author="Jens Grabowski" w:date="2021-11-12T13:19:00Z"/>
          <w:noProof w:val="0"/>
        </w:rPr>
      </w:pPr>
      <w:ins w:id="651" w:author="Jens Grabowski" w:date="2021-11-12T13:19:00Z">
        <w:r w:rsidRPr="001C72B2">
          <w:rPr>
            <w:noProof w:val="0"/>
            <w:lang w:eastAsia="en-GB"/>
          </w:rPr>
          <w:t>033006</w:t>
        </w:r>
        <w:r w:rsidRPr="001C72B2">
          <w:rPr>
            <w:noProof w:val="0"/>
          </w:rPr>
          <w:t>. AbstractModifier ::= "@abstract"</w:t>
        </w:r>
      </w:ins>
    </w:p>
    <w:p w14:paraId="4325BF44" w14:textId="77777777" w:rsidR="007E6638" w:rsidRPr="001C72B2" w:rsidRDefault="007E6638" w:rsidP="007E6638">
      <w:pPr>
        <w:pStyle w:val="PL"/>
        <w:rPr>
          <w:ins w:id="652" w:author="Jens Grabowski" w:date="2021-11-12T13:19:00Z"/>
          <w:noProof w:val="0"/>
        </w:rPr>
      </w:pPr>
      <w:ins w:id="653" w:author="Jens Grabowski" w:date="2021-11-12T13:19:00Z">
        <w:r w:rsidRPr="001C72B2">
          <w:rPr>
            <w:noProof w:val="0"/>
            <w:lang w:eastAsia="en-GB"/>
          </w:rPr>
          <w:t>033007</w:t>
        </w:r>
        <w:r w:rsidRPr="001C72B2">
          <w:rPr>
            <w:noProof w:val="0"/>
          </w:rPr>
          <w:t>. FinallyKeyword ::= "finally"</w:t>
        </w:r>
      </w:ins>
    </w:p>
    <w:p w14:paraId="1A276D52" w14:textId="77777777" w:rsidR="007E6638" w:rsidRPr="001C72B2" w:rsidRDefault="007E6638" w:rsidP="007E6638">
      <w:pPr>
        <w:pStyle w:val="PL"/>
        <w:rPr>
          <w:ins w:id="654" w:author="Jens Grabowski" w:date="2021-11-12T13:19:00Z"/>
          <w:noProof w:val="0"/>
        </w:rPr>
      </w:pPr>
      <w:ins w:id="655" w:author="Jens Grabowski" w:date="2021-11-12T13:19:00Z">
        <w:r w:rsidRPr="001C72B2">
          <w:rPr>
            <w:noProof w:val="0"/>
            <w:lang w:eastAsia="en-GB"/>
          </w:rPr>
          <w:t>033008</w:t>
        </w:r>
        <w:r w:rsidRPr="001C72B2">
          <w:rPr>
            <w:noProof w:val="0"/>
          </w:rPr>
          <w:t>. ObjectKeyword ::= "object"</w:t>
        </w:r>
      </w:ins>
    </w:p>
    <w:p w14:paraId="75999F8E" w14:textId="77777777" w:rsidR="007E6638" w:rsidRPr="001C72B2" w:rsidRDefault="007E6638" w:rsidP="007E6638">
      <w:pPr>
        <w:pStyle w:val="PL"/>
        <w:rPr>
          <w:ins w:id="656" w:author="Jens Grabowski" w:date="2021-11-12T13:19:00Z"/>
          <w:noProof w:val="0"/>
        </w:rPr>
      </w:pPr>
      <w:ins w:id="657" w:author="Jens Grabowski" w:date="2021-11-12T13:19:00Z">
        <w:r w:rsidRPr="001C72B2">
          <w:rPr>
            <w:noProof w:val="0"/>
            <w:lang w:eastAsia="en-GB"/>
          </w:rPr>
          <w:t>033008a</w:t>
        </w:r>
        <w:r w:rsidRPr="001C72B2">
          <w:rPr>
            <w:noProof w:val="0"/>
          </w:rPr>
          <w:t xml:space="preserve">. ClassType ::= </w:t>
        </w:r>
        <w:r w:rsidRPr="00882159">
          <w:rPr>
            <w:noProof w:val="0"/>
            <w:u w:val="single"/>
          </w:rPr>
          <w:t>ReferencedType</w:t>
        </w:r>
        <w:r w:rsidRPr="001C72B2">
          <w:rPr>
            <w:noProof w:val="0"/>
          </w:rPr>
          <w:t xml:space="preserve"> | ObjectKeyword</w:t>
        </w:r>
      </w:ins>
    </w:p>
    <w:p w14:paraId="218AF057" w14:textId="77777777" w:rsidR="007E6638" w:rsidRPr="001C72B2" w:rsidRDefault="007E6638" w:rsidP="007E6638">
      <w:pPr>
        <w:pStyle w:val="PL"/>
        <w:rPr>
          <w:ins w:id="658" w:author="Jens Grabowski" w:date="2021-11-12T13:19:00Z"/>
          <w:noProof w:val="0"/>
        </w:rPr>
      </w:pPr>
      <w:ins w:id="659" w:author="Jens Grabowski" w:date="2021-11-12T13:19:00Z">
        <w:r w:rsidRPr="001C72B2">
          <w:rPr>
            <w:noProof w:val="0"/>
          </w:rPr>
          <w:t>/* STATIC SEMANTICS – ReferencedType shall evaluate to a class. */</w:t>
        </w:r>
      </w:ins>
    </w:p>
    <w:p w14:paraId="6A3306DB" w14:textId="77777777" w:rsidR="007E6638" w:rsidRPr="001C72B2" w:rsidRDefault="007E6638" w:rsidP="007E6638">
      <w:pPr>
        <w:pStyle w:val="PL"/>
        <w:rPr>
          <w:ins w:id="660" w:author="Jens Grabowski" w:date="2021-11-12T13:19:00Z"/>
          <w:noProof w:val="0"/>
        </w:rPr>
      </w:pPr>
      <w:ins w:id="661" w:author="Jens Grabowski" w:date="2021-11-12T13:19:00Z">
        <w:r w:rsidRPr="001C72B2">
          <w:rPr>
            <w:noProof w:val="0"/>
            <w:lang w:eastAsia="en-GB"/>
          </w:rPr>
          <w:t>033009</w:t>
        </w:r>
        <w:r w:rsidRPr="001C72B2">
          <w:rPr>
            <w:noProof w:val="0"/>
          </w:rPr>
          <w:t xml:space="preserve">. ClassMemberList ::= { </w:t>
        </w:r>
        <w:r w:rsidRPr="00882159">
          <w:rPr>
            <w:noProof w:val="0"/>
          </w:rPr>
          <w:t>ClassMember</w:t>
        </w:r>
        <w:r w:rsidRPr="001C72B2">
          <w:rPr>
            <w:noProof w:val="0"/>
          </w:rPr>
          <w:t xml:space="preserve"> [ </w:t>
        </w:r>
        <w:r w:rsidRPr="001C72B2">
          <w:rPr>
            <w:noProof w:val="0"/>
            <w:u w:val="single"/>
          </w:rPr>
          <w:t>WithStatement</w:t>
        </w:r>
        <w:r w:rsidRPr="001C72B2">
          <w:rPr>
            <w:noProof w:val="0"/>
          </w:rPr>
          <w:t xml:space="preserve"> ] [ </w:t>
        </w:r>
        <w:r w:rsidRPr="001C72B2">
          <w:rPr>
            <w:noProof w:val="0"/>
            <w:u w:val="single"/>
          </w:rPr>
          <w:t>SemiColon</w:t>
        </w:r>
        <w:r w:rsidRPr="001C72B2">
          <w:rPr>
            <w:noProof w:val="0"/>
          </w:rPr>
          <w:t xml:space="preserve"> ] } </w:t>
        </w:r>
      </w:ins>
    </w:p>
    <w:p w14:paraId="429AE3D0" w14:textId="77777777" w:rsidR="007E6638" w:rsidRPr="001C72B2" w:rsidRDefault="007E6638" w:rsidP="007E6638">
      <w:pPr>
        <w:pStyle w:val="PL"/>
        <w:rPr>
          <w:ins w:id="662" w:author="Jens Grabowski" w:date="2021-11-12T13:19:00Z"/>
          <w:noProof w:val="0"/>
        </w:rPr>
      </w:pPr>
      <w:ins w:id="663" w:author="Jens Grabowski" w:date="2021-11-12T13:19:00Z">
        <w:r w:rsidRPr="001C72B2">
          <w:rPr>
            <w:noProof w:val="0"/>
            <w:lang w:eastAsia="en-GB"/>
          </w:rPr>
          <w:t>033010</w:t>
        </w:r>
        <w:r w:rsidRPr="001C72B2">
          <w:rPr>
            <w:noProof w:val="0"/>
          </w:rPr>
          <w:t xml:space="preserve">. ClassMember ::= [ </w:t>
        </w:r>
        <w:r w:rsidRPr="00882159">
          <w:rPr>
            <w:noProof w:val="0"/>
          </w:rPr>
          <w:t>MemberVisibility</w:t>
        </w:r>
        <w:r w:rsidRPr="001C72B2">
          <w:rPr>
            <w:noProof w:val="0"/>
          </w:rPr>
          <w:t xml:space="preserve"> ] </w:t>
        </w:r>
      </w:ins>
    </w:p>
    <w:p w14:paraId="4B227DC0" w14:textId="77777777" w:rsidR="007E6638" w:rsidRPr="001C72B2" w:rsidRDefault="007E6638" w:rsidP="007E6638">
      <w:pPr>
        <w:pStyle w:val="PL"/>
        <w:rPr>
          <w:ins w:id="664" w:author="Jens Grabowski" w:date="2021-11-12T13:19:00Z"/>
          <w:noProof w:val="0"/>
        </w:rPr>
      </w:pPr>
      <w:ins w:id="665" w:author="Jens Grabowski" w:date="2021-11-12T13:19:00Z">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rPr>
          <w:tab/>
          <w:t xml:space="preserve">( </w:t>
        </w:r>
        <w:r w:rsidRPr="001C72B2">
          <w:rPr>
            <w:noProof w:val="0"/>
            <w:u w:val="single"/>
          </w:rPr>
          <w:t>VarInstance</w:t>
        </w:r>
        <w:r w:rsidRPr="001C72B2">
          <w:rPr>
            <w:noProof w:val="0"/>
          </w:rPr>
          <w:t xml:space="preserve"> | </w:t>
        </w:r>
      </w:ins>
    </w:p>
    <w:p w14:paraId="053F0AC4" w14:textId="77777777" w:rsidR="007E6638" w:rsidRPr="001C72B2" w:rsidRDefault="007E6638" w:rsidP="007E6638">
      <w:pPr>
        <w:pStyle w:val="PL"/>
        <w:rPr>
          <w:ins w:id="666" w:author="Jens Grabowski" w:date="2021-11-12T13:19:00Z"/>
          <w:noProof w:val="0"/>
        </w:rPr>
      </w:pPr>
      <w:ins w:id="667" w:author="Jens Grabowski" w:date="2021-11-12T13:19:00Z">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u w:val="single"/>
          </w:rPr>
          <w:t>TimerInstance</w:t>
        </w:r>
        <w:r w:rsidRPr="001C72B2">
          <w:rPr>
            <w:noProof w:val="0"/>
          </w:rPr>
          <w:t xml:space="preserve"> | </w:t>
        </w:r>
      </w:ins>
    </w:p>
    <w:p w14:paraId="5E8CB6C6" w14:textId="77777777" w:rsidR="007E6638" w:rsidRPr="001C72B2" w:rsidRDefault="007E6638" w:rsidP="007E6638">
      <w:pPr>
        <w:pStyle w:val="PL"/>
        <w:rPr>
          <w:ins w:id="668" w:author="Jens Grabowski" w:date="2021-11-12T13:19:00Z"/>
          <w:noProof w:val="0"/>
        </w:rPr>
      </w:pPr>
      <w:ins w:id="669" w:author="Jens Grabowski" w:date="2021-11-12T13:19:00Z">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rPr>
          <w:tab/>
          <w:t xml:space="preserve">ClassConstDef | </w:t>
        </w:r>
      </w:ins>
    </w:p>
    <w:p w14:paraId="574CC543" w14:textId="77777777" w:rsidR="007E6638" w:rsidRPr="001C72B2" w:rsidRDefault="007E6638" w:rsidP="007E6638">
      <w:pPr>
        <w:pStyle w:val="PL"/>
        <w:rPr>
          <w:ins w:id="670" w:author="Jens Grabowski" w:date="2021-11-12T13:19:00Z"/>
          <w:noProof w:val="0"/>
        </w:rPr>
      </w:pPr>
      <w:ins w:id="671" w:author="Jens Grabowski" w:date="2021-11-12T13:19:00Z">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rPr>
          <w:tab/>
          <w:t>ClassTemplateDef |</w:t>
        </w:r>
      </w:ins>
    </w:p>
    <w:p w14:paraId="3738746E" w14:textId="77777777" w:rsidR="007E6638" w:rsidRPr="001C72B2" w:rsidRDefault="007E6638" w:rsidP="007E6638">
      <w:pPr>
        <w:pStyle w:val="PL"/>
        <w:rPr>
          <w:ins w:id="672" w:author="Jens Grabowski" w:date="2021-11-12T13:19:00Z"/>
          <w:noProof w:val="0"/>
        </w:rPr>
      </w:pPr>
      <w:ins w:id="673" w:author="Jens Grabowski" w:date="2021-11-12T13:19:00Z">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rPr>
          <w:tab/>
          <w:t xml:space="preserve">ClassFunctionDef | </w:t>
        </w:r>
      </w:ins>
    </w:p>
    <w:p w14:paraId="0BD778AE" w14:textId="77777777" w:rsidR="007E6638" w:rsidRPr="001C72B2" w:rsidRDefault="007E6638" w:rsidP="007E6638">
      <w:pPr>
        <w:pStyle w:val="PL"/>
        <w:rPr>
          <w:ins w:id="674" w:author="Jens Grabowski" w:date="2021-11-12T13:19:00Z"/>
          <w:noProof w:val="0"/>
        </w:rPr>
      </w:pPr>
      <w:ins w:id="675" w:author="Jens Grabowski" w:date="2021-11-12T13:19:00Z">
        <w:r w:rsidRPr="001C72B2">
          <w:rPr>
            <w:noProof w:val="0"/>
          </w:rPr>
          <w:lastRenderedPageBreak/>
          <w:tab/>
        </w:r>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rPr>
          <w:tab/>
          <w:t>ConstructorDef |</w:t>
        </w:r>
      </w:ins>
    </w:p>
    <w:p w14:paraId="643D6115" w14:textId="77777777" w:rsidR="007E6638" w:rsidRPr="001C72B2" w:rsidRDefault="007E6638" w:rsidP="007E6638">
      <w:pPr>
        <w:pStyle w:val="PL"/>
        <w:rPr>
          <w:ins w:id="676" w:author="Jens Grabowski" w:date="2021-11-12T13:19:00Z"/>
          <w:noProof w:val="0"/>
        </w:rPr>
      </w:pPr>
      <w:ins w:id="677" w:author="Jens Grabowski" w:date="2021-11-12T13:19:00Z">
        <w:r w:rsidRPr="001C72B2">
          <w:rPr>
            <w:noProof w:val="0"/>
          </w:rPr>
          <w:t xml:space="preserve">                            ClassDef )</w:t>
        </w:r>
      </w:ins>
    </w:p>
    <w:p w14:paraId="21C25379" w14:textId="77777777" w:rsidR="007E6638" w:rsidRPr="001C72B2" w:rsidRDefault="007E6638" w:rsidP="007E6638">
      <w:pPr>
        <w:pStyle w:val="PL"/>
        <w:rPr>
          <w:ins w:id="678" w:author="Jens Grabowski" w:date="2021-11-12T13:19:00Z"/>
          <w:noProof w:val="0"/>
        </w:rPr>
      </w:pPr>
      <w:ins w:id="679" w:author="Jens Grabowski" w:date="2021-11-12T13:19:00Z">
        <w:r w:rsidRPr="001C72B2">
          <w:rPr>
            <w:noProof w:val="0"/>
            <w:lang w:eastAsia="en-GB"/>
          </w:rPr>
          <w:t>033011</w:t>
        </w:r>
        <w:r w:rsidRPr="001C72B2">
          <w:rPr>
            <w:noProof w:val="0"/>
          </w:rPr>
          <w:t>. MemberVisibility ::= "public" | "private"</w:t>
        </w:r>
      </w:ins>
    </w:p>
    <w:p w14:paraId="37091190" w14:textId="77777777" w:rsidR="007E6638" w:rsidRPr="001C72B2" w:rsidRDefault="007E6638" w:rsidP="007E6638">
      <w:pPr>
        <w:pStyle w:val="PL"/>
        <w:rPr>
          <w:ins w:id="680" w:author="Jens Grabowski" w:date="2021-11-12T13:19:00Z"/>
          <w:noProof w:val="0"/>
        </w:rPr>
      </w:pPr>
      <w:ins w:id="681" w:author="Jens Grabowski" w:date="2021-11-12T13:19:00Z">
        <w:r w:rsidRPr="001C72B2">
          <w:rPr>
            <w:noProof w:val="0"/>
            <w:lang w:eastAsia="en-GB"/>
          </w:rPr>
          <w:t>033012</w:t>
        </w:r>
        <w:r w:rsidRPr="001C72B2">
          <w:rPr>
            <w:noProof w:val="0"/>
          </w:rPr>
          <w:t xml:space="preserve">. ClassFunctionDef ::= [ </w:t>
        </w:r>
        <w:r w:rsidRPr="001C72B2">
          <w:rPr>
            <w:noProof w:val="0"/>
            <w:u w:val="single"/>
          </w:rPr>
          <w:t>ExtKeyword</w:t>
        </w:r>
        <w:r w:rsidRPr="001C72B2">
          <w:rPr>
            <w:noProof w:val="0"/>
          </w:rPr>
          <w:t xml:space="preserve"> ] </w:t>
        </w:r>
        <w:r w:rsidRPr="001C72B2">
          <w:rPr>
            <w:noProof w:val="0"/>
            <w:u w:val="single"/>
          </w:rPr>
          <w:t>FunctionKeyword</w:t>
        </w:r>
        <w:r w:rsidRPr="001C72B2">
          <w:rPr>
            <w:noProof w:val="0"/>
          </w:rPr>
          <w:t xml:space="preserve"> </w:t>
        </w:r>
      </w:ins>
    </w:p>
    <w:p w14:paraId="71F39B86" w14:textId="77777777" w:rsidR="007E6638" w:rsidRPr="001C72B2" w:rsidRDefault="007E6638" w:rsidP="007E6638">
      <w:pPr>
        <w:pStyle w:val="PL"/>
        <w:rPr>
          <w:ins w:id="682" w:author="Jens Grabowski" w:date="2021-11-12T13:19:00Z"/>
          <w:noProof w:val="0"/>
        </w:rPr>
      </w:pPr>
      <w:ins w:id="683" w:author="Jens Grabowski" w:date="2021-11-12T13:19:00Z">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rPr>
          <w:tab/>
          <w:t xml:space="preserve">[ </w:t>
        </w:r>
        <w:r w:rsidRPr="00882159">
          <w:rPr>
            <w:noProof w:val="0"/>
          </w:rPr>
          <w:t>FinalModifier</w:t>
        </w:r>
        <w:r w:rsidRPr="001C72B2">
          <w:rPr>
            <w:noProof w:val="0"/>
          </w:rPr>
          <w:t xml:space="preserve"> | </w:t>
        </w:r>
        <w:r w:rsidRPr="00882159">
          <w:rPr>
            <w:noProof w:val="0"/>
          </w:rPr>
          <w:t>AbstractModifier</w:t>
        </w:r>
        <w:r w:rsidRPr="001C72B2">
          <w:rPr>
            <w:noProof w:val="0"/>
          </w:rPr>
          <w:t xml:space="preserve"> ] [ </w:t>
        </w:r>
        <w:r w:rsidRPr="001C72B2">
          <w:rPr>
            <w:noProof w:val="0"/>
            <w:u w:val="single"/>
          </w:rPr>
          <w:t>DeterministicModifier</w:t>
        </w:r>
        <w:r w:rsidRPr="001C72B2">
          <w:rPr>
            <w:noProof w:val="0"/>
          </w:rPr>
          <w:t xml:space="preserve"> ] </w:t>
        </w:r>
      </w:ins>
    </w:p>
    <w:p w14:paraId="29A25832" w14:textId="77777777" w:rsidR="007E6638" w:rsidRPr="001C72B2" w:rsidRDefault="007E6638" w:rsidP="007E6638">
      <w:pPr>
        <w:pStyle w:val="PL"/>
        <w:rPr>
          <w:ins w:id="684" w:author="Jens Grabowski" w:date="2021-11-12T13:19:00Z"/>
          <w:noProof w:val="0"/>
        </w:rPr>
      </w:pPr>
      <w:ins w:id="685" w:author="Jens Grabowski" w:date="2021-11-12T13:19:00Z">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u w:val="single"/>
          </w:rPr>
          <w:t>Identifier</w:t>
        </w:r>
        <w:r w:rsidRPr="001C72B2">
          <w:rPr>
            <w:noProof w:val="0"/>
          </w:rPr>
          <w:t xml:space="preserve"> "(" [ </w:t>
        </w:r>
        <w:r w:rsidRPr="001C72B2">
          <w:rPr>
            <w:noProof w:val="0"/>
            <w:u w:val="single"/>
          </w:rPr>
          <w:t>FunctionFormalParList</w:t>
        </w:r>
        <w:r w:rsidRPr="001C72B2">
          <w:rPr>
            <w:noProof w:val="0"/>
          </w:rPr>
          <w:t xml:space="preserve"> ] ")" [ </w:t>
        </w:r>
        <w:r w:rsidRPr="001C72B2">
          <w:rPr>
            <w:noProof w:val="0"/>
            <w:u w:val="single"/>
          </w:rPr>
          <w:t>ReturnType</w:t>
        </w:r>
        <w:r w:rsidRPr="001C72B2">
          <w:rPr>
            <w:noProof w:val="0"/>
          </w:rPr>
          <w:t xml:space="preserve"> ] </w:t>
        </w:r>
      </w:ins>
    </w:p>
    <w:p w14:paraId="541E3B06" w14:textId="77777777" w:rsidR="007E6638" w:rsidRPr="001C72B2" w:rsidRDefault="007E6638" w:rsidP="007E6638">
      <w:pPr>
        <w:pStyle w:val="PL"/>
        <w:rPr>
          <w:ins w:id="686" w:author="Jens Grabowski" w:date="2021-11-12T13:19:00Z"/>
          <w:noProof w:val="0"/>
        </w:rPr>
      </w:pPr>
      <w:ins w:id="687" w:author="Jens Grabowski" w:date="2021-11-12T13:19:00Z">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rPr>
          <w:tab/>
          <w:t xml:space="preserve">[ </w:t>
        </w:r>
        <w:r w:rsidRPr="001C72B2">
          <w:rPr>
            <w:noProof w:val="0"/>
            <w:u w:val="single"/>
          </w:rPr>
          <w:t>StatementBlock</w:t>
        </w:r>
        <w:r w:rsidRPr="001C72B2">
          <w:rPr>
            <w:noProof w:val="0"/>
          </w:rPr>
          <w:t xml:space="preserve"> ]</w:t>
        </w:r>
      </w:ins>
    </w:p>
    <w:p w14:paraId="26CB2C40" w14:textId="77777777" w:rsidR="007E6638" w:rsidRPr="001C72B2" w:rsidRDefault="007E6638" w:rsidP="007E6638">
      <w:pPr>
        <w:pStyle w:val="PL"/>
        <w:rPr>
          <w:ins w:id="688" w:author="Jens Grabowski" w:date="2021-11-12T13:19:00Z"/>
          <w:noProof w:val="0"/>
        </w:rPr>
      </w:pPr>
      <w:ins w:id="689" w:author="Jens Grabowski" w:date="2021-11-12T13:19:00Z">
        <w:r w:rsidRPr="001C72B2">
          <w:rPr>
            <w:noProof w:val="0"/>
            <w:lang w:eastAsia="en-GB"/>
          </w:rPr>
          <w:t>033013</w:t>
        </w:r>
        <w:r w:rsidRPr="001C72B2">
          <w:rPr>
            <w:noProof w:val="0"/>
          </w:rPr>
          <w:t xml:space="preserve">. ConstructorDef ::= </w:t>
        </w:r>
        <w:r w:rsidRPr="001C72B2">
          <w:rPr>
            <w:noProof w:val="0"/>
            <w:u w:val="single"/>
          </w:rPr>
          <w:t>CreateKeyword</w:t>
        </w:r>
        <w:r w:rsidRPr="001C72B2">
          <w:rPr>
            <w:noProof w:val="0"/>
          </w:rPr>
          <w:t xml:space="preserve"> </w:t>
        </w:r>
      </w:ins>
    </w:p>
    <w:p w14:paraId="5B6D4946" w14:textId="77777777" w:rsidR="007E6638" w:rsidRPr="001C72B2" w:rsidRDefault="007E6638" w:rsidP="007E6638">
      <w:pPr>
        <w:pStyle w:val="PL"/>
        <w:rPr>
          <w:ins w:id="690" w:author="Jens Grabowski" w:date="2021-11-12T13:19:00Z"/>
          <w:noProof w:val="0"/>
        </w:rPr>
      </w:pPr>
      <w:ins w:id="691" w:author="Jens Grabowski" w:date="2021-11-12T13:19:00Z">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rPr>
          <w:tab/>
          <w:t xml:space="preserve">"(" </w:t>
        </w:r>
        <w:r w:rsidRPr="001C72B2">
          <w:rPr>
            <w:noProof w:val="0"/>
            <w:u w:val="single"/>
          </w:rPr>
          <w:t>FunctionFormalParList</w:t>
        </w:r>
        <w:r w:rsidRPr="001C72B2">
          <w:rPr>
            <w:noProof w:val="0"/>
          </w:rPr>
          <w:t xml:space="preserve"> ")" </w:t>
        </w:r>
      </w:ins>
    </w:p>
    <w:p w14:paraId="0AA0DAD9" w14:textId="77777777" w:rsidR="007E6638" w:rsidRPr="001C72B2" w:rsidRDefault="007E6638" w:rsidP="007E6638">
      <w:pPr>
        <w:pStyle w:val="PL"/>
        <w:rPr>
          <w:ins w:id="692" w:author="Jens Grabowski" w:date="2021-11-12T13:19:00Z"/>
          <w:noProof w:val="0"/>
        </w:rPr>
      </w:pPr>
      <w:ins w:id="693" w:author="Jens Grabowski" w:date="2021-11-12T13:19:00Z">
        <w:r w:rsidRPr="001C72B2">
          <w:rPr>
            <w:noProof w:val="0"/>
          </w:rPr>
          <w:t xml:space="preserve">                            [ </w:t>
        </w:r>
        <w:r w:rsidRPr="00882159">
          <w:rPr>
            <w:noProof w:val="0"/>
            <w:u w:val="single"/>
          </w:rPr>
          <w:t>ExternalKeyword</w:t>
        </w:r>
        <w:r w:rsidRPr="001C72B2">
          <w:rPr>
            <w:noProof w:val="0"/>
          </w:rPr>
          <w:t xml:space="preserve"> "(" </w:t>
        </w:r>
        <w:r w:rsidRPr="001C72B2">
          <w:rPr>
            <w:noProof w:val="0"/>
            <w:u w:val="single"/>
          </w:rPr>
          <w:t>FunctionFormalParList</w:t>
        </w:r>
        <w:r w:rsidRPr="001C72B2">
          <w:rPr>
            <w:noProof w:val="0"/>
          </w:rPr>
          <w:t xml:space="preserve"> ")" ]</w:t>
        </w:r>
      </w:ins>
    </w:p>
    <w:p w14:paraId="57F87732" w14:textId="77777777" w:rsidR="007E6638" w:rsidRPr="001C72B2" w:rsidRDefault="007E6638" w:rsidP="007E6638">
      <w:pPr>
        <w:pStyle w:val="PL"/>
        <w:rPr>
          <w:ins w:id="694" w:author="Jens Grabowski" w:date="2021-11-12T13:19:00Z"/>
          <w:noProof w:val="0"/>
        </w:rPr>
      </w:pPr>
      <w:ins w:id="695" w:author="Jens Grabowski" w:date="2021-11-12T13:19:00Z">
        <w:r w:rsidRPr="001C72B2">
          <w:rPr>
            <w:noProof w:val="0"/>
          </w:rPr>
          <w:t xml:space="preserve">                            [ ":" </w:t>
        </w:r>
        <w:r w:rsidRPr="00882159">
          <w:rPr>
            <w:noProof w:val="0"/>
            <w:u w:val="single"/>
          </w:rPr>
          <w:t>Referenced</w:t>
        </w:r>
        <w:r w:rsidRPr="007F2997">
          <w:rPr>
            <w:noProof w:val="0"/>
            <w:u w:val="single"/>
          </w:rPr>
          <w:t>Type</w:t>
        </w:r>
        <w:r w:rsidRPr="00882159">
          <w:rPr>
            <w:noProof w:val="0"/>
          </w:rPr>
          <w:t xml:space="preserve"> </w:t>
        </w:r>
        <w:r w:rsidRPr="001C72B2">
          <w:rPr>
            <w:noProof w:val="0"/>
            <w:u w:val="single"/>
          </w:rPr>
          <w:t>ActualParList</w:t>
        </w:r>
        <w:r w:rsidRPr="001C72B2">
          <w:rPr>
            <w:noProof w:val="0"/>
          </w:rPr>
          <w:t xml:space="preserve"> ] </w:t>
        </w:r>
      </w:ins>
    </w:p>
    <w:p w14:paraId="72019420" w14:textId="77777777" w:rsidR="007E6638" w:rsidRPr="001C72B2" w:rsidRDefault="007E6638" w:rsidP="007E6638">
      <w:pPr>
        <w:pStyle w:val="PL"/>
        <w:rPr>
          <w:ins w:id="696" w:author="Jens Grabowski" w:date="2021-11-12T13:19:00Z"/>
          <w:noProof w:val="0"/>
        </w:rPr>
      </w:pPr>
      <w:ins w:id="697" w:author="Jens Grabowski" w:date="2021-11-12T13:19:00Z">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rPr>
          <w:tab/>
        </w:r>
        <w:r w:rsidRPr="001C72B2">
          <w:rPr>
            <w:noProof w:val="0"/>
          </w:rPr>
          <w:tab/>
          <w:t xml:space="preserve">[ </w:t>
        </w:r>
        <w:r w:rsidRPr="001C72B2">
          <w:rPr>
            <w:noProof w:val="0"/>
            <w:u w:val="single"/>
          </w:rPr>
          <w:t>StatementBlock</w:t>
        </w:r>
        <w:r w:rsidRPr="001C72B2">
          <w:rPr>
            <w:noProof w:val="0"/>
          </w:rPr>
          <w:t xml:space="preserve"> ]</w:t>
        </w:r>
      </w:ins>
    </w:p>
    <w:p w14:paraId="419C7D18" w14:textId="77777777" w:rsidR="007E6638" w:rsidRPr="001C72B2" w:rsidRDefault="007E6638" w:rsidP="007E6638">
      <w:pPr>
        <w:pStyle w:val="PL"/>
        <w:rPr>
          <w:ins w:id="698" w:author="Jens Grabowski" w:date="2021-11-12T13:19:00Z"/>
          <w:noProof w:val="0"/>
        </w:rPr>
      </w:pPr>
      <w:ins w:id="699" w:author="Jens Grabowski" w:date="2021-11-12T13:19:00Z">
        <w:r w:rsidRPr="001C72B2">
          <w:rPr>
            <w:noProof w:val="0"/>
          </w:rPr>
          <w:t>/* STATIC SEMANTICS – ReferencedType shall evaluate to a class. */</w:t>
        </w:r>
      </w:ins>
    </w:p>
    <w:p w14:paraId="2B77EA18" w14:textId="77777777" w:rsidR="007E6638" w:rsidRPr="001C72B2" w:rsidRDefault="007E6638" w:rsidP="007E6638">
      <w:pPr>
        <w:pStyle w:val="PL"/>
        <w:keepNext/>
        <w:keepLines/>
        <w:rPr>
          <w:ins w:id="700" w:author="Jens Grabowski" w:date="2021-11-12T13:19:00Z"/>
          <w:noProof w:val="0"/>
        </w:rPr>
      </w:pPr>
      <w:ins w:id="701" w:author="Jens Grabowski" w:date="2021-11-12T13:19:00Z">
        <w:r w:rsidRPr="001C72B2">
          <w:rPr>
            <w:noProof w:val="0"/>
          </w:rPr>
          <w:t xml:space="preserve">033013a. ClassConstDef ::= </w:t>
        </w:r>
        <w:r w:rsidRPr="00882159">
          <w:rPr>
            <w:noProof w:val="0"/>
            <w:u w:val="single"/>
          </w:rPr>
          <w:t>ConstKeyword</w:t>
        </w:r>
        <w:r w:rsidRPr="001C72B2">
          <w:rPr>
            <w:noProof w:val="0"/>
          </w:rPr>
          <w:t xml:space="preserve"> </w:t>
        </w:r>
        <w:r w:rsidRPr="00882159">
          <w:rPr>
            <w:noProof w:val="0"/>
            <w:u w:val="single"/>
          </w:rPr>
          <w:t>Type</w:t>
        </w:r>
        <w:r w:rsidRPr="001C72B2">
          <w:rPr>
            <w:noProof w:val="0"/>
          </w:rPr>
          <w:t xml:space="preserve"> ClassConstList </w:t>
        </w:r>
      </w:ins>
    </w:p>
    <w:p w14:paraId="325C7588" w14:textId="77777777" w:rsidR="007E6638" w:rsidRPr="001C72B2" w:rsidRDefault="007E6638" w:rsidP="007E6638">
      <w:pPr>
        <w:pStyle w:val="PL"/>
        <w:keepNext/>
        <w:keepLines/>
        <w:rPr>
          <w:ins w:id="702" w:author="Jens Grabowski" w:date="2021-11-12T13:19:00Z"/>
          <w:noProof w:val="0"/>
        </w:rPr>
      </w:pPr>
      <w:ins w:id="703" w:author="Jens Grabowski" w:date="2021-11-12T13:19:00Z">
        <w:r w:rsidRPr="001C72B2">
          <w:rPr>
            <w:noProof w:val="0"/>
          </w:rPr>
          <w:t>033013a</w:t>
        </w:r>
        <w:r w:rsidRPr="001C72B2">
          <w:rPr>
            <w:noProof w:val="0"/>
          </w:rPr>
          <w:fldChar w:fldCharType="begin"/>
        </w:r>
        <w:r w:rsidRPr="001C72B2">
          <w:rPr>
            <w:noProof w:val="0"/>
          </w:rPr>
          <w:instrText xml:space="preserve"> AUTONUM  </w:instrText>
        </w:r>
        <w:r w:rsidRPr="001C72B2">
          <w:rPr>
            <w:noProof w:val="0"/>
          </w:rPr>
          <w:fldChar w:fldCharType="end"/>
        </w:r>
        <w:r w:rsidRPr="001C72B2">
          <w:rPr>
            <w:noProof w:val="0"/>
          </w:rPr>
          <w:t xml:space="preserve"> ClassConstList ::= SingleClassConstDef {"," SingleClassConstDef} </w:t>
        </w:r>
      </w:ins>
    </w:p>
    <w:p w14:paraId="2015C1F1" w14:textId="77777777" w:rsidR="007E6638" w:rsidRPr="001C72B2" w:rsidRDefault="007E6638" w:rsidP="007E6638">
      <w:pPr>
        <w:pStyle w:val="PL"/>
        <w:rPr>
          <w:ins w:id="704" w:author="Jens Grabowski" w:date="2021-11-12T13:19:00Z"/>
          <w:noProof w:val="0"/>
        </w:rPr>
      </w:pPr>
      <w:ins w:id="705" w:author="Jens Grabowski" w:date="2021-11-12T13:19:00Z">
        <w:r w:rsidRPr="001C72B2">
          <w:rPr>
            <w:noProof w:val="0"/>
          </w:rPr>
          <w:t>033013a</w:t>
        </w:r>
        <w:r w:rsidRPr="001C72B2">
          <w:rPr>
            <w:noProof w:val="0"/>
          </w:rPr>
          <w:fldChar w:fldCharType="begin"/>
        </w:r>
        <w:r w:rsidRPr="001C72B2">
          <w:rPr>
            <w:noProof w:val="0"/>
          </w:rPr>
          <w:instrText xml:space="preserve"> AUTONUM  </w:instrText>
        </w:r>
        <w:r w:rsidRPr="001C72B2">
          <w:rPr>
            <w:noProof w:val="0"/>
          </w:rPr>
          <w:fldChar w:fldCharType="end"/>
        </w:r>
        <w:r w:rsidRPr="001C72B2">
          <w:rPr>
            <w:noProof w:val="0"/>
          </w:rPr>
          <w:t xml:space="preserve"> SingleClassConstDef ::= </w:t>
        </w:r>
        <w:r w:rsidRPr="00882159">
          <w:rPr>
            <w:noProof w:val="0"/>
            <w:u w:val="single"/>
          </w:rPr>
          <w:t>Identifier</w:t>
        </w:r>
        <w:r w:rsidRPr="001C72B2">
          <w:rPr>
            <w:noProof w:val="0"/>
          </w:rPr>
          <w:t xml:space="preserve"> [</w:t>
        </w:r>
        <w:r w:rsidRPr="00882159">
          <w:rPr>
            <w:noProof w:val="0"/>
            <w:u w:val="single"/>
          </w:rPr>
          <w:t>ArrayDef</w:t>
        </w:r>
        <w:r w:rsidRPr="001C72B2">
          <w:rPr>
            <w:noProof w:val="0"/>
          </w:rPr>
          <w:t xml:space="preserve">] [ </w:t>
        </w:r>
        <w:r w:rsidRPr="00882159">
          <w:rPr>
            <w:noProof w:val="0"/>
            <w:u w:val="single"/>
          </w:rPr>
          <w:t>AssignmentChar</w:t>
        </w:r>
        <w:r w:rsidRPr="001C72B2">
          <w:rPr>
            <w:noProof w:val="0"/>
          </w:rPr>
          <w:t xml:space="preserve"> </w:t>
        </w:r>
        <w:r w:rsidRPr="00882159">
          <w:rPr>
            <w:noProof w:val="0"/>
            <w:u w:val="single"/>
          </w:rPr>
          <w:t>ConstantExpression</w:t>
        </w:r>
        <w:r w:rsidRPr="00882159">
          <w:rPr>
            <w:rStyle w:val="Hyperlink"/>
            <w:noProof w:val="0"/>
            <w:color w:val="auto"/>
            <w:u w:val="none"/>
          </w:rPr>
          <w:t xml:space="preserve"> ]</w:t>
        </w:r>
      </w:ins>
    </w:p>
    <w:p w14:paraId="7DBE04BA" w14:textId="77777777" w:rsidR="007E6638" w:rsidRPr="001C72B2" w:rsidRDefault="007E6638" w:rsidP="007E6638">
      <w:pPr>
        <w:pStyle w:val="PL"/>
        <w:keepNext/>
        <w:keepLines/>
        <w:rPr>
          <w:ins w:id="706" w:author="Jens Grabowski" w:date="2021-11-12T13:19:00Z"/>
          <w:noProof w:val="0"/>
        </w:rPr>
      </w:pPr>
      <w:ins w:id="707" w:author="Jens Grabowski" w:date="2021-11-12T13:19:00Z">
        <w:r w:rsidRPr="001C72B2">
          <w:rPr>
            <w:noProof w:val="0"/>
          </w:rPr>
          <w:t xml:space="preserve">033013b. ClassTemplateDef ::= </w:t>
        </w:r>
        <w:r w:rsidRPr="00882159">
          <w:rPr>
            <w:noProof w:val="0"/>
            <w:u w:val="single"/>
          </w:rPr>
          <w:t>TemplateKeyword</w:t>
        </w:r>
        <w:r w:rsidRPr="001C72B2">
          <w:rPr>
            <w:noProof w:val="0"/>
          </w:rPr>
          <w:t xml:space="preserve"> [</w:t>
        </w:r>
        <w:r w:rsidRPr="00882159">
          <w:rPr>
            <w:noProof w:val="0"/>
            <w:u w:val="single"/>
          </w:rPr>
          <w:t>TemplateRestriction</w:t>
        </w:r>
        <w:r w:rsidRPr="001C72B2">
          <w:rPr>
            <w:noProof w:val="0"/>
          </w:rPr>
          <w:t xml:space="preserve">] </w:t>
        </w:r>
      </w:ins>
    </w:p>
    <w:p w14:paraId="7DC84D07" w14:textId="77777777" w:rsidR="007E6638" w:rsidRPr="001C72B2" w:rsidRDefault="007E6638" w:rsidP="007E6638">
      <w:pPr>
        <w:pStyle w:val="PL"/>
        <w:keepNext/>
        <w:keepLines/>
        <w:rPr>
          <w:ins w:id="708" w:author="Jens Grabowski" w:date="2021-11-12T13:19:00Z"/>
          <w:noProof w:val="0"/>
        </w:rPr>
      </w:pPr>
      <w:ins w:id="709" w:author="Jens Grabowski" w:date="2021-11-12T13:19:00Z">
        <w:r w:rsidRPr="001C72B2">
          <w:rPr>
            <w:noProof w:val="0"/>
          </w:rPr>
          <w:t xml:space="preserve">                              [</w:t>
        </w:r>
        <w:r w:rsidRPr="00882159">
          <w:rPr>
            <w:noProof w:val="0"/>
            <w:u w:val="single"/>
          </w:rPr>
          <w:t>FuzzyModifier</w:t>
        </w:r>
        <w:r w:rsidRPr="00882159">
          <w:rPr>
            <w:rStyle w:val="Hyperlink"/>
            <w:noProof w:val="0"/>
            <w:color w:val="auto"/>
            <w:u w:val="none"/>
          </w:rPr>
          <w:t xml:space="preserve"> [</w:t>
        </w:r>
        <w:r w:rsidRPr="001C72B2">
          <w:rPr>
            <w:rStyle w:val="Hyperlink"/>
            <w:noProof w:val="0"/>
            <w:color w:val="auto"/>
          </w:rPr>
          <w:t>DeterministicModifier</w:t>
        </w:r>
        <w:r w:rsidRPr="00882159">
          <w:rPr>
            <w:rStyle w:val="Hyperlink"/>
            <w:noProof w:val="0"/>
            <w:color w:val="auto"/>
            <w:u w:val="none"/>
          </w:rPr>
          <w:t>]</w:t>
        </w:r>
        <w:r w:rsidRPr="001C72B2">
          <w:rPr>
            <w:noProof w:val="0"/>
          </w:rPr>
          <w:t>]</w:t>
        </w:r>
      </w:ins>
    </w:p>
    <w:p w14:paraId="083FF052" w14:textId="77777777" w:rsidR="007E6638" w:rsidRPr="001C72B2" w:rsidRDefault="007E6638" w:rsidP="007E6638">
      <w:pPr>
        <w:pStyle w:val="PL"/>
        <w:rPr>
          <w:ins w:id="710" w:author="Jens Grabowski" w:date="2021-11-12T13:19:00Z"/>
          <w:noProof w:val="0"/>
        </w:rPr>
      </w:pPr>
      <w:ins w:id="711" w:author="Jens Grabowski" w:date="2021-11-12T13:19:00Z">
        <w:r w:rsidRPr="001C72B2">
          <w:rPr>
            <w:noProof w:val="0"/>
          </w:rPr>
          <w:t xml:space="preserve">                              </w:t>
        </w:r>
        <w:r w:rsidRPr="00882159">
          <w:rPr>
            <w:noProof w:val="0"/>
            <w:u w:val="single"/>
          </w:rPr>
          <w:t>BaseTemplate</w:t>
        </w:r>
        <w:r w:rsidRPr="001C72B2">
          <w:rPr>
            <w:noProof w:val="0"/>
          </w:rPr>
          <w:t xml:space="preserve"> [</w:t>
        </w:r>
        <w:r w:rsidRPr="00882159">
          <w:rPr>
            <w:noProof w:val="0"/>
            <w:u w:val="single"/>
          </w:rPr>
          <w:t>DerivedDef</w:t>
        </w:r>
        <w:r w:rsidRPr="001C72B2">
          <w:rPr>
            <w:noProof w:val="0"/>
          </w:rPr>
          <w:t xml:space="preserve">] [ </w:t>
        </w:r>
        <w:r w:rsidRPr="00882159">
          <w:rPr>
            <w:noProof w:val="0"/>
            <w:u w:val="single"/>
          </w:rPr>
          <w:t>AssignmentChar</w:t>
        </w:r>
        <w:r w:rsidRPr="001C72B2">
          <w:rPr>
            <w:noProof w:val="0"/>
          </w:rPr>
          <w:t xml:space="preserve"> </w:t>
        </w:r>
        <w:r w:rsidRPr="00882159">
          <w:rPr>
            <w:noProof w:val="0"/>
            <w:u w:val="single"/>
          </w:rPr>
          <w:t>BaseTemplateBody</w:t>
        </w:r>
        <w:r w:rsidRPr="001C72B2">
          <w:rPr>
            <w:noProof w:val="0"/>
          </w:rPr>
          <w:t xml:space="preserve"> ]</w:t>
        </w:r>
      </w:ins>
    </w:p>
    <w:p w14:paraId="17F32720" w14:textId="77777777" w:rsidR="007E6638" w:rsidRPr="001C72B2" w:rsidRDefault="007E6638" w:rsidP="007E6638">
      <w:pPr>
        <w:pStyle w:val="PL"/>
        <w:rPr>
          <w:ins w:id="712" w:author="Jens Grabowski" w:date="2021-11-12T13:19:00Z"/>
          <w:noProof w:val="0"/>
        </w:rPr>
      </w:pPr>
      <w:ins w:id="713" w:author="Jens Grabowski" w:date="2021-11-12T13:19:00Z">
        <w:r w:rsidRPr="001C72B2">
          <w:rPr>
            <w:noProof w:val="0"/>
          </w:rPr>
          <w:t>033014. TraitModifier ::= "@trait"</w:t>
        </w:r>
      </w:ins>
    </w:p>
    <w:p w14:paraId="6630A5FA" w14:textId="77777777" w:rsidR="007E6638" w:rsidRPr="001C72B2" w:rsidRDefault="007E6638" w:rsidP="007E6638">
      <w:pPr>
        <w:pStyle w:val="PL"/>
        <w:rPr>
          <w:ins w:id="714" w:author="Jens Grabowski" w:date="2021-11-12T13:19:00Z"/>
          <w:noProof w:val="0"/>
        </w:rPr>
      </w:pPr>
      <w:ins w:id="715" w:author="Jens Grabowski" w:date="2021-11-12T13:19:00Z">
        <w:r w:rsidRPr="001C72B2">
          <w:rPr>
            <w:noProof w:val="0"/>
          </w:rPr>
          <w:t xml:space="preserve">003015. </w:t>
        </w:r>
        <w:r w:rsidRPr="00882159">
          <w:rPr>
            <w:noProof w:val="0"/>
          </w:rPr>
          <w:t>ClassType</w:t>
        </w:r>
        <w:r w:rsidRPr="001C72B2">
          <w:rPr>
            <w:noProof w:val="0"/>
          </w:rPr>
          <w:t xml:space="preserve">List ::= </w:t>
        </w:r>
        <w:r w:rsidRPr="00882159">
          <w:rPr>
            <w:noProof w:val="0"/>
          </w:rPr>
          <w:t>ClassType</w:t>
        </w:r>
        <w:r w:rsidRPr="001C72B2">
          <w:rPr>
            <w:noProof w:val="0"/>
          </w:rPr>
          <w:t xml:space="preserve"> { "," </w:t>
        </w:r>
        <w:r w:rsidRPr="00882159">
          <w:rPr>
            <w:noProof w:val="0"/>
          </w:rPr>
          <w:t>ClassType</w:t>
        </w:r>
        <w:r w:rsidRPr="001C72B2">
          <w:rPr>
            <w:noProof w:val="0"/>
          </w:rPr>
          <w:t xml:space="preserve"> }</w:t>
        </w:r>
      </w:ins>
    </w:p>
    <w:p w14:paraId="735C603A" w14:textId="77777777" w:rsidR="007E6638" w:rsidRPr="001C72B2" w:rsidRDefault="007E6638" w:rsidP="007E6638">
      <w:pPr>
        <w:pStyle w:val="PL"/>
        <w:rPr>
          <w:ins w:id="716" w:author="Jens Grabowski" w:date="2021-11-12T13:19:00Z"/>
          <w:noProof w:val="0"/>
        </w:rPr>
      </w:pPr>
    </w:p>
    <w:p w14:paraId="39E48D4D" w14:textId="77777777" w:rsidR="007E6638" w:rsidRPr="001C72B2" w:rsidRDefault="007E6638" w:rsidP="007E6638">
      <w:pPr>
        <w:pStyle w:val="H6"/>
        <w:rPr>
          <w:ins w:id="717" w:author="Jens Grabowski" w:date="2021-11-12T13:19:00Z"/>
          <w:lang w:eastAsia="en-GB"/>
        </w:rPr>
      </w:pPr>
      <w:ins w:id="718" w:author="Jens Grabowski" w:date="2021-11-12T13:19:00Z">
        <w:r w:rsidRPr="001C72B2">
          <w:rPr>
            <w:lang w:eastAsia="en-GB"/>
          </w:rPr>
          <w:t>Additional BNF rules related to clause A.1.6.1.4</w:t>
        </w:r>
        <w:r w:rsidRPr="001C72B2">
          <w:rPr>
            <w:lang w:eastAsia="en-GB"/>
          </w:rPr>
          <w:tab/>
          <w:t>Function definitions</w:t>
        </w:r>
      </w:ins>
    </w:p>
    <w:p w14:paraId="100DA31C" w14:textId="77777777" w:rsidR="007E6638" w:rsidRPr="001C72B2" w:rsidRDefault="007E6638" w:rsidP="007E6638">
      <w:pPr>
        <w:pStyle w:val="PL"/>
        <w:rPr>
          <w:ins w:id="719" w:author="Jens Grabowski" w:date="2021-11-12T13:19:00Z"/>
          <w:noProof w:val="0"/>
        </w:rPr>
      </w:pPr>
      <w:ins w:id="720" w:author="Jens Grabowski" w:date="2021-11-12T13:19:00Z">
        <w:r w:rsidRPr="001C72B2">
          <w:rPr>
            <w:noProof w:val="0"/>
            <w:lang w:eastAsia="en-GB"/>
          </w:rPr>
          <w:t>033016</w:t>
        </w:r>
        <w:r w:rsidRPr="001C72B2">
          <w:rPr>
            <w:noProof w:val="0"/>
          </w:rPr>
          <w:t xml:space="preserve">. BasicStatementBlock ::= "{" [ </w:t>
        </w:r>
        <w:r w:rsidRPr="001C72B2">
          <w:rPr>
            <w:noProof w:val="0"/>
            <w:u w:val="single"/>
          </w:rPr>
          <w:t>FunctionDefList</w:t>
        </w:r>
        <w:r w:rsidRPr="001C72B2">
          <w:rPr>
            <w:noProof w:val="0"/>
          </w:rPr>
          <w:t xml:space="preserve"> ] [ </w:t>
        </w:r>
        <w:r w:rsidRPr="001C72B2">
          <w:rPr>
            <w:noProof w:val="0"/>
            <w:u w:val="single"/>
          </w:rPr>
          <w:t>FunctionStatementList</w:t>
        </w:r>
        <w:r w:rsidRPr="001C72B2">
          <w:rPr>
            <w:noProof w:val="0"/>
          </w:rPr>
          <w:t xml:space="preserve"> ] "}"</w:t>
        </w:r>
      </w:ins>
    </w:p>
    <w:p w14:paraId="76371E5E" w14:textId="77777777" w:rsidR="007E6638" w:rsidRPr="001C72B2" w:rsidRDefault="007E6638" w:rsidP="007E6638">
      <w:pPr>
        <w:pStyle w:val="PL"/>
        <w:rPr>
          <w:ins w:id="721" w:author="Jens Grabowski" w:date="2021-11-12T13:19:00Z"/>
          <w:noProof w:val="0"/>
        </w:rPr>
      </w:pPr>
      <w:ins w:id="722" w:author="Jens Grabowski" w:date="2021-11-12T13:19:00Z">
        <w:r w:rsidRPr="001C72B2">
          <w:rPr>
            <w:noProof w:val="0"/>
            <w:lang w:eastAsia="en-GB"/>
          </w:rPr>
          <w:t>033017</w:t>
        </w:r>
        <w:r w:rsidRPr="001C72B2">
          <w:rPr>
            <w:noProof w:val="0"/>
          </w:rPr>
          <w:t xml:space="preserve">. CatchBlocks ::= </w:t>
        </w:r>
        <w:r w:rsidRPr="00882159">
          <w:rPr>
            <w:noProof w:val="0"/>
          </w:rPr>
          <w:t>CatchBlock</w:t>
        </w:r>
        <w:r w:rsidRPr="001C72B2">
          <w:rPr>
            <w:noProof w:val="0"/>
          </w:rPr>
          <w:t xml:space="preserve"> {  </w:t>
        </w:r>
        <w:r w:rsidRPr="00882159">
          <w:rPr>
            <w:noProof w:val="0"/>
          </w:rPr>
          <w:t>CatchBlock</w:t>
        </w:r>
        <w:r w:rsidRPr="001C72B2">
          <w:rPr>
            <w:noProof w:val="0"/>
          </w:rPr>
          <w:t xml:space="preserve"> } </w:t>
        </w:r>
      </w:ins>
    </w:p>
    <w:p w14:paraId="3B94FB01" w14:textId="77777777" w:rsidR="007E6638" w:rsidRPr="001C72B2" w:rsidRDefault="007E6638" w:rsidP="007E6638">
      <w:pPr>
        <w:pStyle w:val="PL"/>
        <w:rPr>
          <w:ins w:id="723" w:author="Jens Grabowski" w:date="2021-11-12T13:19:00Z"/>
          <w:noProof w:val="0"/>
        </w:rPr>
      </w:pPr>
      <w:ins w:id="724" w:author="Jens Grabowski" w:date="2021-11-12T13:19:00Z">
        <w:r w:rsidRPr="001C72B2">
          <w:rPr>
            <w:noProof w:val="0"/>
            <w:lang w:eastAsia="en-GB"/>
          </w:rPr>
          <w:t>033018</w:t>
        </w:r>
        <w:r w:rsidRPr="001C72B2">
          <w:rPr>
            <w:noProof w:val="0"/>
          </w:rPr>
          <w:t xml:space="preserve">. CatchBlock ::= </w:t>
        </w:r>
        <w:r w:rsidRPr="001C72B2">
          <w:rPr>
            <w:noProof w:val="0"/>
            <w:u w:val="single"/>
          </w:rPr>
          <w:t>CatchOpKeyword</w:t>
        </w:r>
        <w:r w:rsidRPr="001C72B2">
          <w:rPr>
            <w:noProof w:val="0"/>
          </w:rPr>
          <w:t xml:space="preserve"> "(" </w:t>
        </w:r>
        <w:r w:rsidRPr="001C72B2">
          <w:rPr>
            <w:noProof w:val="0"/>
            <w:u w:val="single"/>
          </w:rPr>
          <w:t>Type</w:t>
        </w:r>
        <w:r w:rsidRPr="001C72B2">
          <w:rPr>
            <w:noProof w:val="0"/>
          </w:rPr>
          <w:t xml:space="preserve"> </w:t>
        </w:r>
        <w:r w:rsidRPr="001C72B2">
          <w:rPr>
            <w:noProof w:val="0"/>
            <w:u w:val="single"/>
          </w:rPr>
          <w:t>Identifier</w:t>
        </w:r>
        <w:r w:rsidRPr="001C72B2">
          <w:rPr>
            <w:noProof w:val="0"/>
          </w:rPr>
          <w:t xml:space="preserve"> ")" </w:t>
        </w:r>
        <w:r w:rsidRPr="00882159">
          <w:rPr>
            <w:noProof w:val="0"/>
          </w:rPr>
          <w:t>BasicStatementBlock</w:t>
        </w:r>
      </w:ins>
    </w:p>
    <w:p w14:paraId="5D6E1CC5" w14:textId="77777777" w:rsidR="007E6638" w:rsidRPr="001C72B2" w:rsidRDefault="007E6638" w:rsidP="007E6638">
      <w:pPr>
        <w:pStyle w:val="PL"/>
        <w:rPr>
          <w:ins w:id="725" w:author="Jens Grabowski" w:date="2021-11-12T13:19:00Z"/>
          <w:noProof w:val="0"/>
        </w:rPr>
      </w:pPr>
      <w:ins w:id="726" w:author="Jens Grabowski" w:date="2021-11-12T13:19:00Z">
        <w:r w:rsidRPr="001C72B2">
          <w:rPr>
            <w:noProof w:val="0"/>
            <w:lang w:eastAsia="en-GB"/>
          </w:rPr>
          <w:t>033019</w:t>
        </w:r>
        <w:r w:rsidRPr="001C72B2">
          <w:rPr>
            <w:noProof w:val="0"/>
          </w:rPr>
          <w:t xml:space="preserve">. FinallyBlock ::= </w:t>
        </w:r>
        <w:r w:rsidRPr="00882159">
          <w:rPr>
            <w:noProof w:val="0"/>
          </w:rPr>
          <w:t>FinallyKeyword</w:t>
        </w:r>
        <w:r w:rsidRPr="001C72B2">
          <w:rPr>
            <w:noProof w:val="0"/>
          </w:rPr>
          <w:t xml:space="preserve"> </w:t>
        </w:r>
        <w:r w:rsidRPr="00882159">
          <w:rPr>
            <w:noProof w:val="0"/>
          </w:rPr>
          <w:t>BasicStatementBlock</w:t>
        </w:r>
      </w:ins>
    </w:p>
    <w:p w14:paraId="64528F60" w14:textId="77777777" w:rsidR="007E6638" w:rsidRPr="001C72B2" w:rsidRDefault="007E6638" w:rsidP="007E6638">
      <w:pPr>
        <w:pStyle w:val="PL"/>
        <w:rPr>
          <w:ins w:id="727" w:author="Jens Grabowski" w:date="2021-11-12T13:19:00Z"/>
          <w:noProof w:val="0"/>
        </w:rPr>
      </w:pPr>
      <w:ins w:id="728" w:author="Jens Grabowski" w:date="2021-11-12T13:19:00Z">
        <w:r w:rsidRPr="001C72B2">
          <w:rPr>
            <w:noProof w:val="0"/>
            <w:lang w:eastAsia="en-GB"/>
          </w:rPr>
          <w:t>033020</w:t>
        </w:r>
        <w:r w:rsidRPr="001C72B2">
          <w:rPr>
            <w:noProof w:val="0"/>
          </w:rPr>
          <w:t xml:space="preserve">. ObjectInstance ::= ( ThisOp | </w:t>
        </w:r>
        <w:r w:rsidRPr="00882159">
          <w:rPr>
            <w:noProof w:val="0"/>
            <w:u w:val="single"/>
          </w:rPr>
          <w:t>ValueRef</w:t>
        </w:r>
        <w:r w:rsidRPr="001C72B2">
          <w:rPr>
            <w:noProof w:val="0"/>
          </w:rPr>
          <w:t xml:space="preserve"> | </w:t>
        </w:r>
        <w:r w:rsidRPr="001C72B2">
          <w:rPr>
            <w:noProof w:val="0"/>
            <w:u w:val="single"/>
          </w:rPr>
          <w:t>FunctionInstance</w:t>
        </w:r>
        <w:r w:rsidRPr="001C72B2">
          <w:rPr>
            <w:noProof w:val="0"/>
          </w:rPr>
          <w:t xml:space="preserve"> ) [ </w:t>
        </w:r>
        <w:r w:rsidRPr="001C72B2">
          <w:rPr>
            <w:noProof w:val="0"/>
            <w:u w:val="single"/>
          </w:rPr>
          <w:t>ExtendedFieldReference</w:t>
        </w:r>
        <w:r w:rsidRPr="001C72B2">
          <w:rPr>
            <w:noProof w:val="0"/>
          </w:rPr>
          <w:t xml:space="preserve"> ]</w:t>
        </w:r>
      </w:ins>
    </w:p>
    <w:p w14:paraId="4E533F99" w14:textId="77777777" w:rsidR="007E6638" w:rsidRPr="001C72B2" w:rsidRDefault="007E6638" w:rsidP="007E6638">
      <w:pPr>
        <w:pStyle w:val="PL"/>
        <w:rPr>
          <w:ins w:id="729" w:author="Jens Grabowski" w:date="2021-11-12T13:19:00Z"/>
          <w:noProof w:val="0"/>
        </w:rPr>
      </w:pPr>
    </w:p>
    <w:p w14:paraId="6ABBB5BC" w14:textId="77777777" w:rsidR="007E6638" w:rsidRPr="001C72B2" w:rsidRDefault="007E6638" w:rsidP="007E6638">
      <w:pPr>
        <w:pStyle w:val="H6"/>
        <w:rPr>
          <w:ins w:id="730" w:author="Jens Grabowski" w:date="2021-11-12T13:19:00Z"/>
          <w:lang w:eastAsia="en-GB"/>
        </w:rPr>
      </w:pPr>
      <w:ins w:id="731" w:author="Jens Grabowski" w:date="2021-11-12T13:19:00Z">
        <w:r w:rsidRPr="001C72B2">
          <w:rPr>
            <w:lang w:eastAsia="en-GB"/>
          </w:rPr>
          <w:t xml:space="preserve">Additional BNF related to clause </w:t>
        </w:r>
        <w:r w:rsidRPr="001C72B2">
          <w:t>A.1.6.3.1</w:t>
        </w:r>
        <w:r w:rsidRPr="001C72B2">
          <w:tab/>
          <w:t>Variable Instantiation</w:t>
        </w:r>
      </w:ins>
    </w:p>
    <w:p w14:paraId="3E37CF61" w14:textId="77777777" w:rsidR="007E6638" w:rsidRPr="001C72B2" w:rsidRDefault="007E6638" w:rsidP="007E6638">
      <w:pPr>
        <w:pStyle w:val="PL"/>
        <w:keepLines/>
        <w:rPr>
          <w:ins w:id="732" w:author="Jens Grabowski" w:date="2021-11-12T13:19:00Z"/>
          <w:noProof w:val="0"/>
        </w:rPr>
      </w:pPr>
      <w:ins w:id="733" w:author="Jens Grabowski" w:date="2021-11-12T13:19:00Z">
        <w:r w:rsidRPr="001C72B2">
          <w:rPr>
            <w:noProof w:val="0"/>
            <w:lang w:eastAsia="en-GB"/>
          </w:rPr>
          <w:t xml:space="preserve">033021. </w:t>
        </w:r>
        <w:r w:rsidRPr="001C72B2">
          <w:rPr>
            <w:noProof w:val="0"/>
          </w:rPr>
          <w:t>PropertyModifier ::= "@property"</w:t>
        </w:r>
      </w:ins>
    </w:p>
    <w:p w14:paraId="7E1B8D28" w14:textId="77777777" w:rsidR="007E6638" w:rsidRPr="001C72B2" w:rsidRDefault="007E6638" w:rsidP="007E6638">
      <w:pPr>
        <w:pStyle w:val="PL"/>
        <w:keepLines/>
        <w:rPr>
          <w:ins w:id="734" w:author="Jens Grabowski" w:date="2021-11-12T13:19:00Z"/>
          <w:noProof w:val="0"/>
        </w:rPr>
      </w:pPr>
      <w:ins w:id="735" w:author="Jens Grabowski" w:date="2021-11-12T13:19:00Z">
        <w:r w:rsidRPr="001C72B2">
          <w:rPr>
            <w:noProof w:val="0"/>
            <w:lang w:eastAsia="en-GB"/>
          </w:rPr>
          <w:t xml:space="preserve">033022. </w:t>
        </w:r>
        <w:r w:rsidRPr="001C72B2">
          <w:rPr>
            <w:noProof w:val="0"/>
          </w:rPr>
          <w:t xml:space="preserve">PropertyBody ::= "{" ( PropertyGetterDef [PropertySetterDef] | </w:t>
        </w:r>
      </w:ins>
    </w:p>
    <w:p w14:paraId="02033E55" w14:textId="77777777" w:rsidR="007E6638" w:rsidRPr="001C72B2" w:rsidRDefault="007E6638" w:rsidP="007E6638">
      <w:pPr>
        <w:pStyle w:val="PL"/>
        <w:keepLines/>
        <w:rPr>
          <w:ins w:id="736" w:author="Jens Grabowski" w:date="2021-11-12T13:19:00Z"/>
          <w:noProof w:val="0"/>
        </w:rPr>
      </w:pPr>
      <w:ins w:id="737" w:author="Jens Grabowski" w:date="2021-11-12T13:19:00Z">
        <w:r w:rsidRPr="001C72B2">
          <w:rPr>
            <w:noProof w:val="0"/>
          </w:rPr>
          <w:t xml:space="preserve">                         PropertySetterDef [PropertyGetterDef] ) "}" </w:t>
        </w:r>
      </w:ins>
    </w:p>
    <w:p w14:paraId="517AEDAA" w14:textId="77777777" w:rsidR="007E6638" w:rsidRPr="001C72B2" w:rsidRDefault="007E6638" w:rsidP="007E6638">
      <w:pPr>
        <w:pStyle w:val="PL"/>
        <w:rPr>
          <w:ins w:id="738" w:author="Jens Grabowski" w:date="2021-11-12T13:19:00Z"/>
          <w:i/>
          <w:iCs/>
          <w:noProof w:val="0"/>
        </w:rPr>
      </w:pPr>
      <w:ins w:id="739" w:author="Jens Grabowski" w:date="2021-11-12T13:19:00Z">
        <w:r w:rsidRPr="001C72B2">
          <w:rPr>
            <w:noProof w:val="0"/>
            <w:lang w:eastAsia="en-GB"/>
          </w:rPr>
          <w:t xml:space="preserve">033023. </w:t>
        </w:r>
        <w:r w:rsidRPr="001C72B2">
          <w:rPr>
            <w:noProof w:val="0"/>
          </w:rPr>
          <w:t>PropertyGetterDef ::= ["public"| "private"]</w:t>
        </w:r>
        <w:r w:rsidRPr="001C72B2">
          <w:rPr>
            <w:i/>
            <w:iCs/>
            <w:noProof w:val="0"/>
          </w:rPr>
          <w:t xml:space="preserve"> </w:t>
        </w:r>
      </w:ins>
    </w:p>
    <w:p w14:paraId="73FC61BB" w14:textId="77777777" w:rsidR="007E6638" w:rsidRPr="001C72B2" w:rsidRDefault="007E6638" w:rsidP="007E6638">
      <w:pPr>
        <w:pStyle w:val="PL"/>
        <w:rPr>
          <w:ins w:id="740" w:author="Jens Grabowski" w:date="2021-11-12T13:19:00Z"/>
          <w:noProof w:val="0"/>
        </w:rPr>
      </w:pPr>
      <w:ins w:id="741" w:author="Jens Grabowski" w:date="2021-11-12T13:19:00Z">
        <w:r w:rsidRPr="001C72B2">
          <w:rPr>
            <w:i/>
            <w:iCs/>
            <w:noProof w:val="0"/>
          </w:rPr>
          <w:t xml:space="preserve">                        </w:t>
        </w:r>
        <w:r w:rsidRPr="001C72B2">
          <w:rPr>
            <w:noProof w:val="0"/>
          </w:rPr>
          <w:t>[AbstractModifier | FinalModifier] [</w:t>
        </w:r>
        <w:r w:rsidRPr="00882159">
          <w:rPr>
            <w:noProof w:val="0"/>
            <w:u w:val="single"/>
          </w:rPr>
          <w:t>DeterministicModifier</w:t>
        </w:r>
        <w:r w:rsidRPr="001C72B2">
          <w:rPr>
            <w:noProof w:val="0"/>
          </w:rPr>
          <w:t xml:space="preserve">] </w:t>
        </w:r>
      </w:ins>
    </w:p>
    <w:p w14:paraId="343E4503" w14:textId="77777777" w:rsidR="007E6638" w:rsidRPr="001C72B2" w:rsidRDefault="007E6638" w:rsidP="007E6638">
      <w:pPr>
        <w:pStyle w:val="PL"/>
        <w:rPr>
          <w:ins w:id="742" w:author="Jens Grabowski" w:date="2021-11-12T13:19:00Z"/>
          <w:noProof w:val="0"/>
        </w:rPr>
      </w:pPr>
      <w:ins w:id="743" w:author="Jens Grabowski" w:date="2021-11-12T13:19:00Z">
        <w:r w:rsidRPr="001C72B2">
          <w:rPr>
            <w:noProof w:val="0"/>
          </w:rPr>
          <w:t xml:space="preserve">                        "@get" [ "=&gt;" </w:t>
        </w:r>
        <w:r w:rsidRPr="00882159">
          <w:rPr>
            <w:noProof w:val="0"/>
          </w:rPr>
          <w:t>TemplateBody</w:t>
        </w:r>
        <w:r w:rsidRPr="001C72B2">
          <w:rPr>
            <w:noProof w:val="0"/>
          </w:rPr>
          <w:t xml:space="preserve">  |</w:t>
        </w:r>
        <w:r w:rsidRPr="001C72B2">
          <w:rPr>
            <w:i/>
            <w:iCs/>
            <w:noProof w:val="0"/>
          </w:rPr>
          <w:t xml:space="preserve"> </w:t>
        </w:r>
        <w:r w:rsidRPr="001C72B2">
          <w:rPr>
            <w:i/>
            <w:noProof w:val="0"/>
          </w:rPr>
          <w:t>StatementBlock</w:t>
        </w:r>
        <w:r w:rsidRPr="001C72B2">
          <w:rPr>
            <w:noProof w:val="0"/>
          </w:rPr>
          <w:t xml:space="preserve"> ] [";"]</w:t>
        </w:r>
      </w:ins>
    </w:p>
    <w:p w14:paraId="53EA4427" w14:textId="77777777" w:rsidR="007E6638" w:rsidRPr="001C72B2" w:rsidRDefault="007E6638" w:rsidP="007E6638">
      <w:pPr>
        <w:pStyle w:val="PL"/>
        <w:rPr>
          <w:ins w:id="744" w:author="Jens Grabowski" w:date="2021-11-12T13:19:00Z"/>
          <w:i/>
          <w:iCs/>
          <w:noProof w:val="0"/>
        </w:rPr>
      </w:pPr>
      <w:ins w:id="745" w:author="Jens Grabowski" w:date="2021-11-12T13:19:00Z">
        <w:r w:rsidRPr="001C72B2">
          <w:rPr>
            <w:noProof w:val="0"/>
            <w:lang w:eastAsia="en-GB"/>
          </w:rPr>
          <w:t xml:space="preserve">033024. </w:t>
        </w:r>
        <w:r w:rsidRPr="001C72B2">
          <w:rPr>
            <w:noProof w:val="0"/>
          </w:rPr>
          <w:t>PropertySetterDef ::= ["public"| "private"]</w:t>
        </w:r>
        <w:r w:rsidRPr="001C72B2">
          <w:rPr>
            <w:i/>
            <w:iCs/>
            <w:noProof w:val="0"/>
          </w:rPr>
          <w:t xml:space="preserve"> </w:t>
        </w:r>
      </w:ins>
    </w:p>
    <w:p w14:paraId="5D45719F" w14:textId="77777777" w:rsidR="007E6638" w:rsidRPr="001C72B2" w:rsidRDefault="007E6638" w:rsidP="007E6638">
      <w:pPr>
        <w:pStyle w:val="PL"/>
        <w:rPr>
          <w:ins w:id="746" w:author="Jens Grabowski" w:date="2021-11-12T13:19:00Z"/>
          <w:noProof w:val="0"/>
        </w:rPr>
      </w:pPr>
      <w:ins w:id="747" w:author="Jens Grabowski" w:date="2021-11-12T13:19:00Z">
        <w:r w:rsidRPr="001C72B2">
          <w:rPr>
            <w:i/>
            <w:iCs/>
            <w:noProof w:val="0"/>
          </w:rPr>
          <w:t xml:space="preserve">                        </w:t>
        </w:r>
        <w:r w:rsidRPr="001C72B2">
          <w:rPr>
            <w:noProof w:val="0"/>
          </w:rPr>
          <w:t>[AbstractModifier | FinalModifier] [</w:t>
        </w:r>
        <w:r w:rsidRPr="00882159">
          <w:rPr>
            <w:noProof w:val="0"/>
            <w:u w:val="single"/>
          </w:rPr>
          <w:t>DeterministicModifier</w:t>
        </w:r>
        <w:r w:rsidRPr="001C72B2">
          <w:rPr>
            <w:noProof w:val="0"/>
          </w:rPr>
          <w:t xml:space="preserve">] </w:t>
        </w:r>
      </w:ins>
    </w:p>
    <w:p w14:paraId="4C24B85A" w14:textId="77777777" w:rsidR="007E6638" w:rsidRPr="001C72B2" w:rsidRDefault="007E6638" w:rsidP="007E6638">
      <w:pPr>
        <w:pStyle w:val="PL"/>
        <w:rPr>
          <w:ins w:id="748" w:author="Jens Grabowski" w:date="2021-11-12T13:19:00Z"/>
          <w:rFonts w:ascii="Arial" w:hAnsi="Arial"/>
          <w:noProof w:val="0"/>
          <w:sz w:val="36"/>
        </w:rPr>
      </w:pPr>
      <w:ins w:id="749" w:author="Jens Grabowski" w:date="2021-11-12T13:19:00Z">
        <w:r w:rsidRPr="001C72B2">
          <w:rPr>
            <w:b/>
            <w:noProof w:val="0"/>
          </w:rPr>
          <w:t xml:space="preserve">                        </w:t>
        </w:r>
        <w:r w:rsidRPr="001C72B2">
          <w:rPr>
            <w:noProof w:val="0"/>
          </w:rPr>
          <w:t xml:space="preserve">"@set" [ "=&gt;" </w:t>
        </w:r>
        <w:r w:rsidRPr="00882159">
          <w:rPr>
            <w:noProof w:val="0"/>
            <w:u w:val="single"/>
          </w:rPr>
          <w:t>Assignment</w:t>
        </w:r>
        <w:r w:rsidRPr="001C72B2">
          <w:rPr>
            <w:noProof w:val="0"/>
          </w:rPr>
          <w:t xml:space="preserve">  | </w:t>
        </w:r>
        <w:r w:rsidRPr="00882159">
          <w:rPr>
            <w:noProof w:val="0"/>
            <w:u w:val="single"/>
          </w:rPr>
          <w:t>StatementBlock</w:t>
        </w:r>
        <w:r w:rsidRPr="001C72B2">
          <w:rPr>
            <w:i/>
            <w:noProof w:val="0"/>
          </w:rPr>
          <w:t xml:space="preserve"> </w:t>
        </w:r>
        <w:r w:rsidRPr="001C72B2">
          <w:rPr>
            <w:noProof w:val="0"/>
          </w:rPr>
          <w:t>] [";"]</w:t>
        </w:r>
      </w:ins>
    </w:p>
    <w:p w14:paraId="37C13B7F" w14:textId="77777777" w:rsidR="007E6638" w:rsidRPr="001C72B2" w:rsidRDefault="007E6638" w:rsidP="007E6638">
      <w:pPr>
        <w:pStyle w:val="PL"/>
        <w:rPr>
          <w:ins w:id="750" w:author="Jens Grabowski" w:date="2021-11-12T13:19:00Z"/>
          <w:noProof w:val="0"/>
        </w:rPr>
      </w:pPr>
    </w:p>
    <w:p w14:paraId="0B145912" w14:textId="77777777" w:rsidR="007E6638" w:rsidRPr="001C72B2" w:rsidRDefault="007E6638" w:rsidP="007E6638">
      <w:pPr>
        <w:pStyle w:val="H6"/>
        <w:rPr>
          <w:ins w:id="751" w:author="Jens Grabowski" w:date="2021-11-12T13:19:00Z"/>
          <w:lang w:eastAsia="en-GB"/>
        </w:rPr>
      </w:pPr>
      <w:ins w:id="752" w:author="Jens Grabowski" w:date="2021-11-12T13:19:00Z">
        <w:r w:rsidRPr="001C72B2">
          <w:rPr>
            <w:lang w:eastAsia="en-GB"/>
          </w:rPr>
          <w:t>Additional BNF rules related to clause A.1.6.8.2</w:t>
        </w:r>
        <w:r w:rsidRPr="001C72B2">
          <w:rPr>
            <w:lang w:eastAsia="en-GB"/>
          </w:rPr>
          <w:tab/>
          <w:t>Behaviour statements</w:t>
        </w:r>
      </w:ins>
    </w:p>
    <w:p w14:paraId="26A9CA87" w14:textId="77777777" w:rsidR="007E6638" w:rsidRPr="001C72B2" w:rsidRDefault="007E6638" w:rsidP="007E6638">
      <w:pPr>
        <w:pStyle w:val="PL"/>
        <w:rPr>
          <w:ins w:id="753" w:author="Jens Grabowski" w:date="2021-11-12T13:19:00Z"/>
          <w:noProof w:val="0"/>
        </w:rPr>
      </w:pPr>
      <w:ins w:id="754" w:author="Jens Grabowski" w:date="2021-11-12T13:19:00Z">
        <w:r w:rsidRPr="001C72B2">
          <w:rPr>
            <w:noProof w:val="0"/>
            <w:lang w:eastAsia="en-GB"/>
          </w:rPr>
          <w:t>033025</w:t>
        </w:r>
        <w:r w:rsidRPr="001C72B2">
          <w:rPr>
            <w:noProof w:val="0"/>
          </w:rPr>
          <w:t xml:space="preserve">. RaiseExceptionStatement ::= </w:t>
        </w:r>
        <w:r w:rsidRPr="001C72B2">
          <w:rPr>
            <w:noProof w:val="0"/>
            <w:u w:val="single"/>
          </w:rPr>
          <w:t>RaiseKeyword</w:t>
        </w:r>
        <w:r w:rsidRPr="001C72B2">
          <w:rPr>
            <w:noProof w:val="0"/>
          </w:rPr>
          <w:t xml:space="preserve"> </w:t>
        </w:r>
        <w:r w:rsidRPr="001C72B2">
          <w:rPr>
            <w:noProof w:val="0"/>
            <w:u w:val="single"/>
          </w:rPr>
          <w:t>TemplateInstance</w:t>
        </w:r>
      </w:ins>
    </w:p>
    <w:p w14:paraId="5ACB5F5A" w14:textId="77777777" w:rsidR="007E6638" w:rsidRPr="001C72B2" w:rsidRDefault="007E6638" w:rsidP="007E6638">
      <w:pPr>
        <w:widowControl w:val="0"/>
        <w:spacing w:after="0"/>
        <w:rPr>
          <w:ins w:id="755" w:author="Jens Grabowski" w:date="2021-11-12T13:19:00Z"/>
          <w:rFonts w:ascii="Courier New" w:hAnsi="Courier New" w:cs="Courier New"/>
          <w:color w:val="00AA00"/>
          <w:sz w:val="16"/>
          <w:szCs w:val="16"/>
        </w:rPr>
      </w:pPr>
      <w:ins w:id="756" w:author="Jens Grabowski" w:date="2021-11-12T13:19:00Z">
        <w:r w:rsidRPr="001C72B2">
          <w:rPr>
            <w:rFonts w:ascii="Courier New" w:hAnsi="Courier New" w:cs="Courier New"/>
            <w:color w:val="00AA00"/>
            <w:sz w:val="16"/>
            <w:szCs w:val="16"/>
          </w:rPr>
          <w:t>/* STATIC SEMANTICS - The TemplateInstance shall evaluate to an explicit value. */</w:t>
        </w:r>
      </w:ins>
    </w:p>
    <w:p w14:paraId="4715F662" w14:textId="77777777" w:rsidR="007E6638" w:rsidRPr="001C72B2" w:rsidRDefault="007E6638" w:rsidP="007E6638">
      <w:pPr>
        <w:overflowPunct/>
        <w:autoSpaceDE/>
        <w:autoSpaceDN/>
        <w:adjustRightInd/>
        <w:spacing w:after="0"/>
        <w:textAlignment w:val="auto"/>
        <w:rPr>
          <w:ins w:id="757" w:author="Jens Grabowski" w:date="2021-11-12T13:19:00Z"/>
        </w:rPr>
      </w:pPr>
    </w:p>
    <w:p w14:paraId="703FB08B" w14:textId="583BF842" w:rsidR="0091058A" w:rsidRPr="001C72B2" w:rsidDel="007E6638" w:rsidRDefault="0091058A" w:rsidP="00C42DEE">
      <w:pPr>
        <w:pStyle w:val="berschrift1"/>
        <w:rPr>
          <w:del w:id="758" w:author="Jens Grabowski" w:date="2021-11-12T13:19:00Z"/>
        </w:rPr>
      </w:pPr>
      <w:bookmarkStart w:id="759" w:name="_GoBack"/>
      <w:bookmarkEnd w:id="759"/>
      <w:del w:id="760" w:author="Jens Grabowski" w:date="2021-11-12T13:19:00Z">
        <w:r w:rsidRPr="001C72B2" w:rsidDel="007E6638">
          <w:delText>A.2</w:delText>
        </w:r>
        <w:r w:rsidRPr="001C72B2" w:rsidDel="007E6638">
          <w:tab/>
          <w:delText>Modified TTCN-3 syntax BNF productions</w:delText>
        </w:r>
        <w:bookmarkEnd w:id="453"/>
        <w:bookmarkEnd w:id="454"/>
        <w:bookmarkEnd w:id="455"/>
        <w:bookmarkEnd w:id="456"/>
        <w:bookmarkEnd w:id="457"/>
      </w:del>
    </w:p>
    <w:p w14:paraId="36E193F8" w14:textId="0B4E6076" w:rsidR="00EB1C6E" w:rsidRPr="001C72B2" w:rsidDel="007E6638" w:rsidRDefault="00EB1C6E" w:rsidP="001E2274">
      <w:pPr>
        <w:rPr>
          <w:del w:id="761" w:author="Jens Grabowski" w:date="2021-11-12T13:19:00Z"/>
          <w:lang w:eastAsia="en-GB"/>
        </w:rPr>
      </w:pPr>
      <w:del w:id="762" w:author="Jens Grabowski" w:date="2021-11-12T13:19:00Z">
        <w:r w:rsidRPr="001C72B2" w:rsidDel="007E6638">
          <w:rPr>
            <w:lang w:eastAsia="en-GB"/>
          </w:rPr>
          <w:delText>This clause includes all BNF productions that are modifications of BNF rules defined in the TTCN-3 core language document</w:delText>
        </w:r>
        <w:r w:rsidR="00986124" w:rsidRPr="001C72B2" w:rsidDel="007E6638">
          <w:delText xml:space="preserve"> ETSI ES 201 873-1</w:delText>
        </w:r>
        <w:r w:rsidR="00870565" w:rsidRPr="001C72B2" w:rsidDel="007E6638">
          <w:rPr>
            <w:lang w:eastAsia="en-GB"/>
          </w:rPr>
          <w:delText xml:space="preserve"> [</w:delText>
        </w:r>
        <w:r w:rsidR="00870565" w:rsidRPr="001C72B2" w:rsidDel="007E6638">
          <w:rPr>
            <w:lang w:eastAsia="en-GB"/>
          </w:rPr>
          <w:fldChar w:fldCharType="begin"/>
        </w:r>
        <w:r w:rsidR="00870565" w:rsidRPr="001C72B2" w:rsidDel="007E6638">
          <w:rPr>
            <w:lang w:eastAsia="en-GB"/>
          </w:rPr>
          <w:delInstrText xml:space="preserve">REF REF_ES201873_1 \h </w:delInstrText>
        </w:r>
        <w:r w:rsidR="00E5114B" w:rsidRPr="001C72B2" w:rsidDel="007E6638">
          <w:rPr>
            <w:lang w:eastAsia="en-GB"/>
          </w:rPr>
          <w:delInstrText xml:space="preserve"> \* MERGEFORMAT </w:delInstrText>
        </w:r>
        <w:r w:rsidR="00870565" w:rsidRPr="001C72B2" w:rsidDel="007E6638">
          <w:rPr>
            <w:lang w:eastAsia="en-GB"/>
          </w:rPr>
        </w:r>
        <w:r w:rsidR="00870565" w:rsidRPr="001C72B2" w:rsidDel="007E6638">
          <w:rPr>
            <w:lang w:eastAsia="en-GB"/>
          </w:rPr>
          <w:fldChar w:fldCharType="separate"/>
        </w:r>
        <w:r w:rsidR="00901235" w:rsidRPr="001C72B2" w:rsidDel="007E6638">
          <w:delText>1</w:delText>
        </w:r>
        <w:r w:rsidR="00870565" w:rsidRPr="001C72B2" w:rsidDel="007E6638">
          <w:rPr>
            <w:lang w:eastAsia="en-GB"/>
          </w:rPr>
          <w:fldChar w:fldCharType="end"/>
        </w:r>
        <w:r w:rsidR="00870565" w:rsidRPr="001C72B2" w:rsidDel="007E6638">
          <w:rPr>
            <w:lang w:eastAsia="en-GB"/>
          </w:rPr>
          <w:delText>]</w:delText>
        </w:r>
        <w:r w:rsidRPr="001C72B2" w:rsidDel="007E6638">
          <w:rPr>
            <w:lang w:eastAsia="en-GB"/>
          </w:rPr>
          <w:delText>. When using this package the BNF rules below replace the corresponding BNF rules in the TTCN-3 core language document. The rule numbers define the correspondence of BNF rules.</w:delText>
        </w:r>
      </w:del>
    </w:p>
    <w:p w14:paraId="5A9BA786" w14:textId="6B1C8E03" w:rsidR="0089186E" w:rsidRPr="001C72B2" w:rsidDel="007E6638" w:rsidRDefault="00EB1C6E" w:rsidP="00466415">
      <w:pPr>
        <w:pStyle w:val="H6"/>
        <w:rPr>
          <w:del w:id="763" w:author="Jens Grabowski" w:date="2021-11-12T13:19:00Z"/>
        </w:rPr>
      </w:pPr>
      <w:del w:id="764" w:author="Jens Grabowski" w:date="2021-11-12T13:19:00Z">
        <w:r w:rsidRPr="001C72B2" w:rsidDel="007E6638">
          <w:rPr>
            <w:lang w:eastAsia="en-GB"/>
          </w:rPr>
          <w:delText xml:space="preserve">BNF changes in </w:delText>
        </w:r>
        <w:r w:rsidR="001634F8" w:rsidRPr="001C72B2" w:rsidDel="007E6638">
          <w:rPr>
            <w:lang w:eastAsia="en-GB"/>
          </w:rPr>
          <w:delText>c</w:delText>
        </w:r>
        <w:r w:rsidR="0089186E" w:rsidRPr="001C72B2" w:rsidDel="007E6638">
          <w:rPr>
            <w:lang w:eastAsia="en-GB"/>
          </w:rPr>
          <w:delText xml:space="preserve">lause </w:delText>
        </w:r>
        <w:r w:rsidR="0089186E" w:rsidRPr="001C72B2" w:rsidDel="007E6638">
          <w:delText>A.1.6.1.1</w:delText>
        </w:r>
        <w:r w:rsidR="00A65103" w:rsidRPr="001C72B2" w:rsidDel="007E6638">
          <w:tab/>
        </w:r>
        <w:r w:rsidR="0089186E" w:rsidRPr="001C72B2" w:rsidDel="007E6638">
          <w:delText>Type definitions</w:delText>
        </w:r>
      </w:del>
    </w:p>
    <w:p w14:paraId="01E669BE" w14:textId="72426C46" w:rsidR="0089186E" w:rsidRPr="001C72B2" w:rsidDel="007E6638" w:rsidRDefault="0089186E" w:rsidP="0089186E">
      <w:pPr>
        <w:pStyle w:val="PL"/>
        <w:rPr>
          <w:del w:id="765" w:author="Jens Grabowski" w:date="2021-11-12T13:19:00Z"/>
          <w:noProof w:val="0"/>
        </w:rPr>
      </w:pPr>
      <w:bookmarkStart w:id="766" w:name="StructuredTypeDef"/>
      <w:bookmarkEnd w:id="766"/>
      <w:del w:id="767" w:author="Jens Grabowski" w:date="2021-11-12T13:19:00Z">
        <w:r w:rsidRPr="001C72B2" w:rsidDel="007E6638">
          <w:rPr>
            <w:noProof w:val="0"/>
          </w:rPr>
          <w:delText>1</w:delText>
        </w:r>
        <w:r w:rsidR="0078432B" w:rsidRPr="001C72B2" w:rsidDel="007E6638">
          <w:rPr>
            <w:noProof w:val="0"/>
          </w:rPr>
          <w:delText>2.</w:delText>
        </w:r>
        <w:r w:rsidR="0078432B" w:rsidRPr="001C72B2" w:rsidDel="007E6638">
          <w:rPr>
            <w:noProof w:val="0"/>
          </w:rPr>
          <w:tab/>
        </w:r>
        <w:r w:rsidRPr="001C72B2" w:rsidDel="007E6638">
          <w:rPr>
            <w:noProof w:val="0"/>
          </w:rPr>
          <w:delText xml:space="preserve">StructuredTypeDef ::= </w:delText>
        </w:r>
        <w:r w:rsidRPr="001C72B2" w:rsidDel="007E6638">
          <w:rPr>
            <w:noProof w:val="0"/>
            <w:u w:val="single"/>
          </w:rPr>
          <w:delText>RecordDef</w:delText>
        </w:r>
        <w:r w:rsidRPr="001C72B2" w:rsidDel="007E6638">
          <w:rPr>
            <w:noProof w:val="0"/>
          </w:rPr>
          <w:delText xml:space="preserve"> | </w:delText>
        </w:r>
      </w:del>
    </w:p>
    <w:p w14:paraId="7F7343C9" w14:textId="3E04A848" w:rsidR="0089186E" w:rsidRPr="001C72B2" w:rsidDel="007E6638" w:rsidRDefault="0089186E" w:rsidP="0089186E">
      <w:pPr>
        <w:pStyle w:val="PL"/>
        <w:rPr>
          <w:del w:id="768" w:author="Jens Grabowski" w:date="2021-11-12T13:19:00Z"/>
          <w:noProof w:val="0"/>
        </w:rPr>
      </w:pPr>
      <w:del w:id="769"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u w:val="single"/>
          </w:rPr>
          <w:delText>UnionDef</w:delText>
        </w:r>
        <w:r w:rsidRPr="001C72B2" w:rsidDel="007E6638">
          <w:rPr>
            <w:noProof w:val="0"/>
          </w:rPr>
          <w:delText xml:space="preserve"> | </w:delText>
        </w:r>
      </w:del>
    </w:p>
    <w:p w14:paraId="03FC64D8" w14:textId="3046CAD4" w:rsidR="0089186E" w:rsidRPr="001C72B2" w:rsidDel="007E6638" w:rsidRDefault="0089186E" w:rsidP="0089186E">
      <w:pPr>
        <w:pStyle w:val="PL"/>
        <w:rPr>
          <w:del w:id="770" w:author="Jens Grabowski" w:date="2021-11-12T13:19:00Z"/>
          <w:noProof w:val="0"/>
        </w:rPr>
      </w:pPr>
      <w:del w:id="771"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u w:val="single"/>
          </w:rPr>
          <w:delText>SetDef</w:delText>
        </w:r>
        <w:r w:rsidRPr="001C72B2" w:rsidDel="007E6638">
          <w:rPr>
            <w:noProof w:val="0"/>
          </w:rPr>
          <w:delText xml:space="preserve"> | </w:delText>
        </w:r>
      </w:del>
    </w:p>
    <w:p w14:paraId="04B56F64" w14:textId="5FCBA5AA" w:rsidR="0089186E" w:rsidRPr="001C72B2" w:rsidDel="007E6638" w:rsidRDefault="0089186E" w:rsidP="0089186E">
      <w:pPr>
        <w:pStyle w:val="PL"/>
        <w:rPr>
          <w:del w:id="772" w:author="Jens Grabowski" w:date="2021-11-12T13:19:00Z"/>
          <w:noProof w:val="0"/>
        </w:rPr>
      </w:pPr>
      <w:del w:id="773"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u w:val="single"/>
          </w:rPr>
          <w:delText>RecordOfDef</w:delText>
        </w:r>
        <w:r w:rsidRPr="001C72B2" w:rsidDel="007E6638">
          <w:rPr>
            <w:noProof w:val="0"/>
          </w:rPr>
          <w:delText xml:space="preserve"> | </w:delText>
        </w:r>
      </w:del>
    </w:p>
    <w:p w14:paraId="3F7EF64B" w14:textId="7A8526CF" w:rsidR="0089186E" w:rsidRPr="001C72B2" w:rsidDel="007E6638" w:rsidRDefault="0089186E" w:rsidP="0089186E">
      <w:pPr>
        <w:pStyle w:val="PL"/>
        <w:rPr>
          <w:del w:id="774" w:author="Jens Grabowski" w:date="2021-11-12T13:19:00Z"/>
          <w:noProof w:val="0"/>
        </w:rPr>
      </w:pPr>
      <w:del w:id="775"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u w:val="single"/>
          </w:rPr>
          <w:delText>SetOfDef</w:delText>
        </w:r>
        <w:r w:rsidRPr="001C72B2" w:rsidDel="007E6638">
          <w:rPr>
            <w:noProof w:val="0"/>
          </w:rPr>
          <w:delText xml:space="preserve"> | </w:delText>
        </w:r>
      </w:del>
    </w:p>
    <w:p w14:paraId="04BB601C" w14:textId="39DBA31E" w:rsidR="0089186E" w:rsidRPr="001C72B2" w:rsidDel="007E6638" w:rsidRDefault="0089186E" w:rsidP="0089186E">
      <w:pPr>
        <w:pStyle w:val="PL"/>
        <w:rPr>
          <w:del w:id="776" w:author="Jens Grabowski" w:date="2021-11-12T13:19:00Z"/>
          <w:noProof w:val="0"/>
        </w:rPr>
      </w:pPr>
      <w:del w:id="777"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u w:val="single"/>
          </w:rPr>
          <w:delText>EnumDef</w:delText>
        </w:r>
        <w:r w:rsidRPr="001C72B2" w:rsidDel="007E6638">
          <w:rPr>
            <w:noProof w:val="0"/>
          </w:rPr>
          <w:delText xml:space="preserve"> | </w:delText>
        </w:r>
      </w:del>
    </w:p>
    <w:p w14:paraId="2362C2E1" w14:textId="43BD1FB1" w:rsidR="0089186E" w:rsidRPr="001C72B2" w:rsidDel="007E6638" w:rsidRDefault="0089186E" w:rsidP="0089186E">
      <w:pPr>
        <w:pStyle w:val="PL"/>
        <w:rPr>
          <w:del w:id="778" w:author="Jens Grabowski" w:date="2021-11-12T13:19:00Z"/>
          <w:noProof w:val="0"/>
        </w:rPr>
      </w:pPr>
      <w:del w:id="779"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u w:val="single"/>
          </w:rPr>
          <w:delText>PortDef</w:delText>
        </w:r>
        <w:r w:rsidRPr="001C72B2" w:rsidDel="007E6638">
          <w:rPr>
            <w:noProof w:val="0"/>
          </w:rPr>
          <w:delText xml:space="preserve"> | </w:delText>
        </w:r>
      </w:del>
    </w:p>
    <w:p w14:paraId="1EDAE7C4" w14:textId="73C93CC2" w:rsidR="0089186E" w:rsidRPr="001C72B2" w:rsidDel="007E6638" w:rsidRDefault="0089186E" w:rsidP="0089186E">
      <w:pPr>
        <w:pStyle w:val="PL"/>
        <w:rPr>
          <w:del w:id="780" w:author="Jens Grabowski" w:date="2021-11-12T13:19:00Z"/>
          <w:noProof w:val="0"/>
        </w:rPr>
      </w:pPr>
      <w:del w:id="781"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u w:val="single"/>
          </w:rPr>
          <w:delText>ComponentDef</w:delText>
        </w:r>
        <w:r w:rsidRPr="001C72B2" w:rsidDel="007E6638">
          <w:rPr>
            <w:noProof w:val="0"/>
          </w:rPr>
          <w:delText xml:space="preserve"> | </w:delText>
        </w:r>
      </w:del>
    </w:p>
    <w:p w14:paraId="4EF9FC41" w14:textId="32F1103F" w:rsidR="0089186E" w:rsidRPr="001C72B2" w:rsidDel="007E6638" w:rsidRDefault="0089186E" w:rsidP="0089186E">
      <w:pPr>
        <w:pStyle w:val="PL"/>
        <w:rPr>
          <w:del w:id="782" w:author="Jens Grabowski" w:date="2021-11-12T13:19:00Z"/>
          <w:noProof w:val="0"/>
          <w:u w:val="single"/>
        </w:rPr>
      </w:pPr>
      <w:del w:id="783"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u w:val="single"/>
          </w:rPr>
          <w:delText>ClassDef</w:delText>
        </w:r>
      </w:del>
    </w:p>
    <w:p w14:paraId="3D61C720" w14:textId="65091FD2" w:rsidR="00466415" w:rsidRPr="001C72B2" w:rsidDel="007E6638" w:rsidRDefault="00466415" w:rsidP="0089186E">
      <w:pPr>
        <w:pStyle w:val="PL"/>
        <w:rPr>
          <w:del w:id="784" w:author="Jens Grabowski" w:date="2021-11-12T13:19:00Z"/>
          <w:noProof w:val="0"/>
        </w:rPr>
      </w:pPr>
    </w:p>
    <w:p w14:paraId="0857F984" w14:textId="360010D7" w:rsidR="00D14954" w:rsidRPr="001C72B2" w:rsidDel="007E6638" w:rsidRDefault="00D14954" w:rsidP="00D14954">
      <w:pPr>
        <w:pStyle w:val="H6"/>
        <w:rPr>
          <w:del w:id="785" w:author="Jens Grabowski" w:date="2021-11-12T13:19:00Z"/>
        </w:rPr>
      </w:pPr>
      <w:bookmarkStart w:id="786" w:name="ClassKeyword"/>
      <w:bookmarkStart w:id="787" w:name="ThisOp"/>
      <w:bookmarkStart w:id="788" w:name="SuperOp"/>
      <w:bookmarkStart w:id="789" w:name="FinalModifier"/>
      <w:bookmarkStart w:id="790" w:name="AbstractModifier"/>
      <w:bookmarkStart w:id="791" w:name="FinallyKeyword"/>
      <w:bookmarkStart w:id="792" w:name="ObjectType"/>
      <w:bookmarkStart w:id="793" w:name="ClassMemberList"/>
      <w:bookmarkStart w:id="794" w:name="ClassMember"/>
      <w:bookmarkStart w:id="795" w:name="MemberVisibility"/>
      <w:bookmarkEnd w:id="786"/>
      <w:bookmarkEnd w:id="787"/>
      <w:bookmarkEnd w:id="788"/>
      <w:bookmarkEnd w:id="789"/>
      <w:bookmarkEnd w:id="790"/>
      <w:bookmarkEnd w:id="791"/>
      <w:bookmarkEnd w:id="792"/>
      <w:bookmarkEnd w:id="793"/>
      <w:bookmarkEnd w:id="794"/>
      <w:bookmarkEnd w:id="795"/>
      <w:del w:id="796" w:author="Jens Grabowski" w:date="2021-11-12T13:19:00Z">
        <w:r w:rsidRPr="001C72B2" w:rsidDel="007E6638">
          <w:rPr>
            <w:bCs/>
          </w:rPr>
          <w:delText xml:space="preserve">BNF Changes in </w:delText>
        </w:r>
        <w:r w:rsidR="00526360" w:rsidRPr="001C72B2" w:rsidDel="007E6638">
          <w:rPr>
            <w:bCs/>
          </w:rPr>
          <w:delText>clause</w:delText>
        </w:r>
        <w:r w:rsidRPr="001C72B2" w:rsidDel="007E6638">
          <w:rPr>
            <w:bCs/>
          </w:rPr>
          <w:delText xml:space="preserve"> A.1.6.1.3</w:delText>
        </w:r>
        <w:r w:rsidR="00117A2D" w:rsidRPr="001C72B2" w:rsidDel="007E6638">
          <w:rPr>
            <w:bCs/>
          </w:rPr>
          <w:tab/>
          <w:delText>Template Definitions</w:delText>
        </w:r>
      </w:del>
    </w:p>
    <w:p w14:paraId="341EBF17" w14:textId="0A18B370" w:rsidR="00D14954" w:rsidRPr="001C72B2" w:rsidDel="007E6638" w:rsidRDefault="00D14954" w:rsidP="00D14954">
      <w:pPr>
        <w:pStyle w:val="PL"/>
        <w:rPr>
          <w:del w:id="797" w:author="Jens Grabowski" w:date="2021-11-12T13:19:00Z"/>
          <w:noProof w:val="0"/>
        </w:rPr>
      </w:pPr>
      <w:del w:id="798" w:author="Jens Grabowski" w:date="2021-11-12T13:19:00Z">
        <w:r w:rsidRPr="001C72B2" w:rsidDel="007E6638">
          <w:rPr>
            <w:noProof w:val="0"/>
          </w:rPr>
          <w:delText>100.FieldSpec ::= ( FieldReference | FunctionInstance ) AssignmentChar (TemplateBody | Minus)</w:delText>
        </w:r>
      </w:del>
    </w:p>
    <w:p w14:paraId="26DC8819" w14:textId="70A88DA7" w:rsidR="003F7EB3" w:rsidRPr="001C72B2" w:rsidDel="007E6638" w:rsidRDefault="003F7EB3" w:rsidP="00D14954">
      <w:pPr>
        <w:pStyle w:val="PL"/>
        <w:rPr>
          <w:del w:id="799" w:author="Jens Grabowski" w:date="2021-11-12T13:19:00Z"/>
          <w:noProof w:val="0"/>
        </w:rPr>
      </w:pPr>
    </w:p>
    <w:p w14:paraId="79D00736" w14:textId="049BFCE7" w:rsidR="00D14954" w:rsidRPr="001C72B2" w:rsidDel="007E6638" w:rsidRDefault="00EB1C6E" w:rsidP="00D14954">
      <w:pPr>
        <w:pStyle w:val="H6"/>
        <w:rPr>
          <w:del w:id="800" w:author="Jens Grabowski" w:date="2021-11-12T13:19:00Z"/>
        </w:rPr>
      </w:pPr>
      <w:del w:id="801" w:author="Jens Grabowski" w:date="2021-11-12T13:19:00Z">
        <w:r w:rsidRPr="001C72B2" w:rsidDel="007E6638">
          <w:rPr>
            <w:lang w:eastAsia="en-GB"/>
          </w:rPr>
          <w:lastRenderedPageBreak/>
          <w:delText xml:space="preserve">BNF changes in </w:delText>
        </w:r>
        <w:r w:rsidR="001634F8" w:rsidRPr="001C72B2" w:rsidDel="007E6638">
          <w:rPr>
            <w:lang w:eastAsia="en-GB"/>
          </w:rPr>
          <w:delText>c</w:delText>
        </w:r>
        <w:r w:rsidR="0089186E" w:rsidRPr="001C72B2" w:rsidDel="007E6638">
          <w:rPr>
            <w:lang w:eastAsia="en-GB"/>
          </w:rPr>
          <w:delText xml:space="preserve">lause </w:delText>
        </w:r>
        <w:r w:rsidR="0089186E" w:rsidRPr="001C72B2" w:rsidDel="007E6638">
          <w:delText>A.1.6.1.4</w:delText>
        </w:r>
        <w:r w:rsidR="00A65103" w:rsidRPr="001C72B2" w:rsidDel="007E6638">
          <w:tab/>
        </w:r>
        <w:r w:rsidR="0089186E" w:rsidRPr="001C72B2" w:rsidDel="007E6638">
          <w:delText>Function definitions</w:delText>
        </w:r>
      </w:del>
    </w:p>
    <w:p w14:paraId="3AFB3739" w14:textId="71193808" w:rsidR="00D0657C" w:rsidRPr="001C72B2" w:rsidDel="007E6638" w:rsidRDefault="00D0657C" w:rsidP="00D0657C">
      <w:pPr>
        <w:pStyle w:val="PL"/>
        <w:rPr>
          <w:del w:id="802" w:author="Jens Grabowski" w:date="2021-11-12T13:19:00Z"/>
          <w:noProof w:val="0"/>
        </w:rPr>
      </w:pPr>
      <w:bookmarkStart w:id="803" w:name="FunctionDef"/>
      <w:bookmarkEnd w:id="803"/>
      <w:del w:id="804" w:author="Jens Grabowski" w:date="2021-11-12T13:19:00Z">
        <w:r w:rsidRPr="001C72B2" w:rsidDel="007E6638">
          <w:rPr>
            <w:noProof w:val="0"/>
          </w:rPr>
          <w:delText xml:space="preserve">158. FunctionDef ::= </w:delText>
        </w:r>
        <w:r w:rsidRPr="001C72B2" w:rsidDel="007E6638">
          <w:rPr>
            <w:noProof w:val="0"/>
            <w:u w:val="single"/>
          </w:rPr>
          <w:delText>FunctionKeyword</w:delText>
        </w:r>
        <w:r w:rsidRPr="001C72B2" w:rsidDel="007E6638">
          <w:rPr>
            <w:noProof w:val="0"/>
          </w:rPr>
          <w:delText xml:space="preserve"> [ </w:delText>
        </w:r>
        <w:r w:rsidRPr="001C72B2" w:rsidDel="007E6638">
          <w:rPr>
            <w:noProof w:val="0"/>
            <w:u w:val="single"/>
          </w:rPr>
          <w:delText>DeterministicModifier | ControlModifier</w:delText>
        </w:r>
        <w:r w:rsidRPr="001C72B2" w:rsidDel="007E6638">
          <w:rPr>
            <w:noProof w:val="0"/>
          </w:rPr>
          <w:delText xml:space="preserve"> ] </w:delText>
        </w:r>
      </w:del>
    </w:p>
    <w:p w14:paraId="52826624" w14:textId="6F946C89" w:rsidR="00D0657C" w:rsidRPr="001C72B2" w:rsidDel="007E6638" w:rsidRDefault="00D0657C" w:rsidP="00D0657C">
      <w:pPr>
        <w:pStyle w:val="PL"/>
        <w:rPr>
          <w:del w:id="805" w:author="Jens Grabowski" w:date="2021-11-12T13:19:00Z"/>
          <w:noProof w:val="0"/>
        </w:rPr>
      </w:pPr>
      <w:del w:id="806"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u w:val="single"/>
          </w:rPr>
          <w:delText>IdentifierOrControl</w:delText>
        </w:r>
        <w:r w:rsidRPr="001C72B2" w:rsidDel="007E6638">
          <w:rPr>
            <w:noProof w:val="0"/>
          </w:rPr>
          <w:delText xml:space="preserve"> "(" [ </w:delText>
        </w:r>
        <w:r w:rsidRPr="001C72B2" w:rsidDel="007E6638">
          <w:rPr>
            <w:noProof w:val="0"/>
            <w:u w:val="single"/>
          </w:rPr>
          <w:delText>FunctionFormalParList</w:delText>
        </w:r>
        <w:r w:rsidRPr="001C72B2" w:rsidDel="007E6638">
          <w:rPr>
            <w:noProof w:val="0"/>
          </w:rPr>
          <w:delText xml:space="preserve"> ] ")" </w:delText>
        </w:r>
      </w:del>
    </w:p>
    <w:p w14:paraId="513D5AB9" w14:textId="5E7117A3" w:rsidR="0089186E" w:rsidRPr="001C72B2" w:rsidDel="007E6638" w:rsidRDefault="0089186E" w:rsidP="0089186E">
      <w:pPr>
        <w:pStyle w:val="PL"/>
        <w:rPr>
          <w:del w:id="807" w:author="Jens Grabowski" w:date="2021-11-12T13:19:00Z"/>
          <w:noProof w:val="0"/>
        </w:rPr>
      </w:pPr>
      <w:del w:id="808"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delText xml:space="preserve">[ </w:delText>
        </w:r>
        <w:r w:rsidRPr="001C72B2" w:rsidDel="007E6638">
          <w:rPr>
            <w:noProof w:val="0"/>
            <w:u w:val="single"/>
          </w:rPr>
          <w:delText>RunsOnSpec</w:delText>
        </w:r>
        <w:r w:rsidRPr="001C72B2" w:rsidDel="007E6638">
          <w:rPr>
            <w:noProof w:val="0"/>
          </w:rPr>
          <w:delText xml:space="preserve"> ] [ </w:delText>
        </w:r>
        <w:r w:rsidRPr="001C72B2" w:rsidDel="007E6638">
          <w:rPr>
            <w:noProof w:val="0"/>
            <w:u w:val="single"/>
          </w:rPr>
          <w:delText>MtcSpec</w:delText>
        </w:r>
        <w:r w:rsidRPr="001C72B2" w:rsidDel="007E6638">
          <w:rPr>
            <w:noProof w:val="0"/>
          </w:rPr>
          <w:delText xml:space="preserve"> ] [ </w:delText>
        </w:r>
        <w:r w:rsidRPr="001C72B2" w:rsidDel="007E6638">
          <w:rPr>
            <w:noProof w:val="0"/>
            <w:u w:val="single"/>
          </w:rPr>
          <w:delText>SystemSpec</w:delText>
        </w:r>
        <w:r w:rsidRPr="001C72B2" w:rsidDel="007E6638">
          <w:rPr>
            <w:noProof w:val="0"/>
          </w:rPr>
          <w:delText xml:space="preserve"> ] [ </w:delText>
        </w:r>
        <w:r w:rsidRPr="001C72B2" w:rsidDel="007E6638">
          <w:rPr>
            <w:noProof w:val="0"/>
            <w:u w:val="single"/>
          </w:rPr>
          <w:delText>ReturnType</w:delText>
        </w:r>
        <w:r w:rsidRPr="001C72B2" w:rsidDel="007E6638">
          <w:rPr>
            <w:noProof w:val="0"/>
          </w:rPr>
          <w:delText xml:space="preserve"> ] [ </w:delText>
        </w:r>
        <w:r w:rsidRPr="001C72B2" w:rsidDel="007E6638">
          <w:rPr>
            <w:noProof w:val="0"/>
            <w:u w:val="single"/>
          </w:rPr>
          <w:delText>ExceptionSpec</w:delText>
        </w:r>
        <w:r w:rsidRPr="001C72B2" w:rsidDel="007E6638">
          <w:rPr>
            <w:noProof w:val="0"/>
          </w:rPr>
          <w:delText xml:space="preserve"> ] </w:delText>
        </w:r>
      </w:del>
    </w:p>
    <w:p w14:paraId="39CE41C0" w14:textId="4ACC6A41" w:rsidR="0089186E" w:rsidRPr="001C72B2" w:rsidDel="007E6638" w:rsidRDefault="0089186E" w:rsidP="0089186E">
      <w:pPr>
        <w:pStyle w:val="PL"/>
        <w:rPr>
          <w:del w:id="809" w:author="Jens Grabowski" w:date="2021-11-12T13:19:00Z"/>
          <w:noProof w:val="0"/>
        </w:rPr>
      </w:pPr>
      <w:del w:id="810"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u w:val="single"/>
          </w:rPr>
          <w:delText>StatementBlock</w:delText>
        </w:r>
      </w:del>
    </w:p>
    <w:p w14:paraId="38D1B148" w14:textId="384CA6B1" w:rsidR="00EB1C6E" w:rsidRPr="001C72B2" w:rsidDel="007E6638" w:rsidRDefault="00EB1C6E" w:rsidP="00EB1C6E">
      <w:pPr>
        <w:pStyle w:val="PL"/>
        <w:rPr>
          <w:del w:id="811" w:author="Jens Grabowski" w:date="2021-11-12T13:19:00Z"/>
          <w:noProof w:val="0"/>
        </w:rPr>
      </w:pPr>
      <w:bookmarkStart w:id="812" w:name="FunctionRef"/>
      <w:bookmarkEnd w:id="812"/>
      <w:del w:id="813" w:author="Jens Grabowski" w:date="2021-11-12T13:19:00Z">
        <w:r w:rsidRPr="001C72B2" w:rsidDel="007E6638">
          <w:rPr>
            <w:noProof w:val="0"/>
          </w:rPr>
          <w:delText xml:space="preserve">169. StatementBlock ::= </w:delText>
        </w:r>
        <w:r w:rsidRPr="001C72B2" w:rsidDel="007E6638">
          <w:rPr>
            <w:noProof w:val="0"/>
            <w:u w:val="single"/>
          </w:rPr>
          <w:delText>BasicStatementBlock</w:delText>
        </w:r>
        <w:r w:rsidRPr="001C72B2" w:rsidDel="007E6638">
          <w:rPr>
            <w:noProof w:val="0"/>
          </w:rPr>
          <w:delText xml:space="preserve"> [ </w:delText>
        </w:r>
        <w:r w:rsidRPr="001C72B2" w:rsidDel="007E6638">
          <w:rPr>
            <w:noProof w:val="0"/>
            <w:u w:val="single"/>
          </w:rPr>
          <w:delText>CatchBlocks</w:delText>
        </w:r>
        <w:r w:rsidRPr="001C72B2" w:rsidDel="007E6638">
          <w:rPr>
            <w:noProof w:val="0"/>
          </w:rPr>
          <w:delText xml:space="preserve"> ] [ </w:delText>
        </w:r>
        <w:r w:rsidRPr="001C72B2" w:rsidDel="007E6638">
          <w:rPr>
            <w:noProof w:val="0"/>
            <w:u w:val="single"/>
          </w:rPr>
          <w:delText>FinallyBlock</w:delText>
        </w:r>
        <w:r w:rsidRPr="001C72B2" w:rsidDel="007E6638">
          <w:rPr>
            <w:noProof w:val="0"/>
          </w:rPr>
          <w:delText xml:space="preserve"> ]</w:delText>
        </w:r>
      </w:del>
    </w:p>
    <w:p w14:paraId="4D9C6C1B" w14:textId="50839777" w:rsidR="0089186E" w:rsidRPr="001C72B2" w:rsidDel="007E6638" w:rsidRDefault="0089186E" w:rsidP="0089186E">
      <w:pPr>
        <w:pStyle w:val="PL"/>
        <w:rPr>
          <w:del w:id="814" w:author="Jens Grabowski" w:date="2021-11-12T13:19:00Z"/>
          <w:noProof w:val="0"/>
        </w:rPr>
      </w:pPr>
      <w:del w:id="815" w:author="Jens Grabowski" w:date="2021-11-12T13:19:00Z">
        <w:r w:rsidRPr="001C72B2" w:rsidDel="007E6638">
          <w:rPr>
            <w:noProof w:val="0"/>
          </w:rPr>
          <w:delText>1</w:delText>
        </w:r>
        <w:r w:rsidR="0078432B" w:rsidRPr="001C72B2" w:rsidDel="007E6638">
          <w:rPr>
            <w:noProof w:val="0"/>
          </w:rPr>
          <w:delText>7</w:delText>
        </w:r>
        <w:r w:rsidRPr="001C72B2" w:rsidDel="007E6638">
          <w:rPr>
            <w:noProof w:val="0"/>
          </w:rPr>
          <w:delText xml:space="preserve">6. FunctionRef ::= [ ( </w:delText>
        </w:r>
        <w:r w:rsidRPr="001C72B2" w:rsidDel="007E6638">
          <w:rPr>
            <w:noProof w:val="0"/>
            <w:u w:val="single"/>
          </w:rPr>
          <w:delText>Identifier</w:delText>
        </w:r>
        <w:r w:rsidRPr="001C72B2" w:rsidDel="007E6638">
          <w:rPr>
            <w:noProof w:val="0"/>
          </w:rPr>
          <w:delText xml:space="preserve"> | </w:delText>
        </w:r>
        <w:r w:rsidRPr="001C72B2" w:rsidDel="007E6638">
          <w:rPr>
            <w:noProof w:val="0"/>
            <w:u w:val="single"/>
          </w:rPr>
          <w:delText>ObjectInstance</w:delText>
        </w:r>
        <w:r w:rsidRPr="001C72B2" w:rsidDel="007E6638">
          <w:rPr>
            <w:noProof w:val="0"/>
          </w:rPr>
          <w:delText xml:space="preserve"> ) </w:delText>
        </w:r>
        <w:r w:rsidRPr="001C72B2" w:rsidDel="007E6638">
          <w:rPr>
            <w:noProof w:val="0"/>
            <w:u w:val="single"/>
          </w:rPr>
          <w:delText>Dot</w:delText>
        </w:r>
        <w:r w:rsidRPr="001C72B2" w:rsidDel="007E6638">
          <w:rPr>
            <w:noProof w:val="0"/>
          </w:rPr>
          <w:delText xml:space="preserve"> ] </w:delText>
        </w:r>
      </w:del>
    </w:p>
    <w:p w14:paraId="04EC2BEB" w14:textId="0C312EB7" w:rsidR="0089186E" w:rsidRPr="001C72B2" w:rsidDel="007E6638" w:rsidRDefault="0089186E" w:rsidP="0089186E">
      <w:pPr>
        <w:pStyle w:val="PL"/>
        <w:rPr>
          <w:del w:id="816" w:author="Jens Grabowski" w:date="2021-11-12T13:19:00Z"/>
          <w:noProof w:val="0"/>
        </w:rPr>
      </w:pPr>
      <w:del w:id="817"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delText xml:space="preserve">( </w:delText>
        </w:r>
        <w:r w:rsidRPr="001C72B2" w:rsidDel="007E6638">
          <w:rPr>
            <w:noProof w:val="0"/>
            <w:u w:val="single"/>
          </w:rPr>
          <w:delText>Identifier</w:delText>
        </w:r>
        <w:r w:rsidRPr="001C72B2" w:rsidDel="007E6638">
          <w:rPr>
            <w:noProof w:val="0"/>
          </w:rPr>
          <w:delText xml:space="preserve"> | </w:delText>
        </w:r>
        <w:r w:rsidRPr="001C72B2" w:rsidDel="007E6638">
          <w:rPr>
            <w:noProof w:val="0"/>
            <w:u w:val="single"/>
          </w:rPr>
          <w:delText>PreDefFunctionIdentifier</w:delText>
        </w:r>
        <w:r w:rsidRPr="001C72B2" w:rsidDel="007E6638">
          <w:rPr>
            <w:noProof w:val="0"/>
          </w:rPr>
          <w:delText xml:space="preserve"> )</w:delText>
        </w:r>
      </w:del>
    </w:p>
    <w:p w14:paraId="759B6AC7" w14:textId="55D9EB29" w:rsidR="00EB1C6E" w:rsidRPr="001C72B2" w:rsidDel="007E6638" w:rsidRDefault="00EB1C6E" w:rsidP="0089186E">
      <w:pPr>
        <w:pStyle w:val="PL"/>
        <w:rPr>
          <w:del w:id="818" w:author="Jens Grabowski" w:date="2021-11-12T13:19:00Z"/>
          <w:noProof w:val="0"/>
        </w:rPr>
      </w:pPr>
    </w:p>
    <w:p w14:paraId="3A97A59C" w14:textId="4FA97EBE" w:rsidR="0089186E" w:rsidRPr="001C72B2" w:rsidDel="007E6638" w:rsidRDefault="00EB1C6E" w:rsidP="00466415">
      <w:pPr>
        <w:pStyle w:val="H6"/>
        <w:rPr>
          <w:del w:id="819" w:author="Jens Grabowski" w:date="2021-11-12T13:19:00Z"/>
        </w:rPr>
      </w:pPr>
      <w:bookmarkStart w:id="820" w:name="BasicStatementBlock"/>
      <w:bookmarkStart w:id="821" w:name="CatchBlocks"/>
      <w:bookmarkStart w:id="822" w:name="CatchBlock"/>
      <w:bookmarkStart w:id="823" w:name="FinallyBlock"/>
      <w:bookmarkStart w:id="824" w:name="ObjectInstance"/>
      <w:bookmarkStart w:id="825" w:name="StatementBlock"/>
      <w:bookmarkEnd w:id="820"/>
      <w:bookmarkEnd w:id="821"/>
      <w:bookmarkEnd w:id="822"/>
      <w:bookmarkEnd w:id="823"/>
      <w:bookmarkEnd w:id="824"/>
      <w:bookmarkEnd w:id="825"/>
      <w:del w:id="826" w:author="Jens Grabowski" w:date="2021-11-12T13:19:00Z">
        <w:r w:rsidRPr="001C72B2" w:rsidDel="007E6638">
          <w:rPr>
            <w:lang w:eastAsia="en-GB"/>
          </w:rPr>
          <w:delText xml:space="preserve">BNF changes in </w:delText>
        </w:r>
        <w:r w:rsidR="001634F8" w:rsidRPr="001C72B2" w:rsidDel="007E6638">
          <w:rPr>
            <w:lang w:eastAsia="en-GB"/>
          </w:rPr>
          <w:delText>c</w:delText>
        </w:r>
        <w:r w:rsidR="0089186E" w:rsidRPr="001C72B2" w:rsidDel="007E6638">
          <w:rPr>
            <w:lang w:eastAsia="en-GB"/>
          </w:rPr>
          <w:delText xml:space="preserve">lause </w:delText>
        </w:r>
        <w:r w:rsidR="0089186E" w:rsidRPr="001C72B2" w:rsidDel="007E6638">
          <w:delText>A.1.6.1.6</w:delText>
        </w:r>
        <w:r w:rsidR="00A65103" w:rsidRPr="001C72B2" w:rsidDel="007E6638">
          <w:tab/>
        </w:r>
        <w:r w:rsidR="0089186E" w:rsidRPr="001C72B2" w:rsidDel="007E6638">
          <w:delText>Testcase definitions</w:delText>
        </w:r>
      </w:del>
    </w:p>
    <w:p w14:paraId="69CF865D" w14:textId="50CC0A5D" w:rsidR="0089186E" w:rsidRPr="001C72B2" w:rsidDel="007E6638" w:rsidRDefault="0078432B" w:rsidP="0089186E">
      <w:pPr>
        <w:pStyle w:val="PL"/>
        <w:rPr>
          <w:del w:id="827" w:author="Jens Grabowski" w:date="2021-11-12T13:19:00Z"/>
          <w:noProof w:val="0"/>
        </w:rPr>
      </w:pPr>
      <w:bookmarkStart w:id="828" w:name="TestcaseDef"/>
      <w:bookmarkEnd w:id="828"/>
      <w:del w:id="829" w:author="Jens Grabowski" w:date="2021-11-12T13:19:00Z">
        <w:r w:rsidRPr="001C72B2" w:rsidDel="007E6638">
          <w:rPr>
            <w:noProof w:val="0"/>
          </w:rPr>
          <w:delText>185</w:delText>
        </w:r>
        <w:r w:rsidR="0089186E" w:rsidRPr="001C72B2" w:rsidDel="007E6638">
          <w:rPr>
            <w:noProof w:val="0"/>
          </w:rPr>
          <w:delText xml:space="preserve">. TestcaseDef ::= </w:delText>
        </w:r>
        <w:r w:rsidR="0089186E" w:rsidRPr="001C72B2" w:rsidDel="007E6638">
          <w:rPr>
            <w:noProof w:val="0"/>
            <w:u w:val="single"/>
          </w:rPr>
          <w:delText>TestcaseKeyword</w:delText>
        </w:r>
        <w:r w:rsidR="0089186E" w:rsidRPr="001C72B2" w:rsidDel="007E6638">
          <w:rPr>
            <w:noProof w:val="0"/>
          </w:rPr>
          <w:delText xml:space="preserve"> </w:delText>
        </w:r>
        <w:r w:rsidR="0089186E" w:rsidRPr="001C72B2" w:rsidDel="007E6638">
          <w:rPr>
            <w:noProof w:val="0"/>
            <w:u w:val="single"/>
          </w:rPr>
          <w:delText>Identifier</w:delText>
        </w:r>
        <w:r w:rsidR="0089186E" w:rsidRPr="001C72B2" w:rsidDel="007E6638">
          <w:rPr>
            <w:noProof w:val="0"/>
          </w:rPr>
          <w:delText xml:space="preserve"> </w:delText>
        </w:r>
        <w:r w:rsidR="00466415" w:rsidRPr="001C72B2" w:rsidDel="007E6638">
          <w:rPr>
            <w:noProof w:val="0"/>
          </w:rPr>
          <w:delText>"</w:delText>
        </w:r>
        <w:r w:rsidR="0089186E" w:rsidRPr="001C72B2" w:rsidDel="007E6638">
          <w:rPr>
            <w:noProof w:val="0"/>
          </w:rPr>
          <w:delText>(</w:delText>
        </w:r>
        <w:r w:rsidR="00466415" w:rsidRPr="001C72B2" w:rsidDel="007E6638">
          <w:rPr>
            <w:noProof w:val="0"/>
          </w:rPr>
          <w:delText>"</w:delText>
        </w:r>
        <w:r w:rsidR="0089186E" w:rsidRPr="001C72B2" w:rsidDel="007E6638">
          <w:rPr>
            <w:noProof w:val="0"/>
          </w:rPr>
          <w:delText xml:space="preserve"> [ </w:delText>
        </w:r>
        <w:r w:rsidR="0089186E" w:rsidRPr="001C72B2" w:rsidDel="007E6638">
          <w:rPr>
            <w:noProof w:val="0"/>
            <w:u w:val="single"/>
          </w:rPr>
          <w:delText>TemplateOrValueFormalParList</w:delText>
        </w:r>
        <w:r w:rsidR="0089186E" w:rsidRPr="001C72B2" w:rsidDel="007E6638">
          <w:rPr>
            <w:noProof w:val="0"/>
          </w:rPr>
          <w:delText xml:space="preserve"> ] </w:delText>
        </w:r>
        <w:r w:rsidR="00466415" w:rsidRPr="001C72B2" w:rsidDel="007E6638">
          <w:rPr>
            <w:noProof w:val="0"/>
          </w:rPr>
          <w:delText>"</w:delText>
        </w:r>
        <w:r w:rsidR="0089186E" w:rsidRPr="001C72B2" w:rsidDel="007E6638">
          <w:rPr>
            <w:noProof w:val="0"/>
          </w:rPr>
          <w:delText>)</w:delText>
        </w:r>
        <w:r w:rsidR="00466415" w:rsidRPr="001C72B2" w:rsidDel="007E6638">
          <w:rPr>
            <w:noProof w:val="0"/>
          </w:rPr>
          <w:delText>"</w:delText>
        </w:r>
        <w:r w:rsidR="0089186E" w:rsidRPr="001C72B2" w:rsidDel="007E6638">
          <w:rPr>
            <w:noProof w:val="0"/>
          </w:rPr>
          <w:delText xml:space="preserve"> </w:delText>
        </w:r>
        <w:r w:rsidR="0089186E" w:rsidRPr="001C72B2" w:rsidDel="007E6638">
          <w:rPr>
            <w:noProof w:val="0"/>
            <w:u w:val="single"/>
          </w:rPr>
          <w:delText>ConfigSpec</w:delText>
        </w:r>
        <w:r w:rsidR="0089186E" w:rsidRPr="001C72B2" w:rsidDel="007E6638">
          <w:rPr>
            <w:noProof w:val="0"/>
          </w:rPr>
          <w:delText xml:space="preserve"> </w:delText>
        </w:r>
      </w:del>
    </w:p>
    <w:p w14:paraId="59627BAB" w14:textId="310F4CF3" w:rsidR="0089186E" w:rsidRPr="001C72B2" w:rsidDel="007E6638" w:rsidRDefault="0089186E" w:rsidP="0089186E">
      <w:pPr>
        <w:pStyle w:val="PL"/>
        <w:rPr>
          <w:del w:id="830" w:author="Jens Grabowski" w:date="2021-11-12T13:19:00Z"/>
          <w:noProof w:val="0"/>
          <w:u w:val="single"/>
        </w:rPr>
      </w:pPr>
      <w:del w:id="831"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u w:val="single"/>
          </w:rPr>
          <w:delText>StatementBlock</w:delText>
        </w:r>
      </w:del>
    </w:p>
    <w:p w14:paraId="6781D5F1" w14:textId="3307CCF0" w:rsidR="00466415" w:rsidRPr="001C72B2" w:rsidDel="007E6638" w:rsidRDefault="00466415" w:rsidP="0089186E">
      <w:pPr>
        <w:pStyle w:val="PL"/>
        <w:rPr>
          <w:del w:id="832" w:author="Jens Grabowski" w:date="2021-11-12T13:19:00Z"/>
          <w:noProof w:val="0"/>
        </w:rPr>
      </w:pPr>
    </w:p>
    <w:p w14:paraId="322F3FD0" w14:textId="4511E5A1" w:rsidR="0089186E" w:rsidRPr="001C72B2" w:rsidDel="007E6638" w:rsidRDefault="00EB1C6E" w:rsidP="00466415">
      <w:pPr>
        <w:pStyle w:val="H6"/>
        <w:rPr>
          <w:del w:id="833" w:author="Jens Grabowski" w:date="2021-11-12T13:19:00Z"/>
        </w:rPr>
      </w:pPr>
      <w:del w:id="834" w:author="Jens Grabowski" w:date="2021-11-12T13:19:00Z">
        <w:r w:rsidRPr="001C72B2" w:rsidDel="007E6638">
          <w:rPr>
            <w:lang w:eastAsia="en-GB"/>
          </w:rPr>
          <w:delText xml:space="preserve">BNF changes in </w:delText>
        </w:r>
        <w:r w:rsidR="001634F8" w:rsidRPr="001C72B2" w:rsidDel="007E6638">
          <w:rPr>
            <w:lang w:eastAsia="en-GB"/>
          </w:rPr>
          <w:delText>c</w:delText>
        </w:r>
        <w:r w:rsidR="0089186E" w:rsidRPr="001C72B2" w:rsidDel="007E6638">
          <w:rPr>
            <w:lang w:eastAsia="en-GB"/>
          </w:rPr>
          <w:delText xml:space="preserve">lause </w:delText>
        </w:r>
        <w:r w:rsidR="0089186E" w:rsidRPr="001C72B2" w:rsidDel="007E6638">
          <w:delText>A.1.6.1.7</w:delText>
        </w:r>
        <w:r w:rsidR="00A65103" w:rsidRPr="001C72B2" w:rsidDel="007E6638">
          <w:tab/>
        </w:r>
        <w:r w:rsidR="0089186E" w:rsidRPr="001C72B2" w:rsidDel="007E6638">
          <w:delText>Altstep definitions</w:delText>
        </w:r>
      </w:del>
    </w:p>
    <w:p w14:paraId="20D48C49" w14:textId="40DA219F" w:rsidR="00D0657C" w:rsidRPr="001C72B2" w:rsidDel="007E6638" w:rsidRDefault="00D0657C" w:rsidP="00D0657C">
      <w:pPr>
        <w:pStyle w:val="PL"/>
        <w:rPr>
          <w:del w:id="835" w:author="Jens Grabowski" w:date="2021-11-12T13:19:00Z"/>
          <w:noProof w:val="0"/>
        </w:rPr>
      </w:pPr>
      <w:bookmarkStart w:id="836" w:name="AltstepDef"/>
      <w:bookmarkEnd w:id="836"/>
      <w:del w:id="837" w:author="Jens Grabowski" w:date="2021-11-12T13:19:00Z">
        <w:r w:rsidRPr="001C72B2" w:rsidDel="007E6638">
          <w:rPr>
            <w:noProof w:val="0"/>
          </w:rPr>
          <w:delText xml:space="preserve">192. AltstepDef ::= </w:delText>
        </w:r>
        <w:r w:rsidRPr="001C72B2" w:rsidDel="007E6638">
          <w:rPr>
            <w:noProof w:val="0"/>
            <w:u w:val="single"/>
          </w:rPr>
          <w:delText>AltstepKeyword</w:delText>
        </w:r>
        <w:r w:rsidRPr="001C72B2" w:rsidDel="007E6638">
          <w:rPr>
            <w:noProof w:val="0"/>
          </w:rPr>
          <w:delText xml:space="preserve"> [</w:delText>
        </w:r>
        <w:r w:rsidRPr="001C72B2" w:rsidDel="007E6638">
          <w:rPr>
            <w:rStyle w:val="Hyperlink"/>
            <w:noProof w:val="0"/>
            <w:color w:val="auto"/>
          </w:rPr>
          <w:delText xml:space="preserve"> </w:delText>
        </w:r>
        <w:r w:rsidRPr="001C72B2" w:rsidDel="007E6638">
          <w:rPr>
            <w:noProof w:val="0"/>
          </w:rPr>
          <w:delText>ControlModifier</w:delText>
        </w:r>
        <w:r w:rsidRPr="001C72B2" w:rsidDel="007E6638">
          <w:rPr>
            <w:rStyle w:val="Hyperlink"/>
            <w:noProof w:val="0"/>
            <w:color w:val="auto"/>
          </w:rPr>
          <w:delText xml:space="preserve"> ] [ InterleaveKeyword ]</w:delText>
        </w:r>
      </w:del>
    </w:p>
    <w:p w14:paraId="61C6C63F" w14:textId="6648D719" w:rsidR="0089186E" w:rsidRPr="001C72B2" w:rsidDel="007E6638" w:rsidRDefault="0089186E" w:rsidP="0089186E">
      <w:pPr>
        <w:pStyle w:val="PL"/>
        <w:rPr>
          <w:del w:id="838" w:author="Jens Grabowski" w:date="2021-11-12T13:19:00Z"/>
          <w:noProof w:val="0"/>
        </w:rPr>
      </w:pPr>
      <w:del w:id="839"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u w:val="single"/>
          </w:rPr>
          <w:delText>Identifier</w:delText>
        </w:r>
        <w:r w:rsidRPr="001C72B2" w:rsidDel="007E6638">
          <w:rPr>
            <w:noProof w:val="0"/>
          </w:rPr>
          <w:delText xml:space="preserve"> </w:delText>
        </w:r>
        <w:r w:rsidR="00466415" w:rsidRPr="001C72B2" w:rsidDel="007E6638">
          <w:rPr>
            <w:noProof w:val="0"/>
          </w:rPr>
          <w:delText>"</w:delText>
        </w:r>
        <w:r w:rsidRPr="001C72B2" w:rsidDel="007E6638">
          <w:rPr>
            <w:noProof w:val="0"/>
          </w:rPr>
          <w:delText>(</w:delText>
        </w:r>
        <w:r w:rsidR="00466415" w:rsidRPr="001C72B2" w:rsidDel="007E6638">
          <w:rPr>
            <w:noProof w:val="0"/>
          </w:rPr>
          <w:delText>"</w:delText>
        </w:r>
        <w:r w:rsidRPr="001C72B2" w:rsidDel="007E6638">
          <w:rPr>
            <w:noProof w:val="0"/>
          </w:rPr>
          <w:delText xml:space="preserve"> [ </w:delText>
        </w:r>
        <w:r w:rsidRPr="001C72B2" w:rsidDel="007E6638">
          <w:rPr>
            <w:noProof w:val="0"/>
            <w:u w:val="single"/>
          </w:rPr>
          <w:delText>FunctionFormalParList</w:delText>
        </w:r>
        <w:r w:rsidRPr="001C72B2" w:rsidDel="007E6638">
          <w:rPr>
            <w:noProof w:val="0"/>
          </w:rPr>
          <w:delText xml:space="preserve"> ] </w:delText>
        </w:r>
        <w:r w:rsidR="00466415" w:rsidRPr="001C72B2" w:rsidDel="007E6638">
          <w:rPr>
            <w:noProof w:val="0"/>
          </w:rPr>
          <w:delText>"</w:delText>
        </w:r>
        <w:r w:rsidRPr="001C72B2" w:rsidDel="007E6638">
          <w:rPr>
            <w:noProof w:val="0"/>
          </w:rPr>
          <w:delText>)</w:delText>
        </w:r>
        <w:r w:rsidR="00466415" w:rsidRPr="001C72B2" w:rsidDel="007E6638">
          <w:rPr>
            <w:noProof w:val="0"/>
          </w:rPr>
          <w:delText>"</w:delText>
        </w:r>
        <w:r w:rsidRPr="001C72B2" w:rsidDel="007E6638">
          <w:rPr>
            <w:noProof w:val="0"/>
          </w:rPr>
          <w:delText xml:space="preserve"> </w:delText>
        </w:r>
      </w:del>
    </w:p>
    <w:p w14:paraId="21B05114" w14:textId="52075C49" w:rsidR="0089186E" w:rsidRPr="001C72B2" w:rsidDel="007E6638" w:rsidRDefault="0089186E" w:rsidP="0089186E">
      <w:pPr>
        <w:pStyle w:val="PL"/>
        <w:rPr>
          <w:del w:id="840" w:author="Jens Grabowski" w:date="2021-11-12T13:19:00Z"/>
          <w:noProof w:val="0"/>
        </w:rPr>
      </w:pPr>
      <w:del w:id="841"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delText xml:space="preserve">[ </w:delText>
        </w:r>
        <w:r w:rsidRPr="001C72B2" w:rsidDel="007E6638">
          <w:rPr>
            <w:noProof w:val="0"/>
            <w:u w:val="single"/>
          </w:rPr>
          <w:delText>RunsOnSpec</w:delText>
        </w:r>
        <w:r w:rsidRPr="001C72B2" w:rsidDel="007E6638">
          <w:rPr>
            <w:noProof w:val="0"/>
          </w:rPr>
          <w:delText xml:space="preserve"> ] [ </w:delText>
        </w:r>
        <w:r w:rsidRPr="001C72B2" w:rsidDel="007E6638">
          <w:rPr>
            <w:noProof w:val="0"/>
            <w:u w:val="single"/>
          </w:rPr>
          <w:delText>MtcSpec</w:delText>
        </w:r>
        <w:r w:rsidRPr="001C72B2" w:rsidDel="007E6638">
          <w:rPr>
            <w:noProof w:val="0"/>
          </w:rPr>
          <w:delText xml:space="preserve"> ] [ </w:delText>
        </w:r>
        <w:r w:rsidRPr="001C72B2" w:rsidDel="007E6638">
          <w:rPr>
            <w:noProof w:val="0"/>
            <w:u w:val="single"/>
          </w:rPr>
          <w:delText>SystemSpec</w:delText>
        </w:r>
        <w:r w:rsidRPr="001C72B2" w:rsidDel="007E6638">
          <w:rPr>
            <w:noProof w:val="0"/>
          </w:rPr>
          <w:delText xml:space="preserve"> ] [ </w:delText>
        </w:r>
        <w:r w:rsidRPr="001C72B2" w:rsidDel="007E6638">
          <w:rPr>
            <w:noProof w:val="0"/>
            <w:u w:val="single"/>
          </w:rPr>
          <w:delText>ExceptionSpec</w:delText>
        </w:r>
        <w:r w:rsidRPr="001C72B2" w:rsidDel="007E6638">
          <w:rPr>
            <w:noProof w:val="0"/>
          </w:rPr>
          <w:delText xml:space="preserve"> ] </w:delText>
        </w:r>
      </w:del>
    </w:p>
    <w:p w14:paraId="04233F37" w14:textId="1DB5BB3B" w:rsidR="0089186E" w:rsidRPr="001C72B2" w:rsidDel="007E6638" w:rsidRDefault="0089186E" w:rsidP="0089186E">
      <w:pPr>
        <w:pStyle w:val="PL"/>
        <w:rPr>
          <w:del w:id="842" w:author="Jens Grabowski" w:date="2021-11-12T13:19:00Z"/>
          <w:noProof w:val="0"/>
        </w:rPr>
      </w:pPr>
      <w:del w:id="843"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00466415" w:rsidRPr="001C72B2" w:rsidDel="007E6638">
          <w:rPr>
            <w:noProof w:val="0"/>
          </w:rPr>
          <w:delText>"</w:delText>
        </w:r>
        <w:r w:rsidRPr="001C72B2" w:rsidDel="007E6638">
          <w:rPr>
            <w:noProof w:val="0"/>
          </w:rPr>
          <w:delText>{</w:delText>
        </w:r>
        <w:r w:rsidR="00466415" w:rsidRPr="001C72B2" w:rsidDel="007E6638">
          <w:rPr>
            <w:noProof w:val="0"/>
          </w:rPr>
          <w:delText>"</w:delText>
        </w:r>
        <w:r w:rsidRPr="001C72B2" w:rsidDel="007E6638">
          <w:rPr>
            <w:noProof w:val="0"/>
          </w:rPr>
          <w:delText xml:space="preserve"> </w:delText>
        </w:r>
        <w:r w:rsidRPr="001C72B2" w:rsidDel="007E6638">
          <w:rPr>
            <w:noProof w:val="0"/>
            <w:u w:val="single"/>
          </w:rPr>
          <w:delText>AltstepLocalDefList</w:delText>
        </w:r>
        <w:r w:rsidRPr="001C72B2" w:rsidDel="007E6638">
          <w:rPr>
            <w:noProof w:val="0"/>
          </w:rPr>
          <w:delText xml:space="preserve"> </w:delText>
        </w:r>
        <w:r w:rsidRPr="001C72B2" w:rsidDel="007E6638">
          <w:rPr>
            <w:noProof w:val="0"/>
            <w:u w:val="single"/>
          </w:rPr>
          <w:delText>AltGuardList</w:delText>
        </w:r>
        <w:r w:rsidRPr="001C72B2" w:rsidDel="007E6638">
          <w:rPr>
            <w:noProof w:val="0"/>
          </w:rPr>
          <w:delText xml:space="preserve"> </w:delText>
        </w:r>
        <w:r w:rsidR="00466415" w:rsidRPr="001C72B2" w:rsidDel="007E6638">
          <w:rPr>
            <w:noProof w:val="0"/>
          </w:rPr>
          <w:delText>"</w:delText>
        </w:r>
        <w:r w:rsidRPr="001C72B2" w:rsidDel="007E6638">
          <w:rPr>
            <w:noProof w:val="0"/>
          </w:rPr>
          <w:delText>}</w:delText>
        </w:r>
        <w:r w:rsidR="00466415" w:rsidRPr="001C72B2" w:rsidDel="007E6638">
          <w:rPr>
            <w:noProof w:val="0"/>
          </w:rPr>
          <w:delText>"</w:delText>
        </w:r>
        <w:r w:rsidRPr="001C72B2" w:rsidDel="007E6638">
          <w:rPr>
            <w:noProof w:val="0"/>
          </w:rPr>
          <w:delText xml:space="preserve"> [ </w:delText>
        </w:r>
        <w:r w:rsidRPr="001C72B2" w:rsidDel="007E6638">
          <w:rPr>
            <w:noProof w:val="0"/>
            <w:u w:val="single"/>
          </w:rPr>
          <w:delText>CatchBlocks</w:delText>
        </w:r>
        <w:r w:rsidRPr="001C72B2" w:rsidDel="007E6638">
          <w:rPr>
            <w:noProof w:val="0"/>
          </w:rPr>
          <w:delText xml:space="preserve"> ] [ </w:delText>
        </w:r>
        <w:r w:rsidRPr="001C72B2" w:rsidDel="007E6638">
          <w:rPr>
            <w:noProof w:val="0"/>
            <w:u w:val="single"/>
          </w:rPr>
          <w:delText>FinallyBlock</w:delText>
        </w:r>
        <w:r w:rsidRPr="001C72B2" w:rsidDel="007E6638">
          <w:rPr>
            <w:noProof w:val="0"/>
          </w:rPr>
          <w:delText xml:space="preserve"> ]</w:delText>
        </w:r>
      </w:del>
    </w:p>
    <w:p w14:paraId="40F2F666" w14:textId="5FDC8586" w:rsidR="00466415" w:rsidRPr="001C72B2" w:rsidDel="007E6638" w:rsidRDefault="00466415" w:rsidP="0089186E">
      <w:pPr>
        <w:pStyle w:val="PL"/>
        <w:rPr>
          <w:del w:id="844" w:author="Jens Grabowski" w:date="2021-11-12T13:19:00Z"/>
          <w:noProof w:val="0"/>
        </w:rPr>
      </w:pPr>
    </w:p>
    <w:p w14:paraId="573CD761" w14:textId="330597F1" w:rsidR="0089186E" w:rsidRPr="001C72B2" w:rsidDel="007E6638" w:rsidRDefault="00EB1C6E" w:rsidP="00466415">
      <w:pPr>
        <w:pStyle w:val="H6"/>
        <w:rPr>
          <w:del w:id="845" w:author="Jens Grabowski" w:date="2021-11-12T13:19:00Z"/>
          <w:lang w:eastAsia="en-GB"/>
        </w:rPr>
      </w:pPr>
      <w:del w:id="846" w:author="Jens Grabowski" w:date="2021-11-12T13:19:00Z">
        <w:r w:rsidRPr="001C72B2" w:rsidDel="007E6638">
          <w:rPr>
            <w:lang w:eastAsia="en-GB"/>
          </w:rPr>
          <w:delText xml:space="preserve">BNF changes in </w:delText>
        </w:r>
        <w:r w:rsidR="001634F8" w:rsidRPr="001C72B2" w:rsidDel="007E6638">
          <w:rPr>
            <w:lang w:eastAsia="en-GB"/>
          </w:rPr>
          <w:delText>c</w:delText>
        </w:r>
        <w:r w:rsidR="0089186E" w:rsidRPr="001C72B2" w:rsidDel="007E6638">
          <w:rPr>
            <w:lang w:eastAsia="en-GB"/>
          </w:rPr>
          <w:delText>lause A.1.6.1.10</w:delText>
        </w:r>
        <w:r w:rsidR="00A65103" w:rsidRPr="001C72B2" w:rsidDel="007E6638">
          <w:rPr>
            <w:lang w:eastAsia="en-GB"/>
          </w:rPr>
          <w:tab/>
        </w:r>
        <w:r w:rsidR="0089186E" w:rsidRPr="001C72B2" w:rsidDel="007E6638">
          <w:rPr>
            <w:lang w:eastAsia="en-GB"/>
          </w:rPr>
          <w:delText>External function definitions</w:delText>
        </w:r>
      </w:del>
    </w:p>
    <w:p w14:paraId="2A99FD5E" w14:textId="4652C4E4" w:rsidR="00D0657C" w:rsidRPr="001C72B2" w:rsidDel="007E6638" w:rsidRDefault="00D0657C" w:rsidP="00D0657C">
      <w:pPr>
        <w:pStyle w:val="PL"/>
        <w:rPr>
          <w:del w:id="847" w:author="Jens Grabowski" w:date="2021-11-12T13:19:00Z"/>
          <w:noProof w:val="0"/>
        </w:rPr>
      </w:pPr>
      <w:bookmarkStart w:id="848" w:name="ExtFunctionDef"/>
      <w:bookmarkEnd w:id="848"/>
      <w:del w:id="849" w:author="Jens Grabowski" w:date="2021-11-12T13:19:00Z">
        <w:r w:rsidRPr="001C72B2" w:rsidDel="007E6638">
          <w:rPr>
            <w:noProof w:val="0"/>
          </w:rPr>
          <w:delText xml:space="preserve">235. ExtFunctionDef ::= </w:delText>
        </w:r>
        <w:r w:rsidRPr="001C72B2" w:rsidDel="007E6638">
          <w:rPr>
            <w:noProof w:val="0"/>
            <w:u w:val="single"/>
          </w:rPr>
          <w:delText>ExtKeyword</w:delText>
        </w:r>
        <w:r w:rsidRPr="001C72B2" w:rsidDel="007E6638">
          <w:rPr>
            <w:noProof w:val="0"/>
          </w:rPr>
          <w:delText xml:space="preserve"> </w:delText>
        </w:r>
        <w:r w:rsidRPr="001C72B2" w:rsidDel="007E6638">
          <w:rPr>
            <w:noProof w:val="0"/>
            <w:u w:val="single"/>
          </w:rPr>
          <w:delText>FunctionKeyword</w:delText>
        </w:r>
        <w:r w:rsidRPr="001C72B2" w:rsidDel="007E6638">
          <w:rPr>
            <w:noProof w:val="0"/>
          </w:rPr>
          <w:delText xml:space="preserve"> [ </w:delText>
        </w:r>
        <w:r w:rsidRPr="001C72B2" w:rsidDel="007E6638">
          <w:rPr>
            <w:noProof w:val="0"/>
            <w:u w:val="single"/>
          </w:rPr>
          <w:delText>DeterministicModifier</w:delText>
        </w:r>
        <w:r w:rsidRPr="001C72B2" w:rsidDel="007E6638">
          <w:rPr>
            <w:noProof w:val="0"/>
          </w:rPr>
          <w:delText xml:space="preserve"> </w:delText>
        </w:r>
        <w:r w:rsidRPr="001C72B2" w:rsidDel="007E6638">
          <w:rPr>
            <w:noProof w:val="0"/>
            <w:u w:val="single"/>
          </w:rPr>
          <w:delText xml:space="preserve">| ControlModifier </w:delText>
        </w:r>
        <w:r w:rsidRPr="001C72B2" w:rsidDel="007E6638">
          <w:rPr>
            <w:noProof w:val="0"/>
          </w:rPr>
          <w:delText xml:space="preserve">] </w:delText>
        </w:r>
      </w:del>
    </w:p>
    <w:p w14:paraId="296801CB" w14:textId="20D042FF" w:rsidR="0089186E" w:rsidRPr="001C72B2" w:rsidDel="007E6638" w:rsidRDefault="0089186E" w:rsidP="0089186E">
      <w:pPr>
        <w:pStyle w:val="PL"/>
        <w:rPr>
          <w:del w:id="850" w:author="Jens Grabowski" w:date="2021-11-12T13:19:00Z"/>
          <w:noProof w:val="0"/>
        </w:rPr>
      </w:pPr>
      <w:del w:id="851"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u w:val="single"/>
          </w:rPr>
          <w:delText>Identifier</w:delText>
        </w:r>
        <w:r w:rsidRPr="001C72B2" w:rsidDel="007E6638">
          <w:rPr>
            <w:noProof w:val="0"/>
          </w:rPr>
          <w:delText xml:space="preserve"> </w:delText>
        </w:r>
        <w:r w:rsidR="00466415" w:rsidRPr="001C72B2" w:rsidDel="007E6638">
          <w:rPr>
            <w:noProof w:val="0"/>
          </w:rPr>
          <w:delText>"</w:delText>
        </w:r>
        <w:r w:rsidRPr="001C72B2" w:rsidDel="007E6638">
          <w:rPr>
            <w:noProof w:val="0"/>
          </w:rPr>
          <w:delText>(</w:delText>
        </w:r>
        <w:r w:rsidR="00466415" w:rsidRPr="001C72B2" w:rsidDel="007E6638">
          <w:rPr>
            <w:noProof w:val="0"/>
          </w:rPr>
          <w:delText>"</w:delText>
        </w:r>
        <w:r w:rsidRPr="001C72B2" w:rsidDel="007E6638">
          <w:rPr>
            <w:noProof w:val="0"/>
          </w:rPr>
          <w:delText xml:space="preserve"> [ </w:delText>
        </w:r>
        <w:r w:rsidRPr="001C72B2" w:rsidDel="007E6638">
          <w:rPr>
            <w:noProof w:val="0"/>
            <w:u w:val="single"/>
          </w:rPr>
          <w:delText>FunctionFormalParList</w:delText>
        </w:r>
        <w:r w:rsidRPr="001C72B2" w:rsidDel="007E6638">
          <w:rPr>
            <w:noProof w:val="0"/>
          </w:rPr>
          <w:delText xml:space="preserve"> ] </w:delText>
        </w:r>
        <w:r w:rsidR="00466415" w:rsidRPr="001C72B2" w:rsidDel="007E6638">
          <w:rPr>
            <w:noProof w:val="0"/>
          </w:rPr>
          <w:delText>"</w:delText>
        </w:r>
        <w:r w:rsidRPr="001C72B2" w:rsidDel="007E6638">
          <w:rPr>
            <w:noProof w:val="0"/>
          </w:rPr>
          <w:delText>)</w:delText>
        </w:r>
        <w:r w:rsidR="00466415" w:rsidRPr="001C72B2" w:rsidDel="007E6638">
          <w:rPr>
            <w:noProof w:val="0"/>
          </w:rPr>
          <w:delText>"</w:delText>
        </w:r>
        <w:r w:rsidRPr="001C72B2" w:rsidDel="007E6638">
          <w:rPr>
            <w:noProof w:val="0"/>
          </w:rPr>
          <w:delText xml:space="preserve"> </w:delText>
        </w:r>
      </w:del>
    </w:p>
    <w:p w14:paraId="1619A49C" w14:textId="5B8E01DE" w:rsidR="0089186E" w:rsidRPr="001C72B2" w:rsidDel="007E6638" w:rsidRDefault="0089186E" w:rsidP="0089186E">
      <w:pPr>
        <w:pStyle w:val="PL"/>
        <w:rPr>
          <w:del w:id="852" w:author="Jens Grabowski" w:date="2021-11-12T13:19:00Z"/>
          <w:noProof w:val="0"/>
        </w:rPr>
      </w:pPr>
      <w:del w:id="853"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delText xml:space="preserve">[ </w:delText>
        </w:r>
        <w:r w:rsidRPr="001C72B2" w:rsidDel="007E6638">
          <w:rPr>
            <w:noProof w:val="0"/>
            <w:u w:val="single"/>
          </w:rPr>
          <w:delText>ReturnType</w:delText>
        </w:r>
        <w:r w:rsidRPr="001C72B2" w:rsidDel="007E6638">
          <w:rPr>
            <w:noProof w:val="0"/>
          </w:rPr>
          <w:delText xml:space="preserve"> ] [ </w:delText>
        </w:r>
        <w:r w:rsidRPr="001C72B2" w:rsidDel="007E6638">
          <w:rPr>
            <w:noProof w:val="0"/>
            <w:u w:val="single"/>
          </w:rPr>
          <w:delText>ExceptionSpec</w:delText>
        </w:r>
        <w:r w:rsidRPr="001C72B2" w:rsidDel="007E6638">
          <w:rPr>
            <w:noProof w:val="0"/>
          </w:rPr>
          <w:delText xml:space="preserve"> ]</w:delText>
        </w:r>
      </w:del>
    </w:p>
    <w:p w14:paraId="6B892D5E" w14:textId="71EA9A6E" w:rsidR="001E2274" w:rsidRPr="001C72B2" w:rsidDel="007E6638" w:rsidRDefault="001E2274" w:rsidP="0089186E">
      <w:pPr>
        <w:pStyle w:val="PL"/>
        <w:rPr>
          <w:del w:id="854" w:author="Jens Grabowski" w:date="2021-11-12T13:19:00Z"/>
          <w:noProof w:val="0"/>
        </w:rPr>
      </w:pPr>
    </w:p>
    <w:p w14:paraId="5ADB35B4" w14:textId="5EF69FF0" w:rsidR="00E96559" w:rsidRPr="001C72B2" w:rsidDel="007E6638" w:rsidRDefault="00E96559" w:rsidP="00E96559">
      <w:pPr>
        <w:pStyle w:val="H6"/>
        <w:rPr>
          <w:del w:id="855" w:author="Jens Grabowski" w:date="2021-11-12T13:19:00Z"/>
          <w:lang w:eastAsia="en-GB"/>
        </w:rPr>
      </w:pPr>
      <w:del w:id="856" w:author="Jens Grabowski" w:date="2021-11-12T13:19:00Z">
        <w:r w:rsidRPr="001C72B2" w:rsidDel="007E6638">
          <w:rPr>
            <w:lang w:eastAsia="en-GB"/>
          </w:rPr>
          <w:delText>BNF changes in clause A.1.6.3.1</w:delText>
        </w:r>
        <w:r w:rsidRPr="001C72B2" w:rsidDel="007E6638">
          <w:rPr>
            <w:lang w:eastAsia="en-GB"/>
          </w:rPr>
          <w:tab/>
          <w:delText>Variable instantiation</w:delText>
        </w:r>
      </w:del>
    </w:p>
    <w:p w14:paraId="66C138FF" w14:textId="451C77B3" w:rsidR="003F7EB3" w:rsidRPr="001C72B2" w:rsidDel="007E6638" w:rsidRDefault="003F7EB3" w:rsidP="003F7EB3">
      <w:pPr>
        <w:pStyle w:val="PL"/>
        <w:keepLines/>
        <w:rPr>
          <w:del w:id="857" w:author="Jens Grabowski" w:date="2021-11-12T13:19:00Z"/>
          <w:noProof w:val="0"/>
        </w:rPr>
      </w:pPr>
      <w:bookmarkStart w:id="858" w:name="TValueRef"/>
      <w:bookmarkStart w:id="859" w:name="TVariableRef"/>
      <w:del w:id="860" w:author="Jens Grabowski" w:date="2021-11-12T13:19:00Z">
        <w:r w:rsidRPr="001C72B2" w:rsidDel="007E6638">
          <w:rPr>
            <w:noProof w:val="0"/>
          </w:rPr>
          <w:delText xml:space="preserve">257.SingleVarInstance ::= [PropertyModifier] </w:delText>
        </w:r>
        <w:r w:rsidRPr="005C72C5" w:rsidDel="007E6638">
          <w:rPr>
            <w:noProof w:val="0"/>
            <w:u w:val="single"/>
          </w:rPr>
          <w:delText>Identifier</w:delText>
        </w:r>
        <w:r w:rsidRPr="001C72B2" w:rsidDel="007E6638">
          <w:rPr>
            <w:noProof w:val="0"/>
          </w:rPr>
          <w:delText xml:space="preserve"> [</w:delText>
        </w:r>
        <w:r w:rsidRPr="005C72C5" w:rsidDel="007E6638">
          <w:rPr>
            <w:noProof w:val="0"/>
            <w:u w:val="single"/>
          </w:rPr>
          <w:delText>ArrayDef</w:delText>
        </w:r>
        <w:r w:rsidRPr="001C72B2" w:rsidDel="007E6638">
          <w:rPr>
            <w:noProof w:val="0"/>
          </w:rPr>
          <w:delText xml:space="preserve">] </w:delText>
        </w:r>
      </w:del>
    </w:p>
    <w:p w14:paraId="1DB471B2" w14:textId="6DE7F15C" w:rsidR="003F7EB3" w:rsidRPr="001C72B2" w:rsidDel="007E6638" w:rsidRDefault="003F7EB3" w:rsidP="003F7EB3">
      <w:pPr>
        <w:pStyle w:val="PL"/>
        <w:keepLines/>
        <w:rPr>
          <w:del w:id="861" w:author="Jens Grabowski" w:date="2021-11-12T13:19:00Z"/>
          <w:noProof w:val="0"/>
        </w:rPr>
      </w:pPr>
      <w:del w:id="862" w:author="Jens Grabowski" w:date="2021-11-12T13:19:00Z">
        <w:r w:rsidRPr="001C72B2" w:rsidDel="007E6638">
          <w:rPr>
            <w:noProof w:val="0"/>
          </w:rPr>
          <w:delText xml:space="preserve">                          [</w:delText>
        </w:r>
        <w:r w:rsidRPr="005C72C5" w:rsidDel="007E6638">
          <w:rPr>
            <w:noProof w:val="0"/>
            <w:u w:val="single"/>
          </w:rPr>
          <w:delText>AssignmentChar Expression</w:delText>
        </w:r>
        <w:r w:rsidRPr="001C72B2" w:rsidDel="007E6638">
          <w:rPr>
            <w:noProof w:val="0"/>
          </w:rPr>
          <w:delText xml:space="preserve">] [PropertyBody] </w:delText>
        </w:r>
      </w:del>
    </w:p>
    <w:p w14:paraId="2E7A7216" w14:textId="40B9F82C" w:rsidR="003F7EB3" w:rsidRPr="001C72B2" w:rsidDel="007E6638" w:rsidRDefault="003F7EB3" w:rsidP="003F7EB3">
      <w:pPr>
        <w:pStyle w:val="PL"/>
        <w:keepLines/>
        <w:rPr>
          <w:del w:id="863" w:author="Jens Grabowski" w:date="2021-11-12T13:19:00Z"/>
          <w:noProof w:val="0"/>
        </w:rPr>
      </w:pPr>
      <w:del w:id="864" w:author="Jens Grabowski" w:date="2021-11-12T13:19:00Z">
        <w:r w:rsidRPr="001C72B2" w:rsidDel="007E6638">
          <w:rPr>
            <w:noProof w:val="0"/>
          </w:rPr>
          <w:delText>/* STATIC PropertyBody shall only be present if PropertyModifier is also present */</w:delText>
        </w:r>
      </w:del>
    </w:p>
    <w:p w14:paraId="250A0551" w14:textId="77FC0DE5" w:rsidR="003F7EB3" w:rsidRPr="001C72B2" w:rsidDel="007E6638" w:rsidRDefault="003F7EB3" w:rsidP="00E96559">
      <w:pPr>
        <w:pStyle w:val="PL"/>
        <w:rPr>
          <w:del w:id="865" w:author="Jens Grabowski" w:date="2021-11-12T13:19:00Z"/>
          <w:noProof w:val="0"/>
        </w:rPr>
      </w:pPr>
      <w:del w:id="866" w:author="Jens Grabowski" w:date="2021-11-12T13:19:00Z">
        <w:r w:rsidRPr="001C72B2" w:rsidDel="007E6638">
          <w:rPr>
            <w:noProof w:val="0"/>
          </w:rPr>
          <w:delText>260.SingleTempVarInstance ::= [PropertyModifier] Identifier [ArrayDef]</w:delText>
        </w:r>
      </w:del>
    </w:p>
    <w:p w14:paraId="70A4FEC3" w14:textId="1CCDC0B9" w:rsidR="003F7EB3" w:rsidRPr="001C72B2" w:rsidDel="007E6638" w:rsidRDefault="003F7EB3" w:rsidP="00E96559">
      <w:pPr>
        <w:pStyle w:val="PL"/>
        <w:rPr>
          <w:del w:id="867" w:author="Jens Grabowski" w:date="2021-11-12T13:19:00Z"/>
          <w:noProof w:val="0"/>
        </w:rPr>
      </w:pPr>
      <w:del w:id="868" w:author="Jens Grabowski" w:date="2021-11-12T13:19:00Z">
        <w:r w:rsidRPr="001C72B2" w:rsidDel="007E6638">
          <w:rPr>
            <w:noProof w:val="0"/>
          </w:rPr>
          <w:delText xml:space="preserve">                              [AssignmentChar TemplateBody] [PropertyBody]</w:delText>
        </w:r>
        <w:r w:rsidRPr="001C72B2" w:rsidDel="007E6638">
          <w:rPr>
            <w:noProof w:val="0"/>
          </w:rPr>
          <w:br/>
          <w:delText>/* STATIC PropertyBody shall only be present if PropertyModifier is also present */</w:delText>
        </w:r>
      </w:del>
    </w:p>
    <w:p w14:paraId="2396B639" w14:textId="40886073" w:rsidR="00466415" w:rsidRPr="001C72B2" w:rsidDel="007E6638" w:rsidRDefault="00E96559" w:rsidP="00E96559">
      <w:pPr>
        <w:pStyle w:val="PL"/>
        <w:rPr>
          <w:del w:id="869" w:author="Jens Grabowski" w:date="2021-11-12T13:19:00Z"/>
          <w:noProof w:val="0"/>
        </w:rPr>
      </w:pPr>
      <w:del w:id="870" w:author="Jens Grabowski" w:date="2021-11-12T13:19:00Z">
        <w:r w:rsidRPr="001C72B2" w:rsidDel="007E6638">
          <w:rPr>
            <w:noProof w:val="0"/>
          </w:rPr>
          <w:delText>261. ValueRef</w:delText>
        </w:r>
        <w:bookmarkEnd w:id="858"/>
        <w:bookmarkEnd w:id="859"/>
        <w:r w:rsidRPr="001C72B2" w:rsidDel="007E6638">
          <w:rPr>
            <w:noProof w:val="0"/>
          </w:rPr>
          <w:delText xml:space="preserve"> ::= [ ThisOp Dot ] Identifier [ExtendedFieldReference]</w:delText>
        </w:r>
      </w:del>
    </w:p>
    <w:p w14:paraId="1FF36EA2" w14:textId="4AE8EC7A" w:rsidR="001E2274" w:rsidRPr="001C72B2" w:rsidDel="007E6638" w:rsidRDefault="001E2274" w:rsidP="00E96559">
      <w:pPr>
        <w:pStyle w:val="PL"/>
        <w:rPr>
          <w:del w:id="871" w:author="Jens Grabowski" w:date="2021-11-12T13:19:00Z"/>
          <w:noProof w:val="0"/>
        </w:rPr>
      </w:pPr>
    </w:p>
    <w:p w14:paraId="70CCC2AB" w14:textId="7BE2A59C" w:rsidR="0089186E" w:rsidRPr="001C72B2" w:rsidDel="007E6638" w:rsidRDefault="00EB1C6E" w:rsidP="00466415">
      <w:pPr>
        <w:pStyle w:val="H6"/>
        <w:rPr>
          <w:del w:id="872" w:author="Jens Grabowski" w:date="2021-11-12T13:19:00Z"/>
          <w:lang w:eastAsia="en-GB"/>
        </w:rPr>
      </w:pPr>
      <w:del w:id="873" w:author="Jens Grabowski" w:date="2021-11-12T13:19:00Z">
        <w:r w:rsidRPr="001C72B2" w:rsidDel="007E6638">
          <w:rPr>
            <w:lang w:eastAsia="en-GB"/>
          </w:rPr>
          <w:delText xml:space="preserve">BNF changes in </w:delText>
        </w:r>
        <w:r w:rsidR="001634F8" w:rsidRPr="001C72B2" w:rsidDel="007E6638">
          <w:rPr>
            <w:lang w:eastAsia="en-GB"/>
          </w:rPr>
          <w:delText>c</w:delText>
        </w:r>
        <w:r w:rsidR="0089186E" w:rsidRPr="001C72B2" w:rsidDel="007E6638">
          <w:rPr>
            <w:lang w:eastAsia="en-GB"/>
          </w:rPr>
          <w:delText>lause A.1.6.4.1</w:delText>
        </w:r>
        <w:r w:rsidR="00A65103" w:rsidRPr="001C72B2" w:rsidDel="007E6638">
          <w:rPr>
            <w:lang w:eastAsia="en-GB"/>
          </w:rPr>
          <w:tab/>
        </w:r>
        <w:r w:rsidR="0089186E" w:rsidRPr="001C72B2" w:rsidDel="007E6638">
          <w:rPr>
            <w:lang w:eastAsia="en-GB"/>
          </w:rPr>
          <w:delText>Component Operations</w:delText>
        </w:r>
      </w:del>
    </w:p>
    <w:p w14:paraId="2708BADE" w14:textId="000B26A4" w:rsidR="008E12D8" w:rsidRPr="001C72B2" w:rsidDel="007E6638" w:rsidRDefault="008E12D8" w:rsidP="008E12D8">
      <w:pPr>
        <w:pStyle w:val="PL"/>
        <w:keepLines/>
        <w:rPr>
          <w:del w:id="874" w:author="Jens Grabowski" w:date="2021-11-12T13:19:00Z"/>
          <w:noProof w:val="0"/>
        </w:rPr>
      </w:pPr>
      <w:bookmarkStart w:id="875" w:name="ConfigurationOps"/>
      <w:bookmarkEnd w:id="875"/>
      <w:del w:id="876" w:author="Jens Grabowski" w:date="2021-11-12T13:19:00Z">
        <w:r w:rsidRPr="001C72B2" w:rsidDel="007E6638">
          <w:rPr>
            <w:noProof w:val="0"/>
          </w:rPr>
          <w:delText>26</w:delText>
        </w:r>
        <w:bookmarkStart w:id="877" w:name="TCreateOp"/>
        <w:r w:rsidRPr="001C72B2" w:rsidDel="007E6638">
          <w:rPr>
            <w:noProof w:val="0"/>
          </w:rPr>
          <w:delText>7. CreateOp</w:delText>
        </w:r>
        <w:bookmarkEnd w:id="877"/>
        <w:r w:rsidRPr="001C72B2" w:rsidDel="007E6638">
          <w:rPr>
            <w:noProof w:val="0"/>
          </w:rPr>
          <w:delText xml:space="preserve"> ::= Type Dot CreateKeyword [ActualParList] </w:delText>
        </w:r>
      </w:del>
    </w:p>
    <w:p w14:paraId="14F5AA0C" w14:textId="1475D7EA" w:rsidR="008E12D8" w:rsidRPr="001C72B2" w:rsidDel="007E6638" w:rsidRDefault="008E12D8" w:rsidP="008E12D8">
      <w:pPr>
        <w:pStyle w:val="PL"/>
        <w:keepLines/>
        <w:rPr>
          <w:del w:id="878" w:author="Jens Grabowski" w:date="2021-11-12T13:19:00Z"/>
          <w:rStyle w:val="Hyperlink"/>
          <w:noProof w:val="0"/>
          <w:color w:val="auto"/>
        </w:rPr>
      </w:pPr>
      <w:del w:id="879" w:author="Jens Grabowski" w:date="2021-11-12T13:19:00Z">
        <w:r w:rsidRPr="001C72B2" w:rsidDel="007E6638">
          <w:rPr>
            <w:noProof w:val="0"/>
          </w:rPr>
          <w:delText xml:space="preserve">                  [AliveKeyword</w:delText>
        </w:r>
        <w:r w:rsidRPr="001C72B2" w:rsidDel="007E6638">
          <w:rPr>
            <w:rStyle w:val="Hyperlink"/>
            <w:noProof w:val="0"/>
            <w:color w:val="auto"/>
          </w:rPr>
          <w:delText xml:space="preserve"> |</w:delText>
        </w:r>
      </w:del>
    </w:p>
    <w:p w14:paraId="2F894835" w14:textId="3F8FB9F1" w:rsidR="008E12D8" w:rsidRPr="001C72B2" w:rsidDel="007E6638" w:rsidRDefault="008E12D8" w:rsidP="008E12D8">
      <w:pPr>
        <w:pStyle w:val="PL"/>
        <w:keepLines/>
        <w:rPr>
          <w:del w:id="880" w:author="Jens Grabowski" w:date="2021-11-12T13:19:00Z"/>
          <w:noProof w:val="0"/>
        </w:rPr>
      </w:pPr>
      <w:del w:id="881" w:author="Jens Grabowski" w:date="2021-11-12T13:19:00Z">
        <w:r w:rsidRPr="001C72B2" w:rsidDel="007E6638">
          <w:rPr>
            <w:rStyle w:val="Hyperlink"/>
            <w:noProof w:val="0"/>
            <w:color w:val="auto"/>
          </w:rPr>
          <w:tab/>
        </w:r>
        <w:r w:rsidRPr="001C72B2" w:rsidDel="007E6638">
          <w:rPr>
            <w:rStyle w:val="Hyperlink"/>
            <w:noProof w:val="0"/>
            <w:color w:val="auto"/>
          </w:rPr>
          <w:tab/>
        </w:r>
        <w:r w:rsidRPr="001C72B2" w:rsidDel="007E6638">
          <w:rPr>
            <w:rStyle w:val="Hyperlink"/>
            <w:noProof w:val="0"/>
            <w:color w:val="auto"/>
          </w:rPr>
          <w:tab/>
        </w:r>
        <w:r w:rsidRPr="001C72B2" w:rsidDel="007E6638">
          <w:rPr>
            <w:rStyle w:val="Hyperlink"/>
            <w:noProof w:val="0"/>
            <w:color w:val="auto"/>
          </w:rPr>
          <w:tab/>
          <w:delText xml:space="preserve">   ExternalKeyword ActualParList</w:delText>
        </w:r>
        <w:r w:rsidRPr="001C72B2" w:rsidDel="007E6638">
          <w:rPr>
            <w:noProof w:val="0"/>
          </w:rPr>
          <w:delText xml:space="preserve">] </w:delText>
        </w:r>
      </w:del>
    </w:p>
    <w:p w14:paraId="61CF5E52" w14:textId="07DD1A43" w:rsidR="001E2274" w:rsidRPr="001C72B2" w:rsidDel="007E6638" w:rsidRDefault="001E2274" w:rsidP="008E12D8">
      <w:pPr>
        <w:pStyle w:val="PL"/>
        <w:keepLines/>
        <w:rPr>
          <w:del w:id="882" w:author="Jens Grabowski" w:date="2021-11-12T13:19:00Z"/>
          <w:noProof w:val="0"/>
          <w:u w:val="single"/>
        </w:rPr>
      </w:pPr>
    </w:p>
    <w:p w14:paraId="40A3D56C" w14:textId="31043E4D" w:rsidR="008E12D8" w:rsidRPr="001C72B2" w:rsidDel="007E6638" w:rsidRDefault="008E12D8" w:rsidP="008E12D8">
      <w:pPr>
        <w:pStyle w:val="H6"/>
        <w:rPr>
          <w:del w:id="883" w:author="Jens Grabowski" w:date="2021-11-12T13:19:00Z"/>
        </w:rPr>
      </w:pPr>
      <w:del w:id="884" w:author="Jens Grabowski" w:date="2021-11-12T13:19:00Z">
        <w:r w:rsidRPr="001C72B2" w:rsidDel="007E6638">
          <w:rPr>
            <w:lang w:eastAsia="en-GB"/>
          </w:rPr>
          <w:delText xml:space="preserve">BNF changes in clause </w:delText>
        </w:r>
        <w:r w:rsidRPr="001C72B2" w:rsidDel="007E6638">
          <w:delText>A.1.6.5</w:delText>
        </w:r>
        <w:r w:rsidR="00A65103" w:rsidRPr="001C72B2" w:rsidDel="007E6638">
          <w:tab/>
        </w:r>
        <w:r w:rsidRPr="001C72B2" w:rsidDel="007E6638">
          <w:delText>Type</w:delText>
        </w:r>
      </w:del>
    </w:p>
    <w:p w14:paraId="683F649A" w14:textId="6F3CA01B" w:rsidR="008E12D8" w:rsidRPr="001C72B2" w:rsidDel="007E6638" w:rsidRDefault="008E12D8" w:rsidP="008E12D8">
      <w:pPr>
        <w:pStyle w:val="PL"/>
        <w:keepLines/>
        <w:rPr>
          <w:del w:id="885" w:author="Jens Grabowski" w:date="2021-11-12T13:19:00Z"/>
          <w:noProof w:val="0"/>
        </w:rPr>
      </w:pPr>
      <w:bookmarkStart w:id="886" w:name="TPredefinedType"/>
      <w:del w:id="887" w:author="Jens Grabowski" w:date="2021-11-12T13:19:00Z">
        <w:r w:rsidRPr="001C72B2" w:rsidDel="007E6638">
          <w:rPr>
            <w:noProof w:val="0"/>
          </w:rPr>
          <w:delText>400. PredefinedType</w:delText>
        </w:r>
        <w:bookmarkEnd w:id="886"/>
        <w:r w:rsidRPr="001C72B2" w:rsidDel="007E6638">
          <w:rPr>
            <w:noProof w:val="0"/>
          </w:rPr>
          <w:delText xml:space="preserve"> ::= BitStringKeyword | </w:delText>
        </w:r>
      </w:del>
    </w:p>
    <w:p w14:paraId="63035603" w14:textId="6F9DEDF9" w:rsidR="008E12D8" w:rsidRPr="001C72B2" w:rsidDel="007E6638" w:rsidRDefault="008E12D8" w:rsidP="008E12D8">
      <w:pPr>
        <w:pStyle w:val="PL"/>
        <w:keepLines/>
        <w:rPr>
          <w:del w:id="888" w:author="Jens Grabowski" w:date="2021-11-12T13:19:00Z"/>
          <w:noProof w:val="0"/>
        </w:rPr>
      </w:pPr>
      <w:del w:id="889" w:author="Jens Grabowski" w:date="2021-11-12T13:19:00Z">
        <w:r w:rsidRPr="001C72B2" w:rsidDel="007E6638">
          <w:rPr>
            <w:noProof w:val="0"/>
          </w:rPr>
          <w:delText xml:space="preserve">                        BooleanKeyword | </w:delText>
        </w:r>
      </w:del>
    </w:p>
    <w:p w14:paraId="1207AAC7" w14:textId="08BDDA07" w:rsidR="008E12D8" w:rsidRPr="001C72B2" w:rsidDel="007E6638" w:rsidRDefault="008E12D8" w:rsidP="008E12D8">
      <w:pPr>
        <w:pStyle w:val="PL"/>
        <w:keepLines/>
        <w:rPr>
          <w:del w:id="890" w:author="Jens Grabowski" w:date="2021-11-12T13:19:00Z"/>
          <w:noProof w:val="0"/>
        </w:rPr>
      </w:pPr>
      <w:del w:id="891" w:author="Jens Grabowski" w:date="2021-11-12T13:19:00Z">
        <w:r w:rsidRPr="001C72B2" w:rsidDel="007E6638">
          <w:rPr>
            <w:noProof w:val="0"/>
          </w:rPr>
          <w:delText xml:space="preserve">                        CharStringKeyword | </w:delText>
        </w:r>
      </w:del>
    </w:p>
    <w:p w14:paraId="4B2F472B" w14:textId="2962DAE6" w:rsidR="008E12D8" w:rsidRPr="001C72B2" w:rsidDel="007E6638" w:rsidRDefault="008E12D8" w:rsidP="008E12D8">
      <w:pPr>
        <w:pStyle w:val="PL"/>
        <w:keepLines/>
        <w:rPr>
          <w:del w:id="892" w:author="Jens Grabowski" w:date="2021-11-12T13:19:00Z"/>
          <w:noProof w:val="0"/>
        </w:rPr>
      </w:pPr>
      <w:del w:id="893" w:author="Jens Grabowski" w:date="2021-11-12T13:19:00Z">
        <w:r w:rsidRPr="001C72B2" w:rsidDel="007E6638">
          <w:rPr>
            <w:noProof w:val="0"/>
          </w:rPr>
          <w:delText xml:space="preserve">                        UniversalCharString | </w:delText>
        </w:r>
      </w:del>
    </w:p>
    <w:p w14:paraId="6FCA2345" w14:textId="206E908A" w:rsidR="008E12D8" w:rsidRPr="001C72B2" w:rsidDel="007E6638" w:rsidRDefault="008E12D8" w:rsidP="008E12D8">
      <w:pPr>
        <w:pStyle w:val="PL"/>
        <w:keepLines/>
        <w:rPr>
          <w:del w:id="894" w:author="Jens Grabowski" w:date="2021-11-12T13:19:00Z"/>
          <w:noProof w:val="0"/>
        </w:rPr>
      </w:pPr>
      <w:del w:id="895" w:author="Jens Grabowski" w:date="2021-11-12T13:19:00Z">
        <w:r w:rsidRPr="001C72B2" w:rsidDel="007E6638">
          <w:rPr>
            <w:noProof w:val="0"/>
          </w:rPr>
          <w:delText xml:space="preserve">                        IntegerKeyword | </w:delText>
        </w:r>
      </w:del>
    </w:p>
    <w:p w14:paraId="38B8086D" w14:textId="736D2C76" w:rsidR="008E12D8" w:rsidRPr="001C72B2" w:rsidDel="007E6638" w:rsidRDefault="008E12D8" w:rsidP="008E12D8">
      <w:pPr>
        <w:pStyle w:val="PL"/>
        <w:keepLines/>
        <w:rPr>
          <w:del w:id="896" w:author="Jens Grabowski" w:date="2021-11-12T13:19:00Z"/>
          <w:noProof w:val="0"/>
        </w:rPr>
      </w:pPr>
      <w:del w:id="897" w:author="Jens Grabowski" w:date="2021-11-12T13:19:00Z">
        <w:r w:rsidRPr="001C72B2" w:rsidDel="007E6638">
          <w:rPr>
            <w:noProof w:val="0"/>
          </w:rPr>
          <w:delText xml:space="preserve">                        OctetStringKeyword | </w:delText>
        </w:r>
      </w:del>
    </w:p>
    <w:p w14:paraId="072808E8" w14:textId="0D635154" w:rsidR="008E12D8" w:rsidRPr="001C72B2" w:rsidDel="007E6638" w:rsidRDefault="008E12D8" w:rsidP="008E12D8">
      <w:pPr>
        <w:pStyle w:val="PL"/>
        <w:keepLines/>
        <w:rPr>
          <w:del w:id="898" w:author="Jens Grabowski" w:date="2021-11-12T13:19:00Z"/>
          <w:noProof w:val="0"/>
        </w:rPr>
      </w:pPr>
      <w:del w:id="899" w:author="Jens Grabowski" w:date="2021-11-12T13:19:00Z">
        <w:r w:rsidRPr="001C72B2" w:rsidDel="007E6638">
          <w:rPr>
            <w:noProof w:val="0"/>
          </w:rPr>
          <w:delText xml:space="preserve">                        HexStringKeyword | </w:delText>
        </w:r>
      </w:del>
    </w:p>
    <w:p w14:paraId="25EA4E73" w14:textId="7B5E84A7" w:rsidR="008E12D8" w:rsidRPr="001C72B2" w:rsidDel="007E6638" w:rsidRDefault="008E12D8" w:rsidP="008E12D8">
      <w:pPr>
        <w:pStyle w:val="PL"/>
        <w:keepLines/>
        <w:rPr>
          <w:del w:id="900" w:author="Jens Grabowski" w:date="2021-11-12T13:19:00Z"/>
          <w:noProof w:val="0"/>
        </w:rPr>
      </w:pPr>
      <w:del w:id="901" w:author="Jens Grabowski" w:date="2021-11-12T13:19:00Z">
        <w:r w:rsidRPr="001C72B2" w:rsidDel="007E6638">
          <w:rPr>
            <w:noProof w:val="0"/>
          </w:rPr>
          <w:delText xml:space="preserve">                        VerdictTypeKeyword | </w:delText>
        </w:r>
      </w:del>
    </w:p>
    <w:p w14:paraId="28D06506" w14:textId="3F665958" w:rsidR="008E12D8" w:rsidRPr="001C72B2" w:rsidDel="007E6638" w:rsidRDefault="008E12D8" w:rsidP="008E12D8">
      <w:pPr>
        <w:pStyle w:val="PL"/>
        <w:keepLines/>
        <w:rPr>
          <w:del w:id="902" w:author="Jens Grabowski" w:date="2021-11-12T13:19:00Z"/>
          <w:noProof w:val="0"/>
        </w:rPr>
      </w:pPr>
      <w:del w:id="903" w:author="Jens Grabowski" w:date="2021-11-12T13:19:00Z">
        <w:r w:rsidRPr="001C72B2" w:rsidDel="007E6638">
          <w:rPr>
            <w:noProof w:val="0"/>
          </w:rPr>
          <w:delText xml:space="preserve">                        FloatKeyword | </w:delText>
        </w:r>
      </w:del>
    </w:p>
    <w:p w14:paraId="5DC06973" w14:textId="108EEB49" w:rsidR="008E12D8" w:rsidRPr="001C72B2" w:rsidDel="007E6638" w:rsidRDefault="008E12D8" w:rsidP="008E12D8">
      <w:pPr>
        <w:pStyle w:val="PL"/>
        <w:keepLines/>
        <w:rPr>
          <w:del w:id="904" w:author="Jens Grabowski" w:date="2021-11-12T13:19:00Z"/>
          <w:noProof w:val="0"/>
        </w:rPr>
      </w:pPr>
      <w:del w:id="905" w:author="Jens Grabowski" w:date="2021-11-12T13:19:00Z">
        <w:r w:rsidRPr="001C72B2" w:rsidDel="007E6638">
          <w:rPr>
            <w:noProof w:val="0"/>
          </w:rPr>
          <w:delText xml:space="preserve">                        AddressKeyword | </w:delText>
        </w:r>
      </w:del>
    </w:p>
    <w:p w14:paraId="399A4B8D" w14:textId="4FDE6938" w:rsidR="008E12D8" w:rsidRPr="001C72B2" w:rsidDel="007E6638" w:rsidRDefault="008E12D8" w:rsidP="008E12D8">
      <w:pPr>
        <w:pStyle w:val="PL"/>
        <w:keepLines/>
        <w:rPr>
          <w:del w:id="906" w:author="Jens Grabowski" w:date="2021-11-12T13:19:00Z"/>
          <w:noProof w:val="0"/>
        </w:rPr>
      </w:pPr>
      <w:del w:id="907" w:author="Jens Grabowski" w:date="2021-11-12T13:19:00Z">
        <w:r w:rsidRPr="001C72B2" w:rsidDel="007E6638">
          <w:rPr>
            <w:noProof w:val="0"/>
          </w:rPr>
          <w:delText xml:space="preserve">                        DefaultKeyword | </w:delText>
        </w:r>
      </w:del>
    </w:p>
    <w:p w14:paraId="6F5133D7" w14:textId="59FF49EB" w:rsidR="008E12D8" w:rsidRPr="001C72B2" w:rsidDel="007E6638" w:rsidRDefault="008E12D8" w:rsidP="008E12D8">
      <w:pPr>
        <w:pStyle w:val="PL"/>
        <w:keepLines/>
        <w:rPr>
          <w:del w:id="908" w:author="Jens Grabowski" w:date="2021-11-12T13:19:00Z"/>
          <w:noProof w:val="0"/>
        </w:rPr>
      </w:pPr>
      <w:del w:id="909" w:author="Jens Grabowski" w:date="2021-11-12T13:19:00Z">
        <w:r w:rsidRPr="001C72B2" w:rsidDel="007E6638">
          <w:rPr>
            <w:noProof w:val="0"/>
          </w:rPr>
          <w:delText xml:space="preserve">                        AnyTypeKeyword | </w:delText>
        </w:r>
      </w:del>
    </w:p>
    <w:p w14:paraId="193EB439" w14:textId="29D4211D" w:rsidR="008E12D8" w:rsidRPr="001C72B2" w:rsidDel="007E6638" w:rsidRDefault="008E12D8" w:rsidP="008E12D8">
      <w:pPr>
        <w:pStyle w:val="PL"/>
        <w:keepLines/>
        <w:rPr>
          <w:del w:id="910" w:author="Jens Grabowski" w:date="2021-11-12T13:19:00Z"/>
          <w:noProof w:val="0"/>
        </w:rPr>
      </w:pPr>
      <w:del w:id="911" w:author="Jens Grabowski" w:date="2021-11-12T13:19:00Z">
        <w:r w:rsidRPr="001C72B2" w:rsidDel="007E6638">
          <w:rPr>
            <w:noProof w:val="0"/>
          </w:rPr>
          <w:delText xml:space="preserve">                        </w:delText>
        </w:r>
        <w:r w:rsidR="00134639" w:rsidRPr="001C72B2" w:rsidDel="007E6638">
          <w:rPr>
            <w:noProof w:val="0"/>
          </w:rPr>
          <w:delText xml:space="preserve">TimerKeyword | </w:delText>
        </w:r>
      </w:del>
    </w:p>
    <w:p w14:paraId="15949E97" w14:textId="0FA5F394" w:rsidR="008E12D8" w:rsidRPr="001C72B2" w:rsidDel="007E6638" w:rsidRDefault="008E12D8" w:rsidP="008E12D8">
      <w:pPr>
        <w:pStyle w:val="PL"/>
        <w:rPr>
          <w:del w:id="912" w:author="Jens Grabowski" w:date="2021-11-12T13:19:00Z"/>
          <w:noProof w:val="0"/>
          <w:u w:val="single"/>
        </w:rPr>
      </w:pPr>
      <w:del w:id="913"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delText>ObjectKeyword</w:delText>
        </w:r>
      </w:del>
    </w:p>
    <w:p w14:paraId="0194BCF5" w14:textId="6C7E276A" w:rsidR="008E12D8" w:rsidRPr="001C72B2" w:rsidDel="007E6638" w:rsidRDefault="008E12D8" w:rsidP="008E12D8">
      <w:pPr>
        <w:pStyle w:val="PL"/>
        <w:rPr>
          <w:del w:id="914" w:author="Jens Grabowski" w:date="2021-11-12T13:19:00Z"/>
          <w:noProof w:val="0"/>
        </w:rPr>
      </w:pPr>
    </w:p>
    <w:p w14:paraId="74D7F74F" w14:textId="11A14426" w:rsidR="008D5655" w:rsidRPr="001C72B2" w:rsidDel="007E6638" w:rsidRDefault="008D5655" w:rsidP="008D5655">
      <w:pPr>
        <w:pStyle w:val="H6"/>
        <w:rPr>
          <w:del w:id="915" w:author="Jens Grabowski" w:date="2021-11-12T13:19:00Z"/>
        </w:rPr>
      </w:pPr>
      <w:del w:id="916" w:author="Jens Grabowski" w:date="2021-11-12T13:19:00Z">
        <w:r w:rsidRPr="001C72B2" w:rsidDel="007E6638">
          <w:rPr>
            <w:lang w:eastAsia="en-GB"/>
          </w:rPr>
          <w:delText xml:space="preserve">BNF changes in clause </w:delText>
        </w:r>
        <w:r w:rsidRPr="001C72B2" w:rsidDel="007E6638">
          <w:delText>A.1.6.6</w:delText>
        </w:r>
        <w:r w:rsidRPr="001C72B2" w:rsidDel="007E6638">
          <w:tab/>
          <w:delText>Value</w:delText>
        </w:r>
      </w:del>
    </w:p>
    <w:p w14:paraId="3BC0DE2F" w14:textId="78B6AC73" w:rsidR="00E96559" w:rsidRPr="001C72B2" w:rsidDel="007E6638" w:rsidRDefault="00E96559" w:rsidP="00E96559">
      <w:pPr>
        <w:pStyle w:val="PL"/>
        <w:keepLines/>
        <w:rPr>
          <w:del w:id="917" w:author="Jens Grabowski" w:date="2021-11-12T13:19:00Z"/>
          <w:rStyle w:val="Hyperlink"/>
          <w:noProof w:val="0"/>
          <w:color w:val="auto"/>
          <w:u w:val="none"/>
        </w:rPr>
      </w:pPr>
      <w:bookmarkStart w:id="918" w:name="TReferencedValue"/>
      <w:del w:id="919" w:author="Jens Grabowski" w:date="2021-11-12T13:19:00Z">
        <w:r w:rsidRPr="001C72B2" w:rsidDel="007E6638">
          <w:rPr>
            <w:noProof w:val="0"/>
          </w:rPr>
          <w:delText>433. ReferencedValue</w:delText>
        </w:r>
        <w:bookmarkEnd w:id="918"/>
        <w:r w:rsidRPr="001C72B2" w:rsidDel="007E6638">
          <w:rPr>
            <w:noProof w:val="0"/>
          </w:rPr>
          <w:delText xml:space="preserve"> ::= ( ( ExtendedIdentifier</w:delText>
        </w:r>
        <w:r w:rsidRPr="001C72B2" w:rsidDel="007E6638">
          <w:rPr>
            <w:rStyle w:val="Hyperlink"/>
            <w:noProof w:val="0"/>
            <w:color w:val="auto"/>
            <w:u w:val="none"/>
          </w:rPr>
          <w:delText xml:space="preserve"> | </w:delText>
        </w:r>
        <w:r w:rsidRPr="001C72B2" w:rsidDel="007E6638">
          <w:rPr>
            <w:noProof w:val="0"/>
          </w:rPr>
          <w:delText>ThisOp</w:delText>
        </w:r>
        <w:r w:rsidRPr="001C72B2" w:rsidDel="007E6638">
          <w:rPr>
            <w:rStyle w:val="Hyperlink"/>
            <w:noProof w:val="0"/>
            <w:color w:val="auto"/>
            <w:u w:val="none"/>
          </w:rPr>
          <w:delText xml:space="preserve"> )</w:delText>
        </w:r>
        <w:r w:rsidRPr="001C72B2" w:rsidDel="007E6638">
          <w:rPr>
            <w:noProof w:val="0"/>
          </w:rPr>
          <w:delText xml:space="preserve"> [ExtendedFieldReference</w:delText>
        </w:r>
        <w:r w:rsidRPr="001C72B2" w:rsidDel="007E6638">
          <w:rPr>
            <w:rStyle w:val="Hyperlink"/>
            <w:noProof w:val="0"/>
            <w:color w:val="auto"/>
            <w:u w:val="none"/>
          </w:rPr>
          <w:delText xml:space="preserve">] ) </w:delText>
        </w:r>
      </w:del>
    </w:p>
    <w:p w14:paraId="7118788E" w14:textId="68999C8A" w:rsidR="00E96559" w:rsidRPr="001C72B2" w:rsidDel="007E6638" w:rsidRDefault="00E96559" w:rsidP="00E96559">
      <w:pPr>
        <w:pStyle w:val="PL"/>
        <w:keepLines/>
        <w:rPr>
          <w:del w:id="920" w:author="Jens Grabowski" w:date="2021-11-12T13:19:00Z"/>
          <w:noProof w:val="0"/>
        </w:rPr>
      </w:pPr>
      <w:del w:id="921" w:author="Jens Grabowski" w:date="2021-11-12T13:19:00Z">
        <w:r w:rsidRPr="001C72B2" w:rsidDel="007E6638">
          <w:rPr>
            <w:rStyle w:val="Hyperlink"/>
            <w:noProof w:val="0"/>
            <w:color w:val="auto"/>
            <w:u w:val="none"/>
          </w:rPr>
          <w:delText xml:space="preserve">                    | </w:delText>
        </w:r>
        <w:r w:rsidRPr="001C72B2" w:rsidDel="007E6638">
          <w:rPr>
            <w:noProof w:val="0"/>
          </w:rPr>
          <w:delText>ReferencedEnumValue</w:delText>
        </w:r>
      </w:del>
    </w:p>
    <w:p w14:paraId="49029AAC" w14:textId="681744E7" w:rsidR="000724BD" w:rsidRPr="001C72B2" w:rsidDel="007E6638" w:rsidRDefault="000724BD" w:rsidP="00E96559">
      <w:pPr>
        <w:pStyle w:val="PL"/>
        <w:keepLines/>
        <w:rPr>
          <w:del w:id="922" w:author="Jens Grabowski" w:date="2021-11-12T13:19:00Z"/>
          <w:noProof w:val="0"/>
        </w:rPr>
      </w:pPr>
    </w:p>
    <w:p w14:paraId="64D11585" w14:textId="4502EE57" w:rsidR="0089186E" w:rsidRPr="001C72B2" w:rsidDel="007E6638" w:rsidRDefault="00EB1C6E" w:rsidP="00466415">
      <w:pPr>
        <w:pStyle w:val="H6"/>
        <w:rPr>
          <w:del w:id="923" w:author="Jens Grabowski" w:date="2021-11-12T13:19:00Z"/>
          <w:lang w:eastAsia="en-GB"/>
        </w:rPr>
      </w:pPr>
      <w:del w:id="924" w:author="Jens Grabowski" w:date="2021-11-12T13:19:00Z">
        <w:r w:rsidRPr="001C72B2" w:rsidDel="007E6638">
          <w:rPr>
            <w:lang w:eastAsia="en-GB"/>
          </w:rPr>
          <w:delText xml:space="preserve">BNF changes in </w:delText>
        </w:r>
        <w:r w:rsidR="001634F8" w:rsidRPr="001C72B2" w:rsidDel="007E6638">
          <w:rPr>
            <w:lang w:eastAsia="en-GB"/>
          </w:rPr>
          <w:delText>c</w:delText>
        </w:r>
        <w:r w:rsidR="0089186E" w:rsidRPr="001C72B2" w:rsidDel="007E6638">
          <w:rPr>
            <w:lang w:eastAsia="en-GB"/>
          </w:rPr>
          <w:delText>lause A.1.6.8.2</w:delText>
        </w:r>
        <w:r w:rsidR="00A65103" w:rsidRPr="001C72B2" w:rsidDel="007E6638">
          <w:rPr>
            <w:lang w:eastAsia="en-GB"/>
          </w:rPr>
          <w:tab/>
        </w:r>
        <w:r w:rsidR="0089186E" w:rsidRPr="001C72B2" w:rsidDel="007E6638">
          <w:rPr>
            <w:lang w:eastAsia="en-GB"/>
          </w:rPr>
          <w:delText>Behaviour statements</w:delText>
        </w:r>
      </w:del>
    </w:p>
    <w:p w14:paraId="039AF21A" w14:textId="20424B33" w:rsidR="0089186E" w:rsidRPr="001C72B2" w:rsidDel="007E6638" w:rsidRDefault="0078432B" w:rsidP="0089186E">
      <w:pPr>
        <w:pStyle w:val="PL"/>
        <w:rPr>
          <w:del w:id="925" w:author="Jens Grabowski" w:date="2021-11-12T13:19:00Z"/>
          <w:noProof w:val="0"/>
        </w:rPr>
      </w:pPr>
      <w:bookmarkStart w:id="926" w:name="BehaviourStatements"/>
      <w:bookmarkEnd w:id="926"/>
      <w:del w:id="927" w:author="Jens Grabowski" w:date="2021-11-12T13:19:00Z">
        <w:r w:rsidRPr="001C72B2" w:rsidDel="007E6638">
          <w:rPr>
            <w:noProof w:val="0"/>
          </w:rPr>
          <w:delText>479</w:delText>
        </w:r>
        <w:r w:rsidR="0089186E" w:rsidRPr="001C72B2" w:rsidDel="007E6638">
          <w:rPr>
            <w:noProof w:val="0"/>
          </w:rPr>
          <w:delText xml:space="preserve">. BehaviourStatements ::= </w:delText>
        </w:r>
        <w:r w:rsidR="0089186E" w:rsidRPr="001C72B2" w:rsidDel="007E6638">
          <w:rPr>
            <w:noProof w:val="0"/>
            <w:u w:val="single"/>
          </w:rPr>
          <w:delText>TestcaseInstance</w:delText>
        </w:r>
        <w:r w:rsidR="0089186E" w:rsidRPr="001C72B2" w:rsidDel="007E6638">
          <w:rPr>
            <w:noProof w:val="0"/>
          </w:rPr>
          <w:delText xml:space="preserve"> | </w:delText>
        </w:r>
      </w:del>
    </w:p>
    <w:p w14:paraId="6A4692A7" w14:textId="7FF5FAB1" w:rsidR="0089186E" w:rsidRPr="001C72B2" w:rsidDel="007E6638" w:rsidRDefault="0089186E" w:rsidP="0089186E">
      <w:pPr>
        <w:pStyle w:val="PL"/>
        <w:rPr>
          <w:del w:id="928" w:author="Jens Grabowski" w:date="2021-11-12T13:19:00Z"/>
          <w:noProof w:val="0"/>
        </w:rPr>
      </w:pPr>
      <w:del w:id="929"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u w:val="single"/>
          </w:rPr>
          <w:delText>FunctionInstance</w:delText>
        </w:r>
        <w:r w:rsidRPr="001C72B2" w:rsidDel="007E6638">
          <w:rPr>
            <w:noProof w:val="0"/>
          </w:rPr>
          <w:delText xml:space="preserve"> | </w:delText>
        </w:r>
      </w:del>
    </w:p>
    <w:p w14:paraId="30750E40" w14:textId="32D992CF" w:rsidR="0089186E" w:rsidRPr="001C72B2" w:rsidDel="007E6638" w:rsidRDefault="0089186E" w:rsidP="0089186E">
      <w:pPr>
        <w:pStyle w:val="PL"/>
        <w:rPr>
          <w:del w:id="930" w:author="Jens Grabowski" w:date="2021-11-12T13:19:00Z"/>
          <w:noProof w:val="0"/>
        </w:rPr>
      </w:pPr>
      <w:del w:id="931"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u w:val="single"/>
          </w:rPr>
          <w:delText>ReturnStatement</w:delText>
        </w:r>
        <w:r w:rsidRPr="001C72B2" w:rsidDel="007E6638">
          <w:rPr>
            <w:noProof w:val="0"/>
          </w:rPr>
          <w:delText xml:space="preserve"> | </w:delText>
        </w:r>
      </w:del>
    </w:p>
    <w:p w14:paraId="15B07136" w14:textId="50F90AF3" w:rsidR="0089186E" w:rsidRPr="001C72B2" w:rsidDel="007E6638" w:rsidRDefault="0089186E" w:rsidP="0089186E">
      <w:pPr>
        <w:pStyle w:val="PL"/>
        <w:rPr>
          <w:del w:id="932" w:author="Jens Grabowski" w:date="2021-11-12T13:19:00Z"/>
          <w:noProof w:val="0"/>
        </w:rPr>
      </w:pPr>
      <w:del w:id="933" w:author="Jens Grabowski" w:date="2021-11-12T13:19:00Z">
        <w:r w:rsidRPr="001C72B2" w:rsidDel="007E6638">
          <w:rPr>
            <w:noProof w:val="0"/>
          </w:rPr>
          <w:lastRenderedPageBreak/>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u w:val="single"/>
          </w:rPr>
          <w:delText>AltConstruct</w:delText>
        </w:r>
        <w:r w:rsidRPr="001C72B2" w:rsidDel="007E6638">
          <w:rPr>
            <w:noProof w:val="0"/>
          </w:rPr>
          <w:delText xml:space="preserve"> | </w:delText>
        </w:r>
      </w:del>
    </w:p>
    <w:p w14:paraId="2CF3F4CB" w14:textId="1FB83B8D" w:rsidR="0089186E" w:rsidRPr="001C72B2" w:rsidDel="007E6638" w:rsidRDefault="0089186E" w:rsidP="0089186E">
      <w:pPr>
        <w:pStyle w:val="PL"/>
        <w:rPr>
          <w:del w:id="934" w:author="Jens Grabowski" w:date="2021-11-12T13:19:00Z"/>
          <w:noProof w:val="0"/>
        </w:rPr>
      </w:pPr>
      <w:del w:id="935"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u w:val="single"/>
          </w:rPr>
          <w:delText>InterleavedConstruct</w:delText>
        </w:r>
        <w:r w:rsidRPr="001C72B2" w:rsidDel="007E6638">
          <w:rPr>
            <w:noProof w:val="0"/>
          </w:rPr>
          <w:delText xml:space="preserve"> | </w:delText>
        </w:r>
      </w:del>
    </w:p>
    <w:p w14:paraId="2602D0DC" w14:textId="2A4280C1" w:rsidR="0089186E" w:rsidRPr="001C72B2" w:rsidDel="007E6638" w:rsidRDefault="0089186E" w:rsidP="0089186E">
      <w:pPr>
        <w:pStyle w:val="PL"/>
        <w:rPr>
          <w:del w:id="936" w:author="Jens Grabowski" w:date="2021-11-12T13:19:00Z"/>
          <w:noProof w:val="0"/>
        </w:rPr>
      </w:pPr>
      <w:del w:id="937"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u w:val="single"/>
          </w:rPr>
          <w:delText>LabelStatement</w:delText>
        </w:r>
        <w:r w:rsidRPr="001C72B2" w:rsidDel="007E6638">
          <w:rPr>
            <w:noProof w:val="0"/>
          </w:rPr>
          <w:delText xml:space="preserve"> | </w:delText>
        </w:r>
      </w:del>
    </w:p>
    <w:p w14:paraId="55135BD7" w14:textId="66A74319" w:rsidR="0089186E" w:rsidRPr="001C72B2" w:rsidDel="007E6638" w:rsidRDefault="0089186E" w:rsidP="0089186E">
      <w:pPr>
        <w:pStyle w:val="PL"/>
        <w:rPr>
          <w:del w:id="938" w:author="Jens Grabowski" w:date="2021-11-12T13:19:00Z"/>
          <w:noProof w:val="0"/>
        </w:rPr>
      </w:pPr>
      <w:del w:id="939"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u w:val="single"/>
          </w:rPr>
          <w:delText>GotoStatement</w:delText>
        </w:r>
        <w:r w:rsidRPr="001C72B2" w:rsidDel="007E6638">
          <w:rPr>
            <w:noProof w:val="0"/>
          </w:rPr>
          <w:delText xml:space="preserve"> | </w:delText>
        </w:r>
      </w:del>
    </w:p>
    <w:p w14:paraId="62B731BA" w14:textId="287E068D" w:rsidR="0089186E" w:rsidRPr="001C72B2" w:rsidDel="007E6638" w:rsidRDefault="0089186E" w:rsidP="0089186E">
      <w:pPr>
        <w:pStyle w:val="PL"/>
        <w:rPr>
          <w:del w:id="940" w:author="Jens Grabowski" w:date="2021-11-12T13:19:00Z"/>
          <w:noProof w:val="0"/>
        </w:rPr>
      </w:pPr>
      <w:del w:id="941"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u w:val="single"/>
          </w:rPr>
          <w:delText>RepeatStatement</w:delText>
        </w:r>
        <w:r w:rsidRPr="001C72B2" w:rsidDel="007E6638">
          <w:rPr>
            <w:noProof w:val="0"/>
          </w:rPr>
          <w:delText xml:space="preserve"> | </w:delText>
        </w:r>
      </w:del>
    </w:p>
    <w:p w14:paraId="28FB989E" w14:textId="6F833F1F" w:rsidR="0089186E" w:rsidRPr="001C72B2" w:rsidDel="007E6638" w:rsidRDefault="0089186E" w:rsidP="0089186E">
      <w:pPr>
        <w:pStyle w:val="PL"/>
        <w:rPr>
          <w:del w:id="942" w:author="Jens Grabowski" w:date="2021-11-12T13:19:00Z"/>
          <w:noProof w:val="0"/>
        </w:rPr>
      </w:pPr>
      <w:del w:id="943"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u w:val="single"/>
          </w:rPr>
          <w:delText>DeactivateStatement</w:delText>
        </w:r>
        <w:r w:rsidRPr="001C72B2" w:rsidDel="007E6638">
          <w:rPr>
            <w:noProof w:val="0"/>
          </w:rPr>
          <w:delText xml:space="preserve"> | </w:delText>
        </w:r>
      </w:del>
    </w:p>
    <w:p w14:paraId="571ABC64" w14:textId="569ECC6B" w:rsidR="0089186E" w:rsidRPr="001C72B2" w:rsidDel="007E6638" w:rsidRDefault="0089186E" w:rsidP="0089186E">
      <w:pPr>
        <w:pStyle w:val="PL"/>
        <w:rPr>
          <w:del w:id="944" w:author="Jens Grabowski" w:date="2021-11-12T13:19:00Z"/>
          <w:noProof w:val="0"/>
        </w:rPr>
      </w:pPr>
      <w:del w:id="945"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u w:val="single"/>
          </w:rPr>
          <w:delText>AltstepInstance</w:delText>
        </w:r>
        <w:r w:rsidRPr="001C72B2" w:rsidDel="007E6638">
          <w:rPr>
            <w:noProof w:val="0"/>
          </w:rPr>
          <w:delText xml:space="preserve"> | </w:delText>
        </w:r>
      </w:del>
    </w:p>
    <w:p w14:paraId="37BA1DBF" w14:textId="27845E9F" w:rsidR="0089186E" w:rsidRPr="001C72B2" w:rsidDel="007E6638" w:rsidRDefault="0089186E" w:rsidP="0089186E">
      <w:pPr>
        <w:pStyle w:val="PL"/>
        <w:rPr>
          <w:del w:id="946" w:author="Jens Grabowski" w:date="2021-11-12T13:19:00Z"/>
          <w:noProof w:val="0"/>
        </w:rPr>
      </w:pPr>
      <w:del w:id="947"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u w:val="single"/>
          </w:rPr>
          <w:delText>ActivateOp</w:delText>
        </w:r>
        <w:r w:rsidRPr="001C72B2" w:rsidDel="007E6638">
          <w:rPr>
            <w:noProof w:val="0"/>
          </w:rPr>
          <w:delText xml:space="preserve"> | </w:delText>
        </w:r>
      </w:del>
    </w:p>
    <w:p w14:paraId="7A1404EC" w14:textId="3A1C4035" w:rsidR="0089186E" w:rsidRPr="001C72B2" w:rsidDel="007E6638" w:rsidRDefault="0089186E" w:rsidP="0089186E">
      <w:pPr>
        <w:pStyle w:val="PL"/>
        <w:rPr>
          <w:del w:id="948" w:author="Jens Grabowski" w:date="2021-11-12T13:19:00Z"/>
          <w:noProof w:val="0"/>
        </w:rPr>
      </w:pPr>
      <w:del w:id="949"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u w:val="single"/>
          </w:rPr>
          <w:delText>BreakStatement</w:delText>
        </w:r>
        <w:r w:rsidRPr="001C72B2" w:rsidDel="007E6638">
          <w:rPr>
            <w:noProof w:val="0"/>
          </w:rPr>
          <w:delText xml:space="preserve"> | </w:delText>
        </w:r>
      </w:del>
    </w:p>
    <w:p w14:paraId="6D0DB816" w14:textId="137F6D65" w:rsidR="0089186E" w:rsidRPr="001C72B2" w:rsidDel="007E6638" w:rsidRDefault="0089186E" w:rsidP="0089186E">
      <w:pPr>
        <w:pStyle w:val="PL"/>
        <w:rPr>
          <w:del w:id="950" w:author="Jens Grabowski" w:date="2021-11-12T13:19:00Z"/>
          <w:noProof w:val="0"/>
        </w:rPr>
      </w:pPr>
      <w:del w:id="951"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u w:val="single"/>
          </w:rPr>
          <w:delText>ContinueStatement</w:delText>
        </w:r>
        <w:r w:rsidRPr="001C72B2" w:rsidDel="007E6638">
          <w:rPr>
            <w:noProof w:val="0"/>
          </w:rPr>
          <w:delText xml:space="preserve"> | </w:delText>
        </w:r>
      </w:del>
    </w:p>
    <w:p w14:paraId="425C02A0" w14:textId="5F229943" w:rsidR="0089186E" w:rsidRPr="001C72B2" w:rsidDel="007E6638" w:rsidRDefault="0089186E" w:rsidP="0089186E">
      <w:pPr>
        <w:pStyle w:val="PL"/>
        <w:rPr>
          <w:del w:id="952" w:author="Jens Grabowski" w:date="2021-11-12T13:19:00Z"/>
          <w:noProof w:val="0"/>
          <w:u w:val="single"/>
        </w:rPr>
      </w:pPr>
      <w:del w:id="953"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u w:val="single"/>
          </w:rPr>
          <w:delText>RaiseExceptionStatement</w:delText>
        </w:r>
      </w:del>
    </w:p>
    <w:p w14:paraId="6DC95D5B" w14:textId="4D5E9487" w:rsidR="00466415" w:rsidRPr="001C72B2" w:rsidDel="007E6638" w:rsidRDefault="00466415" w:rsidP="0089186E">
      <w:pPr>
        <w:pStyle w:val="PL"/>
        <w:rPr>
          <w:del w:id="954" w:author="Jens Grabowski" w:date="2021-11-12T13:19:00Z"/>
          <w:noProof w:val="0"/>
        </w:rPr>
      </w:pPr>
    </w:p>
    <w:p w14:paraId="16E8D087" w14:textId="030F59AA" w:rsidR="0089186E" w:rsidRPr="001C72B2" w:rsidDel="007E6638" w:rsidRDefault="00EB1C6E" w:rsidP="00466415">
      <w:pPr>
        <w:pStyle w:val="H6"/>
        <w:rPr>
          <w:del w:id="955" w:author="Jens Grabowski" w:date="2021-11-12T13:19:00Z"/>
          <w:lang w:eastAsia="en-GB"/>
        </w:rPr>
      </w:pPr>
      <w:bookmarkStart w:id="956" w:name="RaiseExceptionStatement"/>
      <w:bookmarkEnd w:id="956"/>
      <w:del w:id="957" w:author="Jens Grabowski" w:date="2021-11-12T13:19:00Z">
        <w:r w:rsidRPr="001C72B2" w:rsidDel="007E6638">
          <w:rPr>
            <w:lang w:eastAsia="en-GB"/>
          </w:rPr>
          <w:delText xml:space="preserve">BNF changes in </w:delText>
        </w:r>
        <w:r w:rsidR="002508E7" w:rsidRPr="001C72B2" w:rsidDel="007E6638">
          <w:rPr>
            <w:lang w:eastAsia="en-GB"/>
          </w:rPr>
          <w:delText xml:space="preserve">clause </w:delText>
        </w:r>
        <w:r w:rsidR="0089186E" w:rsidRPr="001C72B2" w:rsidDel="007E6638">
          <w:rPr>
            <w:lang w:eastAsia="en-GB"/>
          </w:rPr>
          <w:delText>A.1.6.8.</w:delText>
        </w:r>
        <w:r w:rsidRPr="001C72B2" w:rsidDel="007E6638">
          <w:rPr>
            <w:lang w:eastAsia="en-GB"/>
          </w:rPr>
          <w:delText>3</w:delText>
        </w:r>
        <w:r w:rsidR="00A65103" w:rsidRPr="001C72B2" w:rsidDel="007E6638">
          <w:rPr>
            <w:lang w:eastAsia="en-GB"/>
          </w:rPr>
          <w:tab/>
        </w:r>
        <w:r w:rsidR="0089186E" w:rsidRPr="001C72B2" w:rsidDel="007E6638">
          <w:rPr>
            <w:lang w:eastAsia="en-GB"/>
          </w:rPr>
          <w:delText>B</w:delText>
        </w:r>
        <w:r w:rsidRPr="001C72B2" w:rsidDel="007E6638">
          <w:rPr>
            <w:lang w:eastAsia="en-GB"/>
          </w:rPr>
          <w:delText>asic</w:delText>
        </w:r>
        <w:r w:rsidR="0089186E" w:rsidRPr="001C72B2" w:rsidDel="007E6638">
          <w:rPr>
            <w:lang w:eastAsia="en-GB"/>
          </w:rPr>
          <w:delText xml:space="preserve"> statements</w:delText>
        </w:r>
      </w:del>
    </w:p>
    <w:p w14:paraId="66E37034" w14:textId="751D0202" w:rsidR="0089186E" w:rsidRPr="001C72B2" w:rsidDel="007E6638" w:rsidRDefault="0078432B" w:rsidP="0089186E">
      <w:pPr>
        <w:pStyle w:val="PL"/>
        <w:rPr>
          <w:del w:id="958" w:author="Jens Grabowski" w:date="2021-11-12T13:19:00Z"/>
          <w:noProof w:val="0"/>
          <w:u w:val="single"/>
        </w:rPr>
      </w:pPr>
      <w:bookmarkStart w:id="959" w:name="RelOp"/>
      <w:bookmarkEnd w:id="959"/>
      <w:del w:id="960" w:author="Jens Grabowski" w:date="2021-11-12T13:19:00Z">
        <w:r w:rsidRPr="001C72B2" w:rsidDel="007E6638">
          <w:rPr>
            <w:noProof w:val="0"/>
          </w:rPr>
          <w:delText>548</w:delText>
        </w:r>
        <w:r w:rsidR="0089186E" w:rsidRPr="001C72B2" w:rsidDel="007E6638">
          <w:rPr>
            <w:noProof w:val="0"/>
          </w:rPr>
          <w:delText xml:space="preserve">. RelOp ::= </w:delText>
        </w:r>
        <w:r w:rsidR="00466415" w:rsidRPr="001C72B2" w:rsidDel="007E6638">
          <w:rPr>
            <w:noProof w:val="0"/>
          </w:rPr>
          <w:delText>"</w:delText>
        </w:r>
        <w:r w:rsidR="0089186E" w:rsidRPr="001C72B2" w:rsidDel="007E6638">
          <w:rPr>
            <w:noProof w:val="0"/>
          </w:rPr>
          <w:delText>&lt;</w:delText>
        </w:r>
        <w:r w:rsidR="00466415" w:rsidRPr="001C72B2" w:rsidDel="007E6638">
          <w:rPr>
            <w:noProof w:val="0"/>
          </w:rPr>
          <w:delText>"</w:delText>
        </w:r>
        <w:r w:rsidR="0089186E" w:rsidRPr="001C72B2" w:rsidDel="007E6638">
          <w:rPr>
            <w:noProof w:val="0"/>
          </w:rPr>
          <w:delText xml:space="preserve"> | </w:delText>
        </w:r>
        <w:r w:rsidR="00466415" w:rsidRPr="001C72B2" w:rsidDel="007E6638">
          <w:rPr>
            <w:noProof w:val="0"/>
          </w:rPr>
          <w:delText>"</w:delText>
        </w:r>
        <w:r w:rsidR="0089186E" w:rsidRPr="001C72B2" w:rsidDel="007E6638">
          <w:rPr>
            <w:noProof w:val="0"/>
          </w:rPr>
          <w:delText>&gt;</w:delText>
        </w:r>
        <w:r w:rsidR="00466415" w:rsidRPr="001C72B2" w:rsidDel="007E6638">
          <w:rPr>
            <w:noProof w:val="0"/>
          </w:rPr>
          <w:delText>"</w:delText>
        </w:r>
        <w:r w:rsidR="0089186E" w:rsidRPr="001C72B2" w:rsidDel="007E6638">
          <w:rPr>
            <w:noProof w:val="0"/>
          </w:rPr>
          <w:delText xml:space="preserve"> | </w:delText>
        </w:r>
        <w:r w:rsidR="00466415" w:rsidRPr="001C72B2" w:rsidDel="007E6638">
          <w:rPr>
            <w:noProof w:val="0"/>
          </w:rPr>
          <w:delText>"</w:delText>
        </w:r>
        <w:r w:rsidR="0089186E" w:rsidRPr="001C72B2" w:rsidDel="007E6638">
          <w:rPr>
            <w:noProof w:val="0"/>
          </w:rPr>
          <w:delText>&gt;=</w:delText>
        </w:r>
        <w:r w:rsidR="00466415" w:rsidRPr="001C72B2" w:rsidDel="007E6638">
          <w:rPr>
            <w:noProof w:val="0"/>
          </w:rPr>
          <w:delText>"</w:delText>
        </w:r>
        <w:r w:rsidR="0089186E" w:rsidRPr="001C72B2" w:rsidDel="007E6638">
          <w:rPr>
            <w:noProof w:val="0"/>
          </w:rPr>
          <w:delText xml:space="preserve"> | </w:delText>
        </w:r>
        <w:r w:rsidR="00466415" w:rsidRPr="001C72B2" w:rsidDel="007E6638">
          <w:rPr>
            <w:noProof w:val="0"/>
          </w:rPr>
          <w:delText>"</w:delText>
        </w:r>
        <w:r w:rsidR="0089186E" w:rsidRPr="001C72B2" w:rsidDel="007E6638">
          <w:rPr>
            <w:noProof w:val="0"/>
          </w:rPr>
          <w:delText>&lt;=</w:delText>
        </w:r>
        <w:r w:rsidR="00466415" w:rsidRPr="001C72B2" w:rsidDel="007E6638">
          <w:rPr>
            <w:noProof w:val="0"/>
          </w:rPr>
          <w:delText>"</w:delText>
        </w:r>
        <w:r w:rsidR="0089186E" w:rsidRPr="001C72B2" w:rsidDel="007E6638">
          <w:rPr>
            <w:noProof w:val="0"/>
          </w:rPr>
          <w:delText xml:space="preserve"> | </w:delText>
        </w:r>
        <w:r w:rsidR="0089186E" w:rsidRPr="001C72B2" w:rsidDel="007E6638">
          <w:rPr>
            <w:noProof w:val="0"/>
            <w:u w:val="single"/>
          </w:rPr>
          <w:delText>OfKeyword</w:delText>
        </w:r>
      </w:del>
    </w:p>
    <w:p w14:paraId="2AF7DEC5" w14:textId="74E2EEA6" w:rsidR="008232AC" w:rsidRPr="001C72B2" w:rsidDel="007E6638" w:rsidRDefault="008232AC" w:rsidP="0089186E">
      <w:pPr>
        <w:pStyle w:val="PL"/>
        <w:rPr>
          <w:del w:id="961" w:author="Jens Grabowski" w:date="2021-11-12T13:19:00Z"/>
          <w:noProof w:val="0"/>
        </w:rPr>
      </w:pPr>
    </w:p>
    <w:p w14:paraId="1BF96EDC" w14:textId="1838DFB2" w:rsidR="0091058A" w:rsidRPr="001C72B2" w:rsidDel="007E6638" w:rsidRDefault="0091058A" w:rsidP="0091058A">
      <w:pPr>
        <w:pStyle w:val="berschrift1"/>
        <w:keepNext w:val="0"/>
        <w:keepLines w:val="0"/>
        <w:rPr>
          <w:del w:id="962" w:author="Jens Grabowski" w:date="2021-11-12T13:19:00Z"/>
        </w:rPr>
      </w:pPr>
      <w:bookmarkStart w:id="963" w:name="_Toc66104987"/>
      <w:bookmarkStart w:id="964" w:name="_Toc66112473"/>
      <w:bookmarkStart w:id="965" w:name="_Toc66354648"/>
      <w:bookmarkStart w:id="966" w:name="_Toc72305879"/>
      <w:bookmarkStart w:id="967" w:name="_Toc72306711"/>
      <w:del w:id="968" w:author="Jens Grabowski" w:date="2021-11-12T13:19:00Z">
        <w:r w:rsidRPr="001C72B2" w:rsidDel="007E6638">
          <w:delText>A.</w:delText>
        </w:r>
        <w:r w:rsidR="002F2A21" w:rsidRPr="001C72B2" w:rsidDel="007E6638">
          <w:delText>3</w:delText>
        </w:r>
        <w:r w:rsidRPr="001C72B2" w:rsidDel="007E6638">
          <w:tab/>
          <w:delText>Additional TTCN-3 syntax BNF productions</w:delText>
        </w:r>
        <w:bookmarkEnd w:id="963"/>
        <w:bookmarkEnd w:id="964"/>
        <w:bookmarkEnd w:id="965"/>
        <w:bookmarkEnd w:id="966"/>
        <w:bookmarkEnd w:id="967"/>
      </w:del>
    </w:p>
    <w:p w14:paraId="4F70F634" w14:textId="220A990C" w:rsidR="00A55C00" w:rsidRPr="001C72B2" w:rsidDel="007E6638" w:rsidRDefault="00A55C00" w:rsidP="00314490">
      <w:pPr>
        <w:rPr>
          <w:del w:id="969" w:author="Jens Grabowski" w:date="2021-11-12T13:19:00Z"/>
          <w:lang w:eastAsia="en-GB"/>
        </w:rPr>
      </w:pPr>
      <w:del w:id="970" w:author="Jens Grabowski" w:date="2021-11-12T13:19:00Z">
        <w:r w:rsidRPr="001C72B2" w:rsidDel="007E6638">
          <w:rPr>
            <w:lang w:eastAsia="en-GB"/>
          </w:rPr>
          <w:delText xml:space="preserve">This clause includes all additional BNF productions that needed to define the syntax introduced by this package. All rules start with the digits </w:delText>
        </w:r>
        <w:r w:rsidR="00466415" w:rsidRPr="001C72B2" w:rsidDel="007E6638">
          <w:rPr>
            <w:lang w:eastAsia="en-GB"/>
          </w:rPr>
          <w:delText>"</w:delText>
        </w:r>
        <w:r w:rsidRPr="001C72B2" w:rsidDel="007E6638">
          <w:rPr>
            <w:lang w:eastAsia="en-GB"/>
          </w:rPr>
          <w:delText>0330</w:delText>
        </w:r>
        <w:r w:rsidR="00466415" w:rsidRPr="001C72B2" w:rsidDel="007E6638">
          <w:rPr>
            <w:lang w:eastAsia="en-GB"/>
          </w:rPr>
          <w:delText>"</w:delText>
        </w:r>
        <w:r w:rsidRPr="001C72B2" w:rsidDel="007E6638">
          <w:rPr>
            <w:lang w:eastAsia="en-GB"/>
          </w:rPr>
          <w:delText>.</w:delText>
        </w:r>
      </w:del>
    </w:p>
    <w:p w14:paraId="4B1EB840" w14:textId="5A731D5A" w:rsidR="0091058A" w:rsidRPr="001C72B2" w:rsidDel="007E6638" w:rsidRDefault="00A55C00" w:rsidP="00835A9B">
      <w:pPr>
        <w:pStyle w:val="H6"/>
        <w:rPr>
          <w:del w:id="971" w:author="Jens Grabowski" w:date="2021-11-12T13:19:00Z"/>
          <w:lang w:eastAsia="en-GB"/>
        </w:rPr>
      </w:pPr>
      <w:del w:id="972" w:author="Jens Grabowski" w:date="2021-11-12T13:19:00Z">
        <w:r w:rsidRPr="001C72B2" w:rsidDel="007E6638">
          <w:rPr>
            <w:lang w:eastAsia="en-GB"/>
          </w:rPr>
          <w:delText xml:space="preserve">Additional BNF rules related to </w:delText>
        </w:r>
        <w:r w:rsidR="00466415" w:rsidRPr="001C72B2" w:rsidDel="007E6638">
          <w:rPr>
            <w:lang w:eastAsia="en-GB"/>
          </w:rPr>
          <w:delText>c</w:delText>
        </w:r>
        <w:r w:rsidR="0091058A" w:rsidRPr="001C72B2" w:rsidDel="007E6638">
          <w:rPr>
            <w:lang w:eastAsia="en-GB"/>
          </w:rPr>
          <w:delText>lause A.1.6.1.1</w:delText>
        </w:r>
        <w:r w:rsidR="00A65103" w:rsidRPr="001C72B2" w:rsidDel="007E6638">
          <w:rPr>
            <w:lang w:eastAsia="en-GB"/>
          </w:rPr>
          <w:tab/>
        </w:r>
        <w:r w:rsidR="0091058A" w:rsidRPr="001C72B2" w:rsidDel="007E6638">
          <w:rPr>
            <w:lang w:eastAsia="en-GB"/>
          </w:rPr>
          <w:delText>Type definitions</w:delText>
        </w:r>
      </w:del>
    </w:p>
    <w:p w14:paraId="3907BC9D" w14:textId="76A7DAB6" w:rsidR="0091058A" w:rsidRPr="001C72B2" w:rsidDel="007E6638" w:rsidRDefault="00A55C00" w:rsidP="0091058A">
      <w:pPr>
        <w:pStyle w:val="PL"/>
        <w:rPr>
          <w:del w:id="973" w:author="Jens Grabowski" w:date="2021-11-12T13:19:00Z"/>
          <w:noProof w:val="0"/>
        </w:rPr>
      </w:pPr>
      <w:del w:id="974" w:author="Jens Grabowski" w:date="2021-11-12T13:19:00Z">
        <w:r w:rsidRPr="001C72B2" w:rsidDel="007E6638">
          <w:rPr>
            <w:noProof w:val="0"/>
            <w:lang w:eastAsia="en-GB"/>
          </w:rPr>
          <w:delText>03300</w:delText>
        </w:r>
        <w:r w:rsidRPr="001C72B2" w:rsidDel="007E6638">
          <w:rPr>
            <w:noProof w:val="0"/>
          </w:rPr>
          <w:delText>1</w:delText>
        </w:r>
        <w:r w:rsidR="0091058A" w:rsidRPr="001C72B2" w:rsidDel="007E6638">
          <w:rPr>
            <w:noProof w:val="0"/>
          </w:rPr>
          <w:delText xml:space="preserve">. </w:delText>
        </w:r>
        <w:bookmarkStart w:id="975" w:name="TClassDef"/>
        <w:r w:rsidR="0091058A" w:rsidRPr="001C72B2" w:rsidDel="007E6638">
          <w:rPr>
            <w:noProof w:val="0"/>
          </w:rPr>
          <w:delText>ClassDef</w:delText>
        </w:r>
        <w:bookmarkEnd w:id="975"/>
        <w:r w:rsidR="0091058A" w:rsidRPr="001C72B2" w:rsidDel="007E6638">
          <w:rPr>
            <w:noProof w:val="0"/>
          </w:rPr>
          <w:delText xml:space="preserve"> ::= [ </w:delText>
        </w:r>
        <w:r w:rsidR="0091058A" w:rsidRPr="001C72B2" w:rsidDel="007E6638">
          <w:rPr>
            <w:noProof w:val="0"/>
            <w:u w:val="single"/>
          </w:rPr>
          <w:delText>ExtKeyword</w:delText>
        </w:r>
        <w:r w:rsidR="0091058A" w:rsidRPr="001C72B2" w:rsidDel="007E6638">
          <w:rPr>
            <w:noProof w:val="0"/>
          </w:rPr>
          <w:delText xml:space="preserve"> ] </w:delText>
        </w:r>
        <w:r w:rsidR="0091058A" w:rsidRPr="001C72B2" w:rsidDel="007E6638">
          <w:rPr>
            <w:noProof w:val="0"/>
            <w:u w:val="single"/>
          </w:rPr>
          <w:delText>ClassKeyword</w:delText>
        </w:r>
        <w:r w:rsidR="0091058A" w:rsidRPr="001C72B2" w:rsidDel="007E6638">
          <w:rPr>
            <w:noProof w:val="0"/>
          </w:rPr>
          <w:delText xml:space="preserve"> [ </w:delText>
        </w:r>
        <w:r w:rsidR="0091058A" w:rsidRPr="001C72B2" w:rsidDel="007E6638">
          <w:rPr>
            <w:noProof w:val="0"/>
            <w:u w:val="single"/>
          </w:rPr>
          <w:delText>FinalModifier</w:delText>
        </w:r>
        <w:r w:rsidR="0091058A" w:rsidRPr="001C72B2" w:rsidDel="007E6638">
          <w:rPr>
            <w:noProof w:val="0"/>
          </w:rPr>
          <w:delText xml:space="preserve"> | </w:delText>
        </w:r>
        <w:r w:rsidR="0091058A" w:rsidRPr="001C72B2" w:rsidDel="007E6638">
          <w:rPr>
            <w:noProof w:val="0"/>
            <w:u w:val="single"/>
          </w:rPr>
          <w:delText>AbstractModifier</w:delText>
        </w:r>
        <w:r w:rsidR="0091058A" w:rsidRPr="001C72B2" w:rsidDel="007E6638">
          <w:rPr>
            <w:noProof w:val="0"/>
          </w:rPr>
          <w:delText xml:space="preserve"> </w:delText>
        </w:r>
        <w:r w:rsidR="005B44CC" w:rsidRPr="001C72B2" w:rsidDel="007E6638">
          <w:rPr>
            <w:noProof w:val="0"/>
          </w:rPr>
          <w:delText>| TraitModifier</w:delText>
        </w:r>
        <w:r w:rsidR="0091058A" w:rsidRPr="001C72B2" w:rsidDel="007E6638">
          <w:rPr>
            <w:noProof w:val="0"/>
          </w:rPr>
          <w:delText xml:space="preserve">] </w:delText>
        </w:r>
      </w:del>
    </w:p>
    <w:p w14:paraId="295F4A31" w14:textId="5BF64A66" w:rsidR="005B44CC" w:rsidRPr="001C72B2" w:rsidDel="007E6638" w:rsidRDefault="005B7A82" w:rsidP="005B7A82">
      <w:pPr>
        <w:pStyle w:val="PL"/>
        <w:rPr>
          <w:del w:id="976" w:author="Jens Grabowski" w:date="2021-11-12T13:19:00Z"/>
          <w:noProof w:val="0"/>
        </w:rPr>
      </w:pPr>
      <w:del w:id="977"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u w:val="single"/>
          </w:rPr>
          <w:delText>Identifier</w:delText>
        </w:r>
        <w:r w:rsidRPr="001C72B2" w:rsidDel="007E6638">
          <w:rPr>
            <w:noProof w:val="0"/>
          </w:rPr>
          <w:delText xml:space="preserve"> [ </w:delText>
        </w:r>
        <w:r w:rsidRPr="001C72B2" w:rsidDel="007E6638">
          <w:rPr>
            <w:noProof w:val="0"/>
            <w:u w:val="single"/>
          </w:rPr>
          <w:delText>ExtendsKeyword</w:delText>
        </w:r>
        <w:r w:rsidRPr="001C72B2" w:rsidDel="007E6638">
          <w:rPr>
            <w:noProof w:val="0"/>
          </w:rPr>
          <w:delText xml:space="preserve"> </w:delText>
        </w:r>
        <w:r w:rsidRPr="001C72B2" w:rsidDel="007E6638">
          <w:rPr>
            <w:noProof w:val="0"/>
            <w:u w:val="single"/>
          </w:rPr>
          <w:delText>ClassType</w:delText>
        </w:r>
        <w:r w:rsidR="005B44CC" w:rsidRPr="001C72B2" w:rsidDel="007E6638">
          <w:rPr>
            <w:noProof w:val="0"/>
            <w:u w:val="single"/>
          </w:rPr>
          <w:delText>List</w:delText>
        </w:r>
        <w:r w:rsidRPr="001C72B2" w:rsidDel="007E6638">
          <w:rPr>
            <w:noProof w:val="0"/>
          </w:rPr>
          <w:delText xml:space="preserve"> ] [ </w:delText>
        </w:r>
        <w:r w:rsidRPr="001C72B2" w:rsidDel="007E6638">
          <w:rPr>
            <w:noProof w:val="0"/>
            <w:u w:val="single"/>
          </w:rPr>
          <w:delText>RunsOnSpec</w:delText>
        </w:r>
        <w:r w:rsidRPr="001C72B2" w:rsidDel="007E6638">
          <w:rPr>
            <w:noProof w:val="0"/>
          </w:rPr>
          <w:delText xml:space="preserve"> ] [ </w:delText>
        </w:r>
        <w:r w:rsidRPr="001C72B2" w:rsidDel="007E6638">
          <w:rPr>
            <w:noProof w:val="0"/>
            <w:u w:val="single"/>
          </w:rPr>
          <w:delText>MtcSpec</w:delText>
        </w:r>
        <w:r w:rsidRPr="001C72B2" w:rsidDel="007E6638">
          <w:rPr>
            <w:noProof w:val="0"/>
          </w:rPr>
          <w:delText xml:space="preserve"> ]</w:delText>
        </w:r>
      </w:del>
    </w:p>
    <w:p w14:paraId="0E1C118F" w14:textId="64E9CE73" w:rsidR="005B7A82" w:rsidRPr="001C72B2" w:rsidDel="007E6638" w:rsidRDefault="005B44CC" w:rsidP="005B7A82">
      <w:pPr>
        <w:pStyle w:val="PL"/>
        <w:rPr>
          <w:del w:id="978" w:author="Jens Grabowski" w:date="2021-11-12T13:19:00Z"/>
          <w:noProof w:val="0"/>
        </w:rPr>
      </w:pPr>
      <w:del w:id="979"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005B7A82" w:rsidRPr="001C72B2" w:rsidDel="007E6638">
          <w:rPr>
            <w:noProof w:val="0"/>
          </w:rPr>
          <w:delText xml:space="preserve">[ </w:delText>
        </w:r>
        <w:r w:rsidR="005B7A82" w:rsidRPr="001C72B2" w:rsidDel="007E6638">
          <w:rPr>
            <w:noProof w:val="0"/>
            <w:u w:val="single"/>
          </w:rPr>
          <w:delText>SystemSpec</w:delText>
        </w:r>
        <w:r w:rsidR="005B7A82" w:rsidRPr="001C72B2" w:rsidDel="007E6638">
          <w:rPr>
            <w:noProof w:val="0"/>
          </w:rPr>
          <w:delText xml:space="preserve"> ] </w:delText>
        </w:r>
      </w:del>
    </w:p>
    <w:p w14:paraId="1CAC7442" w14:textId="4B8C7EAC" w:rsidR="0091058A" w:rsidRPr="001C72B2" w:rsidDel="007E6638" w:rsidRDefault="0091058A" w:rsidP="0091058A">
      <w:pPr>
        <w:pStyle w:val="PL"/>
        <w:rPr>
          <w:del w:id="980" w:author="Jens Grabowski" w:date="2021-11-12T13:19:00Z"/>
          <w:noProof w:val="0"/>
        </w:rPr>
      </w:pPr>
      <w:del w:id="981"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00466415" w:rsidRPr="001C72B2" w:rsidDel="007E6638">
          <w:rPr>
            <w:noProof w:val="0"/>
          </w:rPr>
          <w:delText>"</w:delText>
        </w:r>
        <w:r w:rsidRPr="001C72B2" w:rsidDel="007E6638">
          <w:rPr>
            <w:noProof w:val="0"/>
          </w:rPr>
          <w:delText>{</w:delText>
        </w:r>
        <w:r w:rsidR="00466415" w:rsidRPr="001C72B2" w:rsidDel="007E6638">
          <w:rPr>
            <w:noProof w:val="0"/>
          </w:rPr>
          <w:delText>"</w:delText>
        </w:r>
        <w:r w:rsidRPr="001C72B2" w:rsidDel="007E6638">
          <w:rPr>
            <w:noProof w:val="0"/>
          </w:rPr>
          <w:delText xml:space="preserve"> </w:delText>
        </w:r>
        <w:r w:rsidRPr="001C72B2" w:rsidDel="007E6638">
          <w:rPr>
            <w:noProof w:val="0"/>
            <w:u w:val="single"/>
          </w:rPr>
          <w:delText>ClassMemberList</w:delText>
        </w:r>
        <w:r w:rsidRPr="001C72B2" w:rsidDel="007E6638">
          <w:rPr>
            <w:noProof w:val="0"/>
          </w:rPr>
          <w:delText xml:space="preserve"> </w:delText>
        </w:r>
        <w:r w:rsidR="00466415" w:rsidRPr="001C72B2" w:rsidDel="007E6638">
          <w:rPr>
            <w:noProof w:val="0"/>
          </w:rPr>
          <w:delText>"</w:delText>
        </w:r>
        <w:r w:rsidRPr="001C72B2" w:rsidDel="007E6638">
          <w:rPr>
            <w:noProof w:val="0"/>
          </w:rPr>
          <w:delText>}</w:delText>
        </w:r>
        <w:r w:rsidR="00466415" w:rsidRPr="001C72B2" w:rsidDel="007E6638">
          <w:rPr>
            <w:noProof w:val="0"/>
          </w:rPr>
          <w:delText>"</w:delText>
        </w:r>
        <w:r w:rsidRPr="001C72B2" w:rsidDel="007E6638">
          <w:rPr>
            <w:noProof w:val="0"/>
          </w:rPr>
          <w:delText xml:space="preserve"> </w:delText>
        </w:r>
      </w:del>
    </w:p>
    <w:p w14:paraId="1EF4D2D5" w14:textId="479B9E0C" w:rsidR="0091058A" w:rsidRPr="001C72B2" w:rsidDel="007E6638" w:rsidRDefault="0091058A" w:rsidP="0091058A">
      <w:pPr>
        <w:pStyle w:val="PL"/>
        <w:rPr>
          <w:del w:id="982" w:author="Jens Grabowski" w:date="2021-11-12T13:19:00Z"/>
          <w:noProof w:val="0"/>
        </w:rPr>
      </w:pPr>
      <w:del w:id="983"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delText xml:space="preserve">[ </w:delText>
        </w:r>
        <w:r w:rsidRPr="001C72B2" w:rsidDel="007E6638">
          <w:rPr>
            <w:noProof w:val="0"/>
            <w:u w:val="single"/>
          </w:rPr>
          <w:delText>FinallyKeyword</w:delText>
        </w:r>
        <w:r w:rsidRPr="001C72B2" w:rsidDel="007E6638">
          <w:rPr>
            <w:noProof w:val="0"/>
          </w:rPr>
          <w:delText xml:space="preserve"> </w:delText>
        </w:r>
        <w:r w:rsidRPr="001C72B2" w:rsidDel="007E6638">
          <w:rPr>
            <w:noProof w:val="0"/>
            <w:u w:val="single"/>
          </w:rPr>
          <w:delText>BasicStatementBlock</w:delText>
        </w:r>
        <w:r w:rsidRPr="001C72B2" w:rsidDel="007E6638">
          <w:rPr>
            <w:noProof w:val="0"/>
          </w:rPr>
          <w:delText xml:space="preserve"> ]</w:delText>
        </w:r>
      </w:del>
    </w:p>
    <w:p w14:paraId="3148FA77" w14:textId="0620E844" w:rsidR="0091058A" w:rsidRPr="001C72B2" w:rsidDel="007E6638" w:rsidRDefault="00A55C00" w:rsidP="0091058A">
      <w:pPr>
        <w:pStyle w:val="PL"/>
        <w:rPr>
          <w:del w:id="984" w:author="Jens Grabowski" w:date="2021-11-12T13:19:00Z"/>
          <w:noProof w:val="0"/>
        </w:rPr>
      </w:pPr>
      <w:del w:id="985" w:author="Jens Grabowski" w:date="2021-11-12T13:19:00Z">
        <w:r w:rsidRPr="001C72B2" w:rsidDel="007E6638">
          <w:rPr>
            <w:noProof w:val="0"/>
            <w:lang w:eastAsia="en-GB"/>
          </w:rPr>
          <w:delText>033002</w:delText>
        </w:r>
        <w:r w:rsidR="0091058A" w:rsidRPr="001C72B2" w:rsidDel="007E6638">
          <w:rPr>
            <w:noProof w:val="0"/>
          </w:rPr>
          <w:delText xml:space="preserve">. ClassKeyword ::= </w:delText>
        </w:r>
        <w:r w:rsidR="00466415" w:rsidRPr="001C72B2" w:rsidDel="007E6638">
          <w:rPr>
            <w:noProof w:val="0"/>
          </w:rPr>
          <w:delText>"</w:delText>
        </w:r>
        <w:r w:rsidR="0091058A" w:rsidRPr="001C72B2" w:rsidDel="007E6638">
          <w:rPr>
            <w:noProof w:val="0"/>
          </w:rPr>
          <w:delText>class</w:delText>
        </w:r>
        <w:r w:rsidR="00466415" w:rsidRPr="001C72B2" w:rsidDel="007E6638">
          <w:rPr>
            <w:noProof w:val="0"/>
          </w:rPr>
          <w:delText>"</w:delText>
        </w:r>
      </w:del>
    </w:p>
    <w:p w14:paraId="57BD6CD6" w14:textId="6C961577" w:rsidR="0091058A" w:rsidRPr="001C72B2" w:rsidDel="007E6638" w:rsidRDefault="00A55C00" w:rsidP="0091058A">
      <w:pPr>
        <w:pStyle w:val="PL"/>
        <w:rPr>
          <w:del w:id="986" w:author="Jens Grabowski" w:date="2021-11-12T13:19:00Z"/>
          <w:noProof w:val="0"/>
        </w:rPr>
      </w:pPr>
      <w:del w:id="987" w:author="Jens Grabowski" w:date="2021-11-12T13:19:00Z">
        <w:r w:rsidRPr="001C72B2" w:rsidDel="007E6638">
          <w:rPr>
            <w:noProof w:val="0"/>
            <w:lang w:eastAsia="en-GB"/>
          </w:rPr>
          <w:delText>033003</w:delText>
        </w:r>
        <w:r w:rsidR="0091058A" w:rsidRPr="001C72B2" w:rsidDel="007E6638">
          <w:rPr>
            <w:noProof w:val="0"/>
          </w:rPr>
          <w:delText xml:space="preserve">. </w:delText>
        </w:r>
        <w:bookmarkStart w:id="988" w:name="TThisOp"/>
        <w:r w:rsidR="0091058A" w:rsidRPr="001C72B2" w:rsidDel="007E6638">
          <w:rPr>
            <w:noProof w:val="0"/>
          </w:rPr>
          <w:delText>ThisOp</w:delText>
        </w:r>
        <w:bookmarkEnd w:id="988"/>
        <w:r w:rsidR="0091058A" w:rsidRPr="001C72B2" w:rsidDel="007E6638">
          <w:rPr>
            <w:noProof w:val="0"/>
          </w:rPr>
          <w:delText xml:space="preserve"> ::= </w:delText>
        </w:r>
        <w:r w:rsidR="00466415" w:rsidRPr="001C72B2" w:rsidDel="007E6638">
          <w:rPr>
            <w:noProof w:val="0"/>
          </w:rPr>
          <w:delText>"</w:delText>
        </w:r>
        <w:r w:rsidR="0091058A" w:rsidRPr="001C72B2" w:rsidDel="007E6638">
          <w:rPr>
            <w:noProof w:val="0"/>
          </w:rPr>
          <w:delText>this</w:delText>
        </w:r>
        <w:r w:rsidR="00466415" w:rsidRPr="001C72B2" w:rsidDel="007E6638">
          <w:rPr>
            <w:noProof w:val="0"/>
          </w:rPr>
          <w:delText>"</w:delText>
        </w:r>
      </w:del>
    </w:p>
    <w:p w14:paraId="19054422" w14:textId="616D2D4A" w:rsidR="0091058A" w:rsidRPr="001C72B2" w:rsidDel="007E6638" w:rsidRDefault="00A55C00" w:rsidP="0091058A">
      <w:pPr>
        <w:pStyle w:val="PL"/>
        <w:rPr>
          <w:del w:id="989" w:author="Jens Grabowski" w:date="2021-11-12T13:19:00Z"/>
          <w:noProof w:val="0"/>
        </w:rPr>
      </w:pPr>
      <w:del w:id="990" w:author="Jens Grabowski" w:date="2021-11-12T13:19:00Z">
        <w:r w:rsidRPr="001C72B2" w:rsidDel="007E6638">
          <w:rPr>
            <w:noProof w:val="0"/>
            <w:lang w:eastAsia="en-GB"/>
          </w:rPr>
          <w:delText>033004</w:delText>
        </w:r>
        <w:r w:rsidR="0091058A" w:rsidRPr="001C72B2" w:rsidDel="007E6638">
          <w:rPr>
            <w:noProof w:val="0"/>
          </w:rPr>
          <w:delText xml:space="preserve">. SuperOp ::= </w:delText>
        </w:r>
        <w:r w:rsidR="00466415" w:rsidRPr="001C72B2" w:rsidDel="007E6638">
          <w:rPr>
            <w:noProof w:val="0"/>
          </w:rPr>
          <w:delText>"</w:delText>
        </w:r>
        <w:r w:rsidR="0091058A" w:rsidRPr="001C72B2" w:rsidDel="007E6638">
          <w:rPr>
            <w:noProof w:val="0"/>
          </w:rPr>
          <w:delText>super</w:delText>
        </w:r>
        <w:r w:rsidR="00466415" w:rsidRPr="001C72B2" w:rsidDel="007E6638">
          <w:rPr>
            <w:noProof w:val="0"/>
          </w:rPr>
          <w:delText>"</w:delText>
        </w:r>
      </w:del>
    </w:p>
    <w:p w14:paraId="7A137F86" w14:textId="2B80592E" w:rsidR="0091058A" w:rsidRPr="001C72B2" w:rsidDel="007E6638" w:rsidRDefault="00A55C00" w:rsidP="0091058A">
      <w:pPr>
        <w:pStyle w:val="PL"/>
        <w:rPr>
          <w:del w:id="991" w:author="Jens Grabowski" w:date="2021-11-12T13:19:00Z"/>
          <w:noProof w:val="0"/>
        </w:rPr>
      </w:pPr>
      <w:del w:id="992" w:author="Jens Grabowski" w:date="2021-11-12T13:19:00Z">
        <w:r w:rsidRPr="001C72B2" w:rsidDel="007E6638">
          <w:rPr>
            <w:noProof w:val="0"/>
            <w:lang w:eastAsia="en-GB"/>
          </w:rPr>
          <w:delText>033005</w:delText>
        </w:r>
        <w:r w:rsidR="0091058A" w:rsidRPr="001C72B2" w:rsidDel="007E6638">
          <w:rPr>
            <w:noProof w:val="0"/>
          </w:rPr>
          <w:delText xml:space="preserve">. FinalModifier ::= </w:delText>
        </w:r>
        <w:r w:rsidR="00466415" w:rsidRPr="001C72B2" w:rsidDel="007E6638">
          <w:rPr>
            <w:noProof w:val="0"/>
          </w:rPr>
          <w:delText>"</w:delText>
        </w:r>
        <w:r w:rsidR="0091058A" w:rsidRPr="001C72B2" w:rsidDel="007E6638">
          <w:rPr>
            <w:noProof w:val="0"/>
          </w:rPr>
          <w:delText>@final</w:delText>
        </w:r>
        <w:r w:rsidR="00466415" w:rsidRPr="001C72B2" w:rsidDel="007E6638">
          <w:rPr>
            <w:noProof w:val="0"/>
          </w:rPr>
          <w:delText>"</w:delText>
        </w:r>
      </w:del>
    </w:p>
    <w:p w14:paraId="59103A34" w14:textId="2E8D3FB4" w:rsidR="0091058A" w:rsidRPr="001C72B2" w:rsidDel="007E6638" w:rsidRDefault="00A55C00" w:rsidP="0091058A">
      <w:pPr>
        <w:pStyle w:val="PL"/>
        <w:rPr>
          <w:del w:id="993" w:author="Jens Grabowski" w:date="2021-11-12T13:19:00Z"/>
          <w:noProof w:val="0"/>
        </w:rPr>
      </w:pPr>
      <w:del w:id="994" w:author="Jens Grabowski" w:date="2021-11-12T13:19:00Z">
        <w:r w:rsidRPr="001C72B2" w:rsidDel="007E6638">
          <w:rPr>
            <w:noProof w:val="0"/>
            <w:lang w:eastAsia="en-GB"/>
          </w:rPr>
          <w:delText>033006</w:delText>
        </w:r>
        <w:r w:rsidR="0091058A" w:rsidRPr="001C72B2" w:rsidDel="007E6638">
          <w:rPr>
            <w:noProof w:val="0"/>
          </w:rPr>
          <w:delText xml:space="preserve">. AbstractModifier ::= </w:delText>
        </w:r>
        <w:r w:rsidR="00466415" w:rsidRPr="001C72B2" w:rsidDel="007E6638">
          <w:rPr>
            <w:noProof w:val="0"/>
          </w:rPr>
          <w:delText>"</w:delText>
        </w:r>
        <w:r w:rsidR="0091058A" w:rsidRPr="001C72B2" w:rsidDel="007E6638">
          <w:rPr>
            <w:noProof w:val="0"/>
          </w:rPr>
          <w:delText>@abstract</w:delText>
        </w:r>
        <w:r w:rsidR="00466415" w:rsidRPr="001C72B2" w:rsidDel="007E6638">
          <w:rPr>
            <w:noProof w:val="0"/>
          </w:rPr>
          <w:delText>"</w:delText>
        </w:r>
      </w:del>
    </w:p>
    <w:p w14:paraId="5E95C6EA" w14:textId="1D011A93" w:rsidR="0091058A" w:rsidRPr="001C72B2" w:rsidDel="007E6638" w:rsidRDefault="00A55C00" w:rsidP="0091058A">
      <w:pPr>
        <w:pStyle w:val="PL"/>
        <w:rPr>
          <w:del w:id="995" w:author="Jens Grabowski" w:date="2021-11-12T13:19:00Z"/>
          <w:noProof w:val="0"/>
        </w:rPr>
      </w:pPr>
      <w:del w:id="996" w:author="Jens Grabowski" w:date="2021-11-12T13:19:00Z">
        <w:r w:rsidRPr="001C72B2" w:rsidDel="007E6638">
          <w:rPr>
            <w:noProof w:val="0"/>
            <w:lang w:eastAsia="en-GB"/>
          </w:rPr>
          <w:delText>033007</w:delText>
        </w:r>
        <w:r w:rsidR="0091058A" w:rsidRPr="001C72B2" w:rsidDel="007E6638">
          <w:rPr>
            <w:noProof w:val="0"/>
          </w:rPr>
          <w:delText xml:space="preserve">. FinallyKeyword ::= </w:delText>
        </w:r>
        <w:r w:rsidR="00466415" w:rsidRPr="001C72B2" w:rsidDel="007E6638">
          <w:rPr>
            <w:noProof w:val="0"/>
          </w:rPr>
          <w:delText>"</w:delText>
        </w:r>
        <w:r w:rsidR="0091058A" w:rsidRPr="001C72B2" w:rsidDel="007E6638">
          <w:rPr>
            <w:noProof w:val="0"/>
          </w:rPr>
          <w:delText>finally</w:delText>
        </w:r>
        <w:r w:rsidR="00466415" w:rsidRPr="001C72B2" w:rsidDel="007E6638">
          <w:rPr>
            <w:noProof w:val="0"/>
          </w:rPr>
          <w:delText>"</w:delText>
        </w:r>
      </w:del>
    </w:p>
    <w:p w14:paraId="4021C177" w14:textId="61CBA09C" w:rsidR="005B7A82" w:rsidRPr="001C72B2" w:rsidDel="007E6638" w:rsidRDefault="005B7A82" w:rsidP="005B7A82">
      <w:pPr>
        <w:pStyle w:val="PL"/>
        <w:rPr>
          <w:del w:id="997" w:author="Jens Grabowski" w:date="2021-11-12T13:19:00Z"/>
          <w:noProof w:val="0"/>
        </w:rPr>
      </w:pPr>
      <w:del w:id="998" w:author="Jens Grabowski" w:date="2021-11-12T13:19:00Z">
        <w:r w:rsidRPr="001C72B2" w:rsidDel="007E6638">
          <w:rPr>
            <w:noProof w:val="0"/>
            <w:lang w:eastAsia="en-GB"/>
          </w:rPr>
          <w:delText>033008</w:delText>
        </w:r>
        <w:r w:rsidRPr="001C72B2" w:rsidDel="007E6638">
          <w:rPr>
            <w:noProof w:val="0"/>
          </w:rPr>
          <w:delText>. ObjectKeyword ::= "object"</w:delText>
        </w:r>
      </w:del>
    </w:p>
    <w:p w14:paraId="6A07C65F" w14:textId="131B7B18" w:rsidR="005B7A82" w:rsidRPr="001C72B2" w:rsidDel="007E6638" w:rsidRDefault="005B7A82" w:rsidP="005B7A82">
      <w:pPr>
        <w:pStyle w:val="PL"/>
        <w:rPr>
          <w:del w:id="999" w:author="Jens Grabowski" w:date="2021-11-12T13:19:00Z"/>
          <w:noProof w:val="0"/>
        </w:rPr>
      </w:pPr>
      <w:del w:id="1000" w:author="Jens Grabowski" w:date="2021-11-12T13:19:00Z">
        <w:r w:rsidRPr="001C72B2" w:rsidDel="007E6638">
          <w:rPr>
            <w:noProof w:val="0"/>
            <w:lang w:eastAsia="en-GB"/>
          </w:rPr>
          <w:delText>033008a</w:delText>
        </w:r>
        <w:r w:rsidRPr="001C72B2" w:rsidDel="007E6638">
          <w:rPr>
            <w:noProof w:val="0"/>
          </w:rPr>
          <w:delText xml:space="preserve">. </w:delText>
        </w:r>
        <w:bookmarkStart w:id="1001" w:name="TClassType"/>
        <w:r w:rsidRPr="001C72B2" w:rsidDel="007E6638">
          <w:rPr>
            <w:noProof w:val="0"/>
          </w:rPr>
          <w:delText>ClassType</w:delText>
        </w:r>
        <w:bookmarkEnd w:id="1001"/>
        <w:r w:rsidRPr="001C72B2" w:rsidDel="007E6638">
          <w:rPr>
            <w:noProof w:val="0"/>
          </w:rPr>
          <w:delText xml:space="preserve"> ::= ReferencedType | ObjectKeyword</w:delText>
        </w:r>
      </w:del>
    </w:p>
    <w:p w14:paraId="47522A0A" w14:textId="6B2BD904" w:rsidR="005B7A82" w:rsidRPr="001C72B2" w:rsidDel="007E6638" w:rsidRDefault="005B7A82" w:rsidP="005B7A82">
      <w:pPr>
        <w:pStyle w:val="PL"/>
        <w:rPr>
          <w:del w:id="1002" w:author="Jens Grabowski" w:date="2021-11-12T13:19:00Z"/>
          <w:noProof w:val="0"/>
        </w:rPr>
      </w:pPr>
      <w:del w:id="1003" w:author="Jens Grabowski" w:date="2021-11-12T13:19:00Z">
        <w:r w:rsidRPr="001C72B2" w:rsidDel="007E6638">
          <w:rPr>
            <w:noProof w:val="0"/>
          </w:rPr>
          <w:delText>/* STATIC SEMANTICS – ReferencedType shall evaluate to a class. */</w:delText>
        </w:r>
      </w:del>
    </w:p>
    <w:p w14:paraId="29376D15" w14:textId="7FEB8734" w:rsidR="0091058A" w:rsidRPr="001C72B2" w:rsidDel="007E6638" w:rsidRDefault="00A55C00" w:rsidP="0091058A">
      <w:pPr>
        <w:pStyle w:val="PL"/>
        <w:rPr>
          <w:del w:id="1004" w:author="Jens Grabowski" w:date="2021-11-12T13:19:00Z"/>
          <w:noProof w:val="0"/>
        </w:rPr>
      </w:pPr>
      <w:del w:id="1005" w:author="Jens Grabowski" w:date="2021-11-12T13:19:00Z">
        <w:r w:rsidRPr="001C72B2" w:rsidDel="007E6638">
          <w:rPr>
            <w:noProof w:val="0"/>
            <w:lang w:eastAsia="en-GB"/>
          </w:rPr>
          <w:delText>033009</w:delText>
        </w:r>
        <w:r w:rsidR="0091058A" w:rsidRPr="001C72B2" w:rsidDel="007E6638">
          <w:rPr>
            <w:noProof w:val="0"/>
          </w:rPr>
          <w:delText xml:space="preserve">. ClassMemberList ::= { </w:delText>
        </w:r>
        <w:r w:rsidR="0091058A" w:rsidRPr="001C72B2" w:rsidDel="007E6638">
          <w:rPr>
            <w:noProof w:val="0"/>
            <w:u w:val="single"/>
          </w:rPr>
          <w:delText>ClassMember</w:delText>
        </w:r>
        <w:r w:rsidR="0091058A" w:rsidRPr="001C72B2" w:rsidDel="007E6638">
          <w:rPr>
            <w:noProof w:val="0"/>
          </w:rPr>
          <w:delText xml:space="preserve"> [ </w:delText>
        </w:r>
        <w:r w:rsidR="0091058A" w:rsidRPr="001C72B2" w:rsidDel="007E6638">
          <w:rPr>
            <w:noProof w:val="0"/>
            <w:u w:val="single"/>
          </w:rPr>
          <w:delText>WithStatement</w:delText>
        </w:r>
        <w:r w:rsidR="0091058A" w:rsidRPr="001C72B2" w:rsidDel="007E6638">
          <w:rPr>
            <w:noProof w:val="0"/>
          </w:rPr>
          <w:delText xml:space="preserve"> ] [ </w:delText>
        </w:r>
        <w:r w:rsidR="0091058A" w:rsidRPr="001C72B2" w:rsidDel="007E6638">
          <w:rPr>
            <w:noProof w:val="0"/>
            <w:u w:val="single"/>
          </w:rPr>
          <w:delText>SemiColon</w:delText>
        </w:r>
        <w:r w:rsidR="0091058A" w:rsidRPr="001C72B2" w:rsidDel="007E6638">
          <w:rPr>
            <w:noProof w:val="0"/>
          </w:rPr>
          <w:delText xml:space="preserve"> ] } </w:delText>
        </w:r>
      </w:del>
    </w:p>
    <w:p w14:paraId="4E60910D" w14:textId="24495A46" w:rsidR="0091058A" w:rsidRPr="001C72B2" w:rsidDel="007E6638" w:rsidRDefault="00A55C00" w:rsidP="0091058A">
      <w:pPr>
        <w:pStyle w:val="PL"/>
        <w:rPr>
          <w:del w:id="1006" w:author="Jens Grabowski" w:date="2021-11-12T13:19:00Z"/>
          <w:noProof w:val="0"/>
        </w:rPr>
      </w:pPr>
      <w:del w:id="1007" w:author="Jens Grabowski" w:date="2021-11-12T13:19:00Z">
        <w:r w:rsidRPr="001C72B2" w:rsidDel="007E6638">
          <w:rPr>
            <w:noProof w:val="0"/>
            <w:lang w:eastAsia="en-GB"/>
          </w:rPr>
          <w:delText>033010</w:delText>
        </w:r>
        <w:r w:rsidR="0091058A" w:rsidRPr="001C72B2" w:rsidDel="007E6638">
          <w:rPr>
            <w:noProof w:val="0"/>
          </w:rPr>
          <w:delText xml:space="preserve">. ClassMember ::= [ </w:delText>
        </w:r>
        <w:r w:rsidR="0091058A" w:rsidRPr="001C72B2" w:rsidDel="007E6638">
          <w:rPr>
            <w:noProof w:val="0"/>
            <w:u w:val="single"/>
          </w:rPr>
          <w:delText>MemberVisibility</w:delText>
        </w:r>
        <w:r w:rsidR="0091058A" w:rsidRPr="001C72B2" w:rsidDel="007E6638">
          <w:rPr>
            <w:noProof w:val="0"/>
          </w:rPr>
          <w:delText xml:space="preserve"> ] </w:delText>
        </w:r>
      </w:del>
    </w:p>
    <w:p w14:paraId="69A97211" w14:textId="0E70B0B7" w:rsidR="0091058A" w:rsidRPr="001C72B2" w:rsidDel="007E6638" w:rsidRDefault="0091058A" w:rsidP="0091058A">
      <w:pPr>
        <w:pStyle w:val="PL"/>
        <w:rPr>
          <w:del w:id="1008" w:author="Jens Grabowski" w:date="2021-11-12T13:19:00Z"/>
          <w:noProof w:val="0"/>
        </w:rPr>
      </w:pPr>
      <w:del w:id="1009"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delText xml:space="preserve">( </w:delText>
        </w:r>
        <w:r w:rsidRPr="001C72B2" w:rsidDel="007E6638">
          <w:rPr>
            <w:noProof w:val="0"/>
            <w:u w:val="single"/>
          </w:rPr>
          <w:delText>VarInstance</w:delText>
        </w:r>
        <w:r w:rsidRPr="001C72B2" w:rsidDel="007E6638">
          <w:rPr>
            <w:noProof w:val="0"/>
          </w:rPr>
          <w:delText xml:space="preserve"> | </w:delText>
        </w:r>
      </w:del>
    </w:p>
    <w:p w14:paraId="2489E7EB" w14:textId="67C08400" w:rsidR="0091058A" w:rsidRPr="001C72B2" w:rsidDel="007E6638" w:rsidRDefault="0091058A" w:rsidP="0091058A">
      <w:pPr>
        <w:pStyle w:val="PL"/>
        <w:rPr>
          <w:del w:id="1010" w:author="Jens Grabowski" w:date="2021-11-12T13:19:00Z"/>
          <w:noProof w:val="0"/>
        </w:rPr>
      </w:pPr>
      <w:del w:id="1011"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u w:val="single"/>
          </w:rPr>
          <w:delText>TimerInstance</w:delText>
        </w:r>
        <w:r w:rsidRPr="001C72B2" w:rsidDel="007E6638">
          <w:rPr>
            <w:noProof w:val="0"/>
          </w:rPr>
          <w:delText xml:space="preserve"> | </w:delText>
        </w:r>
      </w:del>
    </w:p>
    <w:p w14:paraId="44A29C24" w14:textId="699DB95A" w:rsidR="00497DC7" w:rsidRPr="001C72B2" w:rsidDel="007E6638" w:rsidRDefault="005B7A82" w:rsidP="00497DC7">
      <w:pPr>
        <w:pStyle w:val="PL"/>
        <w:rPr>
          <w:del w:id="1012" w:author="Jens Grabowski" w:date="2021-11-12T13:19:00Z"/>
          <w:noProof w:val="0"/>
        </w:rPr>
      </w:pPr>
      <w:del w:id="1013"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00497DC7" w:rsidRPr="001C72B2" w:rsidDel="007E6638">
          <w:rPr>
            <w:noProof w:val="0"/>
          </w:rPr>
          <w:delText xml:space="preserve">ClassConstDef | </w:delText>
        </w:r>
      </w:del>
    </w:p>
    <w:p w14:paraId="7225C4A7" w14:textId="0F405797" w:rsidR="00497DC7" w:rsidRPr="001C72B2" w:rsidDel="007E6638" w:rsidRDefault="005B7A82" w:rsidP="0091058A">
      <w:pPr>
        <w:pStyle w:val="PL"/>
        <w:rPr>
          <w:del w:id="1014" w:author="Jens Grabowski" w:date="2021-11-12T13:19:00Z"/>
          <w:noProof w:val="0"/>
        </w:rPr>
      </w:pPr>
      <w:del w:id="1015"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00497DC7" w:rsidRPr="001C72B2" w:rsidDel="007E6638">
          <w:rPr>
            <w:noProof w:val="0"/>
          </w:rPr>
          <w:tab/>
          <w:delText>ClassTemplateDef |</w:delText>
        </w:r>
      </w:del>
    </w:p>
    <w:p w14:paraId="76C55C5C" w14:textId="310F48F2" w:rsidR="0091058A" w:rsidRPr="001C72B2" w:rsidDel="007E6638" w:rsidRDefault="0091058A" w:rsidP="0091058A">
      <w:pPr>
        <w:pStyle w:val="PL"/>
        <w:rPr>
          <w:del w:id="1016" w:author="Jens Grabowski" w:date="2021-11-12T13:19:00Z"/>
          <w:noProof w:val="0"/>
        </w:rPr>
      </w:pPr>
      <w:del w:id="1017"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00497DC7" w:rsidRPr="001C72B2" w:rsidDel="007E6638">
          <w:rPr>
            <w:noProof w:val="0"/>
          </w:rPr>
          <w:delText>ClassFunctionDef</w:delText>
        </w:r>
        <w:r w:rsidRPr="001C72B2" w:rsidDel="007E6638">
          <w:rPr>
            <w:noProof w:val="0"/>
          </w:rPr>
          <w:delText xml:space="preserve"> | </w:delText>
        </w:r>
      </w:del>
    </w:p>
    <w:p w14:paraId="3B8EF4B4" w14:textId="2A305C39" w:rsidR="0012577C" w:rsidRPr="001C72B2" w:rsidDel="007E6638" w:rsidRDefault="0012577C" w:rsidP="0012577C">
      <w:pPr>
        <w:pStyle w:val="PL"/>
        <w:rPr>
          <w:del w:id="1018" w:author="Jens Grabowski" w:date="2021-11-12T13:19:00Z"/>
          <w:noProof w:val="0"/>
        </w:rPr>
      </w:pPr>
      <w:del w:id="1019"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00497DC7" w:rsidRPr="001C72B2" w:rsidDel="007E6638">
          <w:rPr>
            <w:noProof w:val="0"/>
          </w:rPr>
          <w:delText>ConstructorDef</w:delText>
        </w:r>
        <w:r w:rsidRPr="001C72B2" w:rsidDel="007E6638">
          <w:rPr>
            <w:noProof w:val="0"/>
          </w:rPr>
          <w:delText xml:space="preserve"> |</w:delText>
        </w:r>
      </w:del>
    </w:p>
    <w:p w14:paraId="764E8191" w14:textId="1F992227" w:rsidR="0012577C" w:rsidRPr="001C72B2" w:rsidDel="007E6638" w:rsidRDefault="0012577C" w:rsidP="0012577C">
      <w:pPr>
        <w:pStyle w:val="PL"/>
        <w:rPr>
          <w:del w:id="1020" w:author="Jens Grabowski" w:date="2021-11-12T13:19:00Z"/>
          <w:noProof w:val="0"/>
        </w:rPr>
      </w:pPr>
      <w:del w:id="1021" w:author="Jens Grabowski" w:date="2021-11-12T13:19:00Z">
        <w:r w:rsidRPr="001C72B2" w:rsidDel="007E6638">
          <w:rPr>
            <w:noProof w:val="0"/>
          </w:rPr>
          <w:delText xml:space="preserve">                            </w:delText>
        </w:r>
        <w:r w:rsidR="00497DC7" w:rsidRPr="001C72B2" w:rsidDel="007E6638">
          <w:rPr>
            <w:noProof w:val="0"/>
          </w:rPr>
          <w:delText>ClassDef</w:delText>
        </w:r>
        <w:r w:rsidRPr="001C72B2" w:rsidDel="007E6638">
          <w:rPr>
            <w:noProof w:val="0"/>
          </w:rPr>
          <w:delText xml:space="preserve"> )</w:delText>
        </w:r>
      </w:del>
    </w:p>
    <w:p w14:paraId="03DCB7D0" w14:textId="115338CB" w:rsidR="0091058A" w:rsidRPr="001C72B2" w:rsidDel="007E6638" w:rsidRDefault="00A55C00" w:rsidP="0091058A">
      <w:pPr>
        <w:pStyle w:val="PL"/>
        <w:rPr>
          <w:del w:id="1022" w:author="Jens Grabowski" w:date="2021-11-12T13:19:00Z"/>
          <w:noProof w:val="0"/>
        </w:rPr>
      </w:pPr>
      <w:del w:id="1023" w:author="Jens Grabowski" w:date="2021-11-12T13:19:00Z">
        <w:r w:rsidRPr="001C72B2" w:rsidDel="007E6638">
          <w:rPr>
            <w:noProof w:val="0"/>
            <w:lang w:eastAsia="en-GB"/>
          </w:rPr>
          <w:delText>033011</w:delText>
        </w:r>
        <w:r w:rsidR="0091058A" w:rsidRPr="001C72B2" w:rsidDel="007E6638">
          <w:rPr>
            <w:noProof w:val="0"/>
          </w:rPr>
          <w:delText xml:space="preserve">. MemberVisibility ::= </w:delText>
        </w:r>
        <w:r w:rsidR="00466415" w:rsidRPr="001C72B2" w:rsidDel="007E6638">
          <w:rPr>
            <w:noProof w:val="0"/>
          </w:rPr>
          <w:delText>"</w:delText>
        </w:r>
        <w:r w:rsidR="0091058A" w:rsidRPr="001C72B2" w:rsidDel="007E6638">
          <w:rPr>
            <w:noProof w:val="0"/>
          </w:rPr>
          <w:delText>public</w:delText>
        </w:r>
        <w:r w:rsidR="00466415" w:rsidRPr="001C72B2" w:rsidDel="007E6638">
          <w:rPr>
            <w:noProof w:val="0"/>
          </w:rPr>
          <w:delText>"</w:delText>
        </w:r>
        <w:r w:rsidR="0091058A" w:rsidRPr="001C72B2" w:rsidDel="007E6638">
          <w:rPr>
            <w:noProof w:val="0"/>
          </w:rPr>
          <w:delText xml:space="preserve"> | </w:delText>
        </w:r>
        <w:r w:rsidR="00466415" w:rsidRPr="001C72B2" w:rsidDel="007E6638">
          <w:rPr>
            <w:noProof w:val="0"/>
          </w:rPr>
          <w:delText>"</w:delText>
        </w:r>
        <w:r w:rsidR="0091058A" w:rsidRPr="001C72B2" w:rsidDel="007E6638">
          <w:rPr>
            <w:noProof w:val="0"/>
          </w:rPr>
          <w:delText>private</w:delText>
        </w:r>
        <w:r w:rsidR="00466415" w:rsidRPr="001C72B2" w:rsidDel="007E6638">
          <w:rPr>
            <w:noProof w:val="0"/>
          </w:rPr>
          <w:delText>"</w:delText>
        </w:r>
      </w:del>
    </w:p>
    <w:p w14:paraId="458453AB" w14:textId="6ACB9E7B" w:rsidR="0091058A" w:rsidRPr="001C72B2" w:rsidDel="007E6638" w:rsidRDefault="00A55C00" w:rsidP="0091058A">
      <w:pPr>
        <w:pStyle w:val="PL"/>
        <w:rPr>
          <w:del w:id="1024" w:author="Jens Grabowski" w:date="2021-11-12T13:19:00Z"/>
          <w:noProof w:val="0"/>
        </w:rPr>
      </w:pPr>
      <w:del w:id="1025" w:author="Jens Grabowski" w:date="2021-11-12T13:19:00Z">
        <w:r w:rsidRPr="001C72B2" w:rsidDel="007E6638">
          <w:rPr>
            <w:noProof w:val="0"/>
            <w:lang w:eastAsia="en-GB"/>
          </w:rPr>
          <w:delText>033012</w:delText>
        </w:r>
        <w:r w:rsidR="0091058A" w:rsidRPr="001C72B2" w:rsidDel="007E6638">
          <w:rPr>
            <w:noProof w:val="0"/>
          </w:rPr>
          <w:delText xml:space="preserve">. </w:delText>
        </w:r>
        <w:bookmarkStart w:id="1026" w:name="TClassFunctionDef"/>
        <w:r w:rsidR="0091058A" w:rsidRPr="001C72B2" w:rsidDel="007E6638">
          <w:rPr>
            <w:noProof w:val="0"/>
          </w:rPr>
          <w:delText>ClassFunctionDef</w:delText>
        </w:r>
        <w:bookmarkEnd w:id="1026"/>
        <w:r w:rsidR="0091058A" w:rsidRPr="001C72B2" w:rsidDel="007E6638">
          <w:rPr>
            <w:noProof w:val="0"/>
          </w:rPr>
          <w:delText xml:space="preserve"> ::= [ </w:delText>
        </w:r>
        <w:r w:rsidR="0091058A" w:rsidRPr="001C72B2" w:rsidDel="007E6638">
          <w:rPr>
            <w:noProof w:val="0"/>
            <w:u w:val="single"/>
          </w:rPr>
          <w:delText>ExtKeyword</w:delText>
        </w:r>
        <w:r w:rsidR="0091058A" w:rsidRPr="001C72B2" w:rsidDel="007E6638">
          <w:rPr>
            <w:noProof w:val="0"/>
          </w:rPr>
          <w:delText xml:space="preserve"> ] </w:delText>
        </w:r>
        <w:r w:rsidR="0091058A" w:rsidRPr="001C72B2" w:rsidDel="007E6638">
          <w:rPr>
            <w:noProof w:val="0"/>
            <w:u w:val="single"/>
          </w:rPr>
          <w:delText>FunctionKeyword</w:delText>
        </w:r>
        <w:r w:rsidR="0091058A" w:rsidRPr="001C72B2" w:rsidDel="007E6638">
          <w:rPr>
            <w:noProof w:val="0"/>
          </w:rPr>
          <w:delText xml:space="preserve"> </w:delText>
        </w:r>
      </w:del>
    </w:p>
    <w:p w14:paraId="008AAE4D" w14:textId="218FE4E0" w:rsidR="0091058A" w:rsidRPr="001C72B2" w:rsidDel="007E6638" w:rsidRDefault="0091058A" w:rsidP="0091058A">
      <w:pPr>
        <w:pStyle w:val="PL"/>
        <w:rPr>
          <w:del w:id="1027" w:author="Jens Grabowski" w:date="2021-11-12T13:19:00Z"/>
          <w:noProof w:val="0"/>
        </w:rPr>
      </w:pPr>
      <w:del w:id="1028"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delText xml:space="preserve">[ </w:delText>
        </w:r>
        <w:r w:rsidRPr="001C72B2" w:rsidDel="007E6638">
          <w:rPr>
            <w:noProof w:val="0"/>
            <w:u w:val="single"/>
          </w:rPr>
          <w:delText>FinalModifier</w:delText>
        </w:r>
        <w:r w:rsidRPr="001C72B2" w:rsidDel="007E6638">
          <w:rPr>
            <w:noProof w:val="0"/>
          </w:rPr>
          <w:delText xml:space="preserve"> | </w:delText>
        </w:r>
        <w:r w:rsidRPr="001C72B2" w:rsidDel="007E6638">
          <w:rPr>
            <w:noProof w:val="0"/>
            <w:u w:val="single"/>
          </w:rPr>
          <w:delText>AbstractModifier</w:delText>
        </w:r>
        <w:r w:rsidRPr="001C72B2" w:rsidDel="007E6638">
          <w:rPr>
            <w:noProof w:val="0"/>
          </w:rPr>
          <w:delText xml:space="preserve"> ] [ </w:delText>
        </w:r>
        <w:r w:rsidRPr="001C72B2" w:rsidDel="007E6638">
          <w:rPr>
            <w:noProof w:val="0"/>
            <w:u w:val="single"/>
          </w:rPr>
          <w:delText>DeterministicModifier</w:delText>
        </w:r>
        <w:r w:rsidRPr="001C72B2" w:rsidDel="007E6638">
          <w:rPr>
            <w:noProof w:val="0"/>
          </w:rPr>
          <w:delText xml:space="preserve"> ] </w:delText>
        </w:r>
      </w:del>
    </w:p>
    <w:p w14:paraId="634D7804" w14:textId="41C9B712" w:rsidR="0091058A" w:rsidRPr="001C72B2" w:rsidDel="007E6638" w:rsidRDefault="0091058A" w:rsidP="0091058A">
      <w:pPr>
        <w:pStyle w:val="PL"/>
        <w:rPr>
          <w:del w:id="1029" w:author="Jens Grabowski" w:date="2021-11-12T13:19:00Z"/>
          <w:noProof w:val="0"/>
        </w:rPr>
      </w:pPr>
      <w:del w:id="1030"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u w:val="single"/>
          </w:rPr>
          <w:delText>Identifier</w:delText>
        </w:r>
        <w:r w:rsidRPr="001C72B2" w:rsidDel="007E6638">
          <w:rPr>
            <w:noProof w:val="0"/>
          </w:rPr>
          <w:delText xml:space="preserve"> </w:delText>
        </w:r>
        <w:r w:rsidR="00466415" w:rsidRPr="001C72B2" w:rsidDel="007E6638">
          <w:rPr>
            <w:noProof w:val="0"/>
          </w:rPr>
          <w:delText>"</w:delText>
        </w:r>
        <w:r w:rsidRPr="001C72B2" w:rsidDel="007E6638">
          <w:rPr>
            <w:noProof w:val="0"/>
          </w:rPr>
          <w:delText>(</w:delText>
        </w:r>
        <w:r w:rsidR="00466415" w:rsidRPr="001C72B2" w:rsidDel="007E6638">
          <w:rPr>
            <w:noProof w:val="0"/>
          </w:rPr>
          <w:delText>"</w:delText>
        </w:r>
        <w:r w:rsidRPr="001C72B2" w:rsidDel="007E6638">
          <w:rPr>
            <w:noProof w:val="0"/>
          </w:rPr>
          <w:delText xml:space="preserve"> [ </w:delText>
        </w:r>
        <w:r w:rsidRPr="001C72B2" w:rsidDel="007E6638">
          <w:rPr>
            <w:noProof w:val="0"/>
            <w:u w:val="single"/>
          </w:rPr>
          <w:delText>FunctionFormalParList</w:delText>
        </w:r>
        <w:r w:rsidRPr="001C72B2" w:rsidDel="007E6638">
          <w:rPr>
            <w:noProof w:val="0"/>
          </w:rPr>
          <w:delText xml:space="preserve"> ] </w:delText>
        </w:r>
        <w:r w:rsidR="00466415" w:rsidRPr="001C72B2" w:rsidDel="007E6638">
          <w:rPr>
            <w:noProof w:val="0"/>
          </w:rPr>
          <w:delText>"</w:delText>
        </w:r>
        <w:r w:rsidRPr="001C72B2" w:rsidDel="007E6638">
          <w:rPr>
            <w:noProof w:val="0"/>
          </w:rPr>
          <w:delText>)</w:delText>
        </w:r>
        <w:r w:rsidR="00466415" w:rsidRPr="001C72B2" w:rsidDel="007E6638">
          <w:rPr>
            <w:noProof w:val="0"/>
          </w:rPr>
          <w:delText>"</w:delText>
        </w:r>
        <w:r w:rsidRPr="001C72B2" w:rsidDel="007E6638">
          <w:rPr>
            <w:noProof w:val="0"/>
          </w:rPr>
          <w:delText xml:space="preserve"> [ </w:delText>
        </w:r>
        <w:r w:rsidRPr="001C72B2" w:rsidDel="007E6638">
          <w:rPr>
            <w:noProof w:val="0"/>
            <w:u w:val="single"/>
          </w:rPr>
          <w:delText>ReturnType</w:delText>
        </w:r>
        <w:r w:rsidRPr="001C72B2" w:rsidDel="007E6638">
          <w:rPr>
            <w:noProof w:val="0"/>
          </w:rPr>
          <w:delText xml:space="preserve"> ] </w:delText>
        </w:r>
      </w:del>
    </w:p>
    <w:p w14:paraId="2E022C90" w14:textId="39A8947A" w:rsidR="0091058A" w:rsidRPr="001C72B2" w:rsidDel="007E6638" w:rsidRDefault="0091058A" w:rsidP="0091058A">
      <w:pPr>
        <w:pStyle w:val="PL"/>
        <w:rPr>
          <w:del w:id="1031" w:author="Jens Grabowski" w:date="2021-11-12T13:19:00Z"/>
          <w:noProof w:val="0"/>
        </w:rPr>
      </w:pPr>
      <w:del w:id="1032"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delText xml:space="preserve">[ </w:delText>
        </w:r>
        <w:r w:rsidRPr="001C72B2" w:rsidDel="007E6638">
          <w:rPr>
            <w:noProof w:val="0"/>
            <w:u w:val="single"/>
          </w:rPr>
          <w:delText>StatementBlock</w:delText>
        </w:r>
        <w:r w:rsidRPr="001C72B2" w:rsidDel="007E6638">
          <w:rPr>
            <w:noProof w:val="0"/>
          </w:rPr>
          <w:delText xml:space="preserve"> ]</w:delText>
        </w:r>
      </w:del>
    </w:p>
    <w:p w14:paraId="24745FF7" w14:textId="41FD1E5E" w:rsidR="0091058A" w:rsidRPr="001C72B2" w:rsidDel="007E6638" w:rsidRDefault="00A55C00" w:rsidP="0091058A">
      <w:pPr>
        <w:pStyle w:val="PL"/>
        <w:rPr>
          <w:del w:id="1033" w:author="Jens Grabowski" w:date="2021-11-12T13:19:00Z"/>
          <w:noProof w:val="0"/>
        </w:rPr>
      </w:pPr>
      <w:del w:id="1034" w:author="Jens Grabowski" w:date="2021-11-12T13:19:00Z">
        <w:r w:rsidRPr="001C72B2" w:rsidDel="007E6638">
          <w:rPr>
            <w:noProof w:val="0"/>
            <w:lang w:eastAsia="en-GB"/>
          </w:rPr>
          <w:delText>033013</w:delText>
        </w:r>
        <w:r w:rsidR="0091058A" w:rsidRPr="001C72B2" w:rsidDel="007E6638">
          <w:rPr>
            <w:noProof w:val="0"/>
          </w:rPr>
          <w:delText xml:space="preserve">. </w:delText>
        </w:r>
        <w:bookmarkStart w:id="1035" w:name="TConstructorDef"/>
        <w:r w:rsidR="0091058A" w:rsidRPr="001C72B2" w:rsidDel="007E6638">
          <w:rPr>
            <w:noProof w:val="0"/>
          </w:rPr>
          <w:delText>ConstructorDef</w:delText>
        </w:r>
        <w:bookmarkEnd w:id="1035"/>
        <w:r w:rsidR="0091058A" w:rsidRPr="001C72B2" w:rsidDel="007E6638">
          <w:rPr>
            <w:noProof w:val="0"/>
          </w:rPr>
          <w:delText xml:space="preserve"> ::= </w:delText>
        </w:r>
        <w:r w:rsidR="0091058A" w:rsidRPr="001C72B2" w:rsidDel="007E6638">
          <w:rPr>
            <w:noProof w:val="0"/>
            <w:u w:val="single"/>
          </w:rPr>
          <w:delText>CreateKeyword</w:delText>
        </w:r>
        <w:r w:rsidR="0091058A" w:rsidRPr="001C72B2" w:rsidDel="007E6638">
          <w:rPr>
            <w:noProof w:val="0"/>
          </w:rPr>
          <w:delText xml:space="preserve"> </w:delText>
        </w:r>
      </w:del>
    </w:p>
    <w:p w14:paraId="176577DD" w14:textId="29CAFBAA" w:rsidR="00E96F22" w:rsidRPr="001C72B2" w:rsidDel="007E6638" w:rsidRDefault="00E96F22" w:rsidP="00E96F22">
      <w:pPr>
        <w:pStyle w:val="PL"/>
        <w:rPr>
          <w:del w:id="1036" w:author="Jens Grabowski" w:date="2021-11-12T13:19:00Z"/>
          <w:noProof w:val="0"/>
        </w:rPr>
      </w:pPr>
      <w:del w:id="1037"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delText xml:space="preserve">"(" </w:delText>
        </w:r>
        <w:r w:rsidRPr="001C72B2" w:rsidDel="007E6638">
          <w:rPr>
            <w:noProof w:val="0"/>
            <w:u w:val="single"/>
          </w:rPr>
          <w:delText>FunctionFormalParList</w:delText>
        </w:r>
        <w:r w:rsidRPr="001C72B2" w:rsidDel="007E6638">
          <w:rPr>
            <w:noProof w:val="0"/>
          </w:rPr>
          <w:delText xml:space="preserve"> ")" </w:delText>
        </w:r>
      </w:del>
    </w:p>
    <w:p w14:paraId="2AB40A5D" w14:textId="65711742" w:rsidR="00E96F22" w:rsidRPr="001C72B2" w:rsidDel="007E6638" w:rsidRDefault="00E96F22" w:rsidP="00E96F22">
      <w:pPr>
        <w:pStyle w:val="PL"/>
        <w:rPr>
          <w:del w:id="1038" w:author="Jens Grabowski" w:date="2021-11-12T13:19:00Z"/>
          <w:noProof w:val="0"/>
        </w:rPr>
      </w:pPr>
      <w:del w:id="1039" w:author="Jens Grabowski" w:date="2021-11-12T13:19:00Z">
        <w:r w:rsidRPr="001C72B2" w:rsidDel="007E6638">
          <w:rPr>
            <w:noProof w:val="0"/>
          </w:rPr>
          <w:delText xml:space="preserve">                            [ ExternalKeyword "(" </w:delText>
        </w:r>
        <w:r w:rsidRPr="001C72B2" w:rsidDel="007E6638">
          <w:rPr>
            <w:noProof w:val="0"/>
            <w:u w:val="single"/>
          </w:rPr>
          <w:delText>FunctionFormalParList</w:delText>
        </w:r>
        <w:r w:rsidRPr="001C72B2" w:rsidDel="007E6638">
          <w:rPr>
            <w:noProof w:val="0"/>
          </w:rPr>
          <w:delText xml:space="preserve"> ")" ]</w:delText>
        </w:r>
      </w:del>
    </w:p>
    <w:p w14:paraId="57FE6AA6" w14:textId="741C849F" w:rsidR="00E96F22" w:rsidRPr="001C72B2" w:rsidDel="007E6638" w:rsidRDefault="00E96F22" w:rsidP="00E96F22">
      <w:pPr>
        <w:pStyle w:val="PL"/>
        <w:rPr>
          <w:del w:id="1040" w:author="Jens Grabowski" w:date="2021-11-12T13:19:00Z"/>
          <w:noProof w:val="0"/>
        </w:rPr>
      </w:pPr>
      <w:del w:id="1041" w:author="Jens Grabowski" w:date="2021-11-12T13:19:00Z">
        <w:r w:rsidRPr="001C72B2" w:rsidDel="007E6638">
          <w:rPr>
            <w:noProof w:val="0"/>
          </w:rPr>
          <w:delText xml:space="preserve">                            [ ":" Referenced</w:delText>
        </w:r>
        <w:r w:rsidRPr="001C72B2" w:rsidDel="007E6638">
          <w:rPr>
            <w:noProof w:val="0"/>
            <w:u w:val="single"/>
          </w:rPr>
          <w:delText>Type ActualParList</w:delText>
        </w:r>
        <w:r w:rsidRPr="001C72B2" w:rsidDel="007E6638">
          <w:rPr>
            <w:noProof w:val="0"/>
          </w:rPr>
          <w:delText xml:space="preserve"> ] </w:delText>
        </w:r>
      </w:del>
    </w:p>
    <w:p w14:paraId="564E4C7A" w14:textId="4E80C94C" w:rsidR="00E96F22" w:rsidRPr="001C72B2" w:rsidDel="007E6638" w:rsidRDefault="00E96F22" w:rsidP="00E96F22">
      <w:pPr>
        <w:pStyle w:val="PL"/>
        <w:rPr>
          <w:del w:id="1042" w:author="Jens Grabowski" w:date="2021-11-12T13:19:00Z"/>
          <w:noProof w:val="0"/>
        </w:rPr>
      </w:pPr>
      <w:del w:id="1043" w:author="Jens Grabowski" w:date="2021-11-12T13:19:00Z">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r>
        <w:r w:rsidRPr="001C72B2" w:rsidDel="007E6638">
          <w:rPr>
            <w:noProof w:val="0"/>
          </w:rPr>
          <w:tab/>
          <w:delText xml:space="preserve">[ </w:delText>
        </w:r>
        <w:r w:rsidRPr="001C72B2" w:rsidDel="007E6638">
          <w:rPr>
            <w:noProof w:val="0"/>
            <w:u w:val="single"/>
          </w:rPr>
          <w:delText>StatementBlock</w:delText>
        </w:r>
        <w:r w:rsidRPr="001C72B2" w:rsidDel="007E6638">
          <w:rPr>
            <w:noProof w:val="0"/>
          </w:rPr>
          <w:delText xml:space="preserve"> ]</w:delText>
        </w:r>
      </w:del>
    </w:p>
    <w:p w14:paraId="14D8CCEC" w14:textId="396BF3BC" w:rsidR="00E96F22" w:rsidRPr="001C72B2" w:rsidDel="007E6638" w:rsidRDefault="00E96F22" w:rsidP="00E96F22">
      <w:pPr>
        <w:pStyle w:val="PL"/>
        <w:rPr>
          <w:del w:id="1044" w:author="Jens Grabowski" w:date="2021-11-12T13:19:00Z"/>
          <w:noProof w:val="0"/>
        </w:rPr>
      </w:pPr>
      <w:del w:id="1045" w:author="Jens Grabowski" w:date="2021-11-12T13:19:00Z">
        <w:r w:rsidRPr="001C72B2" w:rsidDel="007E6638">
          <w:rPr>
            <w:noProof w:val="0"/>
          </w:rPr>
          <w:delText>/* STATIC SEMANTICS – ReferencedType shall evaluate to a class. */</w:delText>
        </w:r>
      </w:del>
    </w:p>
    <w:p w14:paraId="5C3A4316" w14:textId="18DDE79C" w:rsidR="00E96F22" w:rsidRPr="001C72B2" w:rsidDel="007E6638" w:rsidRDefault="00E96F22" w:rsidP="00E96F22">
      <w:pPr>
        <w:pStyle w:val="PL"/>
        <w:keepNext/>
        <w:keepLines/>
        <w:rPr>
          <w:del w:id="1046" w:author="Jens Grabowski" w:date="2021-11-12T13:19:00Z"/>
          <w:noProof w:val="0"/>
        </w:rPr>
      </w:pPr>
      <w:del w:id="1047" w:author="Jens Grabowski" w:date="2021-11-12T13:19:00Z">
        <w:r w:rsidRPr="001C72B2" w:rsidDel="007E6638">
          <w:rPr>
            <w:noProof w:val="0"/>
          </w:rPr>
          <w:delText xml:space="preserve">033013a. </w:delText>
        </w:r>
        <w:bookmarkStart w:id="1048" w:name="TClassConstDef"/>
        <w:r w:rsidRPr="001C72B2" w:rsidDel="007E6638">
          <w:rPr>
            <w:noProof w:val="0"/>
          </w:rPr>
          <w:delText xml:space="preserve">ClassConstDef </w:delText>
        </w:r>
        <w:bookmarkEnd w:id="1048"/>
        <w:r w:rsidRPr="001C72B2" w:rsidDel="007E6638">
          <w:rPr>
            <w:noProof w:val="0"/>
          </w:rPr>
          <w:delText xml:space="preserve">::= ConstKeyword Type ClassConstList </w:delText>
        </w:r>
      </w:del>
    </w:p>
    <w:p w14:paraId="422C9C87" w14:textId="392F6D94" w:rsidR="00E96F22" w:rsidRPr="001C72B2" w:rsidDel="007E6638" w:rsidRDefault="00E96F22" w:rsidP="00E96F22">
      <w:pPr>
        <w:pStyle w:val="PL"/>
        <w:keepNext/>
        <w:keepLines/>
        <w:rPr>
          <w:del w:id="1049" w:author="Jens Grabowski" w:date="2021-11-12T13:19:00Z"/>
          <w:noProof w:val="0"/>
        </w:rPr>
      </w:pPr>
      <w:del w:id="1050" w:author="Jens Grabowski" w:date="2021-11-12T13:19:00Z">
        <w:r w:rsidRPr="001C72B2" w:rsidDel="007E6638">
          <w:rPr>
            <w:noProof w:val="0"/>
          </w:rPr>
          <w:delText>033013a</w:delText>
        </w:r>
        <w:r w:rsidRPr="001C72B2" w:rsidDel="007E6638">
          <w:rPr>
            <w:noProof w:val="0"/>
          </w:rPr>
          <w:fldChar w:fldCharType="begin"/>
        </w:r>
        <w:r w:rsidRPr="001C72B2" w:rsidDel="007E6638">
          <w:rPr>
            <w:noProof w:val="0"/>
          </w:rPr>
          <w:delInstrText xml:space="preserve"> AUTONUM  </w:delInstrText>
        </w:r>
        <w:r w:rsidRPr="001C72B2" w:rsidDel="007E6638">
          <w:rPr>
            <w:noProof w:val="0"/>
          </w:rPr>
          <w:fldChar w:fldCharType="end"/>
        </w:r>
        <w:bookmarkStart w:id="1051" w:name="TConstList"/>
        <w:r w:rsidRPr="001C72B2" w:rsidDel="007E6638">
          <w:rPr>
            <w:noProof w:val="0"/>
          </w:rPr>
          <w:delText xml:space="preserve"> </w:delText>
        </w:r>
        <w:bookmarkStart w:id="1052" w:name="TClassConstList"/>
        <w:r w:rsidRPr="001C72B2" w:rsidDel="007E6638">
          <w:rPr>
            <w:noProof w:val="0"/>
          </w:rPr>
          <w:delText>ClassConstList</w:delText>
        </w:r>
        <w:bookmarkEnd w:id="1051"/>
        <w:r w:rsidRPr="001C72B2" w:rsidDel="007E6638">
          <w:rPr>
            <w:noProof w:val="0"/>
          </w:rPr>
          <w:delText xml:space="preserve"> </w:delText>
        </w:r>
        <w:bookmarkEnd w:id="1052"/>
        <w:r w:rsidRPr="001C72B2" w:rsidDel="007E6638">
          <w:rPr>
            <w:noProof w:val="0"/>
          </w:rPr>
          <w:delText xml:space="preserve">::= SingleClassConstDef {"," SingleClassConstDef} </w:delText>
        </w:r>
      </w:del>
    </w:p>
    <w:p w14:paraId="447DB259" w14:textId="3B248977" w:rsidR="00E96F22" w:rsidRPr="001C72B2" w:rsidDel="007E6638" w:rsidRDefault="00E96F22" w:rsidP="00E96F22">
      <w:pPr>
        <w:pStyle w:val="PL"/>
        <w:rPr>
          <w:del w:id="1053" w:author="Jens Grabowski" w:date="2021-11-12T13:19:00Z"/>
          <w:noProof w:val="0"/>
        </w:rPr>
      </w:pPr>
      <w:del w:id="1054" w:author="Jens Grabowski" w:date="2021-11-12T13:19:00Z">
        <w:r w:rsidRPr="001C72B2" w:rsidDel="007E6638">
          <w:rPr>
            <w:noProof w:val="0"/>
          </w:rPr>
          <w:delText>033013a</w:delText>
        </w:r>
        <w:r w:rsidRPr="001C72B2" w:rsidDel="007E6638">
          <w:rPr>
            <w:noProof w:val="0"/>
          </w:rPr>
          <w:fldChar w:fldCharType="begin"/>
        </w:r>
        <w:r w:rsidRPr="001C72B2" w:rsidDel="007E6638">
          <w:rPr>
            <w:noProof w:val="0"/>
          </w:rPr>
          <w:delInstrText xml:space="preserve"> AUTONUM  </w:delInstrText>
        </w:r>
        <w:r w:rsidRPr="001C72B2" w:rsidDel="007E6638">
          <w:rPr>
            <w:noProof w:val="0"/>
          </w:rPr>
          <w:fldChar w:fldCharType="end"/>
        </w:r>
        <w:bookmarkStart w:id="1055" w:name="TSingleConstDef"/>
        <w:r w:rsidRPr="001C72B2" w:rsidDel="007E6638">
          <w:rPr>
            <w:noProof w:val="0"/>
          </w:rPr>
          <w:delText xml:space="preserve"> </w:delText>
        </w:r>
        <w:bookmarkStart w:id="1056" w:name="TSingleClassConstDef"/>
        <w:r w:rsidRPr="001C72B2" w:rsidDel="007E6638">
          <w:rPr>
            <w:noProof w:val="0"/>
          </w:rPr>
          <w:delText>SingleClassConstDef</w:delText>
        </w:r>
        <w:bookmarkEnd w:id="1055"/>
        <w:r w:rsidRPr="001C72B2" w:rsidDel="007E6638">
          <w:rPr>
            <w:noProof w:val="0"/>
          </w:rPr>
          <w:delText xml:space="preserve"> </w:delText>
        </w:r>
        <w:bookmarkEnd w:id="1056"/>
        <w:r w:rsidRPr="001C72B2" w:rsidDel="007E6638">
          <w:rPr>
            <w:noProof w:val="0"/>
          </w:rPr>
          <w:delText>::= Identifier [ArrayDef] [ AssignmentChar ConstantExpression</w:delText>
        </w:r>
        <w:r w:rsidRPr="001C72B2" w:rsidDel="007E6638">
          <w:rPr>
            <w:rStyle w:val="Hyperlink"/>
            <w:noProof w:val="0"/>
            <w:color w:val="auto"/>
          </w:rPr>
          <w:delText xml:space="preserve"> ]</w:delText>
        </w:r>
      </w:del>
    </w:p>
    <w:p w14:paraId="252FC8DD" w14:textId="2CDAE1B3" w:rsidR="00E96F22" w:rsidRPr="001C72B2" w:rsidDel="007E6638" w:rsidRDefault="00E96F22" w:rsidP="00E96F22">
      <w:pPr>
        <w:pStyle w:val="PL"/>
        <w:keepNext/>
        <w:keepLines/>
        <w:rPr>
          <w:del w:id="1057" w:author="Jens Grabowski" w:date="2021-11-12T13:19:00Z"/>
          <w:noProof w:val="0"/>
        </w:rPr>
      </w:pPr>
      <w:del w:id="1058" w:author="Jens Grabowski" w:date="2021-11-12T13:19:00Z">
        <w:r w:rsidRPr="001C72B2" w:rsidDel="007E6638">
          <w:rPr>
            <w:noProof w:val="0"/>
          </w:rPr>
          <w:delText xml:space="preserve">033013b. </w:delText>
        </w:r>
        <w:bookmarkStart w:id="1059" w:name="TClassTemplateDef"/>
        <w:r w:rsidRPr="001C72B2" w:rsidDel="007E6638">
          <w:rPr>
            <w:noProof w:val="0"/>
          </w:rPr>
          <w:delText xml:space="preserve">ClassTemplateDef </w:delText>
        </w:r>
        <w:bookmarkEnd w:id="1059"/>
        <w:r w:rsidRPr="001C72B2" w:rsidDel="007E6638">
          <w:rPr>
            <w:noProof w:val="0"/>
          </w:rPr>
          <w:delText xml:space="preserve">::= TemplateKeyword [TemplateRestriction] </w:delText>
        </w:r>
      </w:del>
    </w:p>
    <w:p w14:paraId="35399988" w14:textId="7C0A13A0" w:rsidR="00E96F22" w:rsidRPr="001C72B2" w:rsidDel="007E6638" w:rsidRDefault="00E96F22" w:rsidP="00E96F22">
      <w:pPr>
        <w:pStyle w:val="PL"/>
        <w:keepNext/>
        <w:keepLines/>
        <w:rPr>
          <w:del w:id="1060" w:author="Jens Grabowski" w:date="2021-11-12T13:19:00Z"/>
          <w:noProof w:val="0"/>
        </w:rPr>
      </w:pPr>
      <w:del w:id="1061" w:author="Jens Grabowski" w:date="2021-11-12T13:19:00Z">
        <w:r w:rsidRPr="001C72B2" w:rsidDel="007E6638">
          <w:rPr>
            <w:noProof w:val="0"/>
          </w:rPr>
          <w:delText xml:space="preserve">                              [FuzzyModifier</w:delText>
        </w:r>
        <w:r w:rsidRPr="001C72B2" w:rsidDel="007E6638">
          <w:rPr>
            <w:rStyle w:val="Hyperlink"/>
            <w:noProof w:val="0"/>
            <w:color w:val="auto"/>
          </w:rPr>
          <w:delText xml:space="preserve"> [DeterministicModifier]</w:delText>
        </w:r>
        <w:r w:rsidRPr="001C72B2" w:rsidDel="007E6638">
          <w:rPr>
            <w:noProof w:val="0"/>
          </w:rPr>
          <w:delText>]</w:delText>
        </w:r>
      </w:del>
    </w:p>
    <w:p w14:paraId="7DC3C8AD" w14:textId="734C9F70" w:rsidR="00E96F22" w:rsidRPr="001C72B2" w:rsidDel="007E6638" w:rsidRDefault="00E96F22" w:rsidP="00E96F22">
      <w:pPr>
        <w:pStyle w:val="PL"/>
        <w:rPr>
          <w:del w:id="1062" w:author="Jens Grabowski" w:date="2021-11-12T13:19:00Z"/>
          <w:noProof w:val="0"/>
        </w:rPr>
      </w:pPr>
      <w:del w:id="1063" w:author="Jens Grabowski" w:date="2021-11-12T13:19:00Z">
        <w:r w:rsidRPr="001C72B2" w:rsidDel="007E6638">
          <w:rPr>
            <w:noProof w:val="0"/>
          </w:rPr>
          <w:delText xml:space="preserve">                              BaseTemplate [DerivedDef] [ AssignmentChar BaseTemplateBody ]</w:delText>
        </w:r>
      </w:del>
    </w:p>
    <w:p w14:paraId="1F0C4C7F" w14:textId="190EA93B" w:rsidR="005B44CC" w:rsidRPr="001C72B2" w:rsidDel="007E6638" w:rsidRDefault="005B44CC" w:rsidP="005B44CC">
      <w:pPr>
        <w:pStyle w:val="PL"/>
        <w:rPr>
          <w:del w:id="1064" w:author="Jens Grabowski" w:date="2021-11-12T13:19:00Z"/>
          <w:noProof w:val="0"/>
        </w:rPr>
      </w:pPr>
      <w:del w:id="1065" w:author="Jens Grabowski" w:date="2021-11-12T13:19:00Z">
        <w:r w:rsidRPr="001C72B2" w:rsidDel="007E6638">
          <w:rPr>
            <w:noProof w:val="0"/>
          </w:rPr>
          <w:delText>033014. TraitModifier ::= "@trait"</w:delText>
        </w:r>
      </w:del>
    </w:p>
    <w:p w14:paraId="35DF6A32" w14:textId="56832EA8" w:rsidR="005B44CC" w:rsidRPr="001C72B2" w:rsidDel="007E6638" w:rsidRDefault="005B44CC" w:rsidP="005B44CC">
      <w:pPr>
        <w:pStyle w:val="PL"/>
        <w:rPr>
          <w:del w:id="1066" w:author="Jens Grabowski" w:date="2021-11-12T13:19:00Z"/>
          <w:noProof w:val="0"/>
        </w:rPr>
      </w:pPr>
      <w:del w:id="1067" w:author="Jens Grabowski" w:date="2021-11-12T13:19:00Z">
        <w:r w:rsidRPr="001C72B2" w:rsidDel="007E6638">
          <w:rPr>
            <w:noProof w:val="0"/>
          </w:rPr>
          <w:delText xml:space="preserve">003015. </w:delText>
        </w:r>
        <w:r w:rsidRPr="001C72B2" w:rsidDel="007E6638">
          <w:rPr>
            <w:noProof w:val="0"/>
            <w:u w:val="single"/>
          </w:rPr>
          <w:delText>ClassType</w:delText>
        </w:r>
        <w:r w:rsidRPr="001C72B2" w:rsidDel="007E6638">
          <w:rPr>
            <w:noProof w:val="0"/>
          </w:rPr>
          <w:delText xml:space="preserve">List ::= </w:delText>
        </w:r>
        <w:r w:rsidRPr="001C72B2" w:rsidDel="007E6638">
          <w:rPr>
            <w:noProof w:val="0"/>
            <w:u w:val="single"/>
          </w:rPr>
          <w:delText>ClassType</w:delText>
        </w:r>
        <w:r w:rsidRPr="001C72B2" w:rsidDel="007E6638">
          <w:rPr>
            <w:noProof w:val="0"/>
          </w:rPr>
          <w:delText xml:space="preserve"> { "," </w:delText>
        </w:r>
        <w:r w:rsidRPr="001C72B2" w:rsidDel="007E6638">
          <w:rPr>
            <w:noProof w:val="0"/>
            <w:u w:val="single"/>
          </w:rPr>
          <w:delText>ClassType</w:delText>
        </w:r>
        <w:r w:rsidRPr="001C72B2" w:rsidDel="007E6638">
          <w:rPr>
            <w:noProof w:val="0"/>
          </w:rPr>
          <w:delText xml:space="preserve"> }</w:delText>
        </w:r>
      </w:del>
    </w:p>
    <w:p w14:paraId="5AF67F9F" w14:textId="01A1CF02" w:rsidR="00E96F22" w:rsidRPr="001C72B2" w:rsidDel="007E6638" w:rsidRDefault="00E96F22" w:rsidP="00E96F22">
      <w:pPr>
        <w:pStyle w:val="PL"/>
        <w:rPr>
          <w:del w:id="1068" w:author="Jens Grabowski" w:date="2021-11-12T13:19:00Z"/>
          <w:noProof w:val="0"/>
        </w:rPr>
      </w:pPr>
    </w:p>
    <w:p w14:paraId="0F6A07A3" w14:textId="642DFE2A" w:rsidR="0078432B" w:rsidRPr="001C72B2" w:rsidDel="007E6638" w:rsidRDefault="00A55C00" w:rsidP="00466415">
      <w:pPr>
        <w:pStyle w:val="H6"/>
        <w:rPr>
          <w:del w:id="1069" w:author="Jens Grabowski" w:date="2021-11-12T13:19:00Z"/>
          <w:lang w:eastAsia="en-GB"/>
        </w:rPr>
      </w:pPr>
      <w:del w:id="1070" w:author="Jens Grabowski" w:date="2021-11-12T13:19:00Z">
        <w:r w:rsidRPr="001C72B2" w:rsidDel="007E6638">
          <w:rPr>
            <w:lang w:eastAsia="en-GB"/>
          </w:rPr>
          <w:delText xml:space="preserve">Additional BNF rules related to </w:delText>
        </w:r>
        <w:r w:rsidR="001634F8" w:rsidRPr="001C72B2" w:rsidDel="007E6638">
          <w:rPr>
            <w:lang w:eastAsia="en-GB"/>
          </w:rPr>
          <w:delText>c</w:delText>
        </w:r>
        <w:r w:rsidR="0078432B" w:rsidRPr="001C72B2" w:rsidDel="007E6638">
          <w:rPr>
            <w:lang w:eastAsia="en-GB"/>
          </w:rPr>
          <w:delText>lause A.1.6.1.4</w:delText>
        </w:r>
        <w:r w:rsidR="00A65103" w:rsidRPr="001C72B2" w:rsidDel="007E6638">
          <w:rPr>
            <w:lang w:eastAsia="en-GB"/>
          </w:rPr>
          <w:tab/>
        </w:r>
        <w:r w:rsidR="0078432B" w:rsidRPr="001C72B2" w:rsidDel="007E6638">
          <w:rPr>
            <w:lang w:eastAsia="en-GB"/>
          </w:rPr>
          <w:delText>Function definitions</w:delText>
        </w:r>
      </w:del>
    </w:p>
    <w:p w14:paraId="4E670FFB" w14:textId="01034E52" w:rsidR="00A55C00" w:rsidRPr="001C72B2" w:rsidDel="007E6638" w:rsidRDefault="00ED11AA" w:rsidP="00A55C00">
      <w:pPr>
        <w:pStyle w:val="PL"/>
        <w:rPr>
          <w:del w:id="1071" w:author="Jens Grabowski" w:date="2021-11-12T13:19:00Z"/>
          <w:noProof w:val="0"/>
        </w:rPr>
      </w:pPr>
      <w:del w:id="1072" w:author="Jens Grabowski" w:date="2021-11-12T13:19:00Z">
        <w:r w:rsidRPr="001C72B2" w:rsidDel="007E6638">
          <w:rPr>
            <w:noProof w:val="0"/>
            <w:lang w:eastAsia="en-GB"/>
          </w:rPr>
          <w:delText>033016</w:delText>
        </w:r>
        <w:r w:rsidR="00A55C00" w:rsidRPr="001C72B2" w:rsidDel="007E6638">
          <w:rPr>
            <w:noProof w:val="0"/>
          </w:rPr>
          <w:delText xml:space="preserve">. BasicStatementBlock ::= </w:delText>
        </w:r>
        <w:r w:rsidR="00466415" w:rsidRPr="001C72B2" w:rsidDel="007E6638">
          <w:rPr>
            <w:noProof w:val="0"/>
          </w:rPr>
          <w:delText>"</w:delText>
        </w:r>
        <w:r w:rsidR="00A55C00" w:rsidRPr="001C72B2" w:rsidDel="007E6638">
          <w:rPr>
            <w:noProof w:val="0"/>
          </w:rPr>
          <w:delText>{</w:delText>
        </w:r>
        <w:r w:rsidR="00466415" w:rsidRPr="001C72B2" w:rsidDel="007E6638">
          <w:rPr>
            <w:noProof w:val="0"/>
          </w:rPr>
          <w:delText>"</w:delText>
        </w:r>
        <w:r w:rsidR="00A55C00" w:rsidRPr="001C72B2" w:rsidDel="007E6638">
          <w:rPr>
            <w:noProof w:val="0"/>
          </w:rPr>
          <w:delText xml:space="preserve"> [ </w:delText>
        </w:r>
        <w:r w:rsidR="00A55C00" w:rsidRPr="001C72B2" w:rsidDel="007E6638">
          <w:rPr>
            <w:noProof w:val="0"/>
            <w:u w:val="single"/>
          </w:rPr>
          <w:delText>FunctionDefList</w:delText>
        </w:r>
        <w:r w:rsidR="00A55C00" w:rsidRPr="001C72B2" w:rsidDel="007E6638">
          <w:rPr>
            <w:noProof w:val="0"/>
          </w:rPr>
          <w:delText xml:space="preserve"> ] [ </w:delText>
        </w:r>
        <w:r w:rsidR="00A55C00" w:rsidRPr="001C72B2" w:rsidDel="007E6638">
          <w:rPr>
            <w:noProof w:val="0"/>
            <w:u w:val="single"/>
          </w:rPr>
          <w:delText>FunctionStatementList</w:delText>
        </w:r>
        <w:r w:rsidR="00A55C00" w:rsidRPr="001C72B2" w:rsidDel="007E6638">
          <w:rPr>
            <w:noProof w:val="0"/>
          </w:rPr>
          <w:delText xml:space="preserve"> ] </w:delText>
        </w:r>
        <w:r w:rsidR="00466415" w:rsidRPr="001C72B2" w:rsidDel="007E6638">
          <w:rPr>
            <w:noProof w:val="0"/>
          </w:rPr>
          <w:delText>"</w:delText>
        </w:r>
        <w:r w:rsidR="00A55C00" w:rsidRPr="001C72B2" w:rsidDel="007E6638">
          <w:rPr>
            <w:noProof w:val="0"/>
          </w:rPr>
          <w:delText>}</w:delText>
        </w:r>
        <w:r w:rsidR="00466415" w:rsidRPr="001C72B2" w:rsidDel="007E6638">
          <w:rPr>
            <w:noProof w:val="0"/>
          </w:rPr>
          <w:delText>"</w:delText>
        </w:r>
      </w:del>
    </w:p>
    <w:p w14:paraId="13C602E0" w14:textId="214B4345" w:rsidR="0078432B" w:rsidRPr="001C72B2" w:rsidDel="007E6638" w:rsidRDefault="00ED11AA" w:rsidP="0078432B">
      <w:pPr>
        <w:pStyle w:val="PL"/>
        <w:rPr>
          <w:del w:id="1073" w:author="Jens Grabowski" w:date="2021-11-12T13:19:00Z"/>
          <w:noProof w:val="0"/>
        </w:rPr>
      </w:pPr>
      <w:del w:id="1074" w:author="Jens Grabowski" w:date="2021-11-12T13:19:00Z">
        <w:r w:rsidRPr="001C72B2" w:rsidDel="007E6638">
          <w:rPr>
            <w:noProof w:val="0"/>
            <w:lang w:eastAsia="en-GB"/>
          </w:rPr>
          <w:delText>033017</w:delText>
        </w:r>
        <w:r w:rsidR="0078432B" w:rsidRPr="001C72B2" w:rsidDel="007E6638">
          <w:rPr>
            <w:noProof w:val="0"/>
          </w:rPr>
          <w:delText xml:space="preserve">. CatchBlocks ::= </w:delText>
        </w:r>
        <w:r w:rsidR="0078432B" w:rsidRPr="001C72B2" w:rsidDel="007E6638">
          <w:rPr>
            <w:noProof w:val="0"/>
            <w:u w:val="single"/>
          </w:rPr>
          <w:delText>CatchBlock</w:delText>
        </w:r>
        <w:r w:rsidR="0078432B" w:rsidRPr="001C72B2" w:rsidDel="007E6638">
          <w:rPr>
            <w:noProof w:val="0"/>
          </w:rPr>
          <w:delText xml:space="preserve"> {  </w:delText>
        </w:r>
        <w:r w:rsidR="0078432B" w:rsidRPr="001C72B2" w:rsidDel="007E6638">
          <w:rPr>
            <w:noProof w:val="0"/>
            <w:u w:val="single"/>
          </w:rPr>
          <w:delText>CatchBlock</w:delText>
        </w:r>
        <w:r w:rsidR="0078432B" w:rsidRPr="001C72B2" w:rsidDel="007E6638">
          <w:rPr>
            <w:noProof w:val="0"/>
          </w:rPr>
          <w:delText xml:space="preserve"> } </w:delText>
        </w:r>
      </w:del>
    </w:p>
    <w:p w14:paraId="2E68FA0F" w14:textId="72E0518E" w:rsidR="0078432B" w:rsidRPr="001C72B2" w:rsidDel="007E6638" w:rsidRDefault="00ED11AA" w:rsidP="0078432B">
      <w:pPr>
        <w:pStyle w:val="PL"/>
        <w:rPr>
          <w:del w:id="1075" w:author="Jens Grabowski" w:date="2021-11-12T13:19:00Z"/>
          <w:noProof w:val="0"/>
        </w:rPr>
      </w:pPr>
      <w:del w:id="1076" w:author="Jens Grabowski" w:date="2021-11-12T13:19:00Z">
        <w:r w:rsidRPr="001C72B2" w:rsidDel="007E6638">
          <w:rPr>
            <w:noProof w:val="0"/>
            <w:lang w:eastAsia="en-GB"/>
          </w:rPr>
          <w:delText>033018</w:delText>
        </w:r>
        <w:r w:rsidR="0078432B" w:rsidRPr="001C72B2" w:rsidDel="007E6638">
          <w:rPr>
            <w:noProof w:val="0"/>
          </w:rPr>
          <w:delText xml:space="preserve">. CatchBlock ::= </w:delText>
        </w:r>
        <w:r w:rsidR="0078432B" w:rsidRPr="001C72B2" w:rsidDel="007E6638">
          <w:rPr>
            <w:noProof w:val="0"/>
            <w:u w:val="single"/>
          </w:rPr>
          <w:delText>CatchOpKeyword</w:delText>
        </w:r>
        <w:r w:rsidR="0078432B" w:rsidRPr="001C72B2" w:rsidDel="007E6638">
          <w:rPr>
            <w:noProof w:val="0"/>
          </w:rPr>
          <w:delText xml:space="preserve"> </w:delText>
        </w:r>
        <w:r w:rsidR="00466415" w:rsidRPr="001C72B2" w:rsidDel="007E6638">
          <w:rPr>
            <w:noProof w:val="0"/>
          </w:rPr>
          <w:delText>"</w:delText>
        </w:r>
        <w:r w:rsidR="0078432B" w:rsidRPr="001C72B2" w:rsidDel="007E6638">
          <w:rPr>
            <w:noProof w:val="0"/>
          </w:rPr>
          <w:delText>(</w:delText>
        </w:r>
        <w:r w:rsidR="00466415" w:rsidRPr="001C72B2" w:rsidDel="007E6638">
          <w:rPr>
            <w:noProof w:val="0"/>
          </w:rPr>
          <w:delText>"</w:delText>
        </w:r>
        <w:r w:rsidR="0078432B" w:rsidRPr="001C72B2" w:rsidDel="007E6638">
          <w:rPr>
            <w:noProof w:val="0"/>
          </w:rPr>
          <w:delText xml:space="preserve"> </w:delText>
        </w:r>
        <w:r w:rsidR="0078432B" w:rsidRPr="001C72B2" w:rsidDel="007E6638">
          <w:rPr>
            <w:noProof w:val="0"/>
            <w:u w:val="single"/>
          </w:rPr>
          <w:delText>Type</w:delText>
        </w:r>
        <w:r w:rsidR="0078432B" w:rsidRPr="001C72B2" w:rsidDel="007E6638">
          <w:rPr>
            <w:noProof w:val="0"/>
          </w:rPr>
          <w:delText xml:space="preserve"> </w:delText>
        </w:r>
        <w:r w:rsidR="0078432B" w:rsidRPr="001C72B2" w:rsidDel="007E6638">
          <w:rPr>
            <w:noProof w:val="0"/>
            <w:u w:val="single"/>
          </w:rPr>
          <w:delText>Identifier</w:delText>
        </w:r>
        <w:r w:rsidR="0078432B" w:rsidRPr="001C72B2" w:rsidDel="007E6638">
          <w:rPr>
            <w:noProof w:val="0"/>
          </w:rPr>
          <w:delText xml:space="preserve"> </w:delText>
        </w:r>
        <w:r w:rsidR="00466415" w:rsidRPr="001C72B2" w:rsidDel="007E6638">
          <w:rPr>
            <w:noProof w:val="0"/>
          </w:rPr>
          <w:delText>"</w:delText>
        </w:r>
        <w:r w:rsidR="0078432B" w:rsidRPr="001C72B2" w:rsidDel="007E6638">
          <w:rPr>
            <w:noProof w:val="0"/>
          </w:rPr>
          <w:delText>)</w:delText>
        </w:r>
        <w:r w:rsidR="00466415" w:rsidRPr="001C72B2" w:rsidDel="007E6638">
          <w:rPr>
            <w:noProof w:val="0"/>
          </w:rPr>
          <w:delText>"</w:delText>
        </w:r>
        <w:r w:rsidR="0078432B" w:rsidRPr="001C72B2" w:rsidDel="007E6638">
          <w:rPr>
            <w:noProof w:val="0"/>
          </w:rPr>
          <w:delText xml:space="preserve"> </w:delText>
        </w:r>
        <w:r w:rsidR="0078432B" w:rsidRPr="001C72B2" w:rsidDel="007E6638">
          <w:rPr>
            <w:noProof w:val="0"/>
            <w:u w:val="single"/>
          </w:rPr>
          <w:delText>BasicStatementBlock</w:delText>
        </w:r>
      </w:del>
    </w:p>
    <w:p w14:paraId="0C4DCB26" w14:textId="3C712D01" w:rsidR="0078432B" w:rsidRPr="001C72B2" w:rsidDel="007E6638" w:rsidRDefault="00ED11AA" w:rsidP="0078432B">
      <w:pPr>
        <w:pStyle w:val="PL"/>
        <w:rPr>
          <w:del w:id="1077" w:author="Jens Grabowski" w:date="2021-11-12T13:19:00Z"/>
          <w:noProof w:val="0"/>
        </w:rPr>
      </w:pPr>
      <w:del w:id="1078" w:author="Jens Grabowski" w:date="2021-11-12T13:19:00Z">
        <w:r w:rsidRPr="001C72B2" w:rsidDel="007E6638">
          <w:rPr>
            <w:noProof w:val="0"/>
            <w:lang w:eastAsia="en-GB"/>
          </w:rPr>
          <w:delText>033019</w:delText>
        </w:r>
        <w:r w:rsidR="0078432B" w:rsidRPr="001C72B2" w:rsidDel="007E6638">
          <w:rPr>
            <w:noProof w:val="0"/>
          </w:rPr>
          <w:delText xml:space="preserve">. FinallyBlock ::= </w:delText>
        </w:r>
        <w:r w:rsidR="0078432B" w:rsidRPr="001C72B2" w:rsidDel="007E6638">
          <w:rPr>
            <w:noProof w:val="0"/>
            <w:u w:val="single"/>
          </w:rPr>
          <w:delText>FinallyKeyword</w:delText>
        </w:r>
        <w:r w:rsidR="0078432B" w:rsidRPr="001C72B2" w:rsidDel="007E6638">
          <w:rPr>
            <w:noProof w:val="0"/>
          </w:rPr>
          <w:delText xml:space="preserve"> </w:delText>
        </w:r>
        <w:r w:rsidR="0078432B" w:rsidRPr="001C72B2" w:rsidDel="007E6638">
          <w:rPr>
            <w:noProof w:val="0"/>
            <w:u w:val="single"/>
          </w:rPr>
          <w:delText>BasicStatementBlock</w:delText>
        </w:r>
      </w:del>
    </w:p>
    <w:p w14:paraId="1F771F0A" w14:textId="12EA7656" w:rsidR="0078432B" w:rsidRPr="001C72B2" w:rsidDel="007E6638" w:rsidRDefault="00ED11AA" w:rsidP="0078432B">
      <w:pPr>
        <w:pStyle w:val="PL"/>
        <w:rPr>
          <w:del w:id="1079" w:author="Jens Grabowski" w:date="2021-11-12T13:19:00Z"/>
          <w:noProof w:val="0"/>
        </w:rPr>
      </w:pPr>
      <w:del w:id="1080" w:author="Jens Grabowski" w:date="2021-11-12T13:19:00Z">
        <w:r w:rsidRPr="001C72B2" w:rsidDel="007E6638">
          <w:rPr>
            <w:noProof w:val="0"/>
            <w:lang w:eastAsia="en-GB"/>
          </w:rPr>
          <w:lastRenderedPageBreak/>
          <w:delText>033020</w:delText>
        </w:r>
        <w:r w:rsidR="0078432B" w:rsidRPr="001C72B2" w:rsidDel="007E6638">
          <w:rPr>
            <w:noProof w:val="0"/>
          </w:rPr>
          <w:delText xml:space="preserve">. ObjectInstance ::= ( </w:delText>
        </w:r>
        <w:r w:rsidR="00E96559" w:rsidRPr="001C72B2" w:rsidDel="007E6638">
          <w:rPr>
            <w:noProof w:val="0"/>
          </w:rPr>
          <w:delText xml:space="preserve">ThisOp | ValueRef </w:delText>
        </w:r>
        <w:r w:rsidR="0078432B" w:rsidRPr="001C72B2" w:rsidDel="007E6638">
          <w:rPr>
            <w:noProof w:val="0"/>
          </w:rPr>
          <w:delText xml:space="preserve">| </w:delText>
        </w:r>
        <w:r w:rsidR="0078432B" w:rsidRPr="001C72B2" w:rsidDel="007E6638">
          <w:rPr>
            <w:noProof w:val="0"/>
            <w:u w:val="single"/>
          </w:rPr>
          <w:delText>FunctionInstance</w:delText>
        </w:r>
        <w:r w:rsidR="0078432B" w:rsidRPr="001C72B2" w:rsidDel="007E6638">
          <w:rPr>
            <w:noProof w:val="0"/>
          </w:rPr>
          <w:delText xml:space="preserve"> ) [ </w:delText>
        </w:r>
        <w:r w:rsidR="0078432B" w:rsidRPr="001C72B2" w:rsidDel="007E6638">
          <w:rPr>
            <w:noProof w:val="0"/>
            <w:u w:val="single"/>
          </w:rPr>
          <w:delText>ExtendedFieldReference</w:delText>
        </w:r>
        <w:r w:rsidR="0078432B" w:rsidRPr="001C72B2" w:rsidDel="007E6638">
          <w:rPr>
            <w:noProof w:val="0"/>
          </w:rPr>
          <w:delText xml:space="preserve"> ]</w:delText>
        </w:r>
      </w:del>
    </w:p>
    <w:p w14:paraId="4EC9A7EB" w14:textId="47CA7564" w:rsidR="00466415" w:rsidRPr="001C72B2" w:rsidDel="007E6638" w:rsidRDefault="00466415" w:rsidP="0078432B">
      <w:pPr>
        <w:pStyle w:val="PL"/>
        <w:rPr>
          <w:del w:id="1081" w:author="Jens Grabowski" w:date="2021-11-12T13:19:00Z"/>
          <w:noProof w:val="0"/>
        </w:rPr>
      </w:pPr>
    </w:p>
    <w:p w14:paraId="1CECD26A" w14:textId="59A81504" w:rsidR="003F7EB3" w:rsidRPr="001C72B2" w:rsidDel="007E6638" w:rsidRDefault="003F7EB3" w:rsidP="003F7EB3">
      <w:pPr>
        <w:pStyle w:val="H6"/>
        <w:rPr>
          <w:del w:id="1082" w:author="Jens Grabowski" w:date="2021-11-12T13:19:00Z"/>
          <w:lang w:eastAsia="en-GB"/>
        </w:rPr>
      </w:pPr>
      <w:del w:id="1083" w:author="Jens Grabowski" w:date="2021-11-12T13:19:00Z">
        <w:r w:rsidRPr="001C72B2" w:rsidDel="007E6638">
          <w:rPr>
            <w:lang w:eastAsia="en-GB"/>
          </w:rPr>
          <w:delText xml:space="preserve">Additional BNF related to clause </w:delText>
        </w:r>
        <w:r w:rsidRPr="001C72B2" w:rsidDel="007E6638">
          <w:delText>A.1.6.3.1</w:delText>
        </w:r>
        <w:r w:rsidRPr="001C72B2" w:rsidDel="007E6638">
          <w:tab/>
          <w:delText>Variable Instantiation</w:delText>
        </w:r>
      </w:del>
    </w:p>
    <w:p w14:paraId="50B3EC86" w14:textId="44C0AF9B" w:rsidR="003F7EB3" w:rsidRPr="001C72B2" w:rsidDel="007E6638" w:rsidRDefault="003F7EB3" w:rsidP="003F7EB3">
      <w:pPr>
        <w:pStyle w:val="PL"/>
        <w:keepLines/>
        <w:rPr>
          <w:del w:id="1084" w:author="Jens Grabowski" w:date="2021-11-12T13:19:00Z"/>
          <w:noProof w:val="0"/>
        </w:rPr>
      </w:pPr>
      <w:del w:id="1085" w:author="Jens Grabowski" w:date="2021-11-12T13:19:00Z">
        <w:r w:rsidRPr="001C72B2" w:rsidDel="007E6638">
          <w:rPr>
            <w:noProof w:val="0"/>
            <w:lang w:eastAsia="en-GB"/>
          </w:rPr>
          <w:delText xml:space="preserve">033021. </w:delText>
        </w:r>
        <w:r w:rsidRPr="001C72B2" w:rsidDel="007E6638">
          <w:rPr>
            <w:noProof w:val="0"/>
          </w:rPr>
          <w:delText>PropertyModifier ::= "@property"</w:delText>
        </w:r>
      </w:del>
    </w:p>
    <w:p w14:paraId="21859E88" w14:textId="39E8C2CD" w:rsidR="003F7EB3" w:rsidRPr="001C72B2" w:rsidDel="007E6638" w:rsidRDefault="003F7EB3" w:rsidP="003F7EB3">
      <w:pPr>
        <w:pStyle w:val="PL"/>
        <w:keepLines/>
        <w:rPr>
          <w:del w:id="1086" w:author="Jens Grabowski" w:date="2021-11-12T13:19:00Z"/>
          <w:noProof w:val="0"/>
        </w:rPr>
      </w:pPr>
      <w:del w:id="1087" w:author="Jens Grabowski" w:date="2021-11-12T13:19:00Z">
        <w:r w:rsidRPr="001C72B2" w:rsidDel="007E6638">
          <w:rPr>
            <w:noProof w:val="0"/>
            <w:lang w:eastAsia="en-GB"/>
          </w:rPr>
          <w:delText xml:space="preserve">033022. </w:delText>
        </w:r>
        <w:r w:rsidRPr="001C72B2" w:rsidDel="007E6638">
          <w:rPr>
            <w:noProof w:val="0"/>
          </w:rPr>
          <w:delText xml:space="preserve">PropertyBody ::= "{" ( PropertyGetterDef [PropertySetterDef] | </w:delText>
        </w:r>
      </w:del>
    </w:p>
    <w:p w14:paraId="1E1F96AF" w14:textId="7AD5F5CC" w:rsidR="003F7EB3" w:rsidRPr="001C72B2" w:rsidDel="007E6638" w:rsidRDefault="003F7EB3" w:rsidP="003F7EB3">
      <w:pPr>
        <w:pStyle w:val="PL"/>
        <w:keepLines/>
        <w:rPr>
          <w:del w:id="1088" w:author="Jens Grabowski" w:date="2021-11-12T13:19:00Z"/>
          <w:noProof w:val="0"/>
        </w:rPr>
      </w:pPr>
      <w:del w:id="1089" w:author="Jens Grabowski" w:date="2021-11-12T13:19:00Z">
        <w:r w:rsidRPr="001C72B2" w:rsidDel="007E6638">
          <w:rPr>
            <w:noProof w:val="0"/>
          </w:rPr>
          <w:delText xml:space="preserve">                         PropertySetterDef [PropertyGetterDef] ) "}" </w:delText>
        </w:r>
      </w:del>
    </w:p>
    <w:p w14:paraId="3CE471CB" w14:textId="28DDF318" w:rsidR="003F7EB3" w:rsidRPr="001C72B2" w:rsidDel="007E6638" w:rsidRDefault="003F7EB3" w:rsidP="003F7EB3">
      <w:pPr>
        <w:pStyle w:val="PL"/>
        <w:rPr>
          <w:del w:id="1090" w:author="Jens Grabowski" w:date="2021-11-12T13:19:00Z"/>
          <w:i/>
          <w:iCs/>
          <w:noProof w:val="0"/>
        </w:rPr>
      </w:pPr>
      <w:del w:id="1091" w:author="Jens Grabowski" w:date="2021-11-12T13:19:00Z">
        <w:r w:rsidRPr="001C72B2" w:rsidDel="007E6638">
          <w:rPr>
            <w:noProof w:val="0"/>
            <w:lang w:eastAsia="en-GB"/>
          </w:rPr>
          <w:delText xml:space="preserve">033023. </w:delText>
        </w:r>
        <w:r w:rsidRPr="001C72B2" w:rsidDel="007E6638">
          <w:rPr>
            <w:noProof w:val="0"/>
          </w:rPr>
          <w:delText>PropertyGetterDef ::= ["public"| "private"]</w:delText>
        </w:r>
        <w:r w:rsidRPr="001C72B2" w:rsidDel="007E6638">
          <w:rPr>
            <w:i/>
            <w:iCs/>
            <w:noProof w:val="0"/>
          </w:rPr>
          <w:delText xml:space="preserve"> </w:delText>
        </w:r>
      </w:del>
    </w:p>
    <w:p w14:paraId="22EE57C2" w14:textId="7B55EF6D" w:rsidR="003F7EB3" w:rsidRPr="001C72B2" w:rsidDel="007E6638" w:rsidRDefault="003F7EB3" w:rsidP="003F7EB3">
      <w:pPr>
        <w:pStyle w:val="PL"/>
        <w:rPr>
          <w:del w:id="1092" w:author="Jens Grabowski" w:date="2021-11-12T13:19:00Z"/>
          <w:noProof w:val="0"/>
        </w:rPr>
      </w:pPr>
      <w:del w:id="1093" w:author="Jens Grabowski" w:date="2021-11-12T13:19:00Z">
        <w:r w:rsidRPr="001C72B2" w:rsidDel="007E6638">
          <w:rPr>
            <w:i/>
            <w:iCs/>
            <w:noProof w:val="0"/>
          </w:rPr>
          <w:delText xml:space="preserve">                        </w:delText>
        </w:r>
        <w:r w:rsidRPr="001C72B2" w:rsidDel="007E6638">
          <w:rPr>
            <w:noProof w:val="0"/>
          </w:rPr>
          <w:delText xml:space="preserve">[AbstractModifier | FinalModifier] [DeterministicModifier] </w:delText>
        </w:r>
      </w:del>
    </w:p>
    <w:p w14:paraId="2CA96D3E" w14:textId="7659489F" w:rsidR="003F7EB3" w:rsidRPr="001C72B2" w:rsidDel="007E6638" w:rsidRDefault="003F7EB3" w:rsidP="003F7EB3">
      <w:pPr>
        <w:pStyle w:val="PL"/>
        <w:rPr>
          <w:del w:id="1094" w:author="Jens Grabowski" w:date="2021-11-12T13:19:00Z"/>
          <w:noProof w:val="0"/>
        </w:rPr>
      </w:pPr>
      <w:del w:id="1095" w:author="Jens Grabowski" w:date="2021-11-12T13:19:00Z">
        <w:r w:rsidRPr="001C72B2" w:rsidDel="007E6638">
          <w:rPr>
            <w:noProof w:val="0"/>
          </w:rPr>
          <w:delText xml:space="preserve">                        "@get" [ "=&gt;" </w:delText>
        </w:r>
        <w:r w:rsidRPr="001C72B2" w:rsidDel="007E6638">
          <w:rPr>
            <w:i/>
            <w:noProof w:val="0"/>
          </w:rPr>
          <w:delText>TemplateBody</w:delText>
        </w:r>
        <w:r w:rsidRPr="001C72B2" w:rsidDel="007E6638">
          <w:rPr>
            <w:noProof w:val="0"/>
          </w:rPr>
          <w:delText xml:space="preserve">  |</w:delText>
        </w:r>
        <w:r w:rsidRPr="001C72B2" w:rsidDel="007E6638">
          <w:rPr>
            <w:i/>
            <w:iCs/>
            <w:noProof w:val="0"/>
          </w:rPr>
          <w:delText xml:space="preserve"> </w:delText>
        </w:r>
        <w:r w:rsidRPr="001C72B2" w:rsidDel="007E6638">
          <w:rPr>
            <w:i/>
            <w:noProof w:val="0"/>
          </w:rPr>
          <w:delText>StatementBlock</w:delText>
        </w:r>
        <w:r w:rsidRPr="001C72B2" w:rsidDel="007E6638">
          <w:rPr>
            <w:noProof w:val="0"/>
          </w:rPr>
          <w:delText xml:space="preserve"> ] [";"]</w:delText>
        </w:r>
      </w:del>
    </w:p>
    <w:p w14:paraId="7AD0AD1A" w14:textId="7943FC62" w:rsidR="003F7EB3" w:rsidRPr="001C72B2" w:rsidDel="007E6638" w:rsidRDefault="003F7EB3" w:rsidP="003F7EB3">
      <w:pPr>
        <w:pStyle w:val="PL"/>
        <w:rPr>
          <w:del w:id="1096" w:author="Jens Grabowski" w:date="2021-11-12T13:19:00Z"/>
          <w:i/>
          <w:iCs/>
          <w:noProof w:val="0"/>
        </w:rPr>
      </w:pPr>
      <w:del w:id="1097" w:author="Jens Grabowski" w:date="2021-11-12T13:19:00Z">
        <w:r w:rsidRPr="001C72B2" w:rsidDel="007E6638">
          <w:rPr>
            <w:noProof w:val="0"/>
            <w:lang w:eastAsia="en-GB"/>
          </w:rPr>
          <w:delText xml:space="preserve">033024. </w:delText>
        </w:r>
        <w:r w:rsidRPr="001C72B2" w:rsidDel="007E6638">
          <w:rPr>
            <w:noProof w:val="0"/>
          </w:rPr>
          <w:delText>PropertySetterDef ::= ["public"| "private"]</w:delText>
        </w:r>
        <w:r w:rsidRPr="001C72B2" w:rsidDel="007E6638">
          <w:rPr>
            <w:i/>
            <w:iCs/>
            <w:noProof w:val="0"/>
          </w:rPr>
          <w:delText xml:space="preserve"> </w:delText>
        </w:r>
      </w:del>
    </w:p>
    <w:p w14:paraId="328DA686" w14:textId="79665D35" w:rsidR="003F7EB3" w:rsidRPr="001C72B2" w:rsidDel="007E6638" w:rsidRDefault="003F7EB3" w:rsidP="003F7EB3">
      <w:pPr>
        <w:pStyle w:val="PL"/>
        <w:rPr>
          <w:del w:id="1098" w:author="Jens Grabowski" w:date="2021-11-12T13:19:00Z"/>
          <w:noProof w:val="0"/>
        </w:rPr>
      </w:pPr>
      <w:del w:id="1099" w:author="Jens Grabowski" w:date="2021-11-12T13:19:00Z">
        <w:r w:rsidRPr="001C72B2" w:rsidDel="007E6638">
          <w:rPr>
            <w:i/>
            <w:iCs/>
            <w:noProof w:val="0"/>
          </w:rPr>
          <w:delText xml:space="preserve">                        </w:delText>
        </w:r>
        <w:r w:rsidRPr="001C72B2" w:rsidDel="007E6638">
          <w:rPr>
            <w:noProof w:val="0"/>
          </w:rPr>
          <w:delText xml:space="preserve">[AbstractModifier | FinalModifier] [DeterministicModifier] </w:delText>
        </w:r>
      </w:del>
    </w:p>
    <w:p w14:paraId="7F3A21B1" w14:textId="14870008" w:rsidR="003F7EB3" w:rsidRPr="001C72B2" w:rsidDel="007E6638" w:rsidRDefault="003F7EB3" w:rsidP="003F7EB3">
      <w:pPr>
        <w:pStyle w:val="PL"/>
        <w:rPr>
          <w:del w:id="1100" w:author="Jens Grabowski" w:date="2021-11-12T13:19:00Z"/>
          <w:rFonts w:ascii="Arial" w:hAnsi="Arial"/>
          <w:noProof w:val="0"/>
          <w:sz w:val="36"/>
        </w:rPr>
      </w:pPr>
      <w:del w:id="1101" w:author="Jens Grabowski" w:date="2021-11-12T13:19:00Z">
        <w:r w:rsidRPr="001C72B2" w:rsidDel="007E6638">
          <w:rPr>
            <w:b/>
            <w:noProof w:val="0"/>
          </w:rPr>
          <w:delText xml:space="preserve">                        </w:delText>
        </w:r>
        <w:r w:rsidRPr="001C72B2" w:rsidDel="007E6638">
          <w:rPr>
            <w:noProof w:val="0"/>
          </w:rPr>
          <w:delText xml:space="preserve">"@set" [ "=&gt;" </w:delText>
        </w:r>
        <w:r w:rsidRPr="001C72B2" w:rsidDel="007E6638">
          <w:rPr>
            <w:i/>
            <w:noProof w:val="0"/>
          </w:rPr>
          <w:delText>Assignment</w:delText>
        </w:r>
        <w:r w:rsidRPr="001C72B2" w:rsidDel="007E6638">
          <w:rPr>
            <w:noProof w:val="0"/>
          </w:rPr>
          <w:delText xml:space="preserve">  | </w:delText>
        </w:r>
        <w:r w:rsidRPr="001C72B2" w:rsidDel="007E6638">
          <w:rPr>
            <w:i/>
            <w:noProof w:val="0"/>
          </w:rPr>
          <w:delText xml:space="preserve">StatementBlock </w:delText>
        </w:r>
        <w:r w:rsidRPr="001C72B2" w:rsidDel="007E6638">
          <w:rPr>
            <w:noProof w:val="0"/>
          </w:rPr>
          <w:delText>] [";"]</w:delText>
        </w:r>
      </w:del>
    </w:p>
    <w:p w14:paraId="13BB5155" w14:textId="1A18F598" w:rsidR="003F7EB3" w:rsidRPr="001C72B2" w:rsidDel="007E6638" w:rsidRDefault="003F7EB3" w:rsidP="0078432B">
      <w:pPr>
        <w:pStyle w:val="PL"/>
        <w:rPr>
          <w:del w:id="1102" w:author="Jens Grabowski" w:date="2021-11-12T13:19:00Z"/>
          <w:noProof w:val="0"/>
        </w:rPr>
      </w:pPr>
    </w:p>
    <w:p w14:paraId="1F151F97" w14:textId="4415F110" w:rsidR="0091058A" w:rsidRPr="001C72B2" w:rsidDel="007E6638" w:rsidRDefault="00A55C00" w:rsidP="00466415">
      <w:pPr>
        <w:pStyle w:val="H6"/>
        <w:rPr>
          <w:del w:id="1103" w:author="Jens Grabowski" w:date="2021-11-12T13:19:00Z"/>
          <w:lang w:eastAsia="en-GB"/>
        </w:rPr>
      </w:pPr>
      <w:del w:id="1104" w:author="Jens Grabowski" w:date="2021-11-12T13:19:00Z">
        <w:r w:rsidRPr="001C72B2" w:rsidDel="007E6638">
          <w:rPr>
            <w:lang w:eastAsia="en-GB"/>
          </w:rPr>
          <w:delText xml:space="preserve">Additional BNF rules related to </w:delText>
        </w:r>
        <w:r w:rsidR="001634F8" w:rsidRPr="001C72B2" w:rsidDel="007E6638">
          <w:rPr>
            <w:lang w:eastAsia="en-GB"/>
          </w:rPr>
          <w:delText>c</w:delText>
        </w:r>
        <w:r w:rsidR="0091058A" w:rsidRPr="001C72B2" w:rsidDel="007E6638">
          <w:rPr>
            <w:lang w:eastAsia="en-GB"/>
          </w:rPr>
          <w:delText>lause A.1.6.8.2</w:delText>
        </w:r>
        <w:r w:rsidR="00A65103" w:rsidRPr="001C72B2" w:rsidDel="007E6638">
          <w:rPr>
            <w:lang w:eastAsia="en-GB"/>
          </w:rPr>
          <w:tab/>
        </w:r>
        <w:r w:rsidR="0091058A" w:rsidRPr="001C72B2" w:rsidDel="007E6638">
          <w:rPr>
            <w:lang w:eastAsia="en-GB"/>
          </w:rPr>
          <w:delText>Behaviour statements</w:delText>
        </w:r>
      </w:del>
    </w:p>
    <w:p w14:paraId="5AC4B12A" w14:textId="08481D3B" w:rsidR="0091058A" w:rsidRPr="001C72B2" w:rsidDel="007E6638" w:rsidRDefault="00ED11AA" w:rsidP="0091058A">
      <w:pPr>
        <w:pStyle w:val="PL"/>
        <w:rPr>
          <w:del w:id="1105" w:author="Jens Grabowski" w:date="2021-11-12T13:19:00Z"/>
          <w:noProof w:val="0"/>
        </w:rPr>
      </w:pPr>
      <w:del w:id="1106" w:author="Jens Grabowski" w:date="2021-11-12T13:19:00Z">
        <w:r w:rsidRPr="001C72B2" w:rsidDel="007E6638">
          <w:rPr>
            <w:noProof w:val="0"/>
            <w:lang w:eastAsia="en-GB"/>
          </w:rPr>
          <w:delText>03302</w:delText>
        </w:r>
        <w:r w:rsidR="003F7EB3" w:rsidRPr="001C72B2" w:rsidDel="007E6638">
          <w:rPr>
            <w:noProof w:val="0"/>
            <w:lang w:eastAsia="en-GB"/>
          </w:rPr>
          <w:delText>5</w:delText>
        </w:r>
        <w:r w:rsidR="0091058A" w:rsidRPr="001C72B2" w:rsidDel="007E6638">
          <w:rPr>
            <w:noProof w:val="0"/>
          </w:rPr>
          <w:delText xml:space="preserve">. RaiseExceptionStatement ::= </w:delText>
        </w:r>
        <w:r w:rsidR="0091058A" w:rsidRPr="001C72B2" w:rsidDel="007E6638">
          <w:rPr>
            <w:noProof w:val="0"/>
            <w:u w:val="single"/>
          </w:rPr>
          <w:delText>RaiseKeyword</w:delText>
        </w:r>
        <w:r w:rsidR="0091058A" w:rsidRPr="001C72B2" w:rsidDel="007E6638">
          <w:rPr>
            <w:noProof w:val="0"/>
          </w:rPr>
          <w:delText xml:space="preserve"> </w:delText>
        </w:r>
        <w:r w:rsidR="0091058A" w:rsidRPr="001C72B2" w:rsidDel="007E6638">
          <w:rPr>
            <w:noProof w:val="0"/>
            <w:u w:val="single"/>
          </w:rPr>
          <w:delText>TemplateInstance</w:delText>
        </w:r>
      </w:del>
    </w:p>
    <w:p w14:paraId="46CD77F1" w14:textId="05DCDF71" w:rsidR="0091058A" w:rsidRPr="001C72B2" w:rsidDel="007E6638" w:rsidRDefault="0091058A" w:rsidP="0091058A">
      <w:pPr>
        <w:widowControl w:val="0"/>
        <w:spacing w:after="0"/>
        <w:rPr>
          <w:del w:id="1107" w:author="Jens Grabowski" w:date="2021-11-12T13:19:00Z"/>
          <w:rFonts w:ascii="Courier New" w:hAnsi="Courier New" w:cs="Courier New"/>
          <w:color w:val="00AA00"/>
          <w:sz w:val="16"/>
          <w:szCs w:val="16"/>
        </w:rPr>
      </w:pPr>
      <w:del w:id="1108" w:author="Jens Grabowski" w:date="2021-11-12T13:19:00Z">
        <w:r w:rsidRPr="001C72B2" w:rsidDel="007E6638">
          <w:rPr>
            <w:rFonts w:ascii="Courier New" w:hAnsi="Courier New" w:cs="Courier New"/>
            <w:color w:val="00AA00"/>
            <w:sz w:val="16"/>
            <w:szCs w:val="16"/>
          </w:rPr>
          <w:delText>/* STATIC SEMANTICS - The TemplateInstance shall evaluate to an explicit value. */</w:delText>
        </w:r>
      </w:del>
    </w:p>
    <w:p w14:paraId="731F9E9F" w14:textId="05749C8A" w:rsidR="0091058A" w:rsidRPr="001C72B2" w:rsidDel="007E6638" w:rsidRDefault="0091058A" w:rsidP="00466415">
      <w:pPr>
        <w:rPr>
          <w:del w:id="1109" w:author="Jens Grabowski" w:date="2021-11-12T13:19:00Z"/>
          <w:lang w:eastAsia="en-GB"/>
        </w:rPr>
      </w:pPr>
    </w:p>
    <w:p w14:paraId="41D4527B" w14:textId="77777777" w:rsidR="002F2A21" w:rsidRPr="001C72B2" w:rsidRDefault="002F2A21">
      <w:pPr>
        <w:overflowPunct/>
        <w:autoSpaceDE/>
        <w:autoSpaceDN/>
        <w:adjustRightInd/>
        <w:spacing w:after="0"/>
        <w:textAlignment w:val="auto"/>
        <w:rPr>
          <w:rFonts w:ascii="Arial" w:hAnsi="Arial"/>
          <w:sz w:val="36"/>
        </w:rPr>
      </w:pPr>
      <w:r w:rsidRPr="001C72B2">
        <w:br w:type="page"/>
      </w:r>
    </w:p>
    <w:p w14:paraId="7FD522D1" w14:textId="64E5AC54" w:rsidR="00D67E6F" w:rsidRPr="001C72B2" w:rsidRDefault="00D67E6F" w:rsidP="000724BD">
      <w:pPr>
        <w:pStyle w:val="berschrift8"/>
      </w:pPr>
      <w:bookmarkStart w:id="1110" w:name="_Toc66104988"/>
      <w:bookmarkStart w:id="1111" w:name="_Toc66112474"/>
      <w:bookmarkStart w:id="1112" w:name="_Toc66354649"/>
      <w:bookmarkStart w:id="1113" w:name="_Toc72305880"/>
      <w:bookmarkStart w:id="1114" w:name="_Toc72306712"/>
      <w:r w:rsidRPr="001C72B2">
        <w:lastRenderedPageBreak/>
        <w:t>Annex B (normative</w:t>
      </w:r>
      <w:r w:rsidR="00D32A05">
        <w:t>):</w:t>
      </w:r>
      <w:r w:rsidR="00D32A05">
        <w:br/>
      </w:r>
      <w:r w:rsidRPr="001C72B2">
        <w:t>Standard Collections</w:t>
      </w:r>
      <w:bookmarkEnd w:id="1110"/>
      <w:bookmarkEnd w:id="1111"/>
      <w:bookmarkEnd w:id="1112"/>
      <w:bookmarkEnd w:id="1113"/>
      <w:bookmarkEnd w:id="1114"/>
    </w:p>
    <w:p w14:paraId="2EA59EDE" w14:textId="6A76D44B" w:rsidR="00D67E6F" w:rsidRPr="001C72B2" w:rsidRDefault="00D67E6F" w:rsidP="000827EB">
      <w:pPr>
        <w:pStyle w:val="berschrift1"/>
      </w:pPr>
      <w:bookmarkStart w:id="1115" w:name="_Toc66104989"/>
      <w:bookmarkStart w:id="1116" w:name="_Toc66112475"/>
      <w:bookmarkStart w:id="1117" w:name="_Toc66354650"/>
      <w:bookmarkStart w:id="1118" w:name="_Toc72305881"/>
      <w:bookmarkStart w:id="1119" w:name="_Toc72306713"/>
      <w:r w:rsidRPr="001C72B2">
        <w:t>B.1</w:t>
      </w:r>
      <w:r w:rsidR="000827EB" w:rsidRPr="001C72B2">
        <w:tab/>
      </w:r>
      <w:r w:rsidRPr="001C72B2">
        <w:t>The TTCN3_standard_collections module</w:t>
      </w:r>
      <w:bookmarkEnd w:id="1115"/>
      <w:bookmarkEnd w:id="1116"/>
      <w:bookmarkEnd w:id="1117"/>
      <w:bookmarkEnd w:id="1118"/>
      <w:bookmarkEnd w:id="1119"/>
    </w:p>
    <w:p w14:paraId="60FD5FC3" w14:textId="19B25702" w:rsidR="00134639" w:rsidRPr="001C72B2" w:rsidRDefault="00134639" w:rsidP="00AB0061">
      <w:pPr>
        <w:pStyle w:val="berschrift2"/>
      </w:pPr>
      <w:bookmarkStart w:id="1120" w:name="_Toc66104990"/>
      <w:bookmarkStart w:id="1121" w:name="_Toc66112476"/>
      <w:bookmarkStart w:id="1122" w:name="_Toc66354651"/>
      <w:bookmarkStart w:id="1123" w:name="_Toc72305882"/>
      <w:bookmarkStart w:id="1124" w:name="_Toc72306714"/>
      <w:r w:rsidRPr="001C72B2">
        <w:t>B.1.0</w:t>
      </w:r>
      <w:r w:rsidRPr="001C72B2">
        <w:tab/>
      </w:r>
      <w:r w:rsidR="00AB0061" w:rsidRPr="001C72B2">
        <w:t>General</w:t>
      </w:r>
      <w:bookmarkEnd w:id="1120"/>
      <w:bookmarkEnd w:id="1121"/>
      <w:bookmarkEnd w:id="1122"/>
      <w:bookmarkEnd w:id="1123"/>
      <w:bookmarkEnd w:id="1124"/>
    </w:p>
    <w:p w14:paraId="18F298E1" w14:textId="7DC09ABE" w:rsidR="00D67E6F" w:rsidRPr="001C72B2" w:rsidRDefault="00D67E6F" w:rsidP="00D67E6F">
      <w:r w:rsidRPr="001C72B2">
        <w:t xml:space="preserve">The classes and external functions defined in this module provide users with </w:t>
      </w:r>
      <w:r w:rsidR="00134639" w:rsidRPr="001C72B2">
        <w:t xml:space="preserve">the following </w:t>
      </w:r>
      <w:r w:rsidRPr="001C72B2">
        <w:t>commonly used data structures.</w:t>
      </w:r>
    </w:p>
    <w:p w14:paraId="2DDFC023" w14:textId="77777777" w:rsidR="00D67E6F" w:rsidRPr="001C72B2" w:rsidRDefault="00D67E6F" w:rsidP="00F44003">
      <w:pPr>
        <w:pStyle w:val="PL"/>
        <w:rPr>
          <w:noProof w:val="0"/>
        </w:rPr>
      </w:pPr>
      <w:r w:rsidRPr="001C72B2">
        <w:rPr>
          <w:b/>
          <w:noProof w:val="0"/>
        </w:rPr>
        <w:t>module</w:t>
      </w:r>
      <w:r w:rsidRPr="001C72B2">
        <w:rPr>
          <w:noProof w:val="0"/>
        </w:rPr>
        <w:t xml:space="preserve"> TTCN3_standard_collections {</w:t>
      </w:r>
    </w:p>
    <w:p w14:paraId="7BDAD4BB" w14:textId="77777777" w:rsidR="00D67E6F" w:rsidRPr="001C72B2" w:rsidRDefault="00D67E6F" w:rsidP="00F44003">
      <w:pPr>
        <w:pStyle w:val="PL"/>
        <w:rPr>
          <w:noProof w:val="0"/>
        </w:rPr>
      </w:pPr>
    </w:p>
    <w:p w14:paraId="151FF7DB" w14:textId="77777777" w:rsidR="00D67E6F" w:rsidRPr="001C72B2" w:rsidRDefault="00D67E6F" w:rsidP="00F44003">
      <w:pPr>
        <w:pStyle w:val="PL"/>
        <w:rPr>
          <w:noProof w:val="0"/>
        </w:rPr>
      </w:pPr>
      <w:r w:rsidRPr="001C72B2">
        <w:rPr>
          <w:b/>
          <w:bCs/>
          <w:noProof w:val="0"/>
        </w:rPr>
        <w:t>function</w:t>
      </w:r>
      <w:r w:rsidRPr="001C72B2">
        <w:rPr>
          <w:noProof w:val="0"/>
        </w:rPr>
        <w:t xml:space="preserve"> instanceEqual(object element1, object element2) </w:t>
      </w:r>
      <w:r w:rsidRPr="001C72B2">
        <w:rPr>
          <w:b/>
          <w:bCs/>
          <w:noProof w:val="0"/>
        </w:rPr>
        <w:t>return boolean</w:t>
      </w:r>
      <w:r w:rsidRPr="001C72B2">
        <w:rPr>
          <w:noProof w:val="0"/>
        </w:rPr>
        <w:t xml:space="preserve"> { </w:t>
      </w:r>
      <w:r w:rsidRPr="001C72B2">
        <w:rPr>
          <w:noProof w:val="0"/>
        </w:rPr>
        <w:br/>
        <w:t xml:space="preserve">  </w:t>
      </w:r>
      <w:r w:rsidRPr="001C72B2">
        <w:rPr>
          <w:b/>
          <w:bCs/>
          <w:noProof w:val="0"/>
        </w:rPr>
        <w:t>return</w:t>
      </w:r>
      <w:r w:rsidRPr="001C72B2">
        <w:rPr>
          <w:noProof w:val="0"/>
        </w:rPr>
        <w:t xml:space="preserve"> element1 == element2 </w:t>
      </w:r>
      <w:r w:rsidRPr="001C72B2">
        <w:rPr>
          <w:noProof w:val="0"/>
        </w:rPr>
        <w:br/>
        <w:t>}</w:t>
      </w:r>
    </w:p>
    <w:p w14:paraId="06745205" w14:textId="77777777" w:rsidR="00D67E6F" w:rsidRPr="001C72B2" w:rsidRDefault="00D67E6F" w:rsidP="00F44003">
      <w:pPr>
        <w:pStyle w:val="PL"/>
        <w:rPr>
          <w:noProof w:val="0"/>
        </w:rPr>
      </w:pPr>
      <w:r w:rsidRPr="001C72B2">
        <w:rPr>
          <w:b/>
          <w:noProof w:val="0"/>
        </w:rPr>
        <w:t>public</w:t>
      </w:r>
      <w:r w:rsidRPr="001C72B2">
        <w:rPr>
          <w:noProof w:val="0"/>
        </w:rPr>
        <w:t xml:space="preserve"> </w:t>
      </w:r>
      <w:r w:rsidRPr="001C72B2">
        <w:rPr>
          <w:b/>
          <w:noProof w:val="0"/>
        </w:rPr>
        <w:t>external function</w:t>
      </w:r>
      <w:r w:rsidRPr="001C72B2">
        <w:rPr>
          <w:noProof w:val="0"/>
        </w:rPr>
        <w:t xml:space="preserve"> createLinkedList(</w:t>
      </w:r>
      <w:r w:rsidRPr="001C72B2">
        <w:rPr>
          <w:b/>
          <w:bCs/>
          <w:noProof w:val="0"/>
        </w:rPr>
        <w:t>in</w:t>
      </w:r>
      <w:r w:rsidRPr="001C72B2">
        <w:rPr>
          <w:noProof w:val="0"/>
        </w:rPr>
        <w:t xml:space="preserve"> equalsFunctionType equalsFunction := instanceEqual) </w:t>
      </w:r>
      <w:r w:rsidRPr="001C72B2">
        <w:rPr>
          <w:b/>
          <w:noProof w:val="0"/>
        </w:rPr>
        <w:t>return</w:t>
      </w:r>
      <w:r w:rsidRPr="001C72B2">
        <w:rPr>
          <w:noProof w:val="0"/>
        </w:rPr>
        <w:t xml:space="preserve"> LinkedList;</w:t>
      </w:r>
    </w:p>
    <w:p w14:paraId="377B4BE7" w14:textId="77777777" w:rsidR="00D67E6F" w:rsidRPr="001C72B2" w:rsidRDefault="00D67E6F" w:rsidP="00F44003">
      <w:pPr>
        <w:pStyle w:val="PL"/>
        <w:rPr>
          <w:noProof w:val="0"/>
        </w:rPr>
      </w:pPr>
      <w:r w:rsidRPr="001C72B2">
        <w:rPr>
          <w:b/>
          <w:noProof w:val="0"/>
        </w:rPr>
        <w:t>public</w:t>
      </w:r>
      <w:r w:rsidRPr="001C72B2">
        <w:rPr>
          <w:noProof w:val="0"/>
        </w:rPr>
        <w:t xml:space="preserve"> </w:t>
      </w:r>
      <w:r w:rsidRPr="001C72B2">
        <w:rPr>
          <w:b/>
          <w:noProof w:val="0"/>
        </w:rPr>
        <w:t>external function</w:t>
      </w:r>
      <w:r w:rsidRPr="001C72B2">
        <w:rPr>
          <w:noProof w:val="0"/>
        </w:rPr>
        <w:t xml:space="preserve"> createQueue(</w:t>
      </w:r>
      <w:r w:rsidRPr="001C72B2">
        <w:rPr>
          <w:b/>
          <w:noProof w:val="0"/>
        </w:rPr>
        <w:t>in</w:t>
      </w:r>
      <w:r w:rsidRPr="001C72B2">
        <w:rPr>
          <w:noProof w:val="0"/>
        </w:rPr>
        <w:t xml:space="preserve"> equalsFunctionType equalsFunction := instanceEqual) </w:t>
      </w:r>
      <w:r w:rsidRPr="001C72B2">
        <w:rPr>
          <w:noProof w:val="0"/>
        </w:rPr>
        <w:br/>
      </w:r>
      <w:r w:rsidRPr="001C72B2">
        <w:rPr>
          <w:b/>
          <w:noProof w:val="0"/>
        </w:rPr>
        <w:t>return</w:t>
      </w:r>
      <w:r w:rsidRPr="001C72B2">
        <w:rPr>
          <w:noProof w:val="0"/>
        </w:rPr>
        <w:t xml:space="preserve"> Queue;</w:t>
      </w:r>
    </w:p>
    <w:p w14:paraId="101BBEB4" w14:textId="77777777" w:rsidR="00D67E6F" w:rsidRPr="001C72B2" w:rsidRDefault="00D67E6F" w:rsidP="00F44003">
      <w:pPr>
        <w:pStyle w:val="PL"/>
        <w:rPr>
          <w:noProof w:val="0"/>
        </w:rPr>
      </w:pPr>
      <w:r w:rsidRPr="001C72B2">
        <w:rPr>
          <w:b/>
          <w:noProof w:val="0"/>
        </w:rPr>
        <w:t>public external function</w:t>
      </w:r>
      <w:r w:rsidRPr="001C72B2">
        <w:rPr>
          <w:noProof w:val="0"/>
        </w:rPr>
        <w:t xml:space="preserve"> createPriorityQueue(</w:t>
      </w:r>
      <w:r w:rsidRPr="001C72B2">
        <w:rPr>
          <w:b/>
          <w:noProof w:val="0"/>
        </w:rPr>
        <w:t>in</w:t>
      </w:r>
      <w:r w:rsidRPr="001C72B2">
        <w:rPr>
          <w:noProof w:val="0"/>
        </w:rPr>
        <w:t xml:space="preserve"> comparatorFunctionType comparatorFunction) </w:t>
      </w:r>
      <w:r w:rsidRPr="001C72B2">
        <w:rPr>
          <w:noProof w:val="0"/>
        </w:rPr>
        <w:br/>
      </w:r>
      <w:r w:rsidRPr="001C72B2">
        <w:rPr>
          <w:b/>
          <w:noProof w:val="0"/>
        </w:rPr>
        <w:t>return</w:t>
      </w:r>
      <w:r w:rsidRPr="001C72B2">
        <w:rPr>
          <w:noProof w:val="0"/>
        </w:rPr>
        <w:t xml:space="preserve"> PriorityQueue;</w:t>
      </w:r>
    </w:p>
    <w:p w14:paraId="136FB471" w14:textId="77777777" w:rsidR="00D67E6F" w:rsidRPr="001C72B2" w:rsidRDefault="00D67E6F" w:rsidP="00F44003">
      <w:pPr>
        <w:pStyle w:val="PL"/>
        <w:rPr>
          <w:noProof w:val="0"/>
        </w:rPr>
      </w:pPr>
      <w:r w:rsidRPr="001C72B2">
        <w:rPr>
          <w:b/>
          <w:noProof w:val="0"/>
        </w:rPr>
        <w:t>public external function</w:t>
      </w:r>
      <w:r w:rsidRPr="001C72B2">
        <w:rPr>
          <w:noProof w:val="0"/>
        </w:rPr>
        <w:t xml:space="preserve"> createStack(</w:t>
      </w:r>
      <w:r w:rsidRPr="001C72B2">
        <w:rPr>
          <w:b/>
          <w:bCs/>
          <w:noProof w:val="0"/>
        </w:rPr>
        <w:t>in</w:t>
      </w:r>
      <w:r w:rsidRPr="001C72B2">
        <w:rPr>
          <w:noProof w:val="0"/>
        </w:rPr>
        <w:t xml:space="preserve"> equalsFunctionType equalsFunction := instanceEqual) </w:t>
      </w:r>
      <w:r w:rsidRPr="001C72B2">
        <w:rPr>
          <w:noProof w:val="0"/>
        </w:rPr>
        <w:br/>
      </w:r>
      <w:r w:rsidRPr="001C72B2">
        <w:rPr>
          <w:b/>
          <w:noProof w:val="0"/>
        </w:rPr>
        <w:t>return</w:t>
      </w:r>
      <w:r w:rsidRPr="001C72B2">
        <w:rPr>
          <w:noProof w:val="0"/>
        </w:rPr>
        <w:t xml:space="preserve"> Stack;</w:t>
      </w:r>
    </w:p>
    <w:p w14:paraId="3F6A1D9B" w14:textId="77777777" w:rsidR="00D67E6F" w:rsidRPr="001C72B2" w:rsidRDefault="00D67E6F" w:rsidP="00F44003">
      <w:pPr>
        <w:pStyle w:val="PL"/>
        <w:rPr>
          <w:noProof w:val="0"/>
        </w:rPr>
      </w:pPr>
      <w:r w:rsidRPr="001C72B2">
        <w:rPr>
          <w:b/>
          <w:noProof w:val="0"/>
        </w:rPr>
        <w:t>public external function</w:t>
      </w:r>
      <w:r w:rsidRPr="001C72B2">
        <w:rPr>
          <w:noProof w:val="0"/>
        </w:rPr>
        <w:t xml:space="preserve"> createRingBuffer(</w:t>
      </w:r>
      <w:r w:rsidRPr="001C72B2">
        <w:rPr>
          <w:b/>
          <w:noProof w:val="0"/>
        </w:rPr>
        <w:t>in integer</w:t>
      </w:r>
      <w:r w:rsidRPr="001C72B2">
        <w:rPr>
          <w:noProof w:val="0"/>
        </w:rPr>
        <w:t xml:space="preserve"> maxSize) </w:t>
      </w:r>
      <w:r w:rsidRPr="001C72B2">
        <w:rPr>
          <w:b/>
          <w:noProof w:val="0"/>
        </w:rPr>
        <w:t>return</w:t>
      </w:r>
      <w:r w:rsidRPr="001C72B2">
        <w:rPr>
          <w:noProof w:val="0"/>
        </w:rPr>
        <w:t xml:space="preserve"> RingBuffer;</w:t>
      </w:r>
    </w:p>
    <w:p w14:paraId="64FE92E1" w14:textId="77777777" w:rsidR="00D67E6F" w:rsidRPr="001C72B2" w:rsidRDefault="00D67E6F" w:rsidP="00F44003">
      <w:pPr>
        <w:pStyle w:val="PL"/>
        <w:rPr>
          <w:noProof w:val="0"/>
        </w:rPr>
      </w:pPr>
      <w:r w:rsidRPr="001C72B2">
        <w:rPr>
          <w:b/>
          <w:noProof w:val="0"/>
        </w:rPr>
        <w:t>public external function</w:t>
      </w:r>
      <w:r w:rsidRPr="001C72B2">
        <w:rPr>
          <w:noProof w:val="0"/>
        </w:rPr>
        <w:t xml:space="preserve"> createHashMap(</w:t>
      </w:r>
      <w:r w:rsidRPr="001C72B2">
        <w:rPr>
          <w:b/>
          <w:noProof w:val="0"/>
        </w:rPr>
        <w:t>in</w:t>
      </w:r>
      <w:r w:rsidRPr="001C72B2">
        <w:rPr>
          <w:noProof w:val="0"/>
        </w:rPr>
        <w:t xml:space="preserve"> hashFunctionType hashFunction, </w:t>
      </w:r>
      <w:r w:rsidRPr="001C72B2">
        <w:rPr>
          <w:noProof w:val="0"/>
        </w:rPr>
        <w:br/>
        <w:t xml:space="preserve">                                       </w:t>
      </w:r>
      <w:r w:rsidRPr="001C72B2">
        <w:rPr>
          <w:b/>
          <w:bCs/>
          <w:noProof w:val="0"/>
        </w:rPr>
        <w:t>in</w:t>
      </w:r>
      <w:r w:rsidRPr="001C72B2">
        <w:rPr>
          <w:noProof w:val="0"/>
        </w:rPr>
        <w:t xml:space="preserve"> equalsFunctionType equalsFunction) </w:t>
      </w:r>
      <w:r w:rsidRPr="001C72B2">
        <w:rPr>
          <w:b/>
          <w:noProof w:val="0"/>
        </w:rPr>
        <w:t>return</w:t>
      </w:r>
      <w:r w:rsidRPr="001C72B2">
        <w:rPr>
          <w:noProof w:val="0"/>
        </w:rPr>
        <w:t xml:space="preserve"> HashMap;</w:t>
      </w:r>
    </w:p>
    <w:p w14:paraId="1555BE32" w14:textId="77777777" w:rsidR="00D67E6F" w:rsidRPr="001C72B2" w:rsidRDefault="00D67E6F" w:rsidP="00F44003">
      <w:pPr>
        <w:pStyle w:val="PL"/>
        <w:rPr>
          <w:noProof w:val="0"/>
        </w:rPr>
      </w:pPr>
      <w:r w:rsidRPr="001C72B2">
        <w:rPr>
          <w:b/>
          <w:noProof w:val="0"/>
        </w:rPr>
        <w:t>public external function</w:t>
      </w:r>
      <w:r w:rsidRPr="001C72B2">
        <w:rPr>
          <w:noProof w:val="0"/>
        </w:rPr>
        <w:t xml:space="preserve"> createSet(</w:t>
      </w:r>
      <w:r w:rsidRPr="001C72B2">
        <w:rPr>
          <w:b/>
          <w:bCs/>
          <w:noProof w:val="0"/>
        </w:rPr>
        <w:t>in</w:t>
      </w:r>
      <w:r w:rsidRPr="001C72B2">
        <w:rPr>
          <w:noProof w:val="0"/>
        </w:rPr>
        <w:t xml:space="preserve"> equalsFunctionType equalsFunction := instanceEqual) </w:t>
      </w:r>
      <w:r w:rsidRPr="001C72B2">
        <w:rPr>
          <w:noProof w:val="0"/>
        </w:rPr>
        <w:br/>
      </w:r>
      <w:r w:rsidRPr="001C72B2">
        <w:rPr>
          <w:b/>
          <w:noProof w:val="0"/>
        </w:rPr>
        <w:t>return</w:t>
      </w:r>
      <w:r w:rsidRPr="001C72B2">
        <w:rPr>
          <w:noProof w:val="0"/>
        </w:rPr>
        <w:t xml:space="preserve"> Set;</w:t>
      </w:r>
    </w:p>
    <w:p w14:paraId="156E52B1" w14:textId="77777777" w:rsidR="00D67E6F" w:rsidRPr="001C72B2" w:rsidRDefault="00D67E6F" w:rsidP="00F44003">
      <w:pPr>
        <w:pStyle w:val="PL"/>
        <w:rPr>
          <w:noProof w:val="0"/>
        </w:rPr>
      </w:pPr>
    </w:p>
    <w:p w14:paraId="44671190" w14:textId="77777777" w:rsidR="00D67E6F" w:rsidRPr="001C72B2" w:rsidRDefault="00D67E6F" w:rsidP="00F44003">
      <w:pPr>
        <w:pStyle w:val="PL"/>
        <w:rPr>
          <w:noProof w:val="0"/>
        </w:rPr>
      </w:pPr>
      <w:r w:rsidRPr="001C72B2">
        <w:rPr>
          <w:b/>
          <w:noProof w:val="0"/>
        </w:rPr>
        <w:t>public type class @abstract</w:t>
      </w:r>
      <w:r w:rsidRPr="001C72B2">
        <w:rPr>
          <w:noProof w:val="0"/>
        </w:rPr>
        <w:t xml:space="preserve"> </w:t>
      </w:r>
      <w:bookmarkStart w:id="1125" w:name="Exception"/>
      <w:r w:rsidRPr="001C72B2">
        <w:rPr>
          <w:noProof w:val="0"/>
        </w:rPr>
        <w:t xml:space="preserve">Exception </w:t>
      </w:r>
      <w:bookmarkEnd w:id="1125"/>
      <w:r w:rsidRPr="001C72B2">
        <w:rPr>
          <w:noProof w:val="0"/>
        </w:rPr>
        <w:t>{</w:t>
      </w:r>
    </w:p>
    <w:p w14:paraId="4119A32B" w14:textId="77777777" w:rsidR="00D67E6F" w:rsidRPr="001C72B2" w:rsidRDefault="00D67E6F" w:rsidP="00F44003">
      <w:pPr>
        <w:pStyle w:val="PL"/>
        <w:rPr>
          <w:noProof w:val="0"/>
        </w:rPr>
      </w:pPr>
      <w:r w:rsidRPr="001C72B2">
        <w:rPr>
          <w:noProof w:val="0"/>
        </w:rPr>
        <w:t>}</w:t>
      </w:r>
    </w:p>
    <w:p w14:paraId="0F958B01" w14:textId="77777777" w:rsidR="00D67E6F" w:rsidRPr="001C72B2" w:rsidRDefault="00D67E6F" w:rsidP="00F44003">
      <w:pPr>
        <w:pStyle w:val="PL"/>
        <w:rPr>
          <w:noProof w:val="0"/>
        </w:rPr>
      </w:pPr>
      <w:r w:rsidRPr="001C72B2">
        <w:rPr>
          <w:b/>
          <w:noProof w:val="0"/>
        </w:rPr>
        <w:t>type class @abstract</w:t>
      </w:r>
      <w:r w:rsidRPr="001C72B2">
        <w:rPr>
          <w:noProof w:val="0"/>
        </w:rPr>
        <w:t xml:space="preserve"> </w:t>
      </w:r>
      <w:bookmarkStart w:id="1126" w:name="Iterator"/>
      <w:r w:rsidRPr="001C72B2">
        <w:rPr>
          <w:noProof w:val="0"/>
        </w:rPr>
        <w:t xml:space="preserve">Iterator </w:t>
      </w:r>
      <w:bookmarkEnd w:id="1126"/>
      <w:r w:rsidRPr="001C72B2">
        <w:rPr>
          <w:noProof w:val="0"/>
        </w:rPr>
        <w:t>{</w:t>
      </w:r>
    </w:p>
    <w:p w14:paraId="77026BCB" w14:textId="77777777" w:rsidR="00D67E6F" w:rsidRPr="001C72B2" w:rsidRDefault="00D67E6F" w:rsidP="00F44003">
      <w:pPr>
        <w:pStyle w:val="PL"/>
        <w:rPr>
          <w:noProof w:val="0"/>
        </w:rPr>
      </w:pPr>
      <w:r w:rsidRPr="001C72B2">
        <w:rPr>
          <w:b/>
          <w:noProof w:val="0"/>
        </w:rPr>
        <w:t xml:space="preserve">  function @abstract</w:t>
      </w:r>
      <w:r w:rsidRPr="001C72B2">
        <w:rPr>
          <w:noProof w:val="0"/>
        </w:rPr>
        <w:t xml:space="preserve"> hasNext() </w:t>
      </w:r>
      <w:r w:rsidRPr="001C72B2">
        <w:rPr>
          <w:b/>
          <w:noProof w:val="0"/>
        </w:rPr>
        <w:t>return boolean</w:t>
      </w:r>
      <w:r w:rsidRPr="001C72B2">
        <w:rPr>
          <w:noProof w:val="0"/>
        </w:rPr>
        <w:t>;</w:t>
      </w:r>
    </w:p>
    <w:p w14:paraId="32EE410F" w14:textId="77777777" w:rsidR="00D67E6F" w:rsidRPr="001C72B2" w:rsidRDefault="00D67E6F" w:rsidP="00F44003">
      <w:pPr>
        <w:pStyle w:val="PL"/>
        <w:rPr>
          <w:noProof w:val="0"/>
        </w:rPr>
      </w:pPr>
      <w:r w:rsidRPr="001C72B2">
        <w:rPr>
          <w:b/>
          <w:noProof w:val="0"/>
        </w:rPr>
        <w:t xml:space="preserve">  function @abstract</w:t>
      </w:r>
      <w:r w:rsidRPr="001C72B2">
        <w:rPr>
          <w:noProof w:val="0"/>
        </w:rPr>
        <w:t xml:space="preserve"> next() </w:t>
      </w:r>
      <w:r w:rsidRPr="001C72B2">
        <w:rPr>
          <w:b/>
          <w:noProof w:val="0"/>
        </w:rPr>
        <w:t>return object</w:t>
      </w:r>
      <w:r w:rsidRPr="001C72B2">
        <w:rPr>
          <w:noProof w:val="0"/>
        </w:rPr>
        <w:t>;</w:t>
      </w:r>
    </w:p>
    <w:p w14:paraId="7942AF18" w14:textId="77777777" w:rsidR="00D67E6F" w:rsidRPr="001C72B2" w:rsidRDefault="00D67E6F" w:rsidP="00F44003">
      <w:pPr>
        <w:pStyle w:val="PL"/>
        <w:rPr>
          <w:noProof w:val="0"/>
        </w:rPr>
      </w:pPr>
      <w:r w:rsidRPr="001C72B2">
        <w:rPr>
          <w:noProof w:val="0"/>
        </w:rPr>
        <w:t>}</w:t>
      </w:r>
    </w:p>
    <w:p w14:paraId="0E4412F9" w14:textId="77777777" w:rsidR="00D67E6F" w:rsidRPr="001C72B2" w:rsidRDefault="00D67E6F" w:rsidP="00F44003">
      <w:pPr>
        <w:pStyle w:val="PL"/>
        <w:rPr>
          <w:noProof w:val="0"/>
        </w:rPr>
      </w:pPr>
      <w:r w:rsidRPr="001C72B2">
        <w:rPr>
          <w:b/>
          <w:bCs/>
          <w:noProof w:val="0"/>
        </w:rPr>
        <w:t>type class @abstract</w:t>
      </w:r>
      <w:r w:rsidRPr="001C72B2">
        <w:rPr>
          <w:noProof w:val="0"/>
        </w:rPr>
        <w:t xml:space="preserve"> </w:t>
      </w:r>
      <w:bookmarkStart w:id="1127" w:name="Collection"/>
      <w:r w:rsidRPr="001C72B2">
        <w:rPr>
          <w:noProof w:val="0"/>
        </w:rPr>
        <w:t>Collection</w:t>
      </w:r>
      <w:bookmarkEnd w:id="1127"/>
      <w:r w:rsidRPr="001C72B2">
        <w:rPr>
          <w:noProof w:val="0"/>
        </w:rPr>
        <w:t xml:space="preserve"> {</w:t>
      </w:r>
    </w:p>
    <w:p w14:paraId="6498999F" w14:textId="77777777" w:rsidR="00D67E6F" w:rsidRPr="001C72B2" w:rsidRDefault="00D67E6F" w:rsidP="00F44003">
      <w:pPr>
        <w:pStyle w:val="PL"/>
        <w:rPr>
          <w:noProof w:val="0"/>
        </w:rPr>
      </w:pPr>
      <w:r w:rsidRPr="001C72B2">
        <w:rPr>
          <w:noProof w:val="0"/>
        </w:rPr>
        <w:t xml:space="preserve">  </w:t>
      </w:r>
      <w:r w:rsidRPr="001C72B2">
        <w:rPr>
          <w:b/>
          <w:bCs/>
          <w:noProof w:val="0"/>
        </w:rPr>
        <w:t>function</w:t>
      </w:r>
      <w:r w:rsidRPr="001C72B2">
        <w:rPr>
          <w:noProof w:val="0"/>
        </w:rPr>
        <w:t xml:space="preserve"> size() </w:t>
      </w:r>
      <w:r w:rsidRPr="001C72B2">
        <w:rPr>
          <w:b/>
          <w:bCs/>
          <w:noProof w:val="0"/>
        </w:rPr>
        <w:t>return</w:t>
      </w:r>
      <w:r w:rsidRPr="001C72B2">
        <w:rPr>
          <w:noProof w:val="0"/>
        </w:rPr>
        <w:t xml:space="preserve"> </w:t>
      </w:r>
      <w:r w:rsidRPr="001C72B2">
        <w:rPr>
          <w:b/>
          <w:bCs/>
          <w:noProof w:val="0"/>
        </w:rPr>
        <w:t>integer</w:t>
      </w:r>
      <w:r w:rsidRPr="001C72B2">
        <w:rPr>
          <w:noProof w:val="0"/>
        </w:rPr>
        <w:t>;</w:t>
      </w:r>
    </w:p>
    <w:p w14:paraId="4D4A4752" w14:textId="77777777" w:rsidR="00D67E6F" w:rsidRPr="001C72B2" w:rsidRDefault="00D67E6F" w:rsidP="00F44003">
      <w:pPr>
        <w:pStyle w:val="PL"/>
        <w:rPr>
          <w:noProof w:val="0"/>
        </w:rPr>
      </w:pPr>
      <w:r w:rsidRPr="001C72B2">
        <w:rPr>
          <w:noProof w:val="0"/>
        </w:rPr>
        <w:t xml:space="preserve">  </w:t>
      </w:r>
      <w:r w:rsidRPr="001C72B2">
        <w:rPr>
          <w:b/>
          <w:bCs/>
          <w:noProof w:val="0"/>
        </w:rPr>
        <w:t>function</w:t>
      </w:r>
      <w:r w:rsidRPr="001C72B2">
        <w:rPr>
          <w:noProof w:val="0"/>
        </w:rPr>
        <w:t xml:space="preserve"> contains(</w:t>
      </w:r>
      <w:r w:rsidRPr="001C72B2">
        <w:rPr>
          <w:b/>
          <w:bCs/>
          <w:noProof w:val="0"/>
        </w:rPr>
        <w:t>object</w:t>
      </w:r>
      <w:r w:rsidRPr="001C72B2">
        <w:rPr>
          <w:noProof w:val="0"/>
        </w:rPr>
        <w:t xml:space="preserve"> element) </w:t>
      </w:r>
      <w:r w:rsidRPr="001C72B2">
        <w:rPr>
          <w:b/>
          <w:bCs/>
          <w:noProof w:val="0"/>
        </w:rPr>
        <w:t>exception</w:t>
      </w:r>
      <w:r w:rsidRPr="001C72B2">
        <w:rPr>
          <w:noProof w:val="0"/>
        </w:rPr>
        <w:t xml:space="preserve"> Exception </w:t>
      </w:r>
      <w:r w:rsidRPr="001C72B2">
        <w:rPr>
          <w:b/>
          <w:bCs/>
          <w:noProof w:val="0"/>
        </w:rPr>
        <w:t>return</w:t>
      </w:r>
      <w:r w:rsidRPr="001C72B2">
        <w:rPr>
          <w:noProof w:val="0"/>
        </w:rPr>
        <w:t xml:space="preserve"> </w:t>
      </w:r>
      <w:r w:rsidRPr="001C72B2">
        <w:rPr>
          <w:b/>
          <w:bCs/>
          <w:noProof w:val="0"/>
        </w:rPr>
        <w:t>boolean</w:t>
      </w:r>
      <w:r w:rsidRPr="001C72B2">
        <w:rPr>
          <w:noProof w:val="0"/>
        </w:rPr>
        <w:t>;</w:t>
      </w:r>
    </w:p>
    <w:p w14:paraId="359EF778" w14:textId="77777777" w:rsidR="00D67E6F" w:rsidRPr="001C72B2" w:rsidRDefault="00D67E6F" w:rsidP="00F44003">
      <w:pPr>
        <w:pStyle w:val="PL"/>
        <w:rPr>
          <w:noProof w:val="0"/>
        </w:rPr>
      </w:pPr>
      <w:r w:rsidRPr="001C72B2">
        <w:rPr>
          <w:noProof w:val="0"/>
        </w:rPr>
        <w:t xml:space="preserve">  </w:t>
      </w:r>
      <w:r w:rsidRPr="001C72B2">
        <w:rPr>
          <w:b/>
          <w:bCs/>
          <w:noProof w:val="0"/>
        </w:rPr>
        <w:t>function</w:t>
      </w:r>
      <w:r w:rsidRPr="001C72B2">
        <w:rPr>
          <w:noProof w:val="0"/>
        </w:rPr>
        <w:t xml:space="preserve"> </w:t>
      </w:r>
      <w:r w:rsidRPr="001C72B2">
        <w:rPr>
          <w:b/>
          <w:noProof w:val="0"/>
        </w:rPr>
        <w:t>@abstract</w:t>
      </w:r>
      <w:r w:rsidRPr="001C72B2">
        <w:rPr>
          <w:noProof w:val="0"/>
        </w:rPr>
        <w:t xml:space="preserve"> iterator() </w:t>
      </w:r>
      <w:r w:rsidRPr="001C72B2">
        <w:rPr>
          <w:b/>
          <w:bCs/>
          <w:noProof w:val="0"/>
        </w:rPr>
        <w:t>return</w:t>
      </w:r>
      <w:r w:rsidRPr="001C72B2">
        <w:rPr>
          <w:noProof w:val="0"/>
        </w:rPr>
        <w:t xml:space="preserve"> Iterator;</w:t>
      </w:r>
    </w:p>
    <w:p w14:paraId="2E8898E7" w14:textId="77777777" w:rsidR="00D67E6F" w:rsidRPr="001C72B2" w:rsidRDefault="00D67E6F" w:rsidP="00F44003">
      <w:pPr>
        <w:pStyle w:val="PL"/>
        <w:rPr>
          <w:noProof w:val="0"/>
        </w:rPr>
      </w:pPr>
      <w:r w:rsidRPr="001C72B2">
        <w:rPr>
          <w:noProof w:val="0"/>
        </w:rPr>
        <w:t>}</w:t>
      </w:r>
    </w:p>
    <w:p w14:paraId="495E9562" w14:textId="77777777" w:rsidR="00D67E6F" w:rsidRPr="001C72B2" w:rsidRDefault="00D67E6F" w:rsidP="00F44003">
      <w:pPr>
        <w:pStyle w:val="PL"/>
        <w:rPr>
          <w:noProof w:val="0"/>
        </w:rPr>
      </w:pPr>
      <w:r w:rsidRPr="001C72B2">
        <w:rPr>
          <w:b/>
          <w:bCs/>
          <w:noProof w:val="0"/>
        </w:rPr>
        <w:t>type class @abstract</w:t>
      </w:r>
      <w:r w:rsidRPr="001C72B2">
        <w:rPr>
          <w:noProof w:val="0"/>
        </w:rPr>
        <w:t xml:space="preserve"> </w:t>
      </w:r>
      <w:bookmarkStart w:id="1128" w:name="List"/>
      <w:r w:rsidRPr="001C72B2">
        <w:rPr>
          <w:noProof w:val="0"/>
        </w:rPr>
        <w:t xml:space="preserve">List </w:t>
      </w:r>
      <w:bookmarkEnd w:id="1128"/>
      <w:r w:rsidRPr="001C72B2">
        <w:rPr>
          <w:b/>
          <w:bCs/>
          <w:noProof w:val="0"/>
        </w:rPr>
        <w:t>extends</w:t>
      </w:r>
      <w:r w:rsidRPr="001C72B2">
        <w:rPr>
          <w:noProof w:val="0"/>
        </w:rPr>
        <w:t xml:space="preserve"> Collection {</w:t>
      </w:r>
    </w:p>
    <w:p w14:paraId="4C95A4AC" w14:textId="493F2874" w:rsidR="00D67E6F" w:rsidRPr="001C72B2" w:rsidRDefault="004D78EE" w:rsidP="00F44003">
      <w:pPr>
        <w:pStyle w:val="PL"/>
        <w:rPr>
          <w:noProof w:val="0"/>
        </w:rPr>
      </w:pPr>
      <w:r w:rsidRPr="001C72B2">
        <w:rPr>
          <w:noProof w:val="0"/>
        </w:rPr>
        <w:t xml:space="preserve">  </w:t>
      </w:r>
      <w:r w:rsidR="00D67E6F" w:rsidRPr="001C72B2">
        <w:rPr>
          <w:b/>
          <w:noProof w:val="0"/>
        </w:rPr>
        <w:t>public function @abstract</w:t>
      </w:r>
      <w:r w:rsidR="00D67E6F" w:rsidRPr="001C72B2">
        <w:rPr>
          <w:noProof w:val="0"/>
        </w:rPr>
        <w:t xml:space="preserve"> add(</w:t>
      </w:r>
      <w:r w:rsidR="00D67E6F" w:rsidRPr="001C72B2">
        <w:rPr>
          <w:b/>
          <w:bCs/>
          <w:noProof w:val="0"/>
        </w:rPr>
        <w:t>object</w:t>
      </w:r>
      <w:r w:rsidR="00D67E6F" w:rsidRPr="001C72B2">
        <w:rPr>
          <w:noProof w:val="0"/>
        </w:rPr>
        <w:t xml:space="preserve"> element) </w:t>
      </w:r>
      <w:r w:rsidR="00D67E6F" w:rsidRPr="001C72B2">
        <w:rPr>
          <w:b/>
          <w:bCs/>
          <w:noProof w:val="0"/>
        </w:rPr>
        <w:t>exception</w:t>
      </w:r>
      <w:r w:rsidR="00D67E6F" w:rsidRPr="001C72B2">
        <w:rPr>
          <w:noProof w:val="0"/>
        </w:rPr>
        <w:t xml:space="preserve"> Exception;</w:t>
      </w:r>
    </w:p>
    <w:p w14:paraId="23DB2CAF" w14:textId="16FFCB07" w:rsidR="00D67E6F" w:rsidRPr="001C72B2" w:rsidRDefault="004D78EE" w:rsidP="00F44003">
      <w:pPr>
        <w:pStyle w:val="PL"/>
        <w:rPr>
          <w:noProof w:val="0"/>
        </w:rPr>
      </w:pPr>
      <w:r w:rsidRPr="001C72B2">
        <w:rPr>
          <w:noProof w:val="0"/>
        </w:rPr>
        <w:t xml:space="preserve">  </w:t>
      </w:r>
      <w:r w:rsidR="00D67E6F" w:rsidRPr="001C72B2">
        <w:rPr>
          <w:b/>
          <w:noProof w:val="0"/>
        </w:rPr>
        <w:t>public function @abstract</w:t>
      </w:r>
      <w:r w:rsidR="00D67E6F" w:rsidRPr="001C72B2">
        <w:rPr>
          <w:noProof w:val="0"/>
        </w:rPr>
        <w:t xml:space="preserve"> remove(</w:t>
      </w:r>
      <w:r w:rsidR="00D67E6F" w:rsidRPr="001C72B2">
        <w:rPr>
          <w:b/>
          <w:noProof w:val="0"/>
        </w:rPr>
        <w:t>object</w:t>
      </w:r>
      <w:r w:rsidR="00D67E6F" w:rsidRPr="001C72B2">
        <w:rPr>
          <w:noProof w:val="0"/>
        </w:rPr>
        <w:t xml:space="preserve"> element) </w:t>
      </w:r>
      <w:r w:rsidR="00D67E6F" w:rsidRPr="001C72B2">
        <w:rPr>
          <w:b/>
          <w:bCs/>
          <w:noProof w:val="0"/>
        </w:rPr>
        <w:t>exception</w:t>
      </w:r>
      <w:r w:rsidR="00D67E6F" w:rsidRPr="001C72B2">
        <w:rPr>
          <w:noProof w:val="0"/>
        </w:rPr>
        <w:t xml:space="preserve"> Exception </w:t>
      </w:r>
      <w:r w:rsidR="00D67E6F" w:rsidRPr="001C72B2">
        <w:rPr>
          <w:b/>
          <w:bCs/>
          <w:noProof w:val="0"/>
        </w:rPr>
        <w:t>return</w:t>
      </w:r>
      <w:r w:rsidR="00D67E6F" w:rsidRPr="001C72B2">
        <w:rPr>
          <w:noProof w:val="0"/>
        </w:rPr>
        <w:t xml:space="preserve"> </w:t>
      </w:r>
      <w:r w:rsidR="00D67E6F" w:rsidRPr="001C72B2">
        <w:rPr>
          <w:b/>
          <w:bCs/>
          <w:noProof w:val="0"/>
        </w:rPr>
        <w:t>boolean</w:t>
      </w:r>
      <w:r w:rsidR="00D67E6F" w:rsidRPr="001C72B2">
        <w:rPr>
          <w:noProof w:val="0"/>
        </w:rPr>
        <w:t>;</w:t>
      </w:r>
    </w:p>
    <w:p w14:paraId="2A4DF304" w14:textId="073A61BB" w:rsidR="00D67E6F" w:rsidRPr="001C72B2" w:rsidRDefault="004D78EE" w:rsidP="00F44003">
      <w:pPr>
        <w:pStyle w:val="PL"/>
        <w:rPr>
          <w:noProof w:val="0"/>
        </w:rPr>
      </w:pPr>
      <w:r w:rsidRPr="001C72B2">
        <w:rPr>
          <w:noProof w:val="0"/>
        </w:rPr>
        <w:t xml:space="preserve">  </w:t>
      </w:r>
      <w:r w:rsidR="00D67E6F" w:rsidRPr="001C72B2">
        <w:rPr>
          <w:b/>
          <w:noProof w:val="0"/>
        </w:rPr>
        <w:t>public function @abstract</w:t>
      </w:r>
      <w:r w:rsidR="00D67E6F" w:rsidRPr="001C72B2">
        <w:rPr>
          <w:noProof w:val="0"/>
        </w:rPr>
        <w:t xml:space="preserve"> get(</w:t>
      </w:r>
      <w:r w:rsidR="00D67E6F" w:rsidRPr="001C72B2">
        <w:rPr>
          <w:b/>
          <w:noProof w:val="0"/>
        </w:rPr>
        <w:t>integer</w:t>
      </w:r>
      <w:r w:rsidR="00D67E6F" w:rsidRPr="001C72B2">
        <w:rPr>
          <w:noProof w:val="0"/>
        </w:rPr>
        <w:t xml:space="preserve"> index) </w:t>
      </w:r>
      <w:r w:rsidR="00D67E6F" w:rsidRPr="001C72B2">
        <w:rPr>
          <w:b/>
          <w:bCs/>
          <w:noProof w:val="0"/>
        </w:rPr>
        <w:t>exception</w:t>
      </w:r>
      <w:r w:rsidR="00D67E6F" w:rsidRPr="001C72B2">
        <w:rPr>
          <w:noProof w:val="0"/>
        </w:rPr>
        <w:t xml:space="preserve"> Exception </w:t>
      </w:r>
      <w:r w:rsidR="00D67E6F" w:rsidRPr="001C72B2">
        <w:rPr>
          <w:b/>
          <w:bCs/>
          <w:noProof w:val="0"/>
        </w:rPr>
        <w:t>return</w:t>
      </w:r>
      <w:r w:rsidR="00D67E6F" w:rsidRPr="001C72B2">
        <w:rPr>
          <w:noProof w:val="0"/>
        </w:rPr>
        <w:t xml:space="preserve"> </w:t>
      </w:r>
      <w:r w:rsidR="00D67E6F" w:rsidRPr="001C72B2">
        <w:rPr>
          <w:b/>
          <w:bCs/>
          <w:noProof w:val="0"/>
        </w:rPr>
        <w:t>object</w:t>
      </w:r>
      <w:r w:rsidR="00D67E6F" w:rsidRPr="001C72B2">
        <w:rPr>
          <w:noProof w:val="0"/>
        </w:rPr>
        <w:t>;</w:t>
      </w:r>
    </w:p>
    <w:p w14:paraId="0B70B833" w14:textId="77777777" w:rsidR="00D67E6F" w:rsidRPr="001C72B2" w:rsidRDefault="00D67E6F" w:rsidP="00F44003">
      <w:pPr>
        <w:pStyle w:val="PL"/>
        <w:rPr>
          <w:noProof w:val="0"/>
        </w:rPr>
      </w:pPr>
      <w:r w:rsidRPr="001C72B2">
        <w:rPr>
          <w:noProof w:val="0"/>
        </w:rPr>
        <w:t>}</w:t>
      </w:r>
    </w:p>
    <w:p w14:paraId="7E572489" w14:textId="77777777" w:rsidR="00D67E6F" w:rsidRPr="001C72B2" w:rsidRDefault="00D67E6F" w:rsidP="00F44003">
      <w:pPr>
        <w:pStyle w:val="PL"/>
        <w:rPr>
          <w:noProof w:val="0"/>
        </w:rPr>
      </w:pPr>
      <w:r w:rsidRPr="001C72B2">
        <w:rPr>
          <w:b/>
          <w:noProof w:val="0"/>
        </w:rPr>
        <w:t>public type class @abstract</w:t>
      </w:r>
      <w:r w:rsidRPr="001C72B2">
        <w:rPr>
          <w:noProof w:val="0"/>
        </w:rPr>
        <w:t xml:space="preserve"> </w:t>
      </w:r>
      <w:bookmarkStart w:id="1129" w:name="LinkedList"/>
      <w:r w:rsidRPr="001C72B2">
        <w:rPr>
          <w:noProof w:val="0"/>
        </w:rPr>
        <w:t xml:space="preserve">LinkedList </w:t>
      </w:r>
      <w:bookmarkEnd w:id="1129"/>
      <w:r w:rsidRPr="001C72B2">
        <w:rPr>
          <w:b/>
          <w:bCs/>
          <w:noProof w:val="0"/>
        </w:rPr>
        <w:t>extends</w:t>
      </w:r>
      <w:r w:rsidRPr="001C72B2">
        <w:rPr>
          <w:noProof w:val="0"/>
        </w:rPr>
        <w:t xml:space="preserve"> List {</w:t>
      </w:r>
    </w:p>
    <w:p w14:paraId="70219BD2" w14:textId="77777777" w:rsidR="00D67E6F" w:rsidRPr="001C72B2" w:rsidRDefault="00D67E6F" w:rsidP="00F44003">
      <w:pPr>
        <w:pStyle w:val="PL"/>
        <w:rPr>
          <w:noProof w:val="0"/>
        </w:rPr>
      </w:pPr>
      <w:r w:rsidRPr="001C72B2">
        <w:rPr>
          <w:noProof w:val="0"/>
        </w:rPr>
        <w:t xml:space="preserve">  </w:t>
      </w:r>
      <w:r w:rsidRPr="001C72B2">
        <w:rPr>
          <w:b/>
          <w:noProof w:val="0"/>
        </w:rPr>
        <w:t>public function @abstract</w:t>
      </w:r>
      <w:r w:rsidRPr="001C72B2">
        <w:rPr>
          <w:noProof w:val="0"/>
        </w:rPr>
        <w:t xml:space="preserve"> getFirst() </w:t>
      </w:r>
      <w:r w:rsidRPr="001C72B2">
        <w:rPr>
          <w:b/>
          <w:noProof w:val="0"/>
        </w:rPr>
        <w:t xml:space="preserve">exception </w:t>
      </w:r>
      <w:r w:rsidRPr="001C72B2">
        <w:rPr>
          <w:noProof w:val="0"/>
        </w:rPr>
        <w:t xml:space="preserve">Exception </w:t>
      </w:r>
      <w:r w:rsidRPr="001C72B2">
        <w:rPr>
          <w:b/>
          <w:noProof w:val="0"/>
        </w:rPr>
        <w:t>return object</w:t>
      </w:r>
      <w:r w:rsidRPr="001C72B2">
        <w:rPr>
          <w:noProof w:val="0"/>
        </w:rPr>
        <w:t>;</w:t>
      </w:r>
    </w:p>
    <w:p w14:paraId="5463B176" w14:textId="77777777" w:rsidR="00D67E6F" w:rsidRPr="001C72B2" w:rsidRDefault="00D67E6F" w:rsidP="00F44003">
      <w:pPr>
        <w:pStyle w:val="PL"/>
        <w:rPr>
          <w:noProof w:val="0"/>
        </w:rPr>
      </w:pPr>
      <w:r w:rsidRPr="001C72B2">
        <w:rPr>
          <w:noProof w:val="0"/>
        </w:rPr>
        <w:t xml:space="preserve">  </w:t>
      </w:r>
      <w:r w:rsidRPr="001C72B2">
        <w:rPr>
          <w:b/>
          <w:noProof w:val="0"/>
        </w:rPr>
        <w:t>public function @abstract</w:t>
      </w:r>
      <w:r w:rsidRPr="001C72B2">
        <w:rPr>
          <w:noProof w:val="0"/>
        </w:rPr>
        <w:t xml:space="preserve"> getLast() </w:t>
      </w:r>
      <w:r w:rsidRPr="001C72B2">
        <w:rPr>
          <w:b/>
          <w:noProof w:val="0"/>
        </w:rPr>
        <w:t xml:space="preserve">exception </w:t>
      </w:r>
      <w:r w:rsidRPr="001C72B2">
        <w:rPr>
          <w:noProof w:val="0"/>
        </w:rPr>
        <w:t xml:space="preserve">Exception </w:t>
      </w:r>
      <w:r w:rsidRPr="001C72B2">
        <w:rPr>
          <w:b/>
          <w:noProof w:val="0"/>
        </w:rPr>
        <w:t>return object</w:t>
      </w:r>
      <w:r w:rsidRPr="001C72B2">
        <w:rPr>
          <w:noProof w:val="0"/>
        </w:rPr>
        <w:t>;</w:t>
      </w:r>
    </w:p>
    <w:p w14:paraId="0F9BE48C" w14:textId="77777777" w:rsidR="00D67E6F" w:rsidRPr="001C72B2" w:rsidRDefault="00D67E6F" w:rsidP="00F44003">
      <w:pPr>
        <w:pStyle w:val="PL"/>
        <w:rPr>
          <w:noProof w:val="0"/>
        </w:rPr>
      </w:pPr>
      <w:r w:rsidRPr="001C72B2">
        <w:rPr>
          <w:b/>
          <w:noProof w:val="0"/>
        </w:rPr>
        <w:t xml:space="preserve">  public function @abstract</w:t>
      </w:r>
      <w:r w:rsidRPr="001C72B2">
        <w:rPr>
          <w:noProof w:val="0"/>
        </w:rPr>
        <w:t xml:space="preserve"> removeFirst() </w:t>
      </w:r>
      <w:r w:rsidRPr="001C72B2">
        <w:rPr>
          <w:b/>
          <w:noProof w:val="0"/>
        </w:rPr>
        <w:t xml:space="preserve">exception </w:t>
      </w:r>
      <w:r w:rsidRPr="001C72B2">
        <w:rPr>
          <w:noProof w:val="0"/>
        </w:rPr>
        <w:t xml:space="preserve">Exception </w:t>
      </w:r>
      <w:r w:rsidRPr="001C72B2">
        <w:rPr>
          <w:b/>
          <w:noProof w:val="0"/>
        </w:rPr>
        <w:t>return object</w:t>
      </w:r>
      <w:r w:rsidRPr="001C72B2">
        <w:rPr>
          <w:noProof w:val="0"/>
        </w:rPr>
        <w:t>;</w:t>
      </w:r>
    </w:p>
    <w:p w14:paraId="6A9B78D1" w14:textId="77777777" w:rsidR="00D67E6F" w:rsidRPr="001C72B2" w:rsidRDefault="00D67E6F" w:rsidP="00F44003">
      <w:pPr>
        <w:pStyle w:val="PL"/>
        <w:rPr>
          <w:noProof w:val="0"/>
        </w:rPr>
      </w:pPr>
      <w:r w:rsidRPr="001C72B2">
        <w:rPr>
          <w:noProof w:val="0"/>
        </w:rPr>
        <w:t xml:space="preserve">  </w:t>
      </w:r>
      <w:r w:rsidRPr="001C72B2">
        <w:rPr>
          <w:b/>
          <w:noProof w:val="0"/>
        </w:rPr>
        <w:t>public function @abstract</w:t>
      </w:r>
      <w:r w:rsidRPr="001C72B2">
        <w:rPr>
          <w:noProof w:val="0"/>
        </w:rPr>
        <w:t xml:space="preserve"> removeLast() </w:t>
      </w:r>
      <w:r w:rsidRPr="001C72B2">
        <w:rPr>
          <w:b/>
          <w:noProof w:val="0"/>
        </w:rPr>
        <w:t xml:space="preserve">exception </w:t>
      </w:r>
      <w:r w:rsidRPr="001C72B2">
        <w:rPr>
          <w:noProof w:val="0"/>
        </w:rPr>
        <w:t xml:space="preserve">Exception </w:t>
      </w:r>
      <w:r w:rsidRPr="001C72B2">
        <w:rPr>
          <w:b/>
          <w:noProof w:val="0"/>
        </w:rPr>
        <w:t>return object</w:t>
      </w:r>
      <w:r w:rsidRPr="001C72B2">
        <w:rPr>
          <w:noProof w:val="0"/>
        </w:rPr>
        <w:t>;</w:t>
      </w:r>
    </w:p>
    <w:p w14:paraId="6976DF56" w14:textId="77777777" w:rsidR="00D67E6F" w:rsidRPr="001C72B2" w:rsidRDefault="00D67E6F" w:rsidP="00F44003">
      <w:pPr>
        <w:pStyle w:val="PL"/>
        <w:rPr>
          <w:noProof w:val="0"/>
        </w:rPr>
      </w:pPr>
      <w:r w:rsidRPr="001C72B2">
        <w:rPr>
          <w:noProof w:val="0"/>
        </w:rPr>
        <w:t xml:space="preserve">  </w:t>
      </w:r>
      <w:r w:rsidRPr="001C72B2">
        <w:rPr>
          <w:b/>
          <w:noProof w:val="0"/>
        </w:rPr>
        <w:t>public function @abstract</w:t>
      </w:r>
      <w:r w:rsidRPr="001C72B2">
        <w:rPr>
          <w:noProof w:val="0"/>
        </w:rPr>
        <w:t xml:space="preserve"> addFirst(</w:t>
      </w:r>
      <w:r w:rsidRPr="001C72B2">
        <w:rPr>
          <w:b/>
          <w:noProof w:val="0"/>
        </w:rPr>
        <w:t>object</w:t>
      </w:r>
      <w:r w:rsidRPr="001C72B2">
        <w:rPr>
          <w:noProof w:val="0"/>
        </w:rPr>
        <w:t xml:space="preserve"> element) </w:t>
      </w:r>
      <w:r w:rsidRPr="001C72B2">
        <w:rPr>
          <w:b/>
          <w:noProof w:val="0"/>
        </w:rPr>
        <w:t xml:space="preserve">exception </w:t>
      </w:r>
      <w:r w:rsidRPr="001C72B2">
        <w:rPr>
          <w:noProof w:val="0"/>
        </w:rPr>
        <w:t>Exception;</w:t>
      </w:r>
    </w:p>
    <w:p w14:paraId="1062D849" w14:textId="77777777" w:rsidR="00D67E6F" w:rsidRPr="001C72B2" w:rsidRDefault="00D67E6F" w:rsidP="00F44003">
      <w:pPr>
        <w:pStyle w:val="PL"/>
        <w:rPr>
          <w:noProof w:val="0"/>
        </w:rPr>
      </w:pPr>
      <w:r w:rsidRPr="001C72B2">
        <w:rPr>
          <w:noProof w:val="0"/>
        </w:rPr>
        <w:t xml:space="preserve">  </w:t>
      </w:r>
      <w:r w:rsidRPr="001C72B2">
        <w:rPr>
          <w:b/>
          <w:noProof w:val="0"/>
        </w:rPr>
        <w:t>public function @abstract</w:t>
      </w:r>
      <w:r w:rsidRPr="001C72B2">
        <w:rPr>
          <w:noProof w:val="0"/>
        </w:rPr>
        <w:t xml:space="preserve"> addLast(</w:t>
      </w:r>
      <w:r w:rsidRPr="001C72B2">
        <w:rPr>
          <w:b/>
          <w:noProof w:val="0"/>
        </w:rPr>
        <w:t>object</w:t>
      </w:r>
      <w:r w:rsidRPr="001C72B2">
        <w:rPr>
          <w:noProof w:val="0"/>
        </w:rPr>
        <w:t xml:space="preserve"> element) </w:t>
      </w:r>
      <w:r w:rsidRPr="001C72B2">
        <w:rPr>
          <w:b/>
          <w:noProof w:val="0"/>
        </w:rPr>
        <w:t xml:space="preserve">exception </w:t>
      </w:r>
      <w:r w:rsidRPr="001C72B2">
        <w:rPr>
          <w:noProof w:val="0"/>
        </w:rPr>
        <w:t>Exception;</w:t>
      </w:r>
    </w:p>
    <w:p w14:paraId="3B102D87" w14:textId="77777777" w:rsidR="00D67E6F" w:rsidRPr="001C72B2" w:rsidRDefault="00D67E6F" w:rsidP="00F44003">
      <w:pPr>
        <w:pStyle w:val="PL"/>
        <w:rPr>
          <w:noProof w:val="0"/>
        </w:rPr>
      </w:pPr>
      <w:r w:rsidRPr="001C72B2">
        <w:rPr>
          <w:noProof w:val="0"/>
        </w:rPr>
        <w:t>}</w:t>
      </w:r>
    </w:p>
    <w:p w14:paraId="76AF790B" w14:textId="77777777" w:rsidR="00D67E6F" w:rsidRPr="001C72B2" w:rsidRDefault="00D67E6F" w:rsidP="00F44003">
      <w:pPr>
        <w:pStyle w:val="PL"/>
        <w:rPr>
          <w:noProof w:val="0"/>
        </w:rPr>
      </w:pPr>
      <w:r w:rsidRPr="001C72B2">
        <w:rPr>
          <w:b/>
          <w:noProof w:val="0"/>
        </w:rPr>
        <w:t>public type class @abstract</w:t>
      </w:r>
      <w:r w:rsidRPr="001C72B2">
        <w:rPr>
          <w:noProof w:val="0"/>
        </w:rPr>
        <w:t xml:space="preserve"> </w:t>
      </w:r>
      <w:bookmarkStart w:id="1130" w:name="Queue"/>
      <w:r w:rsidRPr="001C72B2">
        <w:rPr>
          <w:noProof w:val="0"/>
        </w:rPr>
        <w:t xml:space="preserve">Queue </w:t>
      </w:r>
      <w:bookmarkEnd w:id="1130"/>
      <w:r w:rsidRPr="001C72B2">
        <w:rPr>
          <w:noProof w:val="0"/>
        </w:rPr>
        <w:t>extends Collection {</w:t>
      </w:r>
    </w:p>
    <w:p w14:paraId="44C39581" w14:textId="77777777" w:rsidR="00D67E6F" w:rsidRPr="001C72B2" w:rsidRDefault="00D67E6F" w:rsidP="00F44003">
      <w:pPr>
        <w:pStyle w:val="PL"/>
        <w:rPr>
          <w:noProof w:val="0"/>
        </w:rPr>
      </w:pPr>
      <w:r w:rsidRPr="001C72B2">
        <w:rPr>
          <w:noProof w:val="0"/>
        </w:rPr>
        <w:t xml:space="preserve">  </w:t>
      </w:r>
      <w:r w:rsidRPr="001C72B2">
        <w:rPr>
          <w:b/>
          <w:noProof w:val="0"/>
        </w:rPr>
        <w:t>public function @abstract</w:t>
      </w:r>
      <w:r w:rsidRPr="001C72B2">
        <w:rPr>
          <w:noProof w:val="0"/>
        </w:rPr>
        <w:t xml:space="preserve"> add(</w:t>
      </w:r>
      <w:r w:rsidRPr="001C72B2">
        <w:rPr>
          <w:b/>
          <w:noProof w:val="0"/>
        </w:rPr>
        <w:t>object</w:t>
      </w:r>
      <w:r w:rsidRPr="001C72B2">
        <w:rPr>
          <w:noProof w:val="0"/>
        </w:rPr>
        <w:t xml:space="preserve"> element) </w:t>
      </w:r>
      <w:r w:rsidRPr="001C72B2">
        <w:rPr>
          <w:b/>
          <w:noProof w:val="0"/>
        </w:rPr>
        <w:t xml:space="preserve">exception </w:t>
      </w:r>
      <w:r w:rsidRPr="001C72B2">
        <w:rPr>
          <w:noProof w:val="0"/>
        </w:rPr>
        <w:t>Exception;</w:t>
      </w:r>
    </w:p>
    <w:p w14:paraId="1E4B4F1B" w14:textId="77777777" w:rsidR="00D67E6F" w:rsidRPr="001C72B2" w:rsidRDefault="00D67E6F" w:rsidP="00F44003">
      <w:pPr>
        <w:pStyle w:val="PL"/>
        <w:rPr>
          <w:noProof w:val="0"/>
        </w:rPr>
      </w:pPr>
      <w:r w:rsidRPr="001C72B2">
        <w:rPr>
          <w:noProof w:val="0"/>
        </w:rPr>
        <w:t xml:space="preserve">  </w:t>
      </w:r>
      <w:r w:rsidRPr="001C72B2">
        <w:rPr>
          <w:b/>
          <w:noProof w:val="0"/>
        </w:rPr>
        <w:t>public function @abstract</w:t>
      </w:r>
      <w:r w:rsidRPr="001C72B2">
        <w:rPr>
          <w:noProof w:val="0"/>
        </w:rPr>
        <w:t xml:space="preserve"> remove() </w:t>
      </w:r>
      <w:r w:rsidRPr="001C72B2">
        <w:rPr>
          <w:b/>
          <w:noProof w:val="0"/>
        </w:rPr>
        <w:t xml:space="preserve">exception </w:t>
      </w:r>
      <w:r w:rsidRPr="001C72B2">
        <w:rPr>
          <w:noProof w:val="0"/>
        </w:rPr>
        <w:t xml:space="preserve">Exception </w:t>
      </w:r>
      <w:r w:rsidRPr="001C72B2">
        <w:rPr>
          <w:b/>
          <w:noProof w:val="0"/>
        </w:rPr>
        <w:t>return object</w:t>
      </w:r>
      <w:r w:rsidRPr="001C72B2">
        <w:rPr>
          <w:noProof w:val="0"/>
        </w:rPr>
        <w:t>;</w:t>
      </w:r>
    </w:p>
    <w:p w14:paraId="4A267F19" w14:textId="77777777" w:rsidR="00D67E6F" w:rsidRPr="001C72B2" w:rsidRDefault="00D67E6F" w:rsidP="00F44003">
      <w:pPr>
        <w:pStyle w:val="PL"/>
        <w:rPr>
          <w:noProof w:val="0"/>
        </w:rPr>
      </w:pPr>
      <w:r w:rsidRPr="001C72B2">
        <w:rPr>
          <w:noProof w:val="0"/>
        </w:rPr>
        <w:t>}</w:t>
      </w:r>
    </w:p>
    <w:p w14:paraId="41E6B614" w14:textId="6E1C79B2" w:rsidR="00D67E6F" w:rsidRPr="001C72B2" w:rsidRDefault="00D67E6F" w:rsidP="00F44003">
      <w:pPr>
        <w:pStyle w:val="PL"/>
        <w:rPr>
          <w:noProof w:val="0"/>
        </w:rPr>
      </w:pPr>
      <w:r w:rsidRPr="001C72B2">
        <w:rPr>
          <w:b/>
          <w:noProof w:val="0"/>
        </w:rPr>
        <w:t>public type function</w:t>
      </w:r>
      <w:r w:rsidRPr="001C72B2">
        <w:rPr>
          <w:noProof w:val="0"/>
        </w:rPr>
        <w:t xml:space="preserve"> comparatorFunctionType(</w:t>
      </w:r>
      <w:r w:rsidRPr="001C72B2">
        <w:rPr>
          <w:b/>
          <w:noProof w:val="0"/>
        </w:rPr>
        <w:t>in object</w:t>
      </w:r>
      <w:r w:rsidRPr="001C72B2">
        <w:rPr>
          <w:noProof w:val="0"/>
        </w:rPr>
        <w:t xml:space="preserve"> element1, </w:t>
      </w:r>
      <w:r w:rsidRPr="001C72B2">
        <w:rPr>
          <w:b/>
          <w:noProof w:val="0"/>
        </w:rPr>
        <w:t xml:space="preserve">in object </w:t>
      </w:r>
      <w:r w:rsidRPr="001C72B2">
        <w:rPr>
          <w:noProof w:val="0"/>
        </w:rPr>
        <w:t>element2)</w:t>
      </w:r>
      <w:r w:rsidR="004D78EE" w:rsidRPr="001C72B2">
        <w:rPr>
          <w:noProof w:val="0"/>
        </w:rPr>
        <w:br/>
      </w:r>
      <w:r w:rsidRPr="001C72B2">
        <w:rPr>
          <w:b/>
          <w:noProof w:val="0"/>
        </w:rPr>
        <w:t>exception</w:t>
      </w:r>
      <w:r w:rsidRPr="001C72B2">
        <w:rPr>
          <w:noProof w:val="0"/>
        </w:rPr>
        <w:t xml:space="preserve"> Exception </w:t>
      </w:r>
      <w:r w:rsidRPr="001C72B2">
        <w:rPr>
          <w:b/>
          <w:noProof w:val="0"/>
        </w:rPr>
        <w:t>return integer</w:t>
      </w:r>
      <w:r w:rsidRPr="001C72B2">
        <w:rPr>
          <w:noProof w:val="0"/>
        </w:rPr>
        <w:t>;</w:t>
      </w:r>
    </w:p>
    <w:p w14:paraId="4AE3E87E" w14:textId="77777777" w:rsidR="00D67E6F" w:rsidRPr="001C72B2" w:rsidRDefault="00D67E6F" w:rsidP="00F44003">
      <w:pPr>
        <w:pStyle w:val="PL"/>
        <w:rPr>
          <w:noProof w:val="0"/>
        </w:rPr>
      </w:pPr>
      <w:r w:rsidRPr="001C72B2">
        <w:rPr>
          <w:b/>
          <w:noProof w:val="0"/>
        </w:rPr>
        <w:t>public type class @abstract</w:t>
      </w:r>
      <w:r w:rsidRPr="001C72B2">
        <w:rPr>
          <w:noProof w:val="0"/>
        </w:rPr>
        <w:t xml:space="preserve"> </w:t>
      </w:r>
      <w:bookmarkStart w:id="1131" w:name="PriorityQueue"/>
      <w:r w:rsidRPr="001C72B2">
        <w:rPr>
          <w:noProof w:val="0"/>
        </w:rPr>
        <w:t xml:space="preserve">PriorityQueue </w:t>
      </w:r>
      <w:bookmarkEnd w:id="1131"/>
      <w:r w:rsidRPr="001C72B2">
        <w:rPr>
          <w:b/>
          <w:noProof w:val="0"/>
        </w:rPr>
        <w:t>extends</w:t>
      </w:r>
      <w:r w:rsidRPr="001C72B2">
        <w:rPr>
          <w:noProof w:val="0"/>
        </w:rPr>
        <w:t xml:space="preserve"> Queue {</w:t>
      </w:r>
    </w:p>
    <w:p w14:paraId="245B11B3" w14:textId="77777777" w:rsidR="00D67E6F" w:rsidRPr="001C72B2" w:rsidRDefault="00D67E6F" w:rsidP="00F44003">
      <w:pPr>
        <w:pStyle w:val="PL"/>
        <w:rPr>
          <w:noProof w:val="0"/>
        </w:rPr>
      </w:pPr>
      <w:r w:rsidRPr="001C72B2">
        <w:rPr>
          <w:noProof w:val="0"/>
        </w:rPr>
        <w:t>}</w:t>
      </w:r>
    </w:p>
    <w:p w14:paraId="54C2D765" w14:textId="77777777" w:rsidR="00D67E6F" w:rsidRPr="001C72B2" w:rsidRDefault="00D67E6F" w:rsidP="00F44003">
      <w:pPr>
        <w:pStyle w:val="PL"/>
        <w:rPr>
          <w:noProof w:val="0"/>
        </w:rPr>
      </w:pPr>
      <w:r w:rsidRPr="001C72B2">
        <w:rPr>
          <w:b/>
          <w:noProof w:val="0"/>
        </w:rPr>
        <w:t>public type class @abstract</w:t>
      </w:r>
      <w:r w:rsidRPr="001C72B2">
        <w:rPr>
          <w:noProof w:val="0"/>
        </w:rPr>
        <w:t xml:space="preserve"> </w:t>
      </w:r>
      <w:bookmarkStart w:id="1132" w:name="Stack"/>
      <w:r w:rsidRPr="001C72B2">
        <w:rPr>
          <w:noProof w:val="0"/>
        </w:rPr>
        <w:t xml:space="preserve">Stack </w:t>
      </w:r>
      <w:bookmarkEnd w:id="1132"/>
      <w:r w:rsidRPr="001C72B2">
        <w:rPr>
          <w:b/>
          <w:noProof w:val="0"/>
        </w:rPr>
        <w:t>extends</w:t>
      </w:r>
      <w:r w:rsidRPr="001C72B2">
        <w:rPr>
          <w:noProof w:val="0"/>
        </w:rPr>
        <w:t xml:space="preserve"> Collection {</w:t>
      </w:r>
    </w:p>
    <w:p w14:paraId="51CE0F96" w14:textId="77777777" w:rsidR="00D67E6F" w:rsidRPr="001C72B2" w:rsidRDefault="00D67E6F" w:rsidP="00F44003">
      <w:pPr>
        <w:pStyle w:val="PL"/>
        <w:rPr>
          <w:noProof w:val="0"/>
        </w:rPr>
      </w:pPr>
      <w:r w:rsidRPr="001C72B2">
        <w:rPr>
          <w:b/>
          <w:noProof w:val="0"/>
        </w:rPr>
        <w:t xml:space="preserve">  public function @abstract</w:t>
      </w:r>
      <w:r w:rsidRPr="001C72B2">
        <w:rPr>
          <w:noProof w:val="0"/>
        </w:rPr>
        <w:t xml:space="preserve"> push(</w:t>
      </w:r>
      <w:r w:rsidRPr="001C72B2">
        <w:rPr>
          <w:b/>
          <w:noProof w:val="0"/>
        </w:rPr>
        <w:t>object</w:t>
      </w:r>
      <w:r w:rsidRPr="001C72B2">
        <w:rPr>
          <w:noProof w:val="0"/>
        </w:rPr>
        <w:t xml:space="preserve"> element) </w:t>
      </w:r>
      <w:r w:rsidRPr="001C72B2">
        <w:rPr>
          <w:b/>
          <w:noProof w:val="0"/>
        </w:rPr>
        <w:t xml:space="preserve">exception </w:t>
      </w:r>
      <w:r w:rsidRPr="001C72B2">
        <w:rPr>
          <w:noProof w:val="0"/>
        </w:rPr>
        <w:t>Exception;</w:t>
      </w:r>
    </w:p>
    <w:p w14:paraId="6938DBC9" w14:textId="77777777" w:rsidR="00D67E6F" w:rsidRPr="001C72B2" w:rsidRDefault="00D67E6F" w:rsidP="00F44003">
      <w:pPr>
        <w:pStyle w:val="PL"/>
        <w:rPr>
          <w:noProof w:val="0"/>
        </w:rPr>
      </w:pPr>
      <w:r w:rsidRPr="001C72B2">
        <w:rPr>
          <w:noProof w:val="0"/>
        </w:rPr>
        <w:t xml:space="preserve">  </w:t>
      </w:r>
      <w:r w:rsidRPr="001C72B2">
        <w:rPr>
          <w:b/>
          <w:noProof w:val="0"/>
        </w:rPr>
        <w:t>public function @abstract</w:t>
      </w:r>
      <w:r w:rsidRPr="001C72B2">
        <w:rPr>
          <w:noProof w:val="0"/>
        </w:rPr>
        <w:t xml:space="preserve"> pop() </w:t>
      </w:r>
      <w:r w:rsidRPr="001C72B2">
        <w:rPr>
          <w:b/>
          <w:noProof w:val="0"/>
        </w:rPr>
        <w:t xml:space="preserve">exception </w:t>
      </w:r>
      <w:r w:rsidRPr="001C72B2">
        <w:rPr>
          <w:noProof w:val="0"/>
        </w:rPr>
        <w:t xml:space="preserve">Exception </w:t>
      </w:r>
      <w:r w:rsidRPr="001C72B2">
        <w:rPr>
          <w:b/>
          <w:noProof w:val="0"/>
        </w:rPr>
        <w:t>return object</w:t>
      </w:r>
      <w:r w:rsidRPr="001C72B2">
        <w:rPr>
          <w:noProof w:val="0"/>
        </w:rPr>
        <w:t>;</w:t>
      </w:r>
    </w:p>
    <w:p w14:paraId="4554963F" w14:textId="77777777" w:rsidR="00D67E6F" w:rsidRPr="001C72B2" w:rsidRDefault="00D67E6F" w:rsidP="00F44003">
      <w:pPr>
        <w:pStyle w:val="PL"/>
        <w:rPr>
          <w:noProof w:val="0"/>
        </w:rPr>
      </w:pPr>
      <w:r w:rsidRPr="001C72B2">
        <w:rPr>
          <w:noProof w:val="0"/>
        </w:rPr>
        <w:t>}</w:t>
      </w:r>
    </w:p>
    <w:p w14:paraId="5914BBC3" w14:textId="77777777" w:rsidR="00D67E6F" w:rsidRPr="001C72B2" w:rsidRDefault="00D67E6F" w:rsidP="00F44003">
      <w:pPr>
        <w:pStyle w:val="PL"/>
        <w:rPr>
          <w:noProof w:val="0"/>
        </w:rPr>
      </w:pPr>
    </w:p>
    <w:p w14:paraId="0B740F9E" w14:textId="77777777" w:rsidR="00D67E6F" w:rsidRPr="001C72B2" w:rsidRDefault="00D67E6F" w:rsidP="00F44003">
      <w:pPr>
        <w:pStyle w:val="PL"/>
        <w:rPr>
          <w:noProof w:val="0"/>
        </w:rPr>
      </w:pPr>
      <w:r w:rsidRPr="001C72B2">
        <w:rPr>
          <w:b/>
          <w:noProof w:val="0"/>
        </w:rPr>
        <w:t>public type class @abstract</w:t>
      </w:r>
      <w:r w:rsidRPr="001C72B2">
        <w:rPr>
          <w:noProof w:val="0"/>
        </w:rPr>
        <w:t xml:space="preserve"> </w:t>
      </w:r>
      <w:bookmarkStart w:id="1133" w:name="RingBuffer"/>
      <w:r w:rsidRPr="001C72B2">
        <w:rPr>
          <w:noProof w:val="0"/>
        </w:rPr>
        <w:t xml:space="preserve">RingBuffer </w:t>
      </w:r>
      <w:bookmarkEnd w:id="1133"/>
      <w:r w:rsidRPr="001C72B2">
        <w:rPr>
          <w:b/>
          <w:noProof w:val="0"/>
        </w:rPr>
        <w:t>extends</w:t>
      </w:r>
      <w:r w:rsidRPr="001C72B2">
        <w:rPr>
          <w:noProof w:val="0"/>
        </w:rPr>
        <w:t xml:space="preserve"> Collection {</w:t>
      </w:r>
    </w:p>
    <w:p w14:paraId="7E87E9D3" w14:textId="77777777" w:rsidR="00D67E6F" w:rsidRPr="001C72B2" w:rsidRDefault="00D67E6F" w:rsidP="00F44003">
      <w:pPr>
        <w:pStyle w:val="PL"/>
        <w:rPr>
          <w:noProof w:val="0"/>
        </w:rPr>
      </w:pPr>
      <w:r w:rsidRPr="001C72B2">
        <w:rPr>
          <w:b/>
          <w:noProof w:val="0"/>
        </w:rPr>
        <w:t xml:space="preserve">  public function @abstract</w:t>
      </w:r>
      <w:r w:rsidRPr="001C72B2">
        <w:rPr>
          <w:noProof w:val="0"/>
        </w:rPr>
        <w:t xml:space="preserve"> put(</w:t>
      </w:r>
      <w:r w:rsidRPr="001C72B2">
        <w:rPr>
          <w:b/>
          <w:noProof w:val="0"/>
        </w:rPr>
        <w:t>object</w:t>
      </w:r>
      <w:r w:rsidRPr="001C72B2">
        <w:rPr>
          <w:noProof w:val="0"/>
        </w:rPr>
        <w:t xml:space="preserve"> element) </w:t>
      </w:r>
      <w:r w:rsidRPr="001C72B2">
        <w:rPr>
          <w:b/>
          <w:noProof w:val="0"/>
        </w:rPr>
        <w:t xml:space="preserve">exception </w:t>
      </w:r>
      <w:r w:rsidRPr="001C72B2">
        <w:rPr>
          <w:noProof w:val="0"/>
        </w:rPr>
        <w:t>Exception;</w:t>
      </w:r>
    </w:p>
    <w:p w14:paraId="3F224428" w14:textId="77777777" w:rsidR="00D67E6F" w:rsidRPr="001C72B2" w:rsidRDefault="00D67E6F" w:rsidP="00F44003">
      <w:pPr>
        <w:pStyle w:val="PL"/>
        <w:rPr>
          <w:noProof w:val="0"/>
        </w:rPr>
      </w:pPr>
      <w:r w:rsidRPr="001C72B2">
        <w:rPr>
          <w:b/>
          <w:noProof w:val="0"/>
        </w:rPr>
        <w:t xml:space="preserve">  public function @abstract</w:t>
      </w:r>
      <w:r w:rsidRPr="001C72B2">
        <w:rPr>
          <w:noProof w:val="0"/>
        </w:rPr>
        <w:t xml:space="preserve"> get() </w:t>
      </w:r>
      <w:r w:rsidRPr="001C72B2">
        <w:rPr>
          <w:b/>
          <w:noProof w:val="0"/>
        </w:rPr>
        <w:t xml:space="preserve">exception </w:t>
      </w:r>
      <w:r w:rsidRPr="001C72B2">
        <w:rPr>
          <w:noProof w:val="0"/>
        </w:rPr>
        <w:t xml:space="preserve">Exception </w:t>
      </w:r>
      <w:r w:rsidRPr="001C72B2">
        <w:rPr>
          <w:b/>
          <w:noProof w:val="0"/>
        </w:rPr>
        <w:t>return object</w:t>
      </w:r>
      <w:r w:rsidRPr="001C72B2">
        <w:rPr>
          <w:noProof w:val="0"/>
        </w:rPr>
        <w:t>;</w:t>
      </w:r>
    </w:p>
    <w:p w14:paraId="209D79CA" w14:textId="77777777" w:rsidR="00D67E6F" w:rsidRPr="001C72B2" w:rsidRDefault="00D67E6F" w:rsidP="00F44003">
      <w:pPr>
        <w:pStyle w:val="PL"/>
        <w:rPr>
          <w:noProof w:val="0"/>
        </w:rPr>
      </w:pPr>
      <w:r w:rsidRPr="001C72B2">
        <w:rPr>
          <w:noProof w:val="0"/>
        </w:rPr>
        <w:t xml:space="preserve">  </w:t>
      </w:r>
      <w:r w:rsidRPr="001C72B2">
        <w:rPr>
          <w:b/>
          <w:noProof w:val="0"/>
        </w:rPr>
        <w:t>public function @abstract</w:t>
      </w:r>
      <w:r w:rsidRPr="001C72B2">
        <w:rPr>
          <w:noProof w:val="0"/>
        </w:rPr>
        <w:t xml:space="preserve"> capacity() </w:t>
      </w:r>
      <w:r w:rsidRPr="001C72B2">
        <w:rPr>
          <w:b/>
          <w:noProof w:val="0"/>
        </w:rPr>
        <w:t>return integer</w:t>
      </w:r>
      <w:r w:rsidRPr="001C72B2">
        <w:rPr>
          <w:noProof w:val="0"/>
        </w:rPr>
        <w:t>;</w:t>
      </w:r>
    </w:p>
    <w:p w14:paraId="54560A41" w14:textId="77777777" w:rsidR="00D67E6F" w:rsidRPr="001C72B2" w:rsidRDefault="00D67E6F" w:rsidP="00F44003">
      <w:pPr>
        <w:pStyle w:val="PL"/>
        <w:rPr>
          <w:noProof w:val="0"/>
        </w:rPr>
      </w:pPr>
      <w:r w:rsidRPr="001C72B2">
        <w:rPr>
          <w:noProof w:val="0"/>
        </w:rPr>
        <w:lastRenderedPageBreak/>
        <w:t>}</w:t>
      </w:r>
    </w:p>
    <w:p w14:paraId="03D45195" w14:textId="77777777" w:rsidR="00D67E6F" w:rsidRPr="001C72B2" w:rsidRDefault="00D67E6F" w:rsidP="00F44003">
      <w:pPr>
        <w:pStyle w:val="PL"/>
        <w:rPr>
          <w:noProof w:val="0"/>
        </w:rPr>
      </w:pPr>
      <w:r w:rsidRPr="001C72B2">
        <w:rPr>
          <w:noProof w:val="0"/>
        </w:rPr>
        <w:tab/>
      </w:r>
    </w:p>
    <w:p w14:paraId="034A7F2C" w14:textId="77777777" w:rsidR="00D67E6F" w:rsidRPr="001C72B2" w:rsidRDefault="00D67E6F" w:rsidP="00F44003">
      <w:pPr>
        <w:pStyle w:val="PL"/>
        <w:rPr>
          <w:noProof w:val="0"/>
        </w:rPr>
      </w:pPr>
      <w:r w:rsidRPr="001C72B2">
        <w:rPr>
          <w:b/>
          <w:noProof w:val="0"/>
        </w:rPr>
        <w:t>public type function</w:t>
      </w:r>
      <w:r w:rsidRPr="001C72B2">
        <w:rPr>
          <w:noProof w:val="0"/>
        </w:rPr>
        <w:t xml:space="preserve"> hashFunctionType(</w:t>
      </w:r>
      <w:r w:rsidRPr="001C72B2">
        <w:rPr>
          <w:b/>
          <w:noProof w:val="0"/>
        </w:rPr>
        <w:t xml:space="preserve">in object </w:t>
      </w:r>
      <w:r w:rsidRPr="001C72B2">
        <w:rPr>
          <w:noProof w:val="0"/>
        </w:rPr>
        <w:t xml:space="preserve">element) </w:t>
      </w:r>
      <w:r w:rsidRPr="001C72B2">
        <w:rPr>
          <w:b/>
          <w:noProof w:val="0"/>
        </w:rPr>
        <w:t xml:space="preserve">exception </w:t>
      </w:r>
      <w:r w:rsidRPr="001C72B2">
        <w:rPr>
          <w:noProof w:val="0"/>
        </w:rPr>
        <w:t xml:space="preserve">Exception </w:t>
      </w:r>
      <w:r w:rsidRPr="001C72B2">
        <w:rPr>
          <w:b/>
          <w:noProof w:val="0"/>
        </w:rPr>
        <w:t>return integer</w:t>
      </w:r>
      <w:r w:rsidRPr="001C72B2">
        <w:rPr>
          <w:noProof w:val="0"/>
        </w:rPr>
        <w:t>;</w:t>
      </w:r>
    </w:p>
    <w:p w14:paraId="5BFD7DBE" w14:textId="77777777" w:rsidR="00D67E6F" w:rsidRPr="001C72B2" w:rsidRDefault="00D67E6F" w:rsidP="00F44003">
      <w:pPr>
        <w:pStyle w:val="PL"/>
        <w:rPr>
          <w:noProof w:val="0"/>
        </w:rPr>
      </w:pPr>
      <w:r w:rsidRPr="001C72B2">
        <w:rPr>
          <w:b/>
          <w:noProof w:val="0"/>
        </w:rPr>
        <w:t>public type function</w:t>
      </w:r>
      <w:r w:rsidRPr="001C72B2">
        <w:rPr>
          <w:noProof w:val="0"/>
        </w:rPr>
        <w:t xml:space="preserve"> equalsFunctionType(</w:t>
      </w:r>
      <w:r w:rsidRPr="001C72B2">
        <w:rPr>
          <w:b/>
          <w:noProof w:val="0"/>
        </w:rPr>
        <w:t>in object</w:t>
      </w:r>
      <w:r w:rsidRPr="001C72B2">
        <w:rPr>
          <w:noProof w:val="0"/>
        </w:rPr>
        <w:t xml:space="preserve"> element1, </w:t>
      </w:r>
      <w:r w:rsidRPr="001C72B2">
        <w:rPr>
          <w:b/>
          <w:noProof w:val="0"/>
        </w:rPr>
        <w:t>in object</w:t>
      </w:r>
      <w:r w:rsidRPr="001C72B2">
        <w:rPr>
          <w:noProof w:val="0"/>
        </w:rPr>
        <w:t xml:space="preserve"> element2) </w:t>
      </w:r>
      <w:r w:rsidRPr="001C72B2">
        <w:rPr>
          <w:b/>
          <w:noProof w:val="0"/>
        </w:rPr>
        <w:t>exception</w:t>
      </w:r>
      <w:r w:rsidRPr="001C72B2">
        <w:rPr>
          <w:noProof w:val="0"/>
        </w:rPr>
        <w:t xml:space="preserve"> Exception </w:t>
      </w:r>
      <w:r w:rsidRPr="001C72B2">
        <w:rPr>
          <w:b/>
          <w:noProof w:val="0"/>
        </w:rPr>
        <w:t>return boolean</w:t>
      </w:r>
      <w:r w:rsidRPr="001C72B2">
        <w:rPr>
          <w:noProof w:val="0"/>
        </w:rPr>
        <w:t>;</w:t>
      </w:r>
    </w:p>
    <w:p w14:paraId="26CDDC29" w14:textId="77777777" w:rsidR="00D67E6F" w:rsidRPr="001C72B2" w:rsidRDefault="00D67E6F" w:rsidP="00F44003">
      <w:pPr>
        <w:pStyle w:val="PL"/>
        <w:rPr>
          <w:noProof w:val="0"/>
        </w:rPr>
      </w:pPr>
    </w:p>
    <w:p w14:paraId="4283DE38" w14:textId="77777777" w:rsidR="00D67E6F" w:rsidRPr="001C72B2" w:rsidRDefault="00D67E6F" w:rsidP="00F44003">
      <w:pPr>
        <w:pStyle w:val="PL"/>
        <w:rPr>
          <w:noProof w:val="0"/>
        </w:rPr>
      </w:pPr>
      <w:r w:rsidRPr="001C72B2">
        <w:rPr>
          <w:b/>
          <w:noProof w:val="0"/>
        </w:rPr>
        <w:t>public type class</w:t>
      </w:r>
      <w:r w:rsidRPr="001C72B2">
        <w:rPr>
          <w:noProof w:val="0"/>
        </w:rPr>
        <w:t xml:space="preserve"> </w:t>
      </w:r>
      <w:r w:rsidRPr="001C72B2">
        <w:rPr>
          <w:b/>
          <w:noProof w:val="0"/>
        </w:rPr>
        <w:t>@abstract</w:t>
      </w:r>
      <w:r w:rsidRPr="001C72B2">
        <w:rPr>
          <w:noProof w:val="0"/>
        </w:rPr>
        <w:t xml:space="preserve"> </w:t>
      </w:r>
      <w:bookmarkStart w:id="1134" w:name="HashMap"/>
      <w:r w:rsidRPr="001C72B2">
        <w:rPr>
          <w:noProof w:val="0"/>
        </w:rPr>
        <w:t xml:space="preserve">HashMap </w:t>
      </w:r>
      <w:bookmarkEnd w:id="1134"/>
      <w:r w:rsidRPr="001C72B2">
        <w:rPr>
          <w:noProof w:val="0"/>
        </w:rPr>
        <w:t>{</w:t>
      </w:r>
    </w:p>
    <w:p w14:paraId="57F0F591" w14:textId="77777777" w:rsidR="00D67E6F" w:rsidRPr="001C72B2" w:rsidRDefault="00D67E6F" w:rsidP="00F44003">
      <w:pPr>
        <w:pStyle w:val="PL"/>
        <w:rPr>
          <w:noProof w:val="0"/>
        </w:rPr>
      </w:pPr>
      <w:r w:rsidRPr="001C72B2">
        <w:rPr>
          <w:noProof w:val="0"/>
        </w:rPr>
        <w:t xml:space="preserve">  </w:t>
      </w:r>
      <w:r w:rsidRPr="001C72B2">
        <w:rPr>
          <w:b/>
          <w:noProof w:val="0"/>
        </w:rPr>
        <w:t>public function @abstract</w:t>
      </w:r>
      <w:r w:rsidRPr="001C72B2">
        <w:rPr>
          <w:noProof w:val="0"/>
        </w:rPr>
        <w:t xml:space="preserve"> put(</w:t>
      </w:r>
      <w:r w:rsidRPr="001C72B2">
        <w:rPr>
          <w:b/>
          <w:noProof w:val="0"/>
        </w:rPr>
        <w:t>object</w:t>
      </w:r>
      <w:r w:rsidRPr="001C72B2">
        <w:rPr>
          <w:noProof w:val="0"/>
        </w:rPr>
        <w:t xml:space="preserve"> keyElement, </w:t>
      </w:r>
      <w:r w:rsidRPr="001C72B2">
        <w:rPr>
          <w:b/>
          <w:noProof w:val="0"/>
        </w:rPr>
        <w:t>object</w:t>
      </w:r>
      <w:r w:rsidRPr="001C72B2">
        <w:rPr>
          <w:noProof w:val="0"/>
        </w:rPr>
        <w:t xml:space="preserve"> valueElement) </w:t>
      </w:r>
      <w:r w:rsidRPr="001C72B2">
        <w:rPr>
          <w:b/>
          <w:noProof w:val="0"/>
        </w:rPr>
        <w:t xml:space="preserve">exception </w:t>
      </w:r>
      <w:r w:rsidRPr="001C72B2">
        <w:rPr>
          <w:noProof w:val="0"/>
        </w:rPr>
        <w:t>Exception;</w:t>
      </w:r>
    </w:p>
    <w:p w14:paraId="520992BE" w14:textId="77777777" w:rsidR="00D67E6F" w:rsidRPr="001C72B2" w:rsidRDefault="00D67E6F" w:rsidP="00F44003">
      <w:pPr>
        <w:pStyle w:val="PL"/>
        <w:rPr>
          <w:noProof w:val="0"/>
        </w:rPr>
      </w:pPr>
      <w:r w:rsidRPr="001C72B2">
        <w:rPr>
          <w:b/>
          <w:noProof w:val="0"/>
        </w:rPr>
        <w:t xml:space="preserve">  public function @abstract</w:t>
      </w:r>
      <w:r w:rsidRPr="001C72B2">
        <w:rPr>
          <w:noProof w:val="0"/>
        </w:rPr>
        <w:t xml:space="preserve"> get(</w:t>
      </w:r>
      <w:r w:rsidRPr="001C72B2">
        <w:rPr>
          <w:b/>
          <w:noProof w:val="0"/>
        </w:rPr>
        <w:t>object</w:t>
      </w:r>
      <w:r w:rsidRPr="001C72B2">
        <w:rPr>
          <w:noProof w:val="0"/>
        </w:rPr>
        <w:t xml:space="preserve"> keyElement) </w:t>
      </w:r>
      <w:r w:rsidRPr="001C72B2">
        <w:rPr>
          <w:b/>
          <w:noProof w:val="0"/>
        </w:rPr>
        <w:t xml:space="preserve">exception </w:t>
      </w:r>
      <w:r w:rsidRPr="001C72B2">
        <w:rPr>
          <w:noProof w:val="0"/>
        </w:rPr>
        <w:t xml:space="preserve">Exception </w:t>
      </w:r>
      <w:r w:rsidRPr="001C72B2">
        <w:rPr>
          <w:b/>
          <w:noProof w:val="0"/>
        </w:rPr>
        <w:t>return object</w:t>
      </w:r>
      <w:r w:rsidRPr="001C72B2">
        <w:rPr>
          <w:noProof w:val="0"/>
        </w:rPr>
        <w:t>;</w:t>
      </w:r>
    </w:p>
    <w:p w14:paraId="544F5F69" w14:textId="77777777" w:rsidR="00D67E6F" w:rsidRPr="001C72B2" w:rsidRDefault="00D67E6F" w:rsidP="00F44003">
      <w:pPr>
        <w:pStyle w:val="PL"/>
        <w:rPr>
          <w:noProof w:val="0"/>
        </w:rPr>
      </w:pPr>
      <w:r w:rsidRPr="001C72B2">
        <w:rPr>
          <w:noProof w:val="0"/>
        </w:rPr>
        <w:t xml:space="preserve">  </w:t>
      </w:r>
      <w:r w:rsidRPr="001C72B2">
        <w:rPr>
          <w:b/>
          <w:noProof w:val="0"/>
        </w:rPr>
        <w:t>public function @abstract</w:t>
      </w:r>
      <w:r w:rsidRPr="001C72B2">
        <w:rPr>
          <w:noProof w:val="0"/>
        </w:rPr>
        <w:t xml:space="preserve"> containsKey(</w:t>
      </w:r>
      <w:r w:rsidRPr="001C72B2">
        <w:rPr>
          <w:b/>
          <w:noProof w:val="0"/>
        </w:rPr>
        <w:t>object</w:t>
      </w:r>
      <w:r w:rsidRPr="001C72B2">
        <w:rPr>
          <w:noProof w:val="0"/>
        </w:rPr>
        <w:t xml:space="preserve"> keyElement) </w:t>
      </w:r>
      <w:r w:rsidRPr="001C72B2">
        <w:rPr>
          <w:b/>
          <w:noProof w:val="0"/>
        </w:rPr>
        <w:t xml:space="preserve">exception </w:t>
      </w:r>
      <w:r w:rsidRPr="001C72B2">
        <w:rPr>
          <w:noProof w:val="0"/>
        </w:rPr>
        <w:t xml:space="preserve">Exception </w:t>
      </w:r>
      <w:r w:rsidRPr="001C72B2">
        <w:rPr>
          <w:b/>
          <w:noProof w:val="0"/>
        </w:rPr>
        <w:t>return boolean</w:t>
      </w:r>
      <w:r w:rsidRPr="001C72B2">
        <w:rPr>
          <w:noProof w:val="0"/>
        </w:rPr>
        <w:t>;</w:t>
      </w:r>
    </w:p>
    <w:p w14:paraId="040C1790" w14:textId="77777777" w:rsidR="00D67E6F" w:rsidRPr="001C72B2" w:rsidRDefault="00D67E6F" w:rsidP="00F44003">
      <w:pPr>
        <w:pStyle w:val="PL"/>
        <w:rPr>
          <w:noProof w:val="0"/>
        </w:rPr>
      </w:pPr>
      <w:r w:rsidRPr="001C72B2">
        <w:rPr>
          <w:b/>
          <w:noProof w:val="0"/>
        </w:rPr>
        <w:t xml:space="preserve">  public function @abstract</w:t>
      </w:r>
      <w:r w:rsidRPr="001C72B2">
        <w:rPr>
          <w:noProof w:val="0"/>
        </w:rPr>
        <w:t xml:space="preserve"> remove(</w:t>
      </w:r>
      <w:r w:rsidRPr="001C72B2">
        <w:rPr>
          <w:b/>
          <w:noProof w:val="0"/>
        </w:rPr>
        <w:t>object</w:t>
      </w:r>
      <w:r w:rsidRPr="001C72B2">
        <w:rPr>
          <w:noProof w:val="0"/>
        </w:rPr>
        <w:t xml:space="preserve"> keyElement) </w:t>
      </w:r>
      <w:r w:rsidRPr="001C72B2">
        <w:rPr>
          <w:b/>
          <w:noProof w:val="0"/>
        </w:rPr>
        <w:t xml:space="preserve">exception </w:t>
      </w:r>
      <w:r w:rsidRPr="001C72B2">
        <w:rPr>
          <w:noProof w:val="0"/>
        </w:rPr>
        <w:t xml:space="preserve">Exception </w:t>
      </w:r>
      <w:r w:rsidRPr="001C72B2">
        <w:rPr>
          <w:b/>
          <w:noProof w:val="0"/>
        </w:rPr>
        <w:t>return object</w:t>
      </w:r>
      <w:r w:rsidRPr="001C72B2">
        <w:rPr>
          <w:noProof w:val="0"/>
        </w:rPr>
        <w:t>;</w:t>
      </w:r>
    </w:p>
    <w:p w14:paraId="5EF0AFAD" w14:textId="77777777" w:rsidR="00D67E6F" w:rsidRPr="001C72B2" w:rsidRDefault="00D67E6F" w:rsidP="00F44003">
      <w:pPr>
        <w:pStyle w:val="PL"/>
        <w:rPr>
          <w:noProof w:val="0"/>
        </w:rPr>
      </w:pPr>
      <w:r w:rsidRPr="001C72B2">
        <w:rPr>
          <w:noProof w:val="0"/>
        </w:rPr>
        <w:t xml:space="preserve">  </w:t>
      </w:r>
      <w:r w:rsidRPr="001C72B2">
        <w:rPr>
          <w:b/>
          <w:noProof w:val="0"/>
        </w:rPr>
        <w:t>public function @abstract</w:t>
      </w:r>
      <w:r w:rsidRPr="001C72B2">
        <w:rPr>
          <w:noProof w:val="0"/>
        </w:rPr>
        <w:t xml:space="preserve"> keySet() </w:t>
      </w:r>
      <w:r w:rsidRPr="001C72B2">
        <w:rPr>
          <w:b/>
          <w:noProof w:val="0"/>
        </w:rPr>
        <w:t>return Set</w:t>
      </w:r>
      <w:r w:rsidRPr="001C72B2">
        <w:rPr>
          <w:noProof w:val="0"/>
        </w:rPr>
        <w:t>;</w:t>
      </w:r>
    </w:p>
    <w:p w14:paraId="52905ACF" w14:textId="77777777" w:rsidR="00D67E6F" w:rsidRPr="001C72B2" w:rsidRDefault="00D67E6F" w:rsidP="00F44003">
      <w:pPr>
        <w:pStyle w:val="PL"/>
        <w:rPr>
          <w:noProof w:val="0"/>
        </w:rPr>
      </w:pPr>
      <w:r w:rsidRPr="001C72B2">
        <w:rPr>
          <w:b/>
          <w:noProof w:val="0"/>
        </w:rPr>
        <w:t xml:space="preserve">  public function @abstract</w:t>
      </w:r>
      <w:r w:rsidRPr="001C72B2">
        <w:rPr>
          <w:noProof w:val="0"/>
        </w:rPr>
        <w:t xml:space="preserve"> values() </w:t>
      </w:r>
      <w:r w:rsidRPr="001C72B2">
        <w:rPr>
          <w:b/>
          <w:noProof w:val="0"/>
        </w:rPr>
        <w:t>return</w:t>
      </w:r>
      <w:r w:rsidRPr="001C72B2">
        <w:rPr>
          <w:noProof w:val="0"/>
        </w:rPr>
        <w:t xml:space="preserve"> List;</w:t>
      </w:r>
    </w:p>
    <w:p w14:paraId="06F8A4AC" w14:textId="77777777" w:rsidR="00D67E6F" w:rsidRPr="001C72B2" w:rsidRDefault="00D67E6F" w:rsidP="00F44003">
      <w:pPr>
        <w:pStyle w:val="PL"/>
        <w:rPr>
          <w:noProof w:val="0"/>
        </w:rPr>
      </w:pPr>
      <w:r w:rsidRPr="001C72B2">
        <w:rPr>
          <w:noProof w:val="0"/>
        </w:rPr>
        <w:t xml:space="preserve">  </w:t>
      </w:r>
      <w:r w:rsidRPr="001C72B2">
        <w:rPr>
          <w:b/>
          <w:noProof w:val="0"/>
        </w:rPr>
        <w:t>public function @abstract</w:t>
      </w:r>
      <w:r w:rsidRPr="001C72B2">
        <w:rPr>
          <w:noProof w:val="0"/>
        </w:rPr>
        <w:t xml:space="preserve"> size() </w:t>
      </w:r>
      <w:r w:rsidRPr="001C72B2">
        <w:rPr>
          <w:b/>
          <w:noProof w:val="0"/>
        </w:rPr>
        <w:t>return integer</w:t>
      </w:r>
      <w:r w:rsidRPr="001C72B2">
        <w:rPr>
          <w:noProof w:val="0"/>
        </w:rPr>
        <w:t>;</w:t>
      </w:r>
    </w:p>
    <w:p w14:paraId="0BD21C6D" w14:textId="77777777" w:rsidR="00D67E6F" w:rsidRPr="001C72B2" w:rsidRDefault="00D67E6F" w:rsidP="00F44003">
      <w:pPr>
        <w:pStyle w:val="PL"/>
        <w:rPr>
          <w:noProof w:val="0"/>
        </w:rPr>
      </w:pPr>
      <w:r w:rsidRPr="001C72B2">
        <w:rPr>
          <w:noProof w:val="0"/>
        </w:rPr>
        <w:t>}</w:t>
      </w:r>
    </w:p>
    <w:p w14:paraId="16992F15" w14:textId="77777777" w:rsidR="00D67E6F" w:rsidRPr="001C72B2" w:rsidRDefault="00D67E6F" w:rsidP="00F44003">
      <w:pPr>
        <w:pStyle w:val="PL"/>
        <w:rPr>
          <w:noProof w:val="0"/>
        </w:rPr>
      </w:pPr>
      <w:r w:rsidRPr="001C72B2">
        <w:rPr>
          <w:b/>
          <w:noProof w:val="0"/>
        </w:rPr>
        <w:t>public type class @abstract</w:t>
      </w:r>
      <w:r w:rsidRPr="001C72B2">
        <w:rPr>
          <w:noProof w:val="0"/>
        </w:rPr>
        <w:t xml:space="preserve"> </w:t>
      </w:r>
      <w:bookmarkStart w:id="1135" w:name="Set"/>
      <w:r w:rsidRPr="001C72B2">
        <w:rPr>
          <w:noProof w:val="0"/>
        </w:rPr>
        <w:t xml:space="preserve">Set </w:t>
      </w:r>
      <w:bookmarkEnd w:id="1135"/>
      <w:r w:rsidRPr="001C72B2">
        <w:rPr>
          <w:b/>
          <w:noProof w:val="0"/>
        </w:rPr>
        <w:t>extends</w:t>
      </w:r>
      <w:r w:rsidRPr="001C72B2">
        <w:rPr>
          <w:noProof w:val="0"/>
        </w:rPr>
        <w:t xml:space="preserve"> Collection {</w:t>
      </w:r>
    </w:p>
    <w:p w14:paraId="0DAFF5EC" w14:textId="77777777" w:rsidR="00D67E6F" w:rsidRPr="001C72B2" w:rsidRDefault="00D67E6F" w:rsidP="00F44003">
      <w:pPr>
        <w:pStyle w:val="PL"/>
        <w:rPr>
          <w:noProof w:val="0"/>
        </w:rPr>
      </w:pPr>
      <w:r w:rsidRPr="001C72B2">
        <w:rPr>
          <w:b/>
          <w:noProof w:val="0"/>
        </w:rPr>
        <w:t xml:space="preserve">  public function @abstract</w:t>
      </w:r>
      <w:r w:rsidRPr="001C72B2">
        <w:rPr>
          <w:noProof w:val="0"/>
        </w:rPr>
        <w:t xml:space="preserve"> add(</w:t>
      </w:r>
      <w:r w:rsidRPr="001C72B2">
        <w:rPr>
          <w:b/>
          <w:noProof w:val="0"/>
        </w:rPr>
        <w:t>object</w:t>
      </w:r>
      <w:r w:rsidRPr="001C72B2">
        <w:rPr>
          <w:noProof w:val="0"/>
        </w:rPr>
        <w:t xml:space="preserve"> element) </w:t>
      </w:r>
      <w:r w:rsidRPr="001C72B2">
        <w:rPr>
          <w:b/>
          <w:noProof w:val="0"/>
        </w:rPr>
        <w:t>exception</w:t>
      </w:r>
      <w:r w:rsidRPr="001C72B2">
        <w:rPr>
          <w:noProof w:val="0"/>
        </w:rPr>
        <w:t xml:space="preserve"> Exception </w:t>
      </w:r>
      <w:r w:rsidRPr="001C72B2">
        <w:rPr>
          <w:b/>
          <w:noProof w:val="0"/>
        </w:rPr>
        <w:t>return</w:t>
      </w:r>
      <w:r w:rsidRPr="001C72B2">
        <w:rPr>
          <w:noProof w:val="0"/>
        </w:rPr>
        <w:t xml:space="preserve"> </w:t>
      </w:r>
      <w:r w:rsidRPr="001C72B2">
        <w:rPr>
          <w:b/>
          <w:noProof w:val="0"/>
        </w:rPr>
        <w:t>boolean</w:t>
      </w:r>
      <w:r w:rsidRPr="001C72B2">
        <w:rPr>
          <w:noProof w:val="0"/>
        </w:rPr>
        <w:t>;</w:t>
      </w:r>
    </w:p>
    <w:p w14:paraId="327A288A" w14:textId="77777777" w:rsidR="00D67E6F" w:rsidRPr="001C72B2" w:rsidRDefault="00D67E6F" w:rsidP="00F44003">
      <w:pPr>
        <w:pStyle w:val="PL"/>
        <w:rPr>
          <w:noProof w:val="0"/>
        </w:rPr>
      </w:pPr>
      <w:r w:rsidRPr="001C72B2">
        <w:rPr>
          <w:noProof w:val="0"/>
        </w:rPr>
        <w:t xml:space="preserve">  </w:t>
      </w:r>
      <w:r w:rsidRPr="001C72B2">
        <w:rPr>
          <w:b/>
          <w:noProof w:val="0"/>
        </w:rPr>
        <w:t>public function @abstract</w:t>
      </w:r>
      <w:r w:rsidRPr="001C72B2">
        <w:rPr>
          <w:noProof w:val="0"/>
        </w:rPr>
        <w:t xml:space="preserve"> remove(</w:t>
      </w:r>
      <w:r w:rsidRPr="001C72B2">
        <w:rPr>
          <w:b/>
          <w:noProof w:val="0"/>
        </w:rPr>
        <w:t>object</w:t>
      </w:r>
      <w:r w:rsidRPr="001C72B2">
        <w:rPr>
          <w:noProof w:val="0"/>
        </w:rPr>
        <w:t xml:space="preserve"> element) </w:t>
      </w:r>
      <w:r w:rsidRPr="001C72B2">
        <w:rPr>
          <w:b/>
          <w:noProof w:val="0"/>
        </w:rPr>
        <w:t>exception</w:t>
      </w:r>
      <w:r w:rsidRPr="001C72B2">
        <w:rPr>
          <w:noProof w:val="0"/>
        </w:rPr>
        <w:t xml:space="preserve"> Exception;</w:t>
      </w:r>
    </w:p>
    <w:p w14:paraId="13720CC1" w14:textId="77777777" w:rsidR="00D67E6F" w:rsidRPr="001C72B2" w:rsidRDefault="00D67E6F" w:rsidP="00F44003">
      <w:pPr>
        <w:pStyle w:val="PL"/>
        <w:rPr>
          <w:noProof w:val="0"/>
        </w:rPr>
      </w:pPr>
      <w:r w:rsidRPr="001C72B2">
        <w:rPr>
          <w:noProof w:val="0"/>
        </w:rPr>
        <w:t>}</w:t>
      </w:r>
    </w:p>
    <w:p w14:paraId="195FFAB1" w14:textId="3DB27682" w:rsidR="00D67E6F" w:rsidRPr="001C72B2" w:rsidRDefault="00D67E6F" w:rsidP="00F44003">
      <w:pPr>
        <w:pStyle w:val="PL"/>
        <w:rPr>
          <w:noProof w:val="0"/>
        </w:rPr>
      </w:pPr>
      <w:r w:rsidRPr="001C72B2">
        <w:rPr>
          <w:noProof w:val="0"/>
        </w:rPr>
        <w:t>}</w:t>
      </w:r>
    </w:p>
    <w:p w14:paraId="02793312" w14:textId="77777777" w:rsidR="000724BD" w:rsidRPr="001C72B2" w:rsidRDefault="000724BD" w:rsidP="00F44003">
      <w:pPr>
        <w:pStyle w:val="PL"/>
        <w:rPr>
          <w:noProof w:val="0"/>
        </w:rPr>
      </w:pPr>
    </w:p>
    <w:p w14:paraId="12212315" w14:textId="75F6ECD6" w:rsidR="00D67E6F" w:rsidRPr="001C72B2" w:rsidRDefault="00D67E6F" w:rsidP="005D596B">
      <w:pPr>
        <w:pStyle w:val="berschrift2"/>
      </w:pPr>
      <w:bookmarkStart w:id="1136" w:name="_Toc66104991"/>
      <w:bookmarkStart w:id="1137" w:name="_Toc66112477"/>
      <w:bookmarkStart w:id="1138" w:name="_Toc66354652"/>
      <w:bookmarkStart w:id="1139" w:name="_Toc72305883"/>
      <w:bookmarkStart w:id="1140" w:name="_Toc72306715"/>
      <w:r w:rsidRPr="001C72B2">
        <w:t>B.1.1</w:t>
      </w:r>
      <w:r w:rsidR="000827EB" w:rsidRPr="001C72B2">
        <w:tab/>
      </w:r>
      <w:r w:rsidRPr="001C72B2">
        <w:t>The Collection class</w:t>
      </w:r>
      <w:bookmarkEnd w:id="1136"/>
      <w:bookmarkEnd w:id="1137"/>
      <w:bookmarkEnd w:id="1138"/>
      <w:bookmarkEnd w:id="1139"/>
      <w:bookmarkEnd w:id="1140"/>
    </w:p>
    <w:p w14:paraId="1C4B9ABF" w14:textId="77777777" w:rsidR="00D67E6F" w:rsidRPr="001C72B2" w:rsidRDefault="00D67E6F" w:rsidP="00D67E6F">
      <w:r w:rsidRPr="001C72B2">
        <w:t xml:space="preserve">The abstract </w:t>
      </w:r>
      <w:hyperlink w:anchor="Collection" w:history="1">
        <w:r w:rsidRPr="00D32A05">
          <w:rPr>
            <w:rStyle w:val="Hyperlink"/>
          </w:rPr>
          <w:t>Collection</w:t>
        </w:r>
      </w:hyperlink>
      <w:r w:rsidRPr="001C72B2">
        <w:t xml:space="preserve"> class represents a data structure that is a collection of elements. It is used as a base class of more specific collection data structures like lists and sets. </w:t>
      </w:r>
    </w:p>
    <w:p w14:paraId="1B7C5B1E" w14:textId="358952CF" w:rsidR="00D67E6F" w:rsidRPr="001C72B2" w:rsidRDefault="00D67E6F" w:rsidP="008D5655">
      <w:r w:rsidRPr="001C72B2">
        <w:t>External function and class methods:</w:t>
      </w:r>
    </w:p>
    <w:p w14:paraId="0CC05D8D" w14:textId="77777777" w:rsidR="00D67E6F" w:rsidRPr="001C72B2" w:rsidRDefault="00D67E6F" w:rsidP="002508E7">
      <w:pPr>
        <w:pStyle w:val="B1"/>
        <w:rPr>
          <w:sz w:val="16"/>
          <w:szCs w:val="16"/>
        </w:rPr>
      </w:pPr>
      <w:r w:rsidRPr="001C72B2">
        <w:rPr>
          <w:rFonts w:ascii="Courier New" w:hAnsi="Courier New" w:cs="Courier New"/>
          <w:sz w:val="16"/>
          <w:szCs w:val="16"/>
        </w:rPr>
        <w:t>size</w:t>
      </w:r>
      <w:r w:rsidRPr="001C72B2">
        <w:rPr>
          <w:rFonts w:ascii="Courier New" w:hAnsi="Courier New" w:cs="Courier New"/>
          <w:sz w:val="16"/>
          <w:szCs w:val="16"/>
        </w:rPr>
        <w:br/>
      </w:r>
      <w:r w:rsidRPr="001C72B2">
        <w:t>Returns the number of elements stored in the LinkedList.</w:t>
      </w:r>
    </w:p>
    <w:p w14:paraId="67174823" w14:textId="52C291D5" w:rsidR="00D67E6F" w:rsidRPr="001C72B2" w:rsidRDefault="00D67E6F" w:rsidP="00060001">
      <w:pPr>
        <w:pStyle w:val="B1"/>
      </w:pPr>
      <w:r w:rsidRPr="001C72B2">
        <w:rPr>
          <w:rFonts w:ascii="Courier New" w:hAnsi="Courier New" w:cs="Courier New"/>
          <w:sz w:val="16"/>
          <w:szCs w:val="16"/>
        </w:rPr>
        <w:t>contains</w:t>
      </w:r>
      <w:r w:rsidR="002508E7" w:rsidRPr="001C72B2">
        <w:rPr>
          <w:rFonts w:ascii="Courier New" w:hAnsi="Courier New" w:cs="Courier New"/>
          <w:sz w:val="16"/>
          <w:szCs w:val="16"/>
        </w:rPr>
        <w:br/>
      </w:r>
      <w:r w:rsidRPr="001C72B2">
        <w:t>Returns the value true if the given element is contained at least once in the collection.</w:t>
      </w:r>
    </w:p>
    <w:p w14:paraId="7BD3A0D0" w14:textId="7A613AA7" w:rsidR="00D67E6F" w:rsidRPr="001C72B2" w:rsidRDefault="00D67E6F" w:rsidP="002508E7">
      <w:pPr>
        <w:pStyle w:val="B1"/>
      </w:pPr>
      <w:r w:rsidRPr="001C72B2">
        <w:rPr>
          <w:rFonts w:ascii="Courier New" w:hAnsi="Courier New" w:cs="Courier New"/>
          <w:sz w:val="16"/>
          <w:szCs w:val="16"/>
        </w:rPr>
        <w:t>iterator</w:t>
      </w:r>
      <w:r w:rsidR="002508E7" w:rsidRPr="001C72B2">
        <w:br/>
      </w:r>
      <w:r w:rsidRPr="001C72B2">
        <w:t>Returns an Iterator object for iterating over the elements of the collection.</w:t>
      </w:r>
    </w:p>
    <w:p w14:paraId="00CD3FB5" w14:textId="2E9911D6" w:rsidR="00D67E6F" w:rsidRPr="001C72B2" w:rsidRDefault="00D67E6F" w:rsidP="005D596B">
      <w:pPr>
        <w:pStyle w:val="berschrift2"/>
      </w:pPr>
      <w:bookmarkStart w:id="1141" w:name="_Toc66104992"/>
      <w:bookmarkStart w:id="1142" w:name="_Toc66112478"/>
      <w:bookmarkStart w:id="1143" w:name="_Toc66354653"/>
      <w:bookmarkStart w:id="1144" w:name="_Toc72305884"/>
      <w:bookmarkStart w:id="1145" w:name="_Toc72306716"/>
      <w:r w:rsidRPr="001C72B2">
        <w:t>B.1.2</w:t>
      </w:r>
      <w:r w:rsidR="000827EB" w:rsidRPr="001C72B2">
        <w:tab/>
      </w:r>
      <w:r w:rsidRPr="001C72B2">
        <w:t>The List class</w:t>
      </w:r>
      <w:bookmarkEnd w:id="1141"/>
      <w:bookmarkEnd w:id="1142"/>
      <w:bookmarkEnd w:id="1143"/>
      <w:bookmarkEnd w:id="1144"/>
      <w:bookmarkEnd w:id="1145"/>
    </w:p>
    <w:p w14:paraId="5D11BBC6" w14:textId="77777777" w:rsidR="00D67E6F" w:rsidRPr="001C72B2" w:rsidRDefault="00D67E6F" w:rsidP="00D67E6F">
      <w:r w:rsidRPr="001C72B2">
        <w:t xml:space="preserve">The abstract </w:t>
      </w:r>
      <w:hyperlink w:anchor="List" w:history="1">
        <w:r w:rsidRPr="00D32A05">
          <w:rPr>
            <w:rStyle w:val="Hyperlink"/>
          </w:rPr>
          <w:t>List</w:t>
        </w:r>
      </w:hyperlink>
      <w:r w:rsidRPr="001C72B2">
        <w:t xml:space="preserve"> class represents a list of elements where each contained element has an index (starting from 0).</w:t>
      </w:r>
    </w:p>
    <w:p w14:paraId="0C5D7D8A" w14:textId="35D15A17" w:rsidR="00D67E6F" w:rsidRPr="001C72B2" w:rsidRDefault="00D67E6F" w:rsidP="00D67E6F">
      <w:r w:rsidRPr="001C72B2">
        <w:t>External function and class methods:</w:t>
      </w:r>
    </w:p>
    <w:p w14:paraId="79A5D791" w14:textId="3EE7AB2E" w:rsidR="00D67E6F" w:rsidRPr="001C72B2" w:rsidRDefault="00D67E6F" w:rsidP="002508E7">
      <w:pPr>
        <w:pStyle w:val="B1"/>
      </w:pPr>
      <w:r w:rsidRPr="001C72B2">
        <w:rPr>
          <w:rFonts w:ascii="Courier New" w:hAnsi="Courier New" w:cs="Courier New"/>
          <w:sz w:val="16"/>
          <w:szCs w:val="16"/>
        </w:rPr>
        <w:t>add</w:t>
      </w:r>
      <w:r w:rsidRPr="001C72B2">
        <w:rPr>
          <w:rFonts w:ascii="Courier New" w:hAnsi="Courier New" w:cs="Courier New"/>
          <w:sz w:val="16"/>
          <w:szCs w:val="16"/>
        </w:rPr>
        <w:br/>
      </w:r>
      <w:r w:rsidRPr="001C72B2">
        <w:t>Adds the given element to the list.</w:t>
      </w:r>
    </w:p>
    <w:p w14:paraId="6A4BDDF8" w14:textId="77777777" w:rsidR="00D67E6F" w:rsidRPr="001C72B2" w:rsidRDefault="00D67E6F" w:rsidP="002508E7">
      <w:pPr>
        <w:pStyle w:val="B1"/>
      </w:pPr>
      <w:r w:rsidRPr="001C72B2">
        <w:rPr>
          <w:rFonts w:ascii="Courier New" w:hAnsi="Courier New" w:cs="Courier New"/>
          <w:sz w:val="16"/>
          <w:szCs w:val="16"/>
        </w:rPr>
        <w:t>remove</w:t>
      </w:r>
      <w:r w:rsidRPr="001C72B2">
        <w:rPr>
          <w:rFonts w:ascii="Courier New" w:hAnsi="Courier New" w:cs="Courier New"/>
          <w:sz w:val="16"/>
          <w:szCs w:val="16"/>
        </w:rPr>
        <w:br/>
      </w:r>
      <w:r w:rsidRPr="001C72B2">
        <w:t>Tries to remove one instance of the provided element from the List.</w:t>
      </w:r>
      <w:r w:rsidRPr="001C72B2">
        <w:br/>
        <w:t xml:space="preserve">Returns </w:t>
      </w:r>
      <w:r w:rsidRPr="001C72B2">
        <w:rPr>
          <w:b/>
        </w:rPr>
        <w:t>true</w:t>
      </w:r>
      <w:r w:rsidRPr="001C72B2">
        <w:t xml:space="preserve"> if an element was removed, </w:t>
      </w:r>
      <w:r w:rsidRPr="001C72B2">
        <w:rPr>
          <w:b/>
        </w:rPr>
        <w:t>false</w:t>
      </w:r>
      <w:r w:rsidRPr="001C72B2">
        <w:t xml:space="preserve"> if no elements were removed.</w:t>
      </w:r>
      <w:r w:rsidRPr="001C72B2">
        <w:br/>
        <w:t>Please note, that a List might contain the same element several times, in which case only one instance will be removed.</w:t>
      </w:r>
    </w:p>
    <w:p w14:paraId="7B8F5C84" w14:textId="77777777" w:rsidR="00D67E6F" w:rsidRPr="001C72B2" w:rsidRDefault="00D67E6F" w:rsidP="002508E7">
      <w:pPr>
        <w:pStyle w:val="B1"/>
      </w:pPr>
      <w:r w:rsidRPr="001C72B2">
        <w:t>get</w:t>
      </w:r>
      <w:r w:rsidRPr="001C72B2">
        <w:br/>
        <w:t>Gets the element at the given index from the list, if the index in in the range (0 .. size()-1).</w:t>
      </w:r>
    </w:p>
    <w:p w14:paraId="45DD2399" w14:textId="70CC1413" w:rsidR="00D67E6F" w:rsidRPr="001C72B2" w:rsidRDefault="00D67E6F" w:rsidP="005D596B">
      <w:pPr>
        <w:pStyle w:val="berschrift2"/>
      </w:pPr>
      <w:bookmarkStart w:id="1146" w:name="_Toc66104993"/>
      <w:bookmarkStart w:id="1147" w:name="_Toc66112479"/>
      <w:bookmarkStart w:id="1148" w:name="_Toc66354654"/>
      <w:bookmarkStart w:id="1149" w:name="_Toc72305885"/>
      <w:bookmarkStart w:id="1150" w:name="_Toc72306717"/>
      <w:r w:rsidRPr="001C72B2">
        <w:t>B.1.3</w:t>
      </w:r>
      <w:r w:rsidR="000827EB" w:rsidRPr="001C72B2">
        <w:tab/>
      </w:r>
      <w:r w:rsidRPr="001C72B2">
        <w:t>The LinkedList class</w:t>
      </w:r>
      <w:bookmarkEnd w:id="1146"/>
      <w:bookmarkEnd w:id="1147"/>
      <w:bookmarkEnd w:id="1148"/>
      <w:bookmarkEnd w:id="1149"/>
      <w:bookmarkEnd w:id="1150"/>
    </w:p>
    <w:p w14:paraId="4FAB70EF" w14:textId="77777777" w:rsidR="00D67E6F" w:rsidRPr="001C72B2" w:rsidRDefault="00D67E6F" w:rsidP="00D67E6F">
      <w:r w:rsidRPr="001C72B2">
        <w:t xml:space="preserve">The abstract </w:t>
      </w:r>
      <w:hyperlink w:anchor="LinkedList" w:history="1">
        <w:r w:rsidRPr="00D32A05">
          <w:rPr>
            <w:rStyle w:val="Hyperlink"/>
          </w:rPr>
          <w:t>LinkedList</w:t>
        </w:r>
      </w:hyperlink>
      <w:r w:rsidRPr="001C72B2">
        <w:t xml:space="preserve"> class represents a double linked data structure for storing objects.</w:t>
      </w:r>
      <w:r w:rsidRPr="001C72B2">
        <w:br/>
        <w:t xml:space="preserve">A new Instance can be created via the external function </w:t>
      </w:r>
      <w:r w:rsidRPr="001C72B2">
        <w:rPr>
          <w:b/>
        </w:rPr>
        <w:t>createLinkedList</w:t>
      </w:r>
      <w:r w:rsidRPr="001C72B2">
        <w:t>. It is derived from the abstract List class.</w:t>
      </w:r>
    </w:p>
    <w:p w14:paraId="7F185E2E" w14:textId="72BE8621" w:rsidR="00D67E6F" w:rsidRPr="001C72B2" w:rsidRDefault="00D67E6F" w:rsidP="00D67E6F">
      <w:r w:rsidRPr="001C72B2">
        <w:t>External function and class methods:</w:t>
      </w:r>
    </w:p>
    <w:p w14:paraId="64E21759" w14:textId="56C99FDB" w:rsidR="00D67E6F" w:rsidRPr="001C72B2" w:rsidRDefault="00D67E6F" w:rsidP="002508E7">
      <w:pPr>
        <w:pStyle w:val="B1"/>
        <w:rPr>
          <w:sz w:val="16"/>
          <w:szCs w:val="16"/>
        </w:rPr>
      </w:pPr>
      <w:r w:rsidRPr="001C72B2">
        <w:rPr>
          <w:rFonts w:ascii="Courier New" w:hAnsi="Courier New" w:cs="Courier New"/>
          <w:sz w:val="16"/>
          <w:szCs w:val="16"/>
        </w:rPr>
        <w:t>createLinkedList</w:t>
      </w:r>
      <w:r w:rsidRPr="001C72B2">
        <w:rPr>
          <w:sz w:val="16"/>
          <w:szCs w:val="16"/>
        </w:rPr>
        <w:br/>
      </w:r>
      <w:r w:rsidRPr="001C72B2">
        <w:t>Factory function for creating a new LinkedList instance.</w:t>
      </w:r>
    </w:p>
    <w:p w14:paraId="50A6AF49" w14:textId="58BC6DED" w:rsidR="00D67E6F" w:rsidRPr="001C72B2" w:rsidRDefault="00D67E6F" w:rsidP="002508E7">
      <w:pPr>
        <w:pStyle w:val="B1"/>
        <w:rPr>
          <w:rFonts w:ascii="Courier New" w:hAnsi="Courier New" w:cs="Courier New"/>
          <w:sz w:val="16"/>
          <w:szCs w:val="16"/>
        </w:rPr>
      </w:pPr>
      <w:r w:rsidRPr="001C72B2">
        <w:rPr>
          <w:rFonts w:ascii="Courier New" w:hAnsi="Courier New" w:cs="Courier New"/>
          <w:sz w:val="16"/>
          <w:szCs w:val="16"/>
        </w:rPr>
        <w:lastRenderedPageBreak/>
        <w:t>getFirst</w:t>
      </w:r>
      <w:r w:rsidRPr="001C72B2">
        <w:rPr>
          <w:rFonts w:ascii="Courier New" w:hAnsi="Courier New" w:cs="Courier New"/>
          <w:sz w:val="16"/>
          <w:szCs w:val="16"/>
        </w:rPr>
        <w:br/>
      </w:r>
      <w:r w:rsidRPr="001C72B2">
        <w:t>Returns the first element of the LinkedList if it is not empty.</w:t>
      </w:r>
      <w:r w:rsidRPr="001C72B2">
        <w:br/>
        <w:t>Raises an exception if the LinkedList is empty.</w:t>
      </w:r>
    </w:p>
    <w:p w14:paraId="6FBEADB8" w14:textId="125E095D" w:rsidR="00D67E6F" w:rsidRPr="001C72B2" w:rsidRDefault="00D67E6F" w:rsidP="002508E7">
      <w:pPr>
        <w:pStyle w:val="B1"/>
        <w:rPr>
          <w:rFonts w:ascii="Courier New" w:hAnsi="Courier New" w:cs="Courier New"/>
          <w:sz w:val="16"/>
          <w:szCs w:val="16"/>
        </w:rPr>
      </w:pPr>
      <w:r w:rsidRPr="001C72B2">
        <w:rPr>
          <w:rFonts w:ascii="Courier New" w:hAnsi="Courier New" w:cs="Courier New"/>
          <w:sz w:val="16"/>
          <w:szCs w:val="16"/>
        </w:rPr>
        <w:t>getLast</w:t>
      </w:r>
      <w:r w:rsidRPr="001C72B2">
        <w:rPr>
          <w:rFonts w:ascii="Courier New" w:hAnsi="Courier New" w:cs="Courier New"/>
          <w:sz w:val="16"/>
          <w:szCs w:val="16"/>
        </w:rPr>
        <w:br/>
      </w:r>
      <w:r w:rsidRPr="001C72B2">
        <w:t>Returns the last element of the LinkedList if it is not empty.</w:t>
      </w:r>
      <w:r w:rsidRPr="001C72B2">
        <w:br/>
        <w:t>Raises an exception if the LinkedList is empty.</w:t>
      </w:r>
    </w:p>
    <w:p w14:paraId="011B5532" w14:textId="20103520" w:rsidR="00D67E6F" w:rsidRPr="001C72B2" w:rsidRDefault="00D67E6F" w:rsidP="002508E7">
      <w:pPr>
        <w:pStyle w:val="B1"/>
        <w:rPr>
          <w:rFonts w:ascii="Courier New" w:hAnsi="Courier New" w:cs="Courier New"/>
          <w:sz w:val="16"/>
          <w:szCs w:val="16"/>
        </w:rPr>
      </w:pPr>
      <w:r w:rsidRPr="001C72B2">
        <w:rPr>
          <w:rFonts w:ascii="Courier New" w:hAnsi="Courier New" w:cs="Courier New"/>
          <w:sz w:val="16"/>
          <w:szCs w:val="16"/>
        </w:rPr>
        <w:t>removeLast</w:t>
      </w:r>
      <w:r w:rsidRPr="001C72B2">
        <w:rPr>
          <w:rFonts w:ascii="Courier New" w:hAnsi="Courier New" w:cs="Courier New"/>
          <w:sz w:val="16"/>
          <w:szCs w:val="16"/>
        </w:rPr>
        <w:br/>
      </w:r>
      <w:r w:rsidRPr="001C72B2">
        <w:t>Removes and returns the last element of the LinkedList if it is not empty.</w:t>
      </w:r>
      <w:r w:rsidRPr="001C72B2">
        <w:br/>
        <w:t>Raises an exception if the LinkedList is empty.</w:t>
      </w:r>
    </w:p>
    <w:p w14:paraId="10A021A1" w14:textId="7B9C1886" w:rsidR="00D67E6F" w:rsidRPr="001C72B2" w:rsidRDefault="00D67E6F" w:rsidP="002508E7">
      <w:pPr>
        <w:pStyle w:val="B1"/>
        <w:rPr>
          <w:rFonts w:ascii="Courier New" w:hAnsi="Courier New" w:cs="Courier New"/>
          <w:sz w:val="16"/>
          <w:szCs w:val="16"/>
        </w:rPr>
      </w:pPr>
      <w:r w:rsidRPr="001C72B2">
        <w:rPr>
          <w:rFonts w:ascii="Courier New" w:hAnsi="Courier New" w:cs="Courier New"/>
          <w:sz w:val="16"/>
          <w:szCs w:val="16"/>
        </w:rPr>
        <w:t>addFirst</w:t>
      </w:r>
      <w:r w:rsidRPr="001C72B2">
        <w:rPr>
          <w:rFonts w:ascii="Courier New" w:hAnsi="Courier New" w:cs="Courier New"/>
          <w:sz w:val="16"/>
          <w:szCs w:val="16"/>
        </w:rPr>
        <w:br/>
      </w:r>
      <w:r w:rsidRPr="001C72B2">
        <w:t>Adds a new element as the first element of the LinkedList if this is possible.</w:t>
      </w:r>
      <w:r w:rsidRPr="001C72B2">
        <w:br/>
        <w:t>Raises an exception in case of error, for example: running out of memory.</w:t>
      </w:r>
    </w:p>
    <w:p w14:paraId="6A36D562" w14:textId="33D6CE64" w:rsidR="00D67E6F" w:rsidRPr="001C72B2" w:rsidRDefault="00D67E6F" w:rsidP="002508E7">
      <w:pPr>
        <w:pStyle w:val="B1"/>
        <w:rPr>
          <w:rFonts w:ascii="Courier New" w:hAnsi="Courier New" w:cs="Courier New"/>
          <w:sz w:val="16"/>
          <w:szCs w:val="16"/>
        </w:rPr>
      </w:pPr>
      <w:r w:rsidRPr="001C72B2">
        <w:rPr>
          <w:rFonts w:ascii="Courier New" w:hAnsi="Courier New" w:cs="Courier New"/>
          <w:sz w:val="16"/>
          <w:szCs w:val="16"/>
        </w:rPr>
        <w:t>addLast</w:t>
      </w:r>
      <w:r w:rsidRPr="001C72B2">
        <w:rPr>
          <w:rFonts w:ascii="Courier New" w:hAnsi="Courier New" w:cs="Courier New"/>
          <w:sz w:val="16"/>
          <w:szCs w:val="16"/>
        </w:rPr>
        <w:br/>
      </w:r>
      <w:r w:rsidRPr="001C72B2">
        <w:t>Adds a new element as the last element of the LinkedList if this is possible.</w:t>
      </w:r>
      <w:r w:rsidRPr="001C72B2">
        <w:br/>
        <w:t>Raises an exception in case of error, for example: running out of memory.</w:t>
      </w:r>
    </w:p>
    <w:p w14:paraId="54A50946" w14:textId="669ADFB8" w:rsidR="00D67E6F" w:rsidRPr="001C72B2" w:rsidRDefault="00D67E6F" w:rsidP="002508E7">
      <w:pPr>
        <w:pStyle w:val="B1"/>
        <w:rPr>
          <w:rFonts w:ascii="Courier New" w:hAnsi="Courier New" w:cs="Courier New"/>
          <w:sz w:val="16"/>
          <w:szCs w:val="16"/>
        </w:rPr>
      </w:pPr>
      <w:r w:rsidRPr="001C72B2">
        <w:rPr>
          <w:rFonts w:ascii="Courier New" w:hAnsi="Courier New" w:cs="Courier New"/>
          <w:sz w:val="16"/>
          <w:szCs w:val="16"/>
        </w:rPr>
        <w:t>iterator</w:t>
      </w:r>
      <w:r w:rsidRPr="001C72B2">
        <w:br/>
        <w:t>Returns an iterator over the elements of this LinkedList.</w:t>
      </w:r>
      <w:r w:rsidRPr="001C72B2">
        <w:br/>
        <w:t>The elements are iterated from first to last.</w:t>
      </w:r>
    </w:p>
    <w:p w14:paraId="5A619D8B" w14:textId="77777777" w:rsidR="00D67E6F" w:rsidRPr="001C72B2" w:rsidRDefault="00D67E6F" w:rsidP="002508E7">
      <w:pPr>
        <w:pStyle w:val="B1"/>
        <w:rPr>
          <w:sz w:val="16"/>
          <w:szCs w:val="16"/>
        </w:rPr>
      </w:pPr>
      <w:r w:rsidRPr="001C72B2">
        <w:rPr>
          <w:rFonts w:ascii="Courier New" w:hAnsi="Courier New" w:cs="Courier New"/>
          <w:sz w:val="16"/>
          <w:szCs w:val="16"/>
        </w:rPr>
        <w:t>size</w:t>
      </w:r>
      <w:r w:rsidRPr="001C72B2">
        <w:rPr>
          <w:rFonts w:ascii="Courier New" w:hAnsi="Courier New" w:cs="Courier New"/>
          <w:sz w:val="16"/>
          <w:szCs w:val="16"/>
        </w:rPr>
        <w:br/>
      </w:r>
      <w:r w:rsidRPr="001C72B2">
        <w:t>Returns the number of elements stored in the LinkedList.</w:t>
      </w:r>
    </w:p>
    <w:p w14:paraId="6DE5B28A" w14:textId="7330F98B" w:rsidR="00D67E6F" w:rsidRPr="001C72B2" w:rsidRDefault="00D67E6F" w:rsidP="005D596B">
      <w:pPr>
        <w:pStyle w:val="berschrift2"/>
      </w:pPr>
      <w:bookmarkStart w:id="1151" w:name="_Toc66104994"/>
      <w:bookmarkStart w:id="1152" w:name="_Toc66112480"/>
      <w:bookmarkStart w:id="1153" w:name="_Toc66354655"/>
      <w:bookmarkStart w:id="1154" w:name="_Toc72305886"/>
      <w:bookmarkStart w:id="1155" w:name="_Toc72306718"/>
      <w:r w:rsidRPr="001C72B2">
        <w:t>B.1.4</w:t>
      </w:r>
      <w:r w:rsidR="000827EB" w:rsidRPr="001C72B2">
        <w:tab/>
      </w:r>
      <w:r w:rsidRPr="001C72B2">
        <w:t>The Queue class</w:t>
      </w:r>
      <w:bookmarkEnd w:id="1151"/>
      <w:bookmarkEnd w:id="1152"/>
      <w:bookmarkEnd w:id="1153"/>
      <w:bookmarkEnd w:id="1154"/>
      <w:bookmarkEnd w:id="1155"/>
    </w:p>
    <w:p w14:paraId="1FFF3831" w14:textId="77777777" w:rsidR="00D67E6F" w:rsidRPr="001C72B2" w:rsidRDefault="00D67E6F" w:rsidP="00D67E6F">
      <w:r w:rsidRPr="001C72B2">
        <w:t xml:space="preserve">The abstract </w:t>
      </w:r>
      <w:hyperlink w:anchor="Queue" w:history="1">
        <w:r w:rsidRPr="00D32A05">
          <w:rPr>
            <w:rStyle w:val="Hyperlink"/>
          </w:rPr>
          <w:t>Queue</w:t>
        </w:r>
      </w:hyperlink>
      <w:r w:rsidRPr="001C72B2">
        <w:t xml:space="preserve"> class represents a queue data structure for storing objects. This data structure uses a First In First Out semantics, meaning that the element added first will also be the element removed first. It is derived from the abstract class Collection.</w:t>
      </w:r>
      <w:r w:rsidRPr="001C72B2">
        <w:br/>
        <w:t xml:space="preserve">A new Instance can be created via the external function </w:t>
      </w:r>
      <w:r w:rsidRPr="001C72B2">
        <w:rPr>
          <w:b/>
        </w:rPr>
        <w:t>createQueue</w:t>
      </w:r>
      <w:r w:rsidRPr="001C72B2">
        <w:t>.</w:t>
      </w:r>
    </w:p>
    <w:p w14:paraId="1D1B848C" w14:textId="435F4255" w:rsidR="00D67E6F" w:rsidRPr="001C72B2" w:rsidRDefault="00D67E6F" w:rsidP="00D67E6F">
      <w:r w:rsidRPr="001C72B2">
        <w:t>External function and class methods:</w:t>
      </w:r>
    </w:p>
    <w:p w14:paraId="43B8B30B" w14:textId="4E20FD0F" w:rsidR="00D67E6F" w:rsidRPr="001C72B2" w:rsidRDefault="00D67E6F" w:rsidP="002508E7">
      <w:pPr>
        <w:pStyle w:val="B1"/>
        <w:rPr>
          <w:sz w:val="16"/>
          <w:szCs w:val="16"/>
        </w:rPr>
      </w:pPr>
      <w:r w:rsidRPr="001C72B2">
        <w:rPr>
          <w:rFonts w:ascii="Courier New" w:hAnsi="Courier New" w:cs="Courier New"/>
          <w:sz w:val="16"/>
          <w:szCs w:val="16"/>
        </w:rPr>
        <w:t>createQueue</w:t>
      </w:r>
      <w:r w:rsidRPr="001C72B2">
        <w:rPr>
          <w:sz w:val="16"/>
          <w:szCs w:val="16"/>
        </w:rPr>
        <w:br/>
      </w:r>
      <w:r w:rsidRPr="001C72B2">
        <w:t>Factory function for creating a new Queue instance.</w:t>
      </w:r>
    </w:p>
    <w:p w14:paraId="1FB99214" w14:textId="242BDB54" w:rsidR="00D67E6F" w:rsidRPr="001C72B2" w:rsidRDefault="00D67E6F" w:rsidP="002508E7">
      <w:pPr>
        <w:pStyle w:val="B1"/>
        <w:rPr>
          <w:rFonts w:ascii="Courier New" w:hAnsi="Courier New" w:cs="Courier New"/>
          <w:sz w:val="16"/>
          <w:szCs w:val="16"/>
        </w:rPr>
      </w:pPr>
      <w:r w:rsidRPr="001C72B2">
        <w:rPr>
          <w:rFonts w:ascii="Courier New" w:hAnsi="Courier New" w:cs="Courier New"/>
          <w:sz w:val="16"/>
          <w:szCs w:val="16"/>
        </w:rPr>
        <w:t>add</w:t>
      </w:r>
      <w:r w:rsidRPr="001C72B2">
        <w:rPr>
          <w:rFonts w:ascii="Courier New" w:hAnsi="Courier New" w:cs="Courier New"/>
          <w:sz w:val="16"/>
          <w:szCs w:val="16"/>
        </w:rPr>
        <w:br/>
      </w:r>
      <w:r w:rsidRPr="001C72B2">
        <w:t xml:space="preserve">Adds an element to the end </w:t>
      </w:r>
      <w:r w:rsidR="007A45D3" w:rsidRPr="001C72B2">
        <w:t xml:space="preserve">of the </w:t>
      </w:r>
      <w:r w:rsidRPr="001C72B2">
        <w:t>Queue if this is possible.</w:t>
      </w:r>
      <w:r w:rsidRPr="001C72B2">
        <w:br/>
        <w:t>Raises an exception in case of error, for example: running out of memory.</w:t>
      </w:r>
    </w:p>
    <w:p w14:paraId="2D25BE04" w14:textId="2A1AF33D" w:rsidR="00D67E6F" w:rsidRPr="001C72B2" w:rsidRDefault="00D67E6F" w:rsidP="002508E7">
      <w:pPr>
        <w:pStyle w:val="B1"/>
        <w:rPr>
          <w:rFonts w:ascii="Courier New" w:hAnsi="Courier New" w:cs="Courier New"/>
          <w:sz w:val="16"/>
          <w:szCs w:val="16"/>
        </w:rPr>
      </w:pPr>
      <w:r w:rsidRPr="001C72B2">
        <w:rPr>
          <w:rFonts w:ascii="Courier New" w:hAnsi="Courier New" w:cs="Courier New"/>
          <w:sz w:val="16"/>
          <w:szCs w:val="16"/>
        </w:rPr>
        <w:t>remove</w:t>
      </w:r>
      <w:r w:rsidRPr="001C72B2">
        <w:rPr>
          <w:rFonts w:ascii="Courier New" w:hAnsi="Courier New" w:cs="Courier New"/>
          <w:sz w:val="16"/>
          <w:szCs w:val="16"/>
        </w:rPr>
        <w:br/>
      </w:r>
      <w:r w:rsidRPr="001C72B2">
        <w:t>Removes and returns the first element of the Queue if it is not empty.</w:t>
      </w:r>
      <w:r w:rsidRPr="001C72B2">
        <w:br/>
        <w:t>Raises an exception if the Queue is empty.</w:t>
      </w:r>
    </w:p>
    <w:p w14:paraId="7F3D0C31" w14:textId="47D3A9EC" w:rsidR="00D67E6F" w:rsidRPr="001C72B2" w:rsidRDefault="00D67E6F" w:rsidP="002508E7">
      <w:pPr>
        <w:pStyle w:val="B1"/>
        <w:rPr>
          <w:rFonts w:ascii="Courier New" w:hAnsi="Courier New" w:cs="Courier New"/>
          <w:sz w:val="16"/>
          <w:szCs w:val="16"/>
        </w:rPr>
      </w:pPr>
      <w:r w:rsidRPr="001C72B2">
        <w:rPr>
          <w:rFonts w:ascii="Courier New" w:hAnsi="Courier New" w:cs="Courier New"/>
          <w:sz w:val="16"/>
          <w:szCs w:val="16"/>
        </w:rPr>
        <w:t>size</w:t>
      </w:r>
      <w:r w:rsidRPr="001C72B2">
        <w:rPr>
          <w:rFonts w:ascii="Courier New" w:hAnsi="Courier New" w:cs="Courier New"/>
          <w:sz w:val="16"/>
          <w:szCs w:val="16"/>
        </w:rPr>
        <w:br/>
      </w:r>
      <w:r w:rsidRPr="001C72B2">
        <w:t>Returns the number of elements stored in the Queue.</w:t>
      </w:r>
    </w:p>
    <w:p w14:paraId="6409AEC2" w14:textId="4E67DFB4" w:rsidR="00D67E6F" w:rsidRPr="001C72B2" w:rsidRDefault="00D67E6F" w:rsidP="005D596B">
      <w:pPr>
        <w:pStyle w:val="berschrift2"/>
      </w:pPr>
      <w:bookmarkStart w:id="1156" w:name="_Toc66104995"/>
      <w:bookmarkStart w:id="1157" w:name="_Toc66112481"/>
      <w:bookmarkStart w:id="1158" w:name="_Toc66354656"/>
      <w:bookmarkStart w:id="1159" w:name="_Toc72305887"/>
      <w:bookmarkStart w:id="1160" w:name="_Toc72306719"/>
      <w:r w:rsidRPr="001C72B2">
        <w:t>B.1.5</w:t>
      </w:r>
      <w:r w:rsidR="000827EB" w:rsidRPr="001C72B2">
        <w:tab/>
      </w:r>
      <w:r w:rsidRPr="001C72B2">
        <w:t>The PriorityQueue class</w:t>
      </w:r>
      <w:bookmarkEnd w:id="1156"/>
      <w:bookmarkEnd w:id="1157"/>
      <w:bookmarkEnd w:id="1158"/>
      <w:bookmarkEnd w:id="1159"/>
      <w:bookmarkEnd w:id="1160"/>
    </w:p>
    <w:p w14:paraId="62822529" w14:textId="77777777" w:rsidR="00D67E6F" w:rsidRPr="001C72B2" w:rsidRDefault="00D67E6F" w:rsidP="00D67E6F">
      <w:r w:rsidRPr="001C72B2">
        <w:t xml:space="preserve">The abstract </w:t>
      </w:r>
      <w:hyperlink w:anchor="PriorityQueue" w:history="1">
        <w:r w:rsidRPr="00D32A05">
          <w:rPr>
            <w:rStyle w:val="Hyperlink"/>
          </w:rPr>
          <w:t>PriorityQueue</w:t>
        </w:r>
      </w:hyperlink>
      <w:r w:rsidRPr="001C72B2">
        <w:t xml:space="preserve"> class represents a priority queue data structure for storing objects. This data structure stores its elements ordered according to the comparator function. This data structure does not allow null elements.</w:t>
      </w:r>
      <w:r w:rsidRPr="001C72B2">
        <w:br/>
        <w:t xml:space="preserve">A new Instance can be created via the external function </w:t>
      </w:r>
      <w:r w:rsidRPr="001C72B2">
        <w:rPr>
          <w:b/>
        </w:rPr>
        <w:t>createPriorityQueue</w:t>
      </w:r>
      <w:r w:rsidRPr="001C72B2">
        <w:t>. It is derived from the class Queue.</w:t>
      </w:r>
    </w:p>
    <w:p w14:paraId="35D88A2F" w14:textId="3D446AD3" w:rsidR="00D67E6F" w:rsidRPr="001C72B2" w:rsidRDefault="00D67E6F" w:rsidP="00D67E6F">
      <w:r w:rsidRPr="001C72B2">
        <w:t>External function and class methods:</w:t>
      </w:r>
    </w:p>
    <w:p w14:paraId="4F3A0351" w14:textId="6DF23CA6" w:rsidR="00D67E6F" w:rsidRPr="001C72B2" w:rsidRDefault="00D67E6F" w:rsidP="002508E7">
      <w:pPr>
        <w:pStyle w:val="B1"/>
        <w:rPr>
          <w:sz w:val="16"/>
          <w:szCs w:val="16"/>
        </w:rPr>
      </w:pPr>
      <w:r w:rsidRPr="001C72B2">
        <w:rPr>
          <w:rFonts w:ascii="Courier New" w:hAnsi="Courier New" w:cs="Courier New"/>
          <w:sz w:val="16"/>
          <w:szCs w:val="16"/>
        </w:rPr>
        <w:t>createPriorityQueue</w:t>
      </w:r>
      <w:r w:rsidRPr="001C72B2">
        <w:rPr>
          <w:sz w:val="16"/>
          <w:szCs w:val="16"/>
        </w:rPr>
        <w:br/>
      </w:r>
      <w:r w:rsidRPr="001C72B2">
        <w:t>Factory function for creating a new PriorityQueue instance.</w:t>
      </w:r>
    </w:p>
    <w:p w14:paraId="7F9E16E2" w14:textId="6E0AFAB3" w:rsidR="00D67E6F" w:rsidRPr="001C72B2" w:rsidRDefault="00D67E6F" w:rsidP="002508E7">
      <w:pPr>
        <w:pStyle w:val="B1"/>
        <w:rPr>
          <w:rFonts w:ascii="Courier New" w:hAnsi="Courier New" w:cs="Courier New"/>
          <w:sz w:val="16"/>
          <w:szCs w:val="16"/>
        </w:rPr>
      </w:pPr>
      <w:r w:rsidRPr="001C72B2">
        <w:rPr>
          <w:rFonts w:ascii="Courier New" w:hAnsi="Courier New" w:cs="Courier New"/>
          <w:sz w:val="16"/>
          <w:szCs w:val="16"/>
        </w:rPr>
        <w:t>comparatorFunctionType</w:t>
      </w:r>
      <w:r w:rsidRPr="001C72B2">
        <w:rPr>
          <w:rFonts w:ascii="Courier New" w:hAnsi="Courier New" w:cs="Courier New"/>
          <w:sz w:val="16"/>
          <w:szCs w:val="16"/>
        </w:rPr>
        <w:br/>
      </w:r>
      <w:r w:rsidRPr="001C72B2">
        <w:t>Used to compare the 2 provided elements for their ordering.</w:t>
      </w:r>
      <w:r w:rsidRPr="001C72B2">
        <w:br/>
        <w:t>Returns a negative integer if the element1 is less than element2.</w:t>
      </w:r>
      <w:r w:rsidRPr="001C72B2">
        <w:br/>
      </w:r>
      <w:r w:rsidRPr="001C72B2">
        <w:lastRenderedPageBreak/>
        <w:t>Returns 0 if the element1 is equivalent to element2.</w:t>
      </w:r>
      <w:r w:rsidRPr="001C72B2">
        <w:br/>
        <w:t>Return a positive integer if element1 is greater than element2.</w:t>
      </w:r>
      <w:r w:rsidRPr="001C72B2">
        <w:br/>
        <w:t>Functions of this type can also raise an exception, for example if the object received as one of their actual parameters is not of the expected class.</w:t>
      </w:r>
    </w:p>
    <w:p w14:paraId="6EE0E1D9" w14:textId="07A5CB4C" w:rsidR="00D67E6F" w:rsidRPr="001C72B2" w:rsidRDefault="00D67E6F" w:rsidP="002508E7">
      <w:pPr>
        <w:pStyle w:val="B1"/>
        <w:rPr>
          <w:rFonts w:ascii="Courier New" w:hAnsi="Courier New" w:cs="Courier New"/>
          <w:sz w:val="16"/>
          <w:szCs w:val="16"/>
        </w:rPr>
      </w:pPr>
      <w:r w:rsidRPr="001C72B2">
        <w:rPr>
          <w:rFonts w:ascii="Courier New" w:hAnsi="Courier New" w:cs="Courier New"/>
          <w:sz w:val="16"/>
          <w:szCs w:val="16"/>
        </w:rPr>
        <w:t>add</w:t>
      </w:r>
      <w:r w:rsidRPr="001C72B2">
        <w:rPr>
          <w:rFonts w:ascii="Courier New" w:hAnsi="Courier New" w:cs="Courier New"/>
          <w:sz w:val="16"/>
          <w:szCs w:val="16"/>
        </w:rPr>
        <w:br/>
      </w:r>
      <w:r w:rsidRPr="001C72B2">
        <w:t xml:space="preserve">Adds an element to the PriorityQueue if this is possible. The element will be added before all elements that are greater than the element and after all elements that are smaller than or equal to the element. Thereby it is ensured that always the smallest element first added to the queue is at the head of the queue. </w:t>
      </w:r>
      <w:r w:rsidRPr="001C72B2">
        <w:br/>
        <w:t>Raises an exception in case of error, for example: running out of memory or adding a null object.</w:t>
      </w:r>
    </w:p>
    <w:p w14:paraId="44452483" w14:textId="28BF22A5" w:rsidR="00D67E6F" w:rsidRPr="001C72B2" w:rsidRDefault="00D67E6F" w:rsidP="002508E7">
      <w:pPr>
        <w:pStyle w:val="B1"/>
        <w:rPr>
          <w:rFonts w:ascii="Courier New" w:hAnsi="Courier New" w:cs="Courier New"/>
          <w:sz w:val="16"/>
          <w:szCs w:val="16"/>
        </w:rPr>
      </w:pPr>
      <w:r w:rsidRPr="001C72B2">
        <w:rPr>
          <w:rFonts w:ascii="Courier New" w:hAnsi="Courier New" w:cs="Courier New"/>
          <w:sz w:val="16"/>
          <w:szCs w:val="16"/>
        </w:rPr>
        <w:t>remove</w:t>
      </w:r>
      <w:r w:rsidRPr="001C72B2">
        <w:rPr>
          <w:rFonts w:ascii="Courier New" w:hAnsi="Courier New" w:cs="Courier New"/>
          <w:sz w:val="16"/>
          <w:szCs w:val="16"/>
        </w:rPr>
        <w:br/>
      </w:r>
      <w:r w:rsidRPr="001C72B2">
        <w:t>Removes and returns the head element of the PriorityQueue if it is not empty. The head element has the lowest priority among the elements of the PriorityQueue.</w:t>
      </w:r>
      <w:r w:rsidRPr="001C72B2">
        <w:br/>
        <w:t>Raises an exception if the PriorityQueue is empty.</w:t>
      </w:r>
    </w:p>
    <w:p w14:paraId="4B50F1E4" w14:textId="2B54714C" w:rsidR="00D67E6F" w:rsidRPr="001C72B2" w:rsidRDefault="00D67E6F" w:rsidP="002508E7">
      <w:pPr>
        <w:pStyle w:val="B1"/>
        <w:rPr>
          <w:rFonts w:ascii="Courier New" w:hAnsi="Courier New" w:cs="Courier New"/>
          <w:sz w:val="16"/>
          <w:szCs w:val="16"/>
        </w:rPr>
      </w:pPr>
      <w:r w:rsidRPr="001C72B2">
        <w:rPr>
          <w:rFonts w:ascii="Courier New" w:hAnsi="Courier New" w:cs="Courier New"/>
          <w:sz w:val="16"/>
          <w:szCs w:val="16"/>
        </w:rPr>
        <w:t>size</w:t>
      </w:r>
      <w:r w:rsidRPr="001C72B2">
        <w:rPr>
          <w:rFonts w:ascii="Courier New" w:hAnsi="Courier New" w:cs="Courier New"/>
          <w:sz w:val="16"/>
          <w:szCs w:val="16"/>
        </w:rPr>
        <w:br/>
      </w:r>
      <w:r w:rsidRPr="001C72B2">
        <w:t>Returns the number of elements stored in the PriorityQueue.</w:t>
      </w:r>
    </w:p>
    <w:p w14:paraId="7B5C87C6" w14:textId="48C1C181" w:rsidR="00D67E6F" w:rsidRPr="001C72B2" w:rsidRDefault="00D67E6F" w:rsidP="005D596B">
      <w:pPr>
        <w:pStyle w:val="berschrift2"/>
      </w:pPr>
      <w:bookmarkStart w:id="1161" w:name="_Toc66104996"/>
      <w:bookmarkStart w:id="1162" w:name="_Toc66112482"/>
      <w:bookmarkStart w:id="1163" w:name="_Toc66354657"/>
      <w:bookmarkStart w:id="1164" w:name="_Toc72305888"/>
      <w:bookmarkStart w:id="1165" w:name="_Toc72306720"/>
      <w:r w:rsidRPr="001C72B2">
        <w:t>B.1.6</w:t>
      </w:r>
      <w:r w:rsidR="000827EB" w:rsidRPr="001C72B2">
        <w:tab/>
      </w:r>
      <w:r w:rsidRPr="001C72B2">
        <w:t>The Stack class</w:t>
      </w:r>
      <w:bookmarkEnd w:id="1161"/>
      <w:bookmarkEnd w:id="1162"/>
      <w:bookmarkEnd w:id="1163"/>
      <w:bookmarkEnd w:id="1164"/>
      <w:bookmarkEnd w:id="1165"/>
    </w:p>
    <w:p w14:paraId="27D1AFDE" w14:textId="77777777" w:rsidR="00D67E6F" w:rsidRPr="001C72B2" w:rsidRDefault="00D67E6F" w:rsidP="00D67E6F">
      <w:r w:rsidRPr="001C72B2">
        <w:t xml:space="preserve">The abstract </w:t>
      </w:r>
      <w:hyperlink w:anchor="Stack" w:history="1">
        <w:r w:rsidRPr="00D32A05">
          <w:rPr>
            <w:rStyle w:val="Hyperlink"/>
          </w:rPr>
          <w:t>Stack</w:t>
        </w:r>
      </w:hyperlink>
      <w:r w:rsidRPr="001C72B2">
        <w:t xml:space="preserve"> class represents a stack data structure for storing objects. This data structure uses a Last In First Out semantics, meaning that the element added last will also be the element removed first.</w:t>
      </w:r>
      <w:r w:rsidRPr="001C72B2">
        <w:br/>
        <w:t xml:space="preserve">A new Instance can be created via the external function </w:t>
      </w:r>
      <w:r w:rsidRPr="001C72B2">
        <w:rPr>
          <w:b/>
        </w:rPr>
        <w:t>createStack</w:t>
      </w:r>
      <w:r w:rsidRPr="001C72B2">
        <w:t>.</w:t>
      </w:r>
    </w:p>
    <w:p w14:paraId="325491B8" w14:textId="5398F3F5" w:rsidR="00D67E6F" w:rsidRPr="001C72B2" w:rsidRDefault="00D67E6F" w:rsidP="00D67E6F">
      <w:r w:rsidRPr="001C72B2">
        <w:t>External function and class methods:</w:t>
      </w:r>
    </w:p>
    <w:p w14:paraId="716710EA" w14:textId="03C8A88B" w:rsidR="00D67E6F" w:rsidRPr="001C72B2" w:rsidRDefault="00D67E6F" w:rsidP="002508E7">
      <w:pPr>
        <w:pStyle w:val="B1"/>
        <w:rPr>
          <w:sz w:val="16"/>
          <w:szCs w:val="16"/>
        </w:rPr>
      </w:pPr>
      <w:r w:rsidRPr="001C72B2">
        <w:rPr>
          <w:rFonts w:ascii="Courier New" w:hAnsi="Courier New" w:cs="Courier New"/>
          <w:sz w:val="16"/>
          <w:szCs w:val="16"/>
        </w:rPr>
        <w:t>createStack</w:t>
      </w:r>
      <w:r w:rsidRPr="001C72B2">
        <w:rPr>
          <w:sz w:val="16"/>
          <w:szCs w:val="16"/>
        </w:rPr>
        <w:br/>
      </w:r>
      <w:r w:rsidRPr="001C72B2">
        <w:t>Factory function for creating a new Stack instance.</w:t>
      </w:r>
    </w:p>
    <w:p w14:paraId="1A00CF61" w14:textId="527830BD" w:rsidR="00D67E6F" w:rsidRPr="001C72B2" w:rsidRDefault="00D67E6F" w:rsidP="002508E7">
      <w:pPr>
        <w:pStyle w:val="B1"/>
        <w:rPr>
          <w:rFonts w:ascii="Courier New" w:hAnsi="Courier New" w:cs="Courier New"/>
          <w:sz w:val="16"/>
          <w:szCs w:val="16"/>
        </w:rPr>
      </w:pPr>
      <w:r w:rsidRPr="001C72B2">
        <w:rPr>
          <w:rFonts w:ascii="Courier New" w:hAnsi="Courier New" w:cs="Courier New"/>
          <w:sz w:val="16"/>
          <w:szCs w:val="16"/>
        </w:rPr>
        <w:t>push</w:t>
      </w:r>
      <w:r w:rsidRPr="001C72B2">
        <w:rPr>
          <w:rFonts w:ascii="Courier New" w:hAnsi="Courier New" w:cs="Courier New"/>
          <w:sz w:val="16"/>
          <w:szCs w:val="16"/>
        </w:rPr>
        <w:br/>
      </w:r>
      <w:r w:rsidRPr="001C72B2">
        <w:t>Pushes an element onto the Stack if this is possible.</w:t>
      </w:r>
      <w:r w:rsidRPr="001C72B2">
        <w:br/>
        <w:t>Raises an exception in case of error, for example: running out of memory.</w:t>
      </w:r>
    </w:p>
    <w:p w14:paraId="2C208525" w14:textId="107B3730" w:rsidR="00D67E6F" w:rsidRPr="001C72B2" w:rsidRDefault="00D67E6F" w:rsidP="002508E7">
      <w:pPr>
        <w:pStyle w:val="B1"/>
        <w:rPr>
          <w:rFonts w:ascii="Courier New" w:hAnsi="Courier New" w:cs="Courier New"/>
          <w:sz w:val="16"/>
          <w:szCs w:val="16"/>
        </w:rPr>
      </w:pPr>
      <w:r w:rsidRPr="001C72B2">
        <w:rPr>
          <w:rFonts w:ascii="Courier New" w:hAnsi="Courier New" w:cs="Courier New"/>
          <w:sz w:val="16"/>
          <w:szCs w:val="16"/>
        </w:rPr>
        <w:t>pop</w:t>
      </w:r>
      <w:r w:rsidRPr="001C72B2">
        <w:rPr>
          <w:rFonts w:ascii="Courier New" w:hAnsi="Courier New" w:cs="Courier New"/>
          <w:sz w:val="16"/>
          <w:szCs w:val="16"/>
        </w:rPr>
        <w:br/>
      </w:r>
      <w:r w:rsidRPr="001C72B2">
        <w:t>Removes and returns the element inserted last from the Stack if it is not empty.</w:t>
      </w:r>
      <w:r w:rsidRPr="001C72B2">
        <w:br/>
        <w:t>Raises an exception if the Stack is empty.</w:t>
      </w:r>
    </w:p>
    <w:p w14:paraId="0CF9AB4A" w14:textId="35431924" w:rsidR="00D67E6F" w:rsidRPr="001C72B2" w:rsidRDefault="00D67E6F" w:rsidP="002508E7">
      <w:pPr>
        <w:pStyle w:val="B1"/>
        <w:rPr>
          <w:rFonts w:ascii="Courier New" w:hAnsi="Courier New" w:cs="Courier New"/>
          <w:sz w:val="16"/>
          <w:szCs w:val="16"/>
        </w:rPr>
      </w:pPr>
      <w:r w:rsidRPr="001C72B2">
        <w:rPr>
          <w:rFonts w:ascii="Courier New" w:hAnsi="Courier New" w:cs="Courier New"/>
          <w:sz w:val="16"/>
          <w:szCs w:val="16"/>
        </w:rPr>
        <w:t>size</w:t>
      </w:r>
      <w:r w:rsidRPr="001C72B2">
        <w:rPr>
          <w:rFonts w:ascii="Courier New" w:hAnsi="Courier New" w:cs="Courier New"/>
          <w:sz w:val="16"/>
          <w:szCs w:val="16"/>
        </w:rPr>
        <w:br/>
      </w:r>
      <w:r w:rsidRPr="001C72B2">
        <w:t>Returns the number of elements stored in the Stack.</w:t>
      </w:r>
    </w:p>
    <w:p w14:paraId="612CFC3D" w14:textId="39E9CF3A" w:rsidR="00D67E6F" w:rsidRPr="001C72B2" w:rsidRDefault="00D67E6F" w:rsidP="005D596B">
      <w:pPr>
        <w:pStyle w:val="berschrift2"/>
      </w:pPr>
      <w:bookmarkStart w:id="1166" w:name="_Toc66104997"/>
      <w:bookmarkStart w:id="1167" w:name="_Toc66112483"/>
      <w:bookmarkStart w:id="1168" w:name="_Toc66354658"/>
      <w:bookmarkStart w:id="1169" w:name="_Toc72305889"/>
      <w:bookmarkStart w:id="1170" w:name="_Toc72306721"/>
      <w:r w:rsidRPr="001C72B2">
        <w:t>B.1.7</w:t>
      </w:r>
      <w:r w:rsidR="000827EB" w:rsidRPr="001C72B2">
        <w:tab/>
      </w:r>
      <w:r w:rsidRPr="001C72B2">
        <w:t>The RingBuffer class</w:t>
      </w:r>
      <w:bookmarkEnd w:id="1166"/>
      <w:bookmarkEnd w:id="1167"/>
      <w:bookmarkEnd w:id="1168"/>
      <w:bookmarkEnd w:id="1169"/>
      <w:bookmarkEnd w:id="1170"/>
    </w:p>
    <w:p w14:paraId="15D59F82" w14:textId="77777777" w:rsidR="00D67E6F" w:rsidRPr="001C72B2" w:rsidRDefault="00D67E6F" w:rsidP="00D67E6F">
      <w:r w:rsidRPr="001C72B2">
        <w:t xml:space="preserve">The abstract </w:t>
      </w:r>
      <w:hyperlink w:anchor="RingBuffer" w:history="1">
        <w:r w:rsidRPr="00D32A05">
          <w:rPr>
            <w:rStyle w:val="Hyperlink"/>
          </w:rPr>
          <w:t>RingBuffer</w:t>
        </w:r>
      </w:hyperlink>
      <w:r w:rsidRPr="001C72B2">
        <w:t xml:space="preserve"> class represents a ringbuffer data structure for storing objects. This data structure uses a First In First Out semantics, with a fixed size limit. This means that the element added first will also be the element removed first. An instance of this collection can only accept elements to the maximum amount it is created for.</w:t>
      </w:r>
      <w:r w:rsidRPr="001C72B2">
        <w:br/>
        <w:t xml:space="preserve">A new Instance can be created via the external function </w:t>
      </w:r>
      <w:r w:rsidRPr="001C72B2">
        <w:rPr>
          <w:b/>
        </w:rPr>
        <w:t>createRingBuffer</w:t>
      </w:r>
      <w:r w:rsidRPr="001C72B2">
        <w:t>.</w:t>
      </w:r>
    </w:p>
    <w:p w14:paraId="3F54EE8E" w14:textId="46E8823D" w:rsidR="00D67E6F" w:rsidRPr="001C72B2" w:rsidRDefault="00D67E6F" w:rsidP="00D67E6F">
      <w:r w:rsidRPr="001C72B2">
        <w:t>External function and class methods:</w:t>
      </w:r>
    </w:p>
    <w:p w14:paraId="38509D7F" w14:textId="3AB5C98F" w:rsidR="00D67E6F" w:rsidRPr="001C72B2" w:rsidRDefault="00D67E6F" w:rsidP="002508E7">
      <w:pPr>
        <w:pStyle w:val="B1"/>
        <w:rPr>
          <w:sz w:val="16"/>
          <w:szCs w:val="16"/>
        </w:rPr>
      </w:pPr>
      <w:r w:rsidRPr="001C72B2">
        <w:rPr>
          <w:rFonts w:ascii="Courier New" w:hAnsi="Courier New" w:cs="Courier New"/>
          <w:sz w:val="16"/>
          <w:szCs w:val="16"/>
        </w:rPr>
        <w:t>createRingBuffer</w:t>
      </w:r>
      <w:r w:rsidRPr="001C72B2">
        <w:rPr>
          <w:sz w:val="16"/>
          <w:szCs w:val="16"/>
        </w:rPr>
        <w:br/>
      </w:r>
      <w:r w:rsidRPr="001C72B2">
        <w:t>Factory function for creating a new RingBuffer instance, with the provided maximum size.</w:t>
      </w:r>
    </w:p>
    <w:p w14:paraId="07B6D7CC" w14:textId="399D656B" w:rsidR="00D67E6F" w:rsidRPr="001C72B2" w:rsidRDefault="00D67E6F" w:rsidP="002508E7">
      <w:pPr>
        <w:pStyle w:val="B1"/>
        <w:rPr>
          <w:sz w:val="16"/>
          <w:szCs w:val="16"/>
        </w:rPr>
      </w:pPr>
      <w:r w:rsidRPr="001C72B2">
        <w:rPr>
          <w:rFonts w:ascii="Courier New" w:hAnsi="Courier New" w:cs="Courier New"/>
          <w:sz w:val="16"/>
          <w:szCs w:val="16"/>
        </w:rPr>
        <w:t>put</w:t>
      </w:r>
      <w:r w:rsidRPr="001C72B2">
        <w:rPr>
          <w:rFonts w:ascii="Courier New" w:hAnsi="Courier New" w:cs="Courier New"/>
          <w:sz w:val="16"/>
          <w:szCs w:val="16"/>
        </w:rPr>
        <w:br/>
      </w:r>
      <w:r w:rsidRPr="001C72B2">
        <w:t>Adds an element to the end of the RingBuffer if this is possible.</w:t>
      </w:r>
      <w:r w:rsidRPr="001C72B2">
        <w:br/>
        <w:t>Raises an exception in case of error, for example: re</w:t>
      </w:r>
      <w:r w:rsidR="00557982" w:rsidRPr="001C72B2">
        <w:t>a</w:t>
      </w:r>
      <w:r w:rsidRPr="001C72B2">
        <w:t>ching the maximum allowed size of the buffer.</w:t>
      </w:r>
    </w:p>
    <w:p w14:paraId="0C816B9A" w14:textId="3F54A420" w:rsidR="00D67E6F" w:rsidRPr="001C72B2" w:rsidRDefault="00D67E6F" w:rsidP="002508E7">
      <w:pPr>
        <w:pStyle w:val="B1"/>
        <w:rPr>
          <w:rFonts w:ascii="Courier New" w:hAnsi="Courier New" w:cs="Courier New"/>
          <w:sz w:val="16"/>
          <w:szCs w:val="16"/>
        </w:rPr>
      </w:pPr>
      <w:r w:rsidRPr="001C72B2">
        <w:rPr>
          <w:rFonts w:ascii="Courier New" w:hAnsi="Courier New" w:cs="Courier New"/>
          <w:sz w:val="16"/>
          <w:szCs w:val="16"/>
        </w:rPr>
        <w:t>get</w:t>
      </w:r>
      <w:r w:rsidRPr="001C72B2">
        <w:rPr>
          <w:rFonts w:ascii="Courier New" w:hAnsi="Courier New" w:cs="Courier New"/>
          <w:sz w:val="16"/>
          <w:szCs w:val="16"/>
        </w:rPr>
        <w:br/>
      </w:r>
      <w:r w:rsidRPr="001C72B2">
        <w:t>Removes and returns the first element of the RingBuffer if it is not empty.</w:t>
      </w:r>
      <w:r w:rsidRPr="001C72B2">
        <w:br/>
        <w:t>Raises an exception if the RingBuffer is empty.</w:t>
      </w:r>
    </w:p>
    <w:p w14:paraId="5C09B927" w14:textId="038F52EF" w:rsidR="00D67E6F" w:rsidRPr="001C72B2" w:rsidRDefault="00D67E6F" w:rsidP="002508E7">
      <w:pPr>
        <w:pStyle w:val="B1"/>
        <w:rPr>
          <w:rFonts w:ascii="Courier New" w:hAnsi="Courier New" w:cs="Courier New"/>
          <w:sz w:val="16"/>
          <w:szCs w:val="16"/>
        </w:rPr>
      </w:pPr>
      <w:r w:rsidRPr="001C72B2">
        <w:rPr>
          <w:rFonts w:ascii="Courier New" w:hAnsi="Courier New" w:cs="Courier New"/>
          <w:sz w:val="16"/>
          <w:szCs w:val="16"/>
        </w:rPr>
        <w:t>size</w:t>
      </w:r>
      <w:r w:rsidRPr="001C72B2">
        <w:rPr>
          <w:rFonts w:ascii="Courier New" w:hAnsi="Courier New" w:cs="Courier New"/>
          <w:sz w:val="16"/>
          <w:szCs w:val="16"/>
        </w:rPr>
        <w:br/>
      </w:r>
      <w:r w:rsidRPr="001C72B2">
        <w:t>Returns the number of elements stored in the RingBuffer.</w:t>
      </w:r>
    </w:p>
    <w:p w14:paraId="309D5C56" w14:textId="1D597FBD" w:rsidR="00D67E6F" w:rsidRPr="001C72B2" w:rsidRDefault="00D67E6F" w:rsidP="002508E7">
      <w:pPr>
        <w:pStyle w:val="B1"/>
        <w:rPr>
          <w:rFonts w:ascii="Courier New" w:hAnsi="Courier New" w:cs="Courier New"/>
          <w:sz w:val="16"/>
          <w:szCs w:val="16"/>
        </w:rPr>
      </w:pPr>
      <w:r w:rsidRPr="001C72B2">
        <w:rPr>
          <w:rFonts w:ascii="Courier New" w:hAnsi="Courier New" w:cs="Courier New"/>
          <w:sz w:val="16"/>
          <w:szCs w:val="16"/>
        </w:rPr>
        <w:lastRenderedPageBreak/>
        <w:t>capacity</w:t>
      </w:r>
      <w:r w:rsidRPr="001C72B2">
        <w:rPr>
          <w:rFonts w:ascii="Courier New" w:hAnsi="Courier New" w:cs="Courier New"/>
          <w:sz w:val="16"/>
          <w:szCs w:val="16"/>
        </w:rPr>
        <w:br/>
      </w:r>
      <w:r w:rsidRPr="001C72B2">
        <w:t>Returns the maximum capacity of the RingBuffer.</w:t>
      </w:r>
    </w:p>
    <w:p w14:paraId="1FEC2E7A" w14:textId="5A650C42" w:rsidR="00D67E6F" w:rsidRPr="001C72B2" w:rsidRDefault="00D67E6F" w:rsidP="005D596B">
      <w:pPr>
        <w:pStyle w:val="berschrift2"/>
      </w:pPr>
      <w:bookmarkStart w:id="1171" w:name="_Toc66104998"/>
      <w:bookmarkStart w:id="1172" w:name="_Toc66112484"/>
      <w:bookmarkStart w:id="1173" w:name="_Toc66354659"/>
      <w:bookmarkStart w:id="1174" w:name="_Toc72305890"/>
      <w:bookmarkStart w:id="1175" w:name="_Toc72306722"/>
      <w:r w:rsidRPr="001C72B2">
        <w:t>B.1.8</w:t>
      </w:r>
      <w:r w:rsidR="000827EB" w:rsidRPr="001C72B2">
        <w:tab/>
      </w:r>
      <w:r w:rsidRPr="001C72B2">
        <w:t>The HashMap class</w:t>
      </w:r>
      <w:bookmarkEnd w:id="1171"/>
      <w:bookmarkEnd w:id="1172"/>
      <w:bookmarkEnd w:id="1173"/>
      <w:bookmarkEnd w:id="1174"/>
      <w:bookmarkEnd w:id="1175"/>
    </w:p>
    <w:p w14:paraId="42BFD2FD" w14:textId="62DFB7D4" w:rsidR="00D67E6F" w:rsidRPr="001C72B2" w:rsidRDefault="00D67E6F" w:rsidP="00D67E6F">
      <w:r w:rsidRPr="001C72B2">
        <w:t xml:space="preserve">The abstract </w:t>
      </w:r>
      <w:hyperlink w:anchor="HashMap" w:history="1">
        <w:r w:rsidRPr="00D32A05">
          <w:rPr>
            <w:rStyle w:val="Hyperlink"/>
          </w:rPr>
          <w:t>HashMap</w:t>
        </w:r>
      </w:hyperlink>
      <w:r w:rsidRPr="001C72B2">
        <w:t xml:space="preserve"> class represents a hashmap data structure for storing key-value pairs of objects. This collection can be indexed with the keyElement part of the pair, to receive the valueElement of the pair.</w:t>
      </w:r>
      <w:r w:rsidRPr="001C72B2">
        <w:br/>
        <w:t>Plea</w:t>
      </w:r>
      <w:r w:rsidR="003D57DF" w:rsidRPr="001C72B2">
        <w:t>s</w:t>
      </w:r>
      <w:r w:rsidRPr="001C72B2">
        <w:t xml:space="preserve">e note that each key has to be unique according to the given </w:t>
      </w:r>
      <w:r w:rsidRPr="001C72B2">
        <w:rPr>
          <w:b/>
          <w:bCs/>
        </w:rPr>
        <w:t>equalsFunction</w:t>
      </w:r>
      <w:r w:rsidRPr="001C72B2">
        <w:t>.</w:t>
      </w:r>
    </w:p>
    <w:p w14:paraId="540E177D" w14:textId="77777777" w:rsidR="00D67E6F" w:rsidRPr="001C72B2" w:rsidRDefault="00D67E6F" w:rsidP="00D67E6F">
      <w:r w:rsidRPr="001C72B2">
        <w:t xml:space="preserve">A new Instance can be created via the external function </w:t>
      </w:r>
      <w:r w:rsidRPr="001C72B2">
        <w:rPr>
          <w:b/>
        </w:rPr>
        <w:t>createHashMap</w:t>
      </w:r>
      <w:r w:rsidRPr="001C72B2">
        <w:t>.</w:t>
      </w:r>
      <w:r w:rsidRPr="001C72B2">
        <w:br/>
        <w:t xml:space="preserve">The hash value of the keyElement object can be calculated using the provided </w:t>
      </w:r>
      <w:r w:rsidRPr="001C72B2">
        <w:rPr>
          <w:b/>
        </w:rPr>
        <w:t>hashFunctionType</w:t>
      </w:r>
      <w:r w:rsidRPr="001C72B2">
        <w:t xml:space="preserve"> function  and the equality of two given keyElements can be determined using the provided </w:t>
      </w:r>
      <w:r w:rsidRPr="001C72B2">
        <w:rPr>
          <w:b/>
          <w:bCs/>
        </w:rPr>
        <w:t>equalsFunctionType</w:t>
      </w:r>
      <w:r w:rsidRPr="001C72B2">
        <w:t xml:space="preserve"> function.</w:t>
      </w:r>
    </w:p>
    <w:p w14:paraId="3BA7FF9C" w14:textId="01BD9156" w:rsidR="00D67E6F" w:rsidRPr="001C72B2" w:rsidRDefault="00D67E6F" w:rsidP="00D67E6F">
      <w:r w:rsidRPr="001C72B2">
        <w:t>External function and class methods:</w:t>
      </w:r>
    </w:p>
    <w:p w14:paraId="3705DE69" w14:textId="349F01CF" w:rsidR="00D67E6F" w:rsidRPr="001C72B2" w:rsidRDefault="00D67E6F" w:rsidP="002508E7">
      <w:pPr>
        <w:pStyle w:val="B1"/>
        <w:rPr>
          <w:sz w:val="16"/>
          <w:szCs w:val="16"/>
        </w:rPr>
      </w:pPr>
      <w:r w:rsidRPr="001C72B2">
        <w:rPr>
          <w:rFonts w:ascii="Courier New" w:hAnsi="Courier New" w:cs="Courier New"/>
          <w:sz w:val="16"/>
          <w:szCs w:val="16"/>
        </w:rPr>
        <w:t>createHashMap</w:t>
      </w:r>
      <w:r w:rsidRPr="001C72B2">
        <w:rPr>
          <w:sz w:val="16"/>
          <w:szCs w:val="16"/>
        </w:rPr>
        <w:br/>
      </w:r>
      <w:r w:rsidRPr="001C72B2">
        <w:t xml:space="preserve">Factory function for creating a new HashMap instance, that will use the provided hashFunction for calculating the hash values of the key element objects and an equalsFunction for </w:t>
      </w:r>
      <w:r w:rsidR="00526360" w:rsidRPr="001C72B2">
        <w:t>determining</w:t>
      </w:r>
      <w:r w:rsidRPr="001C72B2">
        <w:t xml:space="preserve"> the equality of keys</w:t>
      </w:r>
      <w:r w:rsidR="005D596B" w:rsidRPr="001C72B2">
        <w:t>.</w:t>
      </w:r>
      <w:r w:rsidRPr="001C72B2">
        <w:t xml:space="preserve"> The two functions need to fulfil the property that for all pairs of objects o1, o2, if equalsFunction(o1,o2) is true then also hashFunction(o1)==hashFunction(o2) is true.</w:t>
      </w:r>
    </w:p>
    <w:p w14:paraId="5D03266A" w14:textId="3E9B314B" w:rsidR="00D67E6F" w:rsidRPr="001C72B2" w:rsidRDefault="00134639" w:rsidP="002508E7">
      <w:pPr>
        <w:pStyle w:val="B1"/>
        <w:rPr>
          <w:sz w:val="16"/>
          <w:szCs w:val="16"/>
        </w:rPr>
      </w:pPr>
      <w:r w:rsidRPr="001C72B2">
        <w:rPr>
          <w:rFonts w:ascii="Courier New" w:hAnsi="Courier New" w:cs="Courier New"/>
          <w:sz w:val="16"/>
          <w:szCs w:val="16"/>
        </w:rPr>
        <w:t>hashFunctionType</w:t>
      </w:r>
      <w:r w:rsidR="00D67E6F" w:rsidRPr="001C72B2">
        <w:rPr>
          <w:sz w:val="16"/>
          <w:szCs w:val="16"/>
        </w:rPr>
        <w:br/>
      </w:r>
      <w:r w:rsidR="00D67E6F" w:rsidRPr="001C72B2">
        <w:t>A behaviour type allowing the user of the collection to provide their implementation for calculating the hash value of their key element objects.</w:t>
      </w:r>
      <w:r w:rsidR="00D67E6F" w:rsidRPr="001C72B2">
        <w:br/>
        <w:t xml:space="preserve">Functions of this type will be called with a key element object as their only parameter and </w:t>
      </w:r>
      <w:r w:rsidR="008C0E9C" w:rsidRPr="001C72B2">
        <w:t>shall</w:t>
      </w:r>
      <w:r w:rsidR="00D67E6F" w:rsidRPr="001C72B2">
        <w:t xml:space="preserve"> return an integer value that represents the hash value of the object.</w:t>
      </w:r>
      <w:r w:rsidR="00D67E6F" w:rsidRPr="001C72B2">
        <w:br/>
        <w:t>Functions of this type can also raise an exception, for example if the object received as their actual parameter is not of the expected class.</w:t>
      </w:r>
    </w:p>
    <w:p w14:paraId="5CE5A9AA" w14:textId="1CB8A2AC" w:rsidR="00D67E6F" w:rsidRPr="001C72B2" w:rsidRDefault="00134639" w:rsidP="002508E7">
      <w:pPr>
        <w:pStyle w:val="B1"/>
        <w:rPr>
          <w:sz w:val="16"/>
          <w:szCs w:val="16"/>
        </w:rPr>
      </w:pPr>
      <w:r w:rsidRPr="001C72B2">
        <w:rPr>
          <w:rFonts w:ascii="Courier New" w:hAnsi="Courier New" w:cs="Courier New"/>
          <w:sz w:val="16"/>
          <w:szCs w:val="16"/>
        </w:rPr>
        <w:t>equalsFunctionType</w:t>
      </w:r>
      <w:r w:rsidR="00D67E6F" w:rsidRPr="001C72B2">
        <w:rPr>
          <w:sz w:val="16"/>
          <w:szCs w:val="16"/>
        </w:rPr>
        <w:br/>
      </w:r>
      <w:r w:rsidR="00D67E6F" w:rsidRPr="001C72B2">
        <w:t>A behaviour type allowing the user of the collection to provide their implementation with an equality relation between key objects insofar that different object instances of the same content can be seen as equal which allows to ensure the uniqueness property for the keys as there can be no two different key instances k1, k2 where equalsFunction(k1.k2) is true.</w:t>
      </w:r>
    </w:p>
    <w:p w14:paraId="71AAD3F1" w14:textId="2972FAC3" w:rsidR="00D67E6F" w:rsidRPr="001C72B2" w:rsidRDefault="00D67E6F" w:rsidP="002508E7">
      <w:pPr>
        <w:pStyle w:val="B1"/>
        <w:rPr>
          <w:sz w:val="16"/>
          <w:szCs w:val="16"/>
        </w:rPr>
      </w:pPr>
      <w:r w:rsidRPr="001C72B2">
        <w:rPr>
          <w:rFonts w:ascii="Courier New" w:hAnsi="Courier New" w:cs="Courier New"/>
          <w:sz w:val="16"/>
          <w:szCs w:val="16"/>
        </w:rPr>
        <w:t>put</w:t>
      </w:r>
      <w:r w:rsidRPr="001C72B2">
        <w:rPr>
          <w:rFonts w:ascii="Courier New" w:hAnsi="Courier New" w:cs="Courier New"/>
          <w:sz w:val="16"/>
          <w:szCs w:val="16"/>
        </w:rPr>
        <w:br/>
      </w:r>
      <w:r w:rsidRPr="001C72B2">
        <w:t xml:space="preserve">Adds a new keyElement </w:t>
      </w:r>
      <w:r w:rsidR="00BE33A2" w:rsidRPr="001C72B2">
        <w:t>-</w:t>
      </w:r>
      <w:r w:rsidRPr="001C72B2">
        <w:t xml:space="preserve"> valueElement pair to the HashMap.</w:t>
      </w:r>
      <w:r w:rsidRPr="001C72B2">
        <w:br/>
        <w:t>If the HashMap already contains a pair with the same keyELement, the old pair is removed before inserting the new pair.</w:t>
      </w:r>
      <w:r w:rsidRPr="001C72B2">
        <w:br/>
        <w:t>Raises an exception in case of error, for example: running out of memory.</w:t>
      </w:r>
    </w:p>
    <w:p w14:paraId="4191C80D" w14:textId="1B7E1144" w:rsidR="00D67E6F" w:rsidRPr="001C72B2" w:rsidRDefault="00D67E6F" w:rsidP="002508E7">
      <w:pPr>
        <w:pStyle w:val="B1"/>
        <w:rPr>
          <w:rFonts w:ascii="Courier New" w:hAnsi="Courier New" w:cs="Courier New"/>
          <w:sz w:val="16"/>
          <w:szCs w:val="16"/>
        </w:rPr>
      </w:pPr>
      <w:r w:rsidRPr="001C72B2">
        <w:rPr>
          <w:rFonts w:ascii="Courier New" w:hAnsi="Courier New" w:cs="Courier New"/>
          <w:sz w:val="16"/>
          <w:szCs w:val="16"/>
        </w:rPr>
        <w:t>get</w:t>
      </w:r>
      <w:r w:rsidRPr="001C72B2">
        <w:rPr>
          <w:rFonts w:ascii="Courier New" w:hAnsi="Courier New" w:cs="Courier New"/>
          <w:sz w:val="16"/>
          <w:szCs w:val="16"/>
        </w:rPr>
        <w:br/>
      </w:r>
      <w:r w:rsidRPr="001C72B2">
        <w:t xml:space="preserve">Returns the valueElement part of a keyElement </w:t>
      </w:r>
      <w:r w:rsidR="00BE33A2" w:rsidRPr="001C72B2">
        <w:t>-</w:t>
      </w:r>
      <w:r w:rsidRPr="001C72B2">
        <w:t xml:space="preserve"> valueElement pair in the HashMap, if such a pair with the provided keyElement object exists in the HashMap.</w:t>
      </w:r>
      <w:r w:rsidRPr="001C72B2">
        <w:br/>
        <w:t xml:space="preserve">Raises an exception if the HashMap has no keyElement </w:t>
      </w:r>
      <w:r w:rsidR="00BE33A2" w:rsidRPr="001C72B2">
        <w:t>-</w:t>
      </w:r>
      <w:r w:rsidRPr="001C72B2">
        <w:t xml:space="preserve"> valueElement pair with the provided keyElement.</w:t>
      </w:r>
    </w:p>
    <w:p w14:paraId="10B46C2C" w14:textId="3EE42899" w:rsidR="00D67E6F" w:rsidRPr="001C72B2" w:rsidRDefault="00D67E6F" w:rsidP="002508E7">
      <w:pPr>
        <w:pStyle w:val="B1"/>
        <w:rPr>
          <w:rFonts w:ascii="Courier New" w:hAnsi="Courier New" w:cs="Courier New"/>
          <w:sz w:val="16"/>
          <w:szCs w:val="16"/>
        </w:rPr>
      </w:pPr>
      <w:r w:rsidRPr="001C72B2">
        <w:rPr>
          <w:rFonts w:ascii="Courier New" w:hAnsi="Courier New" w:cs="Courier New"/>
          <w:sz w:val="16"/>
          <w:szCs w:val="16"/>
        </w:rPr>
        <w:t>containsKey</w:t>
      </w:r>
      <w:r w:rsidRPr="001C72B2">
        <w:rPr>
          <w:rFonts w:ascii="Courier New" w:hAnsi="Courier New" w:cs="Courier New"/>
          <w:sz w:val="16"/>
          <w:szCs w:val="16"/>
        </w:rPr>
        <w:br/>
      </w:r>
      <w:r w:rsidRPr="001C72B2">
        <w:t xml:space="preserve">Returns </w:t>
      </w:r>
      <w:r w:rsidRPr="001C72B2">
        <w:rPr>
          <w:b/>
        </w:rPr>
        <w:t>true</w:t>
      </w:r>
      <w:r w:rsidRPr="001C72B2">
        <w:t xml:space="preserve"> if the HashMap contains a keyElement </w:t>
      </w:r>
      <w:r w:rsidR="00BE33A2" w:rsidRPr="001C72B2">
        <w:t>-</w:t>
      </w:r>
      <w:r w:rsidRPr="001C72B2">
        <w:t xml:space="preserve"> valueElement pair with the provided keyElement, </w:t>
      </w:r>
      <w:r w:rsidRPr="001C72B2">
        <w:rPr>
          <w:b/>
        </w:rPr>
        <w:t>false</w:t>
      </w:r>
      <w:r w:rsidRPr="001C72B2">
        <w:t xml:space="preserve"> otherwise.</w:t>
      </w:r>
      <w:r w:rsidRPr="001C72B2">
        <w:br/>
        <w:t>Raises an exception in case of error, for example the hashFunction raised an exception.</w:t>
      </w:r>
    </w:p>
    <w:p w14:paraId="74A69877" w14:textId="28B4D893" w:rsidR="00D67E6F" w:rsidRPr="001C72B2" w:rsidRDefault="00D67E6F" w:rsidP="002508E7">
      <w:pPr>
        <w:pStyle w:val="B1"/>
        <w:rPr>
          <w:rFonts w:ascii="Courier New" w:hAnsi="Courier New" w:cs="Courier New"/>
          <w:sz w:val="16"/>
          <w:szCs w:val="16"/>
        </w:rPr>
      </w:pPr>
      <w:r w:rsidRPr="001C72B2">
        <w:rPr>
          <w:rFonts w:ascii="Courier New" w:hAnsi="Courier New" w:cs="Courier New"/>
          <w:sz w:val="16"/>
          <w:szCs w:val="16"/>
        </w:rPr>
        <w:t>remove</w:t>
      </w:r>
      <w:r w:rsidRPr="001C72B2">
        <w:rPr>
          <w:rFonts w:ascii="Courier New" w:hAnsi="Courier New" w:cs="Courier New"/>
          <w:sz w:val="16"/>
          <w:szCs w:val="16"/>
        </w:rPr>
        <w:br/>
      </w:r>
      <w:r w:rsidRPr="001C72B2">
        <w:t xml:space="preserve">Removes a keyElement </w:t>
      </w:r>
      <w:r w:rsidR="00BE33A2" w:rsidRPr="001C72B2">
        <w:t>-</w:t>
      </w:r>
      <w:r w:rsidRPr="001C72B2">
        <w:t xml:space="preserve"> valueElement and returns the valueElement part of a keyElement </w:t>
      </w:r>
      <w:r w:rsidR="00BE33A2" w:rsidRPr="001C72B2">
        <w:t>-</w:t>
      </w:r>
      <w:r w:rsidRPr="001C72B2">
        <w:t xml:space="preserve"> valueElement pair in the HashMap, if such a pair with the provided keyElement object exists in the HashMap.</w:t>
      </w:r>
      <w:r w:rsidRPr="001C72B2">
        <w:br/>
        <w:t>Raises an exception in case of error, for example the hashFunction raised an exception.</w:t>
      </w:r>
    </w:p>
    <w:p w14:paraId="0610EBC8" w14:textId="3B1D7012" w:rsidR="00D67E6F" w:rsidRPr="001C72B2" w:rsidRDefault="00D67E6F" w:rsidP="002508E7">
      <w:pPr>
        <w:pStyle w:val="B1"/>
        <w:rPr>
          <w:rFonts w:ascii="Courier New" w:hAnsi="Courier New" w:cs="Courier New"/>
          <w:sz w:val="16"/>
          <w:szCs w:val="16"/>
        </w:rPr>
      </w:pPr>
      <w:r w:rsidRPr="001C72B2">
        <w:rPr>
          <w:rFonts w:ascii="Courier New" w:hAnsi="Courier New" w:cs="Courier New"/>
          <w:sz w:val="16"/>
          <w:szCs w:val="16"/>
        </w:rPr>
        <w:t>keyset</w:t>
      </w:r>
      <w:r w:rsidRPr="001C72B2">
        <w:rPr>
          <w:rFonts w:ascii="Courier New" w:hAnsi="Courier New" w:cs="Courier New"/>
          <w:sz w:val="16"/>
          <w:szCs w:val="16"/>
        </w:rPr>
        <w:br/>
      </w:r>
      <w:r w:rsidRPr="001C72B2">
        <w:t>Returns a Set object contain</w:t>
      </w:r>
      <w:r w:rsidR="00E355C5" w:rsidRPr="001C72B2">
        <w:t>in</w:t>
      </w:r>
      <w:r w:rsidRPr="001C72B2">
        <w:t xml:space="preserve">g a set of the keyElements of all the keyElement </w:t>
      </w:r>
      <w:r w:rsidR="00BE33A2" w:rsidRPr="001C72B2">
        <w:t>-</w:t>
      </w:r>
      <w:r w:rsidRPr="001C72B2">
        <w:t xml:space="preserve"> valueElement pairs in the HashMap.</w:t>
      </w:r>
      <w:r w:rsidRPr="001C72B2">
        <w:rPr>
          <w:rFonts w:ascii="Courier New" w:hAnsi="Courier New" w:cs="Courier New"/>
          <w:sz w:val="16"/>
          <w:szCs w:val="16"/>
        </w:rPr>
        <w:t xml:space="preserve"> </w:t>
      </w:r>
    </w:p>
    <w:p w14:paraId="52320ECD" w14:textId="2DCBB5FC" w:rsidR="00D67E6F" w:rsidRPr="001C72B2" w:rsidRDefault="00D67E6F" w:rsidP="002508E7">
      <w:pPr>
        <w:pStyle w:val="B1"/>
        <w:rPr>
          <w:rFonts w:ascii="Courier New" w:hAnsi="Courier New" w:cs="Courier New"/>
          <w:sz w:val="16"/>
          <w:szCs w:val="16"/>
        </w:rPr>
      </w:pPr>
      <w:r w:rsidRPr="001C72B2">
        <w:rPr>
          <w:rFonts w:ascii="Courier New" w:hAnsi="Courier New" w:cs="Courier New"/>
          <w:sz w:val="16"/>
          <w:szCs w:val="16"/>
        </w:rPr>
        <w:t>values</w:t>
      </w:r>
      <w:r w:rsidRPr="001C72B2">
        <w:rPr>
          <w:rFonts w:ascii="Courier New" w:hAnsi="Courier New" w:cs="Courier New"/>
          <w:sz w:val="16"/>
          <w:szCs w:val="16"/>
        </w:rPr>
        <w:br/>
      </w:r>
      <w:r w:rsidRPr="001C72B2">
        <w:t>Returns a List object</w:t>
      </w:r>
      <w:r w:rsidRPr="001C72B2">
        <w:rPr>
          <w:rFonts w:ascii="Courier New" w:hAnsi="Courier New" w:cs="Courier New"/>
          <w:sz w:val="16"/>
          <w:szCs w:val="16"/>
        </w:rPr>
        <w:t xml:space="preserve"> </w:t>
      </w:r>
      <w:r w:rsidRPr="001C72B2">
        <w:t>containing the valueElement objects of all the keyElement</w:t>
      </w:r>
      <w:r w:rsidR="00E355C5" w:rsidRPr="001C72B2">
        <w:t xml:space="preserve"> </w:t>
      </w:r>
      <w:r w:rsidR="00BE33A2" w:rsidRPr="001C72B2">
        <w:t>-</w:t>
      </w:r>
      <w:r w:rsidR="00E355C5" w:rsidRPr="001C72B2">
        <w:t xml:space="preserve"> </w:t>
      </w:r>
      <w:r w:rsidRPr="001C72B2">
        <w:t>valueElement pairs in the HashMap</w:t>
      </w:r>
      <w:r w:rsidR="00F23ED1" w:rsidRPr="001C72B2">
        <w:t>.</w:t>
      </w:r>
    </w:p>
    <w:p w14:paraId="656EC2AF" w14:textId="77777777" w:rsidR="00D67E6F" w:rsidRPr="001C72B2" w:rsidRDefault="00D67E6F" w:rsidP="002508E7">
      <w:pPr>
        <w:pStyle w:val="B1"/>
        <w:rPr>
          <w:rFonts w:ascii="Courier New" w:hAnsi="Courier New" w:cs="Courier New"/>
          <w:sz w:val="16"/>
          <w:szCs w:val="16"/>
        </w:rPr>
      </w:pPr>
      <w:r w:rsidRPr="001C72B2">
        <w:rPr>
          <w:rFonts w:ascii="Courier New" w:hAnsi="Courier New" w:cs="Courier New"/>
          <w:sz w:val="16"/>
          <w:szCs w:val="16"/>
        </w:rPr>
        <w:lastRenderedPageBreak/>
        <w:t>size</w:t>
      </w:r>
      <w:r w:rsidRPr="001C72B2">
        <w:rPr>
          <w:rFonts w:ascii="Courier New" w:hAnsi="Courier New" w:cs="Courier New"/>
          <w:sz w:val="16"/>
          <w:szCs w:val="16"/>
        </w:rPr>
        <w:br/>
      </w:r>
      <w:r w:rsidRPr="001C72B2">
        <w:t>Returns the number of pairs stored in the HashMap.</w:t>
      </w:r>
    </w:p>
    <w:p w14:paraId="652FA936" w14:textId="1D9AAD3D" w:rsidR="00D67E6F" w:rsidRPr="001C72B2" w:rsidRDefault="00D67E6F" w:rsidP="005D596B">
      <w:pPr>
        <w:pStyle w:val="berschrift2"/>
      </w:pPr>
      <w:bookmarkStart w:id="1176" w:name="_Toc66104999"/>
      <w:bookmarkStart w:id="1177" w:name="_Toc66112485"/>
      <w:bookmarkStart w:id="1178" w:name="_Toc66354660"/>
      <w:bookmarkStart w:id="1179" w:name="_Toc72305891"/>
      <w:bookmarkStart w:id="1180" w:name="_Toc72306723"/>
      <w:r w:rsidRPr="001C72B2">
        <w:t>B.1.9</w:t>
      </w:r>
      <w:r w:rsidR="000827EB" w:rsidRPr="001C72B2">
        <w:tab/>
      </w:r>
      <w:r w:rsidRPr="001C72B2">
        <w:t>The Set class</w:t>
      </w:r>
      <w:bookmarkEnd w:id="1176"/>
      <w:bookmarkEnd w:id="1177"/>
      <w:bookmarkEnd w:id="1178"/>
      <w:bookmarkEnd w:id="1179"/>
      <w:bookmarkEnd w:id="1180"/>
    </w:p>
    <w:p w14:paraId="707B5D32" w14:textId="77777777" w:rsidR="00D67E6F" w:rsidRPr="001C72B2" w:rsidRDefault="00D67E6F" w:rsidP="00D67E6F">
      <w:r w:rsidRPr="001C72B2">
        <w:t xml:space="preserve">The abstract </w:t>
      </w:r>
      <w:hyperlink w:anchor="Set" w:history="1">
        <w:r w:rsidRPr="00D32A05">
          <w:rPr>
            <w:rStyle w:val="Hyperlink"/>
          </w:rPr>
          <w:t>Set</w:t>
        </w:r>
      </w:hyperlink>
      <w:r w:rsidRPr="001C72B2">
        <w:t xml:space="preserve"> class represents a set data structure for storing objects. This data structure is unordered and contains unique elements.</w:t>
      </w:r>
      <w:r w:rsidRPr="001C72B2">
        <w:br/>
        <w:t xml:space="preserve">A new Instance can be created via the external function </w:t>
      </w:r>
      <w:r w:rsidRPr="001C72B2">
        <w:rPr>
          <w:b/>
        </w:rPr>
        <w:t>createSet</w:t>
      </w:r>
      <w:r w:rsidRPr="001C72B2">
        <w:t>.</w:t>
      </w:r>
    </w:p>
    <w:p w14:paraId="47B34C89" w14:textId="2FAA4BF4" w:rsidR="00D67E6F" w:rsidRPr="001C72B2" w:rsidRDefault="00D67E6F" w:rsidP="00D67E6F">
      <w:r w:rsidRPr="001C72B2">
        <w:t>External function and class methods:</w:t>
      </w:r>
    </w:p>
    <w:p w14:paraId="448C09E6" w14:textId="57C932C6" w:rsidR="00D67E6F" w:rsidRPr="001C72B2" w:rsidRDefault="00D67E6F" w:rsidP="002508E7">
      <w:pPr>
        <w:pStyle w:val="B1"/>
        <w:rPr>
          <w:sz w:val="16"/>
          <w:szCs w:val="16"/>
        </w:rPr>
      </w:pPr>
      <w:r w:rsidRPr="001C72B2">
        <w:rPr>
          <w:rFonts w:ascii="Courier New" w:hAnsi="Courier New" w:cs="Courier New"/>
          <w:sz w:val="16"/>
          <w:szCs w:val="16"/>
        </w:rPr>
        <w:t>createSet</w:t>
      </w:r>
      <w:r w:rsidRPr="001C72B2">
        <w:rPr>
          <w:sz w:val="16"/>
          <w:szCs w:val="16"/>
        </w:rPr>
        <w:br/>
      </w:r>
      <w:r w:rsidRPr="001C72B2">
        <w:t>Factory function for creating a new Set instance. It may be passed an equalsFunction to determine equality and ensure uniqueness of the contained set elements. Per default, instance equality is used.</w:t>
      </w:r>
    </w:p>
    <w:p w14:paraId="4B648622" w14:textId="53D3577D" w:rsidR="00D67E6F" w:rsidRPr="001C72B2" w:rsidRDefault="00D67E6F" w:rsidP="002508E7">
      <w:pPr>
        <w:pStyle w:val="B1"/>
        <w:rPr>
          <w:rFonts w:ascii="Courier New" w:hAnsi="Courier New" w:cs="Courier New"/>
          <w:sz w:val="16"/>
          <w:szCs w:val="16"/>
        </w:rPr>
      </w:pPr>
      <w:r w:rsidRPr="001C72B2">
        <w:rPr>
          <w:rFonts w:ascii="Courier New" w:hAnsi="Courier New" w:cs="Courier New"/>
          <w:sz w:val="16"/>
          <w:szCs w:val="16"/>
        </w:rPr>
        <w:t>add</w:t>
      </w:r>
      <w:r w:rsidRPr="001C72B2">
        <w:rPr>
          <w:rFonts w:ascii="Courier New" w:hAnsi="Courier New" w:cs="Courier New"/>
          <w:sz w:val="16"/>
          <w:szCs w:val="16"/>
        </w:rPr>
        <w:br/>
      </w:r>
      <w:r w:rsidRPr="001C72B2">
        <w:t>Adds an element to the Set if this is possible.</w:t>
      </w:r>
      <w:r w:rsidRPr="001C72B2">
        <w:br/>
        <w:t>Returns true if the element could be added, returns false if the element was already present in the set and so was not added (to ensure uniqueness).</w:t>
      </w:r>
      <w:r w:rsidRPr="001C72B2">
        <w:br/>
        <w:t>Raises an exception in case of error, for example: running out of memory.</w:t>
      </w:r>
    </w:p>
    <w:p w14:paraId="6A7AAE6D" w14:textId="6CD2D551" w:rsidR="00D67E6F" w:rsidRPr="001C72B2" w:rsidRDefault="00D67E6F" w:rsidP="002508E7">
      <w:pPr>
        <w:pStyle w:val="B1"/>
        <w:rPr>
          <w:rFonts w:ascii="Courier New" w:hAnsi="Courier New" w:cs="Courier New"/>
          <w:sz w:val="16"/>
          <w:szCs w:val="16"/>
        </w:rPr>
      </w:pPr>
      <w:r w:rsidRPr="001C72B2">
        <w:rPr>
          <w:rFonts w:ascii="Courier New" w:hAnsi="Courier New" w:cs="Courier New"/>
          <w:sz w:val="16"/>
          <w:szCs w:val="16"/>
        </w:rPr>
        <w:t>remove</w:t>
      </w:r>
      <w:r w:rsidRPr="001C72B2">
        <w:rPr>
          <w:rFonts w:ascii="Courier New" w:hAnsi="Courier New" w:cs="Courier New"/>
          <w:sz w:val="16"/>
          <w:szCs w:val="16"/>
        </w:rPr>
        <w:br/>
      </w:r>
      <w:r w:rsidRPr="001C72B2">
        <w:t>Removes the provided element from the Set if it is present in the set.</w:t>
      </w:r>
      <w:r w:rsidRPr="001C72B2">
        <w:br/>
        <w:t>Returns true if the element was located in the Set, false otherwise.</w:t>
      </w:r>
      <w:r w:rsidRPr="001C72B2">
        <w:br/>
        <w:t>Subclasses might raise an exception.</w:t>
      </w:r>
    </w:p>
    <w:p w14:paraId="7F8270E6" w14:textId="1D51BDB4" w:rsidR="00D67E6F" w:rsidRPr="001C72B2" w:rsidRDefault="00D67E6F" w:rsidP="002508E7">
      <w:pPr>
        <w:pStyle w:val="B1"/>
        <w:rPr>
          <w:rFonts w:ascii="Courier New" w:hAnsi="Courier New" w:cs="Courier New"/>
          <w:sz w:val="16"/>
          <w:szCs w:val="16"/>
        </w:rPr>
      </w:pPr>
      <w:r w:rsidRPr="001C72B2">
        <w:rPr>
          <w:rFonts w:ascii="Courier New" w:hAnsi="Courier New" w:cs="Courier New"/>
          <w:sz w:val="16"/>
          <w:szCs w:val="16"/>
        </w:rPr>
        <w:t>contains</w:t>
      </w:r>
      <w:r w:rsidRPr="001C72B2">
        <w:rPr>
          <w:rFonts w:ascii="Courier New" w:hAnsi="Courier New" w:cs="Courier New"/>
          <w:sz w:val="16"/>
          <w:szCs w:val="16"/>
        </w:rPr>
        <w:br/>
      </w:r>
      <w:r w:rsidRPr="001C72B2">
        <w:t xml:space="preserve">Returns </w:t>
      </w:r>
      <w:r w:rsidRPr="001C72B2">
        <w:rPr>
          <w:b/>
        </w:rPr>
        <w:t>true</w:t>
      </w:r>
      <w:r w:rsidRPr="001C72B2">
        <w:t xml:space="preserve"> if the Set contains the element, </w:t>
      </w:r>
      <w:r w:rsidRPr="001C72B2">
        <w:rPr>
          <w:b/>
        </w:rPr>
        <w:t>false</w:t>
      </w:r>
      <w:r w:rsidRPr="001C72B2">
        <w:t xml:space="preserve"> otherwise.</w:t>
      </w:r>
      <w:r w:rsidRPr="001C72B2">
        <w:br/>
        <w:t>Subclasses might raise an exception.</w:t>
      </w:r>
    </w:p>
    <w:p w14:paraId="4A321792" w14:textId="6EAE370D" w:rsidR="00D67E6F" w:rsidRPr="001C72B2" w:rsidRDefault="00D67E6F" w:rsidP="002508E7">
      <w:pPr>
        <w:pStyle w:val="B1"/>
        <w:rPr>
          <w:rFonts w:ascii="Courier New" w:hAnsi="Courier New" w:cs="Courier New"/>
          <w:sz w:val="16"/>
          <w:szCs w:val="16"/>
        </w:rPr>
      </w:pPr>
      <w:r w:rsidRPr="001C72B2">
        <w:rPr>
          <w:rFonts w:ascii="Courier New" w:hAnsi="Courier New" w:cs="Courier New"/>
          <w:sz w:val="16"/>
          <w:szCs w:val="16"/>
        </w:rPr>
        <w:t>iterator</w:t>
      </w:r>
      <w:r w:rsidRPr="001C72B2">
        <w:br/>
        <w:t>Returns an iterator over the elements of this Set.</w:t>
      </w:r>
      <w:r w:rsidRPr="001C72B2">
        <w:br/>
        <w:t>The elements are not iterated in any particular order.</w:t>
      </w:r>
    </w:p>
    <w:p w14:paraId="7EBF2B27" w14:textId="55759DAB" w:rsidR="00D67E6F" w:rsidRPr="001C72B2" w:rsidRDefault="00D67E6F" w:rsidP="002508E7">
      <w:pPr>
        <w:pStyle w:val="B1"/>
        <w:rPr>
          <w:rFonts w:ascii="Courier New" w:hAnsi="Courier New" w:cs="Courier New"/>
          <w:sz w:val="16"/>
          <w:szCs w:val="16"/>
        </w:rPr>
      </w:pPr>
      <w:r w:rsidRPr="001C72B2">
        <w:rPr>
          <w:rFonts w:ascii="Courier New" w:hAnsi="Courier New" w:cs="Courier New"/>
          <w:sz w:val="16"/>
          <w:szCs w:val="16"/>
        </w:rPr>
        <w:t>size</w:t>
      </w:r>
      <w:r w:rsidRPr="001C72B2">
        <w:rPr>
          <w:rFonts w:ascii="Courier New" w:hAnsi="Courier New" w:cs="Courier New"/>
          <w:sz w:val="16"/>
          <w:szCs w:val="16"/>
        </w:rPr>
        <w:br/>
      </w:r>
      <w:r w:rsidRPr="001C72B2">
        <w:t xml:space="preserve">Returns the number of elements stored in the </w:t>
      </w:r>
      <w:r w:rsidR="001A6BEB" w:rsidRPr="001C72B2">
        <w:t>Set</w:t>
      </w:r>
      <w:r w:rsidRPr="001C72B2">
        <w:t>.</w:t>
      </w:r>
    </w:p>
    <w:p w14:paraId="7B0050A1" w14:textId="573F0FF0" w:rsidR="00D67E6F" w:rsidRPr="001C72B2" w:rsidRDefault="00D67E6F" w:rsidP="005D596B">
      <w:pPr>
        <w:pStyle w:val="berschrift2"/>
      </w:pPr>
      <w:bookmarkStart w:id="1181" w:name="_Toc66105000"/>
      <w:bookmarkStart w:id="1182" w:name="_Toc66112486"/>
      <w:bookmarkStart w:id="1183" w:name="_Toc66354661"/>
      <w:bookmarkStart w:id="1184" w:name="_Toc72305892"/>
      <w:bookmarkStart w:id="1185" w:name="_Toc72306724"/>
      <w:r w:rsidRPr="001C72B2">
        <w:t>B.1.10</w:t>
      </w:r>
      <w:r w:rsidR="000827EB" w:rsidRPr="001C72B2">
        <w:tab/>
      </w:r>
      <w:r w:rsidRPr="001C72B2">
        <w:t>The Exception class</w:t>
      </w:r>
      <w:bookmarkEnd w:id="1181"/>
      <w:bookmarkEnd w:id="1182"/>
      <w:bookmarkEnd w:id="1183"/>
      <w:bookmarkEnd w:id="1184"/>
      <w:bookmarkEnd w:id="1185"/>
    </w:p>
    <w:p w14:paraId="56222A52" w14:textId="23235C9D" w:rsidR="00D67E6F" w:rsidRPr="001C72B2" w:rsidRDefault="00D67E6F" w:rsidP="00D67E6F">
      <w:r w:rsidRPr="001C72B2">
        <w:t xml:space="preserve">The abstract </w:t>
      </w:r>
      <w:hyperlink w:anchor="Exception" w:history="1">
        <w:r w:rsidRPr="00D32A05">
          <w:rPr>
            <w:rStyle w:val="Hyperlink"/>
          </w:rPr>
          <w:t>Exception</w:t>
        </w:r>
      </w:hyperlink>
      <w:r w:rsidRPr="001C72B2">
        <w:t xml:space="preserve"> class represents a generic exception that can be raised by standard collections.</w:t>
      </w:r>
    </w:p>
    <w:p w14:paraId="77BE731D" w14:textId="77777777" w:rsidR="00D67E6F" w:rsidRPr="001C72B2" w:rsidRDefault="00D67E6F" w:rsidP="00D67E6F">
      <w:r w:rsidRPr="001C72B2">
        <w:t>Please note, that later the list of raised exception can be updated with more specific exceptions.</w:t>
      </w:r>
    </w:p>
    <w:p w14:paraId="6CFBA9C0" w14:textId="4756B822" w:rsidR="00D67E6F" w:rsidRPr="001C72B2" w:rsidRDefault="00D67E6F" w:rsidP="005D596B">
      <w:pPr>
        <w:pStyle w:val="berschrift2"/>
      </w:pPr>
      <w:bookmarkStart w:id="1186" w:name="_Toc66105001"/>
      <w:bookmarkStart w:id="1187" w:name="_Toc66112487"/>
      <w:bookmarkStart w:id="1188" w:name="_Toc66354662"/>
      <w:bookmarkStart w:id="1189" w:name="_Toc72305893"/>
      <w:bookmarkStart w:id="1190" w:name="_Toc72306725"/>
      <w:r w:rsidRPr="001C72B2">
        <w:t>B.1.11</w:t>
      </w:r>
      <w:r w:rsidR="000827EB" w:rsidRPr="001C72B2">
        <w:tab/>
      </w:r>
      <w:r w:rsidRPr="001C72B2">
        <w:t>The Iterator class</w:t>
      </w:r>
      <w:bookmarkEnd w:id="1186"/>
      <w:bookmarkEnd w:id="1187"/>
      <w:bookmarkEnd w:id="1188"/>
      <w:bookmarkEnd w:id="1189"/>
      <w:bookmarkEnd w:id="1190"/>
    </w:p>
    <w:p w14:paraId="0DAC23FD" w14:textId="4735B9B4" w:rsidR="00D67E6F" w:rsidRPr="001C72B2" w:rsidRDefault="00D67E6F" w:rsidP="00D67E6F">
      <w:pPr>
        <w:rPr>
          <w:rFonts w:ascii="Courier New" w:hAnsi="Courier New" w:cs="Courier New"/>
          <w:sz w:val="16"/>
          <w:szCs w:val="16"/>
        </w:rPr>
      </w:pPr>
      <w:r w:rsidRPr="001C72B2">
        <w:t xml:space="preserve">The abstract </w:t>
      </w:r>
      <w:hyperlink w:anchor="Iterator" w:history="1">
        <w:r w:rsidRPr="00D32A05">
          <w:rPr>
            <w:rStyle w:val="Hyperlink"/>
          </w:rPr>
          <w:t>Iterator</w:t>
        </w:r>
      </w:hyperlink>
      <w:r w:rsidRPr="001C72B2">
        <w:t xml:space="preserve"> class represents an iterator over a collection. An instance of the Iterator class allows to iterate over the elements of a collection.</w:t>
      </w:r>
    </w:p>
    <w:p w14:paraId="1FED507E" w14:textId="142F4BA1" w:rsidR="00D67E6F" w:rsidRPr="001C72B2" w:rsidRDefault="00D67E6F" w:rsidP="00D67E6F">
      <w:r w:rsidRPr="001C72B2">
        <w:t>Class methods:</w:t>
      </w:r>
    </w:p>
    <w:p w14:paraId="6E35B25C" w14:textId="0A95F739" w:rsidR="00D67E6F" w:rsidRPr="001C72B2" w:rsidRDefault="00D67E6F" w:rsidP="002508E7">
      <w:pPr>
        <w:pStyle w:val="B1"/>
        <w:rPr>
          <w:sz w:val="16"/>
          <w:szCs w:val="16"/>
        </w:rPr>
      </w:pPr>
      <w:r w:rsidRPr="001C72B2">
        <w:rPr>
          <w:rFonts w:ascii="Courier New" w:hAnsi="Courier New" w:cs="Courier New"/>
          <w:sz w:val="16"/>
          <w:szCs w:val="16"/>
        </w:rPr>
        <w:t>hasNext</w:t>
      </w:r>
      <w:r w:rsidRPr="001C72B2">
        <w:rPr>
          <w:sz w:val="16"/>
          <w:szCs w:val="16"/>
        </w:rPr>
        <w:br/>
      </w:r>
      <w:r w:rsidRPr="001C72B2">
        <w:t>Returns true if the iterated collection still has elements not yet visited by the iterator.</w:t>
      </w:r>
    </w:p>
    <w:p w14:paraId="1D08634B" w14:textId="1055E381" w:rsidR="00A611E6" w:rsidRPr="001C72B2" w:rsidRDefault="00D67E6F" w:rsidP="002508E7">
      <w:pPr>
        <w:pStyle w:val="B1"/>
      </w:pPr>
      <w:r w:rsidRPr="001C72B2">
        <w:rPr>
          <w:rFonts w:ascii="Courier New" w:hAnsi="Courier New" w:cs="Courier New"/>
          <w:sz w:val="16"/>
          <w:szCs w:val="16"/>
        </w:rPr>
        <w:t>next</w:t>
      </w:r>
      <w:r w:rsidRPr="001C72B2">
        <w:rPr>
          <w:rFonts w:ascii="Courier New" w:hAnsi="Courier New" w:cs="Courier New"/>
          <w:sz w:val="16"/>
          <w:szCs w:val="16"/>
        </w:rPr>
        <w:br/>
      </w:r>
      <w:r w:rsidRPr="001C72B2">
        <w:t>Returns the next element in the collection and steps the iterator for the upcoming collection.</w:t>
      </w:r>
      <w:r w:rsidRPr="001C72B2">
        <w:br/>
        <w:t>Raises an exception if the collection has no more elements not yet visited.</w:t>
      </w:r>
    </w:p>
    <w:p w14:paraId="4E7241DF" w14:textId="494A4ED4" w:rsidR="00D67E6F" w:rsidRPr="001C72B2" w:rsidRDefault="00A611E6" w:rsidP="00A611E6">
      <w:pPr>
        <w:overflowPunct/>
        <w:autoSpaceDE/>
        <w:autoSpaceDN/>
        <w:adjustRightInd/>
        <w:spacing w:after="0"/>
        <w:textAlignment w:val="auto"/>
      </w:pPr>
      <w:r w:rsidRPr="001C72B2">
        <w:br w:type="page"/>
      </w:r>
    </w:p>
    <w:p w14:paraId="373E45FD" w14:textId="09A8FFD5" w:rsidR="0052135B" w:rsidRPr="001C72B2" w:rsidRDefault="00466415" w:rsidP="00466415">
      <w:pPr>
        <w:pStyle w:val="berschrift1"/>
      </w:pPr>
      <w:bookmarkStart w:id="1191" w:name="_Toc66105002"/>
      <w:bookmarkStart w:id="1192" w:name="_Toc66112488"/>
      <w:bookmarkStart w:id="1193" w:name="_Toc66354663"/>
      <w:bookmarkStart w:id="1194" w:name="_Toc72305894"/>
      <w:bookmarkStart w:id="1195" w:name="_Toc72306726"/>
      <w:r w:rsidRPr="001C72B2">
        <w:lastRenderedPageBreak/>
        <w:t>H</w:t>
      </w:r>
      <w:r w:rsidR="00CB3396" w:rsidRPr="001C72B2">
        <w:t>istory</w:t>
      </w:r>
      <w:bookmarkEnd w:id="1191"/>
      <w:bookmarkEnd w:id="1192"/>
      <w:bookmarkEnd w:id="1193"/>
      <w:bookmarkEnd w:id="1194"/>
      <w:bookmarkEnd w:id="1195"/>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47"/>
        <w:gridCol w:w="1588"/>
        <w:gridCol w:w="6804"/>
      </w:tblGrid>
      <w:tr w:rsidR="00CB3396" w:rsidRPr="001C72B2" w14:paraId="7F6C40C7" w14:textId="77777777" w:rsidTr="00BE33A2">
        <w:trPr>
          <w:cantSplit/>
          <w:jc w:val="center"/>
        </w:trPr>
        <w:tc>
          <w:tcPr>
            <w:tcW w:w="9639" w:type="dxa"/>
            <w:gridSpan w:val="3"/>
          </w:tcPr>
          <w:p w14:paraId="5B0F924B" w14:textId="77777777" w:rsidR="00CB3396" w:rsidRPr="001C72B2" w:rsidRDefault="00CB3396">
            <w:pPr>
              <w:spacing w:before="60" w:after="60"/>
              <w:jc w:val="center"/>
              <w:rPr>
                <w:b/>
                <w:sz w:val="24"/>
              </w:rPr>
            </w:pPr>
            <w:r w:rsidRPr="001C72B2">
              <w:rPr>
                <w:b/>
                <w:sz w:val="24"/>
              </w:rPr>
              <w:t>Document history</w:t>
            </w:r>
          </w:p>
        </w:tc>
      </w:tr>
      <w:tr w:rsidR="00CB3396" w:rsidRPr="001C72B2" w14:paraId="7C96DACD" w14:textId="77777777" w:rsidTr="00BE33A2">
        <w:trPr>
          <w:cantSplit/>
          <w:jc w:val="center"/>
        </w:trPr>
        <w:tc>
          <w:tcPr>
            <w:tcW w:w="1247" w:type="dxa"/>
          </w:tcPr>
          <w:p w14:paraId="624205E3" w14:textId="2705B4DE" w:rsidR="00CB3396" w:rsidRPr="001C72B2" w:rsidRDefault="00707A54">
            <w:pPr>
              <w:pStyle w:val="FP"/>
              <w:spacing w:before="80" w:after="80"/>
              <w:ind w:left="57"/>
            </w:pPr>
            <w:r w:rsidRPr="001C72B2">
              <w:t>V1.1.1</w:t>
            </w:r>
          </w:p>
        </w:tc>
        <w:tc>
          <w:tcPr>
            <w:tcW w:w="1588" w:type="dxa"/>
          </w:tcPr>
          <w:p w14:paraId="19E8CC4E" w14:textId="20F86EEF" w:rsidR="00CB3396" w:rsidRPr="001C72B2" w:rsidRDefault="00707A54">
            <w:pPr>
              <w:pStyle w:val="FP"/>
              <w:spacing w:before="80" w:after="80"/>
              <w:ind w:left="57"/>
            </w:pPr>
            <w:r w:rsidRPr="001C72B2">
              <w:t>January 2019</w:t>
            </w:r>
          </w:p>
        </w:tc>
        <w:tc>
          <w:tcPr>
            <w:tcW w:w="6804" w:type="dxa"/>
          </w:tcPr>
          <w:p w14:paraId="12F282F6" w14:textId="75C488D5" w:rsidR="00CB3396" w:rsidRPr="001C72B2" w:rsidRDefault="00707A54" w:rsidP="00D32A05">
            <w:pPr>
              <w:pStyle w:val="FP"/>
              <w:tabs>
                <w:tab w:val="left" w:pos="3118"/>
              </w:tabs>
              <w:spacing w:before="80" w:after="80"/>
              <w:ind w:left="57"/>
            </w:pPr>
            <w:r w:rsidRPr="001C72B2">
              <w:t>Publication</w:t>
            </w:r>
          </w:p>
        </w:tc>
      </w:tr>
      <w:tr w:rsidR="00F846E3" w:rsidRPr="001C72B2" w14:paraId="20592F72" w14:textId="77777777" w:rsidTr="00BE33A2">
        <w:trPr>
          <w:cantSplit/>
          <w:jc w:val="center"/>
        </w:trPr>
        <w:tc>
          <w:tcPr>
            <w:tcW w:w="1247" w:type="dxa"/>
          </w:tcPr>
          <w:p w14:paraId="356FC90A" w14:textId="77777777" w:rsidR="00F846E3" w:rsidRPr="001C72B2" w:rsidRDefault="00F846E3" w:rsidP="00060001">
            <w:pPr>
              <w:pStyle w:val="FP"/>
              <w:spacing w:before="80" w:after="80"/>
              <w:ind w:left="57"/>
            </w:pPr>
            <w:r w:rsidRPr="001C72B2">
              <w:t>V1.2.1</w:t>
            </w:r>
          </w:p>
        </w:tc>
        <w:tc>
          <w:tcPr>
            <w:tcW w:w="1588" w:type="dxa"/>
          </w:tcPr>
          <w:p w14:paraId="1C806392" w14:textId="77777777" w:rsidR="00F846E3" w:rsidRPr="001C72B2" w:rsidRDefault="00F846E3" w:rsidP="00060001">
            <w:pPr>
              <w:pStyle w:val="FP"/>
              <w:spacing w:before="80" w:after="80"/>
              <w:ind w:left="57"/>
            </w:pPr>
            <w:r w:rsidRPr="001C72B2">
              <w:t>May 2020</w:t>
            </w:r>
          </w:p>
        </w:tc>
        <w:tc>
          <w:tcPr>
            <w:tcW w:w="6804" w:type="dxa"/>
          </w:tcPr>
          <w:p w14:paraId="047890D7" w14:textId="77777777" w:rsidR="00F846E3" w:rsidRPr="001C72B2" w:rsidRDefault="00F846E3" w:rsidP="00D32A05">
            <w:pPr>
              <w:pStyle w:val="FP"/>
              <w:tabs>
                <w:tab w:val="left" w:pos="3118"/>
              </w:tabs>
              <w:spacing w:before="80" w:after="80"/>
              <w:ind w:left="57"/>
            </w:pPr>
            <w:r w:rsidRPr="001C72B2">
              <w:t>Publication</w:t>
            </w:r>
          </w:p>
        </w:tc>
      </w:tr>
      <w:tr w:rsidR="00F846E3" w:rsidRPr="001C72B2" w14:paraId="680C7192" w14:textId="77777777" w:rsidTr="00BE33A2">
        <w:trPr>
          <w:cantSplit/>
          <w:jc w:val="center"/>
        </w:trPr>
        <w:tc>
          <w:tcPr>
            <w:tcW w:w="1247" w:type="dxa"/>
          </w:tcPr>
          <w:p w14:paraId="22B9EF87" w14:textId="77777777" w:rsidR="00F846E3" w:rsidRPr="001C72B2" w:rsidRDefault="00F846E3" w:rsidP="00060001">
            <w:pPr>
              <w:pStyle w:val="FP"/>
              <w:spacing w:before="80" w:after="80"/>
              <w:ind w:left="57"/>
            </w:pPr>
            <w:r w:rsidRPr="001C72B2">
              <w:t>V1.3.1</w:t>
            </w:r>
          </w:p>
        </w:tc>
        <w:tc>
          <w:tcPr>
            <w:tcW w:w="1588" w:type="dxa"/>
          </w:tcPr>
          <w:p w14:paraId="5226D1C7" w14:textId="77777777" w:rsidR="00F846E3" w:rsidRPr="001C72B2" w:rsidRDefault="00F846E3" w:rsidP="00060001">
            <w:pPr>
              <w:pStyle w:val="FP"/>
              <w:spacing w:before="80" w:after="80"/>
              <w:ind w:left="57"/>
            </w:pPr>
            <w:r w:rsidRPr="001C72B2">
              <w:t>March 2021</w:t>
            </w:r>
          </w:p>
        </w:tc>
        <w:tc>
          <w:tcPr>
            <w:tcW w:w="6804" w:type="dxa"/>
          </w:tcPr>
          <w:p w14:paraId="364AA0ED" w14:textId="0A17DDF4" w:rsidR="00F846E3" w:rsidRPr="001C72B2" w:rsidRDefault="00F846E3" w:rsidP="00D32A05">
            <w:pPr>
              <w:pStyle w:val="FP"/>
              <w:tabs>
                <w:tab w:val="left" w:pos="3118"/>
              </w:tabs>
              <w:spacing w:before="80" w:after="80"/>
              <w:ind w:left="57"/>
            </w:pPr>
            <w:r w:rsidRPr="001C72B2">
              <w:t>Membership Approval Procedure</w:t>
            </w:r>
            <w:r w:rsidRPr="001C72B2">
              <w:tab/>
              <w:t xml:space="preserve">MV </w:t>
            </w:r>
            <w:r w:rsidR="00D7396D" w:rsidRPr="001C72B2">
              <w:t>20210515</w:t>
            </w:r>
            <w:r w:rsidRPr="001C72B2">
              <w:t>:</w:t>
            </w:r>
            <w:r w:rsidR="00C55F04">
              <w:tab/>
            </w:r>
            <w:r w:rsidR="00D7396D" w:rsidRPr="001C72B2">
              <w:t>2021</w:t>
            </w:r>
            <w:r w:rsidRPr="001C72B2">
              <w:t>-</w:t>
            </w:r>
            <w:r w:rsidR="00D7396D" w:rsidRPr="001C72B2">
              <w:t>03</w:t>
            </w:r>
            <w:r w:rsidRPr="001C72B2">
              <w:t>-</w:t>
            </w:r>
            <w:r w:rsidR="00D7396D" w:rsidRPr="001C72B2">
              <w:t>16</w:t>
            </w:r>
            <w:r w:rsidRPr="001C72B2">
              <w:t xml:space="preserve"> to </w:t>
            </w:r>
            <w:r w:rsidR="00D7396D" w:rsidRPr="001C72B2">
              <w:t>2021</w:t>
            </w:r>
            <w:r w:rsidRPr="001C72B2">
              <w:t>-</w:t>
            </w:r>
            <w:r w:rsidR="00D7396D" w:rsidRPr="001C72B2">
              <w:t>05</w:t>
            </w:r>
            <w:r w:rsidRPr="001C72B2">
              <w:t>-</w:t>
            </w:r>
            <w:r w:rsidR="00D7396D" w:rsidRPr="001C72B2">
              <w:t>17</w:t>
            </w:r>
          </w:p>
        </w:tc>
      </w:tr>
      <w:tr w:rsidR="00CB3396" w:rsidRPr="001C72B2" w14:paraId="7C266C86" w14:textId="77777777" w:rsidTr="00BE33A2">
        <w:trPr>
          <w:cantSplit/>
          <w:jc w:val="center"/>
        </w:trPr>
        <w:tc>
          <w:tcPr>
            <w:tcW w:w="1247" w:type="dxa"/>
          </w:tcPr>
          <w:p w14:paraId="4254D698" w14:textId="36613EC8" w:rsidR="00CB3396" w:rsidRPr="001C72B2" w:rsidRDefault="00D32A05">
            <w:pPr>
              <w:pStyle w:val="FP"/>
              <w:spacing w:before="80" w:after="80"/>
              <w:ind w:left="57"/>
            </w:pPr>
            <w:r>
              <w:t>V1.3.1</w:t>
            </w:r>
          </w:p>
        </w:tc>
        <w:tc>
          <w:tcPr>
            <w:tcW w:w="1588" w:type="dxa"/>
          </w:tcPr>
          <w:p w14:paraId="4BB96341" w14:textId="4BB25799" w:rsidR="00CB3396" w:rsidRPr="001C72B2" w:rsidRDefault="00D32A05">
            <w:pPr>
              <w:pStyle w:val="FP"/>
              <w:spacing w:before="80" w:after="80"/>
              <w:ind w:left="57"/>
            </w:pPr>
            <w:r>
              <w:t>May 2021</w:t>
            </w:r>
          </w:p>
        </w:tc>
        <w:tc>
          <w:tcPr>
            <w:tcW w:w="6804" w:type="dxa"/>
          </w:tcPr>
          <w:p w14:paraId="22218CE2" w14:textId="13D7535D" w:rsidR="00CB3396" w:rsidRPr="001C72B2" w:rsidRDefault="00D32A05" w:rsidP="00B76E7C">
            <w:pPr>
              <w:pStyle w:val="FP"/>
              <w:tabs>
                <w:tab w:val="left" w:pos="3118"/>
              </w:tabs>
              <w:spacing w:before="80" w:after="80"/>
              <w:ind w:left="57"/>
            </w:pPr>
            <w:r>
              <w:t>Publication</w:t>
            </w:r>
          </w:p>
        </w:tc>
      </w:tr>
      <w:tr w:rsidR="00A65103" w:rsidRPr="001C72B2" w14:paraId="7A21AA09" w14:textId="77777777" w:rsidTr="00BE33A2">
        <w:trPr>
          <w:cantSplit/>
          <w:jc w:val="center"/>
        </w:trPr>
        <w:tc>
          <w:tcPr>
            <w:tcW w:w="1247" w:type="dxa"/>
          </w:tcPr>
          <w:p w14:paraId="6E9A7D40" w14:textId="77777777" w:rsidR="00A65103" w:rsidRPr="001C72B2" w:rsidRDefault="00A65103">
            <w:pPr>
              <w:pStyle w:val="FP"/>
              <w:spacing w:before="80" w:after="80"/>
              <w:ind w:left="57"/>
            </w:pPr>
          </w:p>
        </w:tc>
        <w:tc>
          <w:tcPr>
            <w:tcW w:w="1588" w:type="dxa"/>
          </w:tcPr>
          <w:p w14:paraId="37C3E4CE" w14:textId="77777777" w:rsidR="00A65103" w:rsidRPr="001C72B2" w:rsidRDefault="00A65103">
            <w:pPr>
              <w:pStyle w:val="FP"/>
              <w:spacing w:before="80" w:after="80"/>
              <w:ind w:left="57"/>
            </w:pPr>
          </w:p>
        </w:tc>
        <w:tc>
          <w:tcPr>
            <w:tcW w:w="6804" w:type="dxa"/>
          </w:tcPr>
          <w:p w14:paraId="712D83AE" w14:textId="77777777" w:rsidR="00A65103" w:rsidRPr="001C72B2" w:rsidRDefault="00A65103">
            <w:pPr>
              <w:pStyle w:val="FP"/>
              <w:tabs>
                <w:tab w:val="left" w:pos="3261"/>
                <w:tab w:val="left" w:pos="4395"/>
              </w:tabs>
              <w:spacing w:before="80" w:after="80"/>
              <w:ind w:left="57"/>
            </w:pPr>
          </w:p>
        </w:tc>
      </w:tr>
    </w:tbl>
    <w:p w14:paraId="4A02E1B4" w14:textId="2D5799EC" w:rsidR="00191A79" w:rsidRPr="001C72B2" w:rsidRDefault="00191A79" w:rsidP="008232AC"/>
    <w:sectPr w:rsidR="00191A79" w:rsidRPr="001C72B2" w:rsidSect="00D32A05">
      <w:headerReference w:type="default" r:id="rId20"/>
      <w:footerReference w:type="default" r:id="rId21"/>
      <w:footnotePr>
        <w:numRestart w:val="eachSect"/>
      </w:footnotePr>
      <w:pgSz w:w="11907" w:h="16840"/>
      <w:pgMar w:top="1417" w:right="1134" w:bottom="1134" w:left="1134" w:header="850"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9B3DF7" w14:textId="77777777" w:rsidR="0093695B" w:rsidRDefault="0093695B">
      <w:r>
        <w:separator/>
      </w:r>
    </w:p>
  </w:endnote>
  <w:endnote w:type="continuationSeparator" w:id="0">
    <w:p w14:paraId="3E845D09" w14:textId="77777777" w:rsidR="0093695B" w:rsidRDefault="00936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77D01" w14:textId="77777777" w:rsidR="00D32A05" w:rsidRDefault="00D32A05">
    <w:pPr>
      <w:pStyle w:val="Fuzeile"/>
    </w:pPr>
  </w:p>
  <w:p w14:paraId="29D368FB" w14:textId="77777777" w:rsidR="00D32A05" w:rsidRDefault="00D32A0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6AC97E" w14:textId="4D074467" w:rsidR="00060001" w:rsidRPr="00D32A05" w:rsidRDefault="00D32A05" w:rsidP="00D32A05">
    <w:pPr>
      <w:pStyle w:val="Fuzeile"/>
    </w:pPr>
    <w:r>
      <w:t>ETSI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317A0" w14:textId="77777777" w:rsidR="0093695B" w:rsidRDefault="0093695B">
      <w:r>
        <w:separator/>
      </w:r>
    </w:p>
  </w:footnote>
  <w:footnote w:type="continuationSeparator" w:id="0">
    <w:p w14:paraId="5C9D8A4F" w14:textId="77777777" w:rsidR="0093695B" w:rsidRDefault="00936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7E9CD" w14:textId="77777777" w:rsidR="00D32A05" w:rsidRDefault="00D32A05">
    <w:pPr>
      <w:pStyle w:val="Kopfzeile"/>
    </w:pPr>
    <w:r>
      <w:rPr>
        <w:lang w:val="de-DE" w:eastAsia="de-DE"/>
      </w:rPr>
      <w:drawing>
        <wp:anchor distT="0" distB="0" distL="114300" distR="114300" simplePos="0" relativeHeight="251659264" behindDoc="1" locked="0" layoutInCell="1" allowOverlap="1" wp14:anchorId="78764D07" wp14:editId="6D75F901">
          <wp:simplePos x="0" y="0"/>
          <wp:positionH relativeFrom="column">
            <wp:posOffset>-100965</wp:posOffset>
          </wp:positionH>
          <wp:positionV relativeFrom="paragraph">
            <wp:posOffset>998220</wp:posOffset>
          </wp:positionV>
          <wp:extent cx="6607810" cy="2876550"/>
          <wp:effectExtent l="19050" t="0" r="2540" b="0"/>
          <wp:wrapNone/>
          <wp:docPr id="13" name="Picture 13" descr="ETSI_BG_final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TSI_BG_final_new"/>
                  <pic:cNvPicPr>
                    <a:picLocks noChangeAspect="1" noChangeArrowheads="1"/>
                  </pic:cNvPicPr>
                </pic:nvPicPr>
                <pic:blipFill>
                  <a:blip r:embed="rId1"/>
                  <a:srcRect/>
                  <a:stretch>
                    <a:fillRect/>
                  </a:stretch>
                </pic:blipFill>
                <pic:spPr bwMode="auto">
                  <a:xfrm>
                    <a:off x="0" y="0"/>
                    <a:ext cx="6607810" cy="28765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1BC14" w14:textId="371F25AE" w:rsidR="00D32A05" w:rsidRDefault="00D32A05" w:rsidP="00D32A05">
    <w:pPr>
      <w:pStyle w:val="Kopfzeile"/>
      <w:framePr w:wrap="auto" w:vAnchor="text" w:hAnchor="margin" w:xAlign="right" w:y="1"/>
      <w:widowControl/>
      <w:rPr>
        <w:noProof w:val="0"/>
      </w:rPr>
    </w:pPr>
    <w:r>
      <w:rPr>
        <w:noProof w:val="0"/>
      </w:rPr>
      <w:fldChar w:fldCharType="begin"/>
    </w:r>
    <w:r>
      <w:rPr>
        <w:noProof w:val="0"/>
      </w:rPr>
      <w:instrText xml:space="preserve">styleref ZA </w:instrText>
    </w:r>
    <w:r>
      <w:rPr>
        <w:noProof w:val="0"/>
      </w:rPr>
      <w:fldChar w:fldCharType="separate"/>
    </w:r>
    <w:r w:rsidR="007E6638">
      <w:t>ETSI ES 203 790 VX.X.X1.3.1 (20212022-05XX)</w:t>
    </w:r>
    <w:r>
      <w:rPr>
        <w:noProof w:val="0"/>
      </w:rPr>
      <w:fldChar w:fldCharType="end"/>
    </w:r>
  </w:p>
  <w:p w14:paraId="770906FB" w14:textId="1F039775" w:rsidR="00D32A05" w:rsidRDefault="00D32A05" w:rsidP="00D32A05">
    <w:pPr>
      <w:pStyle w:val="Kopfzeile"/>
      <w:framePr w:wrap="auto" w:vAnchor="text" w:hAnchor="margin" w:xAlign="center" w:y="1"/>
      <w:widowControl/>
      <w:rPr>
        <w:noProof w:val="0"/>
      </w:rPr>
    </w:pPr>
    <w:r>
      <w:rPr>
        <w:noProof w:val="0"/>
      </w:rPr>
      <w:fldChar w:fldCharType="begin"/>
    </w:r>
    <w:r>
      <w:rPr>
        <w:noProof w:val="0"/>
      </w:rPr>
      <w:instrText xml:space="preserve">page </w:instrText>
    </w:r>
    <w:r>
      <w:rPr>
        <w:noProof w:val="0"/>
      </w:rPr>
      <w:fldChar w:fldCharType="separate"/>
    </w:r>
    <w:r w:rsidR="007E6638">
      <w:t>68</w:t>
    </w:r>
    <w:r>
      <w:rPr>
        <w:noProof w:val="0"/>
      </w:rPr>
      <w:fldChar w:fldCharType="end"/>
    </w:r>
  </w:p>
  <w:p w14:paraId="305DC279" w14:textId="200D9560" w:rsidR="00D32A05" w:rsidRDefault="00D32A05" w:rsidP="00D32A05">
    <w:pPr>
      <w:pStyle w:val="Kopfzeile"/>
      <w:framePr w:wrap="auto" w:vAnchor="text" w:hAnchor="margin" w:y="1"/>
      <w:widowControl/>
      <w:rPr>
        <w:noProof w:val="0"/>
      </w:rPr>
    </w:pPr>
    <w:r>
      <w:rPr>
        <w:noProof w:val="0"/>
      </w:rPr>
      <w:fldChar w:fldCharType="begin"/>
    </w:r>
    <w:r>
      <w:rPr>
        <w:noProof w:val="0"/>
      </w:rPr>
      <w:instrText xml:space="preserve">styleref ZGSM </w:instrText>
    </w:r>
    <w:r>
      <w:rPr>
        <w:noProof w:val="0"/>
      </w:rPr>
      <w:fldChar w:fldCharType="end"/>
    </w:r>
  </w:p>
  <w:p w14:paraId="1919D7A7" w14:textId="77777777" w:rsidR="00060001" w:rsidRPr="00D32A05" w:rsidRDefault="00060001" w:rsidP="00D32A0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50ED7F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6426D"/>
    <w:multiLevelType w:val="hybridMultilevel"/>
    <w:tmpl w:val="3A5EA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D254799"/>
    <w:multiLevelType w:val="hybridMultilevel"/>
    <w:tmpl w:val="D75C60A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74F4764"/>
    <w:multiLevelType w:val="hybridMultilevel"/>
    <w:tmpl w:val="A322F0CA"/>
    <w:lvl w:ilvl="0" w:tplc="B1F6A02E">
      <w:start w:val="1"/>
      <w:numFmt w:val="lowerLetter"/>
      <w:lvlText w:val="%1)"/>
      <w:lvlJc w:val="left"/>
      <w:pPr>
        <w:ind w:left="848" w:hanging="564"/>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20"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92F7D47"/>
    <w:multiLevelType w:val="hybridMultilevel"/>
    <w:tmpl w:val="13A4D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3FC5323"/>
    <w:multiLevelType w:val="hybridMultilevel"/>
    <w:tmpl w:val="5970ACAE"/>
    <w:lvl w:ilvl="0" w:tplc="B1F6A02E">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440828F4"/>
    <w:multiLevelType w:val="hybridMultilevel"/>
    <w:tmpl w:val="C7000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19E475C"/>
    <w:multiLevelType w:val="hybridMultilevel"/>
    <w:tmpl w:val="B84AA256"/>
    <w:lvl w:ilvl="0" w:tplc="20000017">
      <w:start w:val="1"/>
      <w:numFmt w:val="lowerLetter"/>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33"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8764E7D"/>
    <w:multiLevelType w:val="hybridMultilevel"/>
    <w:tmpl w:val="69C878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6"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6527986"/>
    <w:multiLevelType w:val="hybridMultilevel"/>
    <w:tmpl w:val="AEEC1FEE"/>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9"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abstractNumId w:val="20"/>
  </w:num>
  <w:num w:numId="2">
    <w:abstractNumId w:val="39"/>
  </w:num>
  <w:num w:numId="3">
    <w:abstractNumId w:val="13"/>
  </w:num>
  <w:num w:numId="4">
    <w:abstractNumId w:val="22"/>
  </w:num>
  <w:num w:numId="5">
    <w:abstractNumId w:val="30"/>
  </w:num>
  <w:num w:numId="6">
    <w:abstractNumId w:val="2"/>
  </w:num>
  <w:num w:numId="7">
    <w:abstractNumId w:val="1"/>
  </w:num>
  <w:num w:numId="8">
    <w:abstractNumId w:val="0"/>
  </w:num>
  <w:num w:numId="9">
    <w:abstractNumId w:val="37"/>
  </w:num>
  <w:num w:numId="10">
    <w:abstractNumId w:val="40"/>
  </w:num>
  <w:num w:numId="11">
    <w:abstractNumId w:val="19"/>
  </w:num>
  <w:num w:numId="12">
    <w:abstractNumId w:val="24"/>
  </w:num>
  <w:num w:numId="13">
    <w:abstractNumId w:val="30"/>
    <w:lvlOverride w:ilvl="0">
      <w:startOverride w:val="1"/>
    </w:lvlOverride>
  </w:num>
  <w:num w:numId="14">
    <w:abstractNumId w:val="30"/>
    <w:lvlOverride w:ilvl="0">
      <w:startOverride w:val="1"/>
    </w:lvlOverride>
  </w:num>
  <w:num w:numId="15">
    <w:abstractNumId w:val="30"/>
    <w:lvlOverride w:ilvl="0">
      <w:startOverride w:val="1"/>
    </w:lvlOverride>
  </w:num>
  <w:num w:numId="16">
    <w:abstractNumId w:val="30"/>
    <w:lvlOverride w:ilvl="0">
      <w:startOverride w:val="1"/>
    </w:lvlOverride>
  </w:num>
  <w:num w:numId="17">
    <w:abstractNumId w:val="30"/>
    <w:lvlOverride w:ilvl="0">
      <w:startOverride w:val="1"/>
    </w:lvlOverride>
  </w:num>
  <w:num w:numId="18">
    <w:abstractNumId w:val="30"/>
    <w:lvlOverride w:ilvl="0">
      <w:startOverride w:val="1"/>
    </w:lvlOverride>
  </w:num>
  <w:num w:numId="19">
    <w:abstractNumId w:val="30"/>
    <w:lvlOverride w:ilvl="0">
      <w:startOverride w:val="1"/>
    </w:lvlOverride>
  </w:num>
  <w:num w:numId="20">
    <w:abstractNumId w:val="17"/>
  </w:num>
  <w:num w:numId="21">
    <w:abstractNumId w:val="28"/>
  </w:num>
  <w:num w:numId="22">
    <w:abstractNumId w:val="10"/>
  </w:num>
  <w:num w:numId="23">
    <w:abstractNumId w:val="29"/>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18"/>
  </w:num>
  <w:num w:numId="32">
    <w:abstractNumId w:val="33"/>
  </w:num>
  <w:num w:numId="33">
    <w:abstractNumId w:val="26"/>
  </w:num>
  <w:num w:numId="34">
    <w:abstractNumId w:val="31"/>
  </w:num>
  <w:num w:numId="35">
    <w:abstractNumId w:val="16"/>
  </w:num>
  <w:num w:numId="36">
    <w:abstractNumId w:val="12"/>
  </w:num>
  <w:num w:numId="37">
    <w:abstractNumId w:val="14"/>
  </w:num>
  <w:num w:numId="38">
    <w:abstractNumId w:val="27"/>
  </w:num>
  <w:num w:numId="39">
    <w:abstractNumId w:val="36"/>
  </w:num>
  <w:num w:numId="40">
    <w:abstractNumId w:val="23"/>
  </w:num>
  <w:num w:numId="41">
    <w:abstractNumId w:val="11"/>
  </w:num>
  <w:num w:numId="42">
    <w:abstractNumId w:val="25"/>
  </w:num>
  <w:num w:numId="43">
    <w:abstractNumId w:val="15"/>
  </w:num>
  <w:num w:numId="44">
    <w:abstractNumId w:val="21"/>
  </w:num>
  <w:num w:numId="45">
    <w:abstractNumId w:val="34"/>
  </w:num>
  <w:num w:numId="46">
    <w:abstractNumId w:val="30"/>
    <w:lvlOverride w:ilvl="0">
      <w:startOverride w:val="1"/>
    </w:lvlOverride>
  </w:num>
  <w:num w:numId="47">
    <w:abstractNumId w:val="30"/>
    <w:lvlOverride w:ilvl="0">
      <w:startOverride w:val="1"/>
    </w:lvlOverride>
  </w:num>
  <w:num w:numId="48">
    <w:abstractNumId w:val="30"/>
    <w:lvlOverride w:ilvl="0">
      <w:startOverride w:val="1"/>
    </w:lvlOverride>
  </w:num>
  <w:num w:numId="49">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8"/>
  </w:num>
  <w:num w:numId="5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0"/>
    <w:lvlOverride w:ilvl="0">
      <w:startOverride w:val="1"/>
    </w:lvlOverride>
  </w:num>
  <w:num w:numId="53">
    <w:abstractNumId w:val="30"/>
    <w:lvlOverride w:ilvl="0">
      <w:startOverride w:val="1"/>
    </w:lvlOverride>
  </w:num>
  <w:num w:numId="54">
    <w:abstractNumId w:val="20"/>
  </w:num>
  <w:num w:numId="55">
    <w:abstractNumId w:val="20"/>
  </w:num>
  <w:num w:numId="56">
    <w:abstractNumId w:val="30"/>
    <w:lvlOverride w:ilvl="0">
      <w:startOverride w:val="1"/>
    </w:lvlOverride>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s Grabowski">
    <w15:presenceInfo w15:providerId="Windows Live" w15:userId="c599917eea967e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283"/>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396"/>
    <w:rsid w:val="00003716"/>
    <w:rsid w:val="0000582E"/>
    <w:rsid w:val="00014DF9"/>
    <w:rsid w:val="00015074"/>
    <w:rsid w:val="00023477"/>
    <w:rsid w:val="00025D04"/>
    <w:rsid w:val="000336F8"/>
    <w:rsid w:val="000412EF"/>
    <w:rsid w:val="00042C85"/>
    <w:rsid w:val="00052766"/>
    <w:rsid w:val="0005609C"/>
    <w:rsid w:val="00060001"/>
    <w:rsid w:val="00063AB8"/>
    <w:rsid w:val="00065CC3"/>
    <w:rsid w:val="000668CC"/>
    <w:rsid w:val="00070E70"/>
    <w:rsid w:val="00071C88"/>
    <w:rsid w:val="000724BD"/>
    <w:rsid w:val="00074825"/>
    <w:rsid w:val="00074BC1"/>
    <w:rsid w:val="00076867"/>
    <w:rsid w:val="000827EB"/>
    <w:rsid w:val="00085BA7"/>
    <w:rsid w:val="00087B23"/>
    <w:rsid w:val="00091F49"/>
    <w:rsid w:val="000925D7"/>
    <w:rsid w:val="00092791"/>
    <w:rsid w:val="000A2073"/>
    <w:rsid w:val="000A20AE"/>
    <w:rsid w:val="000A224A"/>
    <w:rsid w:val="000A40E3"/>
    <w:rsid w:val="000A4CD9"/>
    <w:rsid w:val="000A4EE0"/>
    <w:rsid w:val="000B2075"/>
    <w:rsid w:val="000B2289"/>
    <w:rsid w:val="000B2FF8"/>
    <w:rsid w:val="000B406A"/>
    <w:rsid w:val="000D064D"/>
    <w:rsid w:val="000D2B39"/>
    <w:rsid w:val="000E2A8F"/>
    <w:rsid w:val="000E409F"/>
    <w:rsid w:val="000E672C"/>
    <w:rsid w:val="000E6DDF"/>
    <w:rsid w:val="000F098C"/>
    <w:rsid w:val="000F1401"/>
    <w:rsid w:val="000F680D"/>
    <w:rsid w:val="000F71DD"/>
    <w:rsid w:val="001003A5"/>
    <w:rsid w:val="00102894"/>
    <w:rsid w:val="00105A8F"/>
    <w:rsid w:val="001069FB"/>
    <w:rsid w:val="00107606"/>
    <w:rsid w:val="00110D68"/>
    <w:rsid w:val="001138B4"/>
    <w:rsid w:val="00116F25"/>
    <w:rsid w:val="001179AE"/>
    <w:rsid w:val="00117A2D"/>
    <w:rsid w:val="00121D1D"/>
    <w:rsid w:val="00124609"/>
    <w:rsid w:val="0012577C"/>
    <w:rsid w:val="00126E35"/>
    <w:rsid w:val="00127C33"/>
    <w:rsid w:val="00132B10"/>
    <w:rsid w:val="001338D8"/>
    <w:rsid w:val="00134639"/>
    <w:rsid w:val="001359C0"/>
    <w:rsid w:val="00136DDD"/>
    <w:rsid w:val="001379F8"/>
    <w:rsid w:val="00143826"/>
    <w:rsid w:val="00145051"/>
    <w:rsid w:val="001474A5"/>
    <w:rsid w:val="001507F9"/>
    <w:rsid w:val="001540FD"/>
    <w:rsid w:val="00155A51"/>
    <w:rsid w:val="00161B04"/>
    <w:rsid w:val="001634F8"/>
    <w:rsid w:val="0016356D"/>
    <w:rsid w:val="001644D6"/>
    <w:rsid w:val="001676CF"/>
    <w:rsid w:val="00171B34"/>
    <w:rsid w:val="00173CB0"/>
    <w:rsid w:val="001851B9"/>
    <w:rsid w:val="00191A79"/>
    <w:rsid w:val="00196862"/>
    <w:rsid w:val="00196BD7"/>
    <w:rsid w:val="001A23B4"/>
    <w:rsid w:val="001A4D42"/>
    <w:rsid w:val="001A6BEB"/>
    <w:rsid w:val="001A6ED7"/>
    <w:rsid w:val="001B5F0D"/>
    <w:rsid w:val="001B7655"/>
    <w:rsid w:val="001C02AC"/>
    <w:rsid w:val="001C1E0F"/>
    <w:rsid w:val="001C6327"/>
    <w:rsid w:val="001C72B2"/>
    <w:rsid w:val="001D0439"/>
    <w:rsid w:val="001D2389"/>
    <w:rsid w:val="001D51D0"/>
    <w:rsid w:val="001D540B"/>
    <w:rsid w:val="001E2274"/>
    <w:rsid w:val="001E273C"/>
    <w:rsid w:val="001E4D0D"/>
    <w:rsid w:val="001E5980"/>
    <w:rsid w:val="001E7689"/>
    <w:rsid w:val="001F1D68"/>
    <w:rsid w:val="001F3F2A"/>
    <w:rsid w:val="001F5E29"/>
    <w:rsid w:val="002028E4"/>
    <w:rsid w:val="00206A85"/>
    <w:rsid w:val="002114BE"/>
    <w:rsid w:val="00213224"/>
    <w:rsid w:val="002139E8"/>
    <w:rsid w:val="00213D6C"/>
    <w:rsid w:val="002153B2"/>
    <w:rsid w:val="00216207"/>
    <w:rsid w:val="00220C5C"/>
    <w:rsid w:val="00222E32"/>
    <w:rsid w:val="00224F6A"/>
    <w:rsid w:val="00227D6F"/>
    <w:rsid w:val="00233DF8"/>
    <w:rsid w:val="00243518"/>
    <w:rsid w:val="00245D86"/>
    <w:rsid w:val="002462BF"/>
    <w:rsid w:val="00246494"/>
    <w:rsid w:val="00247EDA"/>
    <w:rsid w:val="002508E7"/>
    <w:rsid w:val="00252079"/>
    <w:rsid w:val="00256FB9"/>
    <w:rsid w:val="00260E9D"/>
    <w:rsid w:val="0026191E"/>
    <w:rsid w:val="00261F62"/>
    <w:rsid w:val="00262385"/>
    <w:rsid w:val="00264D3A"/>
    <w:rsid w:val="00272343"/>
    <w:rsid w:val="00273FD4"/>
    <w:rsid w:val="00274F8A"/>
    <w:rsid w:val="00276E91"/>
    <w:rsid w:val="00280007"/>
    <w:rsid w:val="00292CBE"/>
    <w:rsid w:val="002961D7"/>
    <w:rsid w:val="002965BF"/>
    <w:rsid w:val="002B0CDE"/>
    <w:rsid w:val="002B6005"/>
    <w:rsid w:val="002B7139"/>
    <w:rsid w:val="002B7767"/>
    <w:rsid w:val="002C08C5"/>
    <w:rsid w:val="002C1155"/>
    <w:rsid w:val="002C3000"/>
    <w:rsid w:val="002C5A3B"/>
    <w:rsid w:val="002C6337"/>
    <w:rsid w:val="002D080A"/>
    <w:rsid w:val="002D0AE9"/>
    <w:rsid w:val="002E49DE"/>
    <w:rsid w:val="002F0B8B"/>
    <w:rsid w:val="002F2A21"/>
    <w:rsid w:val="002F54B5"/>
    <w:rsid w:val="003002E4"/>
    <w:rsid w:val="00301292"/>
    <w:rsid w:val="003071B4"/>
    <w:rsid w:val="0031299A"/>
    <w:rsid w:val="00314490"/>
    <w:rsid w:val="003154FC"/>
    <w:rsid w:val="003211E1"/>
    <w:rsid w:val="003212D4"/>
    <w:rsid w:val="0033200F"/>
    <w:rsid w:val="003379EE"/>
    <w:rsid w:val="00341290"/>
    <w:rsid w:val="00345F32"/>
    <w:rsid w:val="0034715B"/>
    <w:rsid w:val="003505CC"/>
    <w:rsid w:val="00354FB4"/>
    <w:rsid w:val="00356171"/>
    <w:rsid w:val="00356FF4"/>
    <w:rsid w:val="00366350"/>
    <w:rsid w:val="00367C20"/>
    <w:rsid w:val="00370376"/>
    <w:rsid w:val="0037103F"/>
    <w:rsid w:val="003773B5"/>
    <w:rsid w:val="0038253A"/>
    <w:rsid w:val="00382DAC"/>
    <w:rsid w:val="003830E7"/>
    <w:rsid w:val="00383BEC"/>
    <w:rsid w:val="003942B2"/>
    <w:rsid w:val="003957A6"/>
    <w:rsid w:val="00396EC4"/>
    <w:rsid w:val="003A35EB"/>
    <w:rsid w:val="003A6E72"/>
    <w:rsid w:val="003B5EEB"/>
    <w:rsid w:val="003B7156"/>
    <w:rsid w:val="003C3199"/>
    <w:rsid w:val="003D0745"/>
    <w:rsid w:val="003D5506"/>
    <w:rsid w:val="003D57DF"/>
    <w:rsid w:val="003E0D98"/>
    <w:rsid w:val="003F04CD"/>
    <w:rsid w:val="003F335C"/>
    <w:rsid w:val="003F53D1"/>
    <w:rsid w:val="003F5849"/>
    <w:rsid w:val="003F77A7"/>
    <w:rsid w:val="003F7EB3"/>
    <w:rsid w:val="004030AC"/>
    <w:rsid w:val="0040376A"/>
    <w:rsid w:val="00403AD6"/>
    <w:rsid w:val="00405976"/>
    <w:rsid w:val="00411FB9"/>
    <w:rsid w:val="004124FC"/>
    <w:rsid w:val="0041346A"/>
    <w:rsid w:val="00415A5E"/>
    <w:rsid w:val="004173DE"/>
    <w:rsid w:val="00426BB2"/>
    <w:rsid w:val="0043784F"/>
    <w:rsid w:val="00442649"/>
    <w:rsid w:val="004450FE"/>
    <w:rsid w:val="0044587E"/>
    <w:rsid w:val="00446371"/>
    <w:rsid w:val="00446CB0"/>
    <w:rsid w:val="0045087B"/>
    <w:rsid w:val="00453853"/>
    <w:rsid w:val="00454F76"/>
    <w:rsid w:val="00462E0C"/>
    <w:rsid w:val="00463BF0"/>
    <w:rsid w:val="00464532"/>
    <w:rsid w:val="00465A11"/>
    <w:rsid w:val="00466415"/>
    <w:rsid w:val="00467BA2"/>
    <w:rsid w:val="00471853"/>
    <w:rsid w:val="00483AE3"/>
    <w:rsid w:val="00485CF9"/>
    <w:rsid w:val="0049080F"/>
    <w:rsid w:val="00490E1E"/>
    <w:rsid w:val="004945A8"/>
    <w:rsid w:val="00497DC7"/>
    <w:rsid w:val="004A13D6"/>
    <w:rsid w:val="004A56B2"/>
    <w:rsid w:val="004B4772"/>
    <w:rsid w:val="004C72E7"/>
    <w:rsid w:val="004D27CD"/>
    <w:rsid w:val="004D41D6"/>
    <w:rsid w:val="004D5708"/>
    <w:rsid w:val="004D78EE"/>
    <w:rsid w:val="004E19A5"/>
    <w:rsid w:val="004F12C6"/>
    <w:rsid w:val="004F6C45"/>
    <w:rsid w:val="00501C47"/>
    <w:rsid w:val="00510C8B"/>
    <w:rsid w:val="00515059"/>
    <w:rsid w:val="00517799"/>
    <w:rsid w:val="005203E7"/>
    <w:rsid w:val="0052135B"/>
    <w:rsid w:val="00526360"/>
    <w:rsid w:val="0052789C"/>
    <w:rsid w:val="00535D33"/>
    <w:rsid w:val="005362A7"/>
    <w:rsid w:val="00545CD6"/>
    <w:rsid w:val="005555BB"/>
    <w:rsid w:val="00557982"/>
    <w:rsid w:val="005614AF"/>
    <w:rsid w:val="00574B51"/>
    <w:rsid w:val="0058207F"/>
    <w:rsid w:val="00584E8F"/>
    <w:rsid w:val="00585D23"/>
    <w:rsid w:val="005A383C"/>
    <w:rsid w:val="005A623F"/>
    <w:rsid w:val="005B4075"/>
    <w:rsid w:val="005B44CC"/>
    <w:rsid w:val="005B7A82"/>
    <w:rsid w:val="005C43BF"/>
    <w:rsid w:val="005C4788"/>
    <w:rsid w:val="005C72C5"/>
    <w:rsid w:val="005D05EC"/>
    <w:rsid w:val="005D0FE7"/>
    <w:rsid w:val="005D596B"/>
    <w:rsid w:val="005E2058"/>
    <w:rsid w:val="005E36EC"/>
    <w:rsid w:val="005F1D9C"/>
    <w:rsid w:val="005F1F43"/>
    <w:rsid w:val="005F4DA5"/>
    <w:rsid w:val="005F54CC"/>
    <w:rsid w:val="006000AD"/>
    <w:rsid w:val="00607677"/>
    <w:rsid w:val="0060780F"/>
    <w:rsid w:val="00614000"/>
    <w:rsid w:val="00615BAF"/>
    <w:rsid w:val="006175B5"/>
    <w:rsid w:val="00624711"/>
    <w:rsid w:val="006373C4"/>
    <w:rsid w:val="006475D2"/>
    <w:rsid w:val="006504FB"/>
    <w:rsid w:val="00651613"/>
    <w:rsid w:val="00654C53"/>
    <w:rsid w:val="00656009"/>
    <w:rsid w:val="006565CF"/>
    <w:rsid w:val="00660C88"/>
    <w:rsid w:val="006627EA"/>
    <w:rsid w:val="006726D4"/>
    <w:rsid w:val="0067617E"/>
    <w:rsid w:val="006777A4"/>
    <w:rsid w:val="0067788B"/>
    <w:rsid w:val="00677CEE"/>
    <w:rsid w:val="006816B6"/>
    <w:rsid w:val="00681ABA"/>
    <w:rsid w:val="00684EA0"/>
    <w:rsid w:val="00685CEA"/>
    <w:rsid w:val="00687252"/>
    <w:rsid w:val="006913C7"/>
    <w:rsid w:val="006915DA"/>
    <w:rsid w:val="00692041"/>
    <w:rsid w:val="00694557"/>
    <w:rsid w:val="006953E7"/>
    <w:rsid w:val="006A0DBA"/>
    <w:rsid w:val="006A1E4A"/>
    <w:rsid w:val="006A59F2"/>
    <w:rsid w:val="006A7957"/>
    <w:rsid w:val="006A7C57"/>
    <w:rsid w:val="006B09CA"/>
    <w:rsid w:val="006B1533"/>
    <w:rsid w:val="006B5B10"/>
    <w:rsid w:val="006B5E5E"/>
    <w:rsid w:val="006B786B"/>
    <w:rsid w:val="006C3210"/>
    <w:rsid w:val="006C609F"/>
    <w:rsid w:val="006D0EAE"/>
    <w:rsid w:val="006E297D"/>
    <w:rsid w:val="006E2BCC"/>
    <w:rsid w:val="006F46D9"/>
    <w:rsid w:val="00700EDD"/>
    <w:rsid w:val="00705126"/>
    <w:rsid w:val="00707100"/>
    <w:rsid w:val="00707A54"/>
    <w:rsid w:val="00710BC9"/>
    <w:rsid w:val="00711494"/>
    <w:rsid w:val="0071215B"/>
    <w:rsid w:val="00713D96"/>
    <w:rsid w:val="0071406F"/>
    <w:rsid w:val="007251DC"/>
    <w:rsid w:val="0073126D"/>
    <w:rsid w:val="00731A13"/>
    <w:rsid w:val="00737053"/>
    <w:rsid w:val="007416DB"/>
    <w:rsid w:val="007456BD"/>
    <w:rsid w:val="00752A20"/>
    <w:rsid w:val="00752CA8"/>
    <w:rsid w:val="00754814"/>
    <w:rsid w:val="007562E4"/>
    <w:rsid w:val="00763076"/>
    <w:rsid w:val="0076366D"/>
    <w:rsid w:val="00777454"/>
    <w:rsid w:val="0078432B"/>
    <w:rsid w:val="00791912"/>
    <w:rsid w:val="00792008"/>
    <w:rsid w:val="00793A1A"/>
    <w:rsid w:val="007A45D3"/>
    <w:rsid w:val="007A5099"/>
    <w:rsid w:val="007B78BB"/>
    <w:rsid w:val="007C1913"/>
    <w:rsid w:val="007C367D"/>
    <w:rsid w:val="007D2561"/>
    <w:rsid w:val="007D3540"/>
    <w:rsid w:val="007D3F52"/>
    <w:rsid w:val="007D44B1"/>
    <w:rsid w:val="007E1277"/>
    <w:rsid w:val="007E39DE"/>
    <w:rsid w:val="007E4FB6"/>
    <w:rsid w:val="007E6638"/>
    <w:rsid w:val="007F42EF"/>
    <w:rsid w:val="00802D83"/>
    <w:rsid w:val="0080622F"/>
    <w:rsid w:val="008221B7"/>
    <w:rsid w:val="008232AC"/>
    <w:rsid w:val="008273A2"/>
    <w:rsid w:val="00830CA4"/>
    <w:rsid w:val="0083146A"/>
    <w:rsid w:val="00835A9B"/>
    <w:rsid w:val="00837815"/>
    <w:rsid w:val="00842E22"/>
    <w:rsid w:val="008451B1"/>
    <w:rsid w:val="00846638"/>
    <w:rsid w:val="00851F61"/>
    <w:rsid w:val="00853F1E"/>
    <w:rsid w:val="00862F2F"/>
    <w:rsid w:val="00863D4A"/>
    <w:rsid w:val="008657B5"/>
    <w:rsid w:val="00870565"/>
    <w:rsid w:val="008841E9"/>
    <w:rsid w:val="00887658"/>
    <w:rsid w:val="0089186E"/>
    <w:rsid w:val="0089457C"/>
    <w:rsid w:val="00895724"/>
    <w:rsid w:val="008A392E"/>
    <w:rsid w:val="008A67EF"/>
    <w:rsid w:val="008A7F93"/>
    <w:rsid w:val="008C0E9C"/>
    <w:rsid w:val="008C2803"/>
    <w:rsid w:val="008C72D3"/>
    <w:rsid w:val="008D299B"/>
    <w:rsid w:val="008D37D0"/>
    <w:rsid w:val="008D45C7"/>
    <w:rsid w:val="008D5655"/>
    <w:rsid w:val="008E0949"/>
    <w:rsid w:val="008E0F95"/>
    <w:rsid w:val="008E12D8"/>
    <w:rsid w:val="008E256B"/>
    <w:rsid w:val="008E5649"/>
    <w:rsid w:val="008E73D5"/>
    <w:rsid w:val="008F1145"/>
    <w:rsid w:val="008F43F1"/>
    <w:rsid w:val="008F442D"/>
    <w:rsid w:val="00900BF0"/>
    <w:rsid w:val="00901235"/>
    <w:rsid w:val="009038C1"/>
    <w:rsid w:val="009047E9"/>
    <w:rsid w:val="009049B7"/>
    <w:rsid w:val="0090637C"/>
    <w:rsid w:val="0091058A"/>
    <w:rsid w:val="00912504"/>
    <w:rsid w:val="00914E21"/>
    <w:rsid w:val="00923C78"/>
    <w:rsid w:val="00927B64"/>
    <w:rsid w:val="009316EC"/>
    <w:rsid w:val="00932428"/>
    <w:rsid w:val="00933853"/>
    <w:rsid w:val="00934F4B"/>
    <w:rsid w:val="0093695B"/>
    <w:rsid w:val="009373E4"/>
    <w:rsid w:val="0095621A"/>
    <w:rsid w:val="00960EDC"/>
    <w:rsid w:val="0097071A"/>
    <w:rsid w:val="009714B0"/>
    <w:rsid w:val="00981630"/>
    <w:rsid w:val="00986124"/>
    <w:rsid w:val="00987DC8"/>
    <w:rsid w:val="00992394"/>
    <w:rsid w:val="009B1EC8"/>
    <w:rsid w:val="009B3AE3"/>
    <w:rsid w:val="009C0669"/>
    <w:rsid w:val="009C09C5"/>
    <w:rsid w:val="009C1E8A"/>
    <w:rsid w:val="009C3129"/>
    <w:rsid w:val="009C57AA"/>
    <w:rsid w:val="009C6CB7"/>
    <w:rsid w:val="009C742F"/>
    <w:rsid w:val="009C7804"/>
    <w:rsid w:val="009D4752"/>
    <w:rsid w:val="009E0FC7"/>
    <w:rsid w:val="009E146B"/>
    <w:rsid w:val="009E52E1"/>
    <w:rsid w:val="009F3919"/>
    <w:rsid w:val="009F42FD"/>
    <w:rsid w:val="009F54C3"/>
    <w:rsid w:val="009F779D"/>
    <w:rsid w:val="00A0078A"/>
    <w:rsid w:val="00A02431"/>
    <w:rsid w:val="00A07743"/>
    <w:rsid w:val="00A11A6C"/>
    <w:rsid w:val="00A11BB7"/>
    <w:rsid w:val="00A12A0D"/>
    <w:rsid w:val="00A12A2B"/>
    <w:rsid w:val="00A14D20"/>
    <w:rsid w:val="00A20EC8"/>
    <w:rsid w:val="00A279F6"/>
    <w:rsid w:val="00A30D95"/>
    <w:rsid w:val="00A31A85"/>
    <w:rsid w:val="00A33F47"/>
    <w:rsid w:val="00A372BD"/>
    <w:rsid w:val="00A4070B"/>
    <w:rsid w:val="00A40EE6"/>
    <w:rsid w:val="00A51DD6"/>
    <w:rsid w:val="00A53129"/>
    <w:rsid w:val="00A54399"/>
    <w:rsid w:val="00A55C00"/>
    <w:rsid w:val="00A611E6"/>
    <w:rsid w:val="00A633BE"/>
    <w:rsid w:val="00A65103"/>
    <w:rsid w:val="00A724D8"/>
    <w:rsid w:val="00A73067"/>
    <w:rsid w:val="00A73F7A"/>
    <w:rsid w:val="00A74B5B"/>
    <w:rsid w:val="00A80BBE"/>
    <w:rsid w:val="00A828B6"/>
    <w:rsid w:val="00A857B1"/>
    <w:rsid w:val="00A8683F"/>
    <w:rsid w:val="00A86D2F"/>
    <w:rsid w:val="00A87397"/>
    <w:rsid w:val="00A91575"/>
    <w:rsid w:val="00A9283D"/>
    <w:rsid w:val="00A97199"/>
    <w:rsid w:val="00AA5F42"/>
    <w:rsid w:val="00AA70EC"/>
    <w:rsid w:val="00AB0061"/>
    <w:rsid w:val="00AB2DA5"/>
    <w:rsid w:val="00AB3E4E"/>
    <w:rsid w:val="00AB514D"/>
    <w:rsid w:val="00AB5AD8"/>
    <w:rsid w:val="00AB7D4B"/>
    <w:rsid w:val="00AC1E87"/>
    <w:rsid w:val="00AC2EFC"/>
    <w:rsid w:val="00AC7752"/>
    <w:rsid w:val="00AD45B5"/>
    <w:rsid w:val="00AD660C"/>
    <w:rsid w:val="00AF0788"/>
    <w:rsid w:val="00AF44C1"/>
    <w:rsid w:val="00AF6D40"/>
    <w:rsid w:val="00AF75CD"/>
    <w:rsid w:val="00B019F7"/>
    <w:rsid w:val="00B06DC1"/>
    <w:rsid w:val="00B102FC"/>
    <w:rsid w:val="00B154C9"/>
    <w:rsid w:val="00B21EAE"/>
    <w:rsid w:val="00B24EBF"/>
    <w:rsid w:val="00B257E3"/>
    <w:rsid w:val="00B26168"/>
    <w:rsid w:val="00B31BB0"/>
    <w:rsid w:val="00B4129B"/>
    <w:rsid w:val="00B42660"/>
    <w:rsid w:val="00B4496E"/>
    <w:rsid w:val="00B44BF7"/>
    <w:rsid w:val="00B52F10"/>
    <w:rsid w:val="00B551F4"/>
    <w:rsid w:val="00B76E7C"/>
    <w:rsid w:val="00B80BF1"/>
    <w:rsid w:val="00B81E62"/>
    <w:rsid w:val="00B82EF9"/>
    <w:rsid w:val="00B84199"/>
    <w:rsid w:val="00B844C2"/>
    <w:rsid w:val="00B84FCB"/>
    <w:rsid w:val="00B87671"/>
    <w:rsid w:val="00B930D7"/>
    <w:rsid w:val="00B941B3"/>
    <w:rsid w:val="00B96527"/>
    <w:rsid w:val="00BA436E"/>
    <w:rsid w:val="00BA68B1"/>
    <w:rsid w:val="00BA780C"/>
    <w:rsid w:val="00BB2928"/>
    <w:rsid w:val="00BB5701"/>
    <w:rsid w:val="00BB5A76"/>
    <w:rsid w:val="00BC0739"/>
    <w:rsid w:val="00BC1196"/>
    <w:rsid w:val="00BC4C46"/>
    <w:rsid w:val="00BC5EB4"/>
    <w:rsid w:val="00BD0502"/>
    <w:rsid w:val="00BD0D62"/>
    <w:rsid w:val="00BD0DE8"/>
    <w:rsid w:val="00BE03D6"/>
    <w:rsid w:val="00BE192F"/>
    <w:rsid w:val="00BE33A2"/>
    <w:rsid w:val="00BE5D68"/>
    <w:rsid w:val="00BF47CB"/>
    <w:rsid w:val="00C04D3A"/>
    <w:rsid w:val="00C06B68"/>
    <w:rsid w:val="00C102E2"/>
    <w:rsid w:val="00C14A82"/>
    <w:rsid w:val="00C169A1"/>
    <w:rsid w:val="00C22292"/>
    <w:rsid w:val="00C3306C"/>
    <w:rsid w:val="00C340E0"/>
    <w:rsid w:val="00C3410E"/>
    <w:rsid w:val="00C35185"/>
    <w:rsid w:val="00C35FBF"/>
    <w:rsid w:val="00C42A36"/>
    <w:rsid w:val="00C42DEE"/>
    <w:rsid w:val="00C44A0F"/>
    <w:rsid w:val="00C46627"/>
    <w:rsid w:val="00C471AC"/>
    <w:rsid w:val="00C471C3"/>
    <w:rsid w:val="00C53BC8"/>
    <w:rsid w:val="00C55F04"/>
    <w:rsid w:val="00C65931"/>
    <w:rsid w:val="00C6713F"/>
    <w:rsid w:val="00C71A03"/>
    <w:rsid w:val="00C721A2"/>
    <w:rsid w:val="00C768DF"/>
    <w:rsid w:val="00C837EA"/>
    <w:rsid w:val="00C911A2"/>
    <w:rsid w:val="00C92CFB"/>
    <w:rsid w:val="00C93330"/>
    <w:rsid w:val="00C93EBF"/>
    <w:rsid w:val="00C9698E"/>
    <w:rsid w:val="00C96BA7"/>
    <w:rsid w:val="00C97B2F"/>
    <w:rsid w:val="00CA18EE"/>
    <w:rsid w:val="00CA4EA8"/>
    <w:rsid w:val="00CA60D3"/>
    <w:rsid w:val="00CA7D81"/>
    <w:rsid w:val="00CB1D7C"/>
    <w:rsid w:val="00CB2073"/>
    <w:rsid w:val="00CB3396"/>
    <w:rsid w:val="00CB487D"/>
    <w:rsid w:val="00CB7828"/>
    <w:rsid w:val="00CC1426"/>
    <w:rsid w:val="00CC2868"/>
    <w:rsid w:val="00CC41C1"/>
    <w:rsid w:val="00CC6B70"/>
    <w:rsid w:val="00CD08C6"/>
    <w:rsid w:val="00CD1DF6"/>
    <w:rsid w:val="00CD225F"/>
    <w:rsid w:val="00CD59F7"/>
    <w:rsid w:val="00CD63DC"/>
    <w:rsid w:val="00CD6503"/>
    <w:rsid w:val="00CE0CB0"/>
    <w:rsid w:val="00CE14A0"/>
    <w:rsid w:val="00CE4B84"/>
    <w:rsid w:val="00CE5F59"/>
    <w:rsid w:val="00CE6118"/>
    <w:rsid w:val="00CE77F3"/>
    <w:rsid w:val="00CF2081"/>
    <w:rsid w:val="00D03D26"/>
    <w:rsid w:val="00D0657C"/>
    <w:rsid w:val="00D10FD0"/>
    <w:rsid w:val="00D14954"/>
    <w:rsid w:val="00D24A1A"/>
    <w:rsid w:val="00D24F6E"/>
    <w:rsid w:val="00D26127"/>
    <w:rsid w:val="00D26B8D"/>
    <w:rsid w:val="00D31294"/>
    <w:rsid w:val="00D32536"/>
    <w:rsid w:val="00D32A05"/>
    <w:rsid w:val="00D35600"/>
    <w:rsid w:val="00D41258"/>
    <w:rsid w:val="00D442E5"/>
    <w:rsid w:val="00D500DD"/>
    <w:rsid w:val="00D5284F"/>
    <w:rsid w:val="00D56A49"/>
    <w:rsid w:val="00D5778E"/>
    <w:rsid w:val="00D625E5"/>
    <w:rsid w:val="00D65AF2"/>
    <w:rsid w:val="00D67E6F"/>
    <w:rsid w:val="00D71C25"/>
    <w:rsid w:val="00D7396D"/>
    <w:rsid w:val="00D97F71"/>
    <w:rsid w:val="00DB0DF4"/>
    <w:rsid w:val="00DB305F"/>
    <w:rsid w:val="00DC19AC"/>
    <w:rsid w:val="00DC4161"/>
    <w:rsid w:val="00DD2A07"/>
    <w:rsid w:val="00DD578E"/>
    <w:rsid w:val="00DE3AC1"/>
    <w:rsid w:val="00DF045E"/>
    <w:rsid w:val="00DF2337"/>
    <w:rsid w:val="00E00A95"/>
    <w:rsid w:val="00E01168"/>
    <w:rsid w:val="00E01E83"/>
    <w:rsid w:val="00E12776"/>
    <w:rsid w:val="00E16AC2"/>
    <w:rsid w:val="00E22503"/>
    <w:rsid w:val="00E2614C"/>
    <w:rsid w:val="00E263FA"/>
    <w:rsid w:val="00E334C7"/>
    <w:rsid w:val="00E355C5"/>
    <w:rsid w:val="00E416B2"/>
    <w:rsid w:val="00E4270D"/>
    <w:rsid w:val="00E46DEE"/>
    <w:rsid w:val="00E5114B"/>
    <w:rsid w:val="00E54F73"/>
    <w:rsid w:val="00E74E1B"/>
    <w:rsid w:val="00E757FE"/>
    <w:rsid w:val="00E8320C"/>
    <w:rsid w:val="00E85261"/>
    <w:rsid w:val="00E96559"/>
    <w:rsid w:val="00E96F22"/>
    <w:rsid w:val="00EA1766"/>
    <w:rsid w:val="00EA5309"/>
    <w:rsid w:val="00EB1381"/>
    <w:rsid w:val="00EB1C6E"/>
    <w:rsid w:val="00EC210A"/>
    <w:rsid w:val="00ED11AA"/>
    <w:rsid w:val="00ED727B"/>
    <w:rsid w:val="00EE2D23"/>
    <w:rsid w:val="00EE6503"/>
    <w:rsid w:val="00EF62E7"/>
    <w:rsid w:val="00F10D57"/>
    <w:rsid w:val="00F1124A"/>
    <w:rsid w:val="00F13550"/>
    <w:rsid w:val="00F15815"/>
    <w:rsid w:val="00F1644D"/>
    <w:rsid w:val="00F176CD"/>
    <w:rsid w:val="00F17F7E"/>
    <w:rsid w:val="00F20467"/>
    <w:rsid w:val="00F20703"/>
    <w:rsid w:val="00F2117D"/>
    <w:rsid w:val="00F23ED1"/>
    <w:rsid w:val="00F371EF"/>
    <w:rsid w:val="00F43A2A"/>
    <w:rsid w:val="00F43FE2"/>
    <w:rsid w:val="00F44003"/>
    <w:rsid w:val="00F54881"/>
    <w:rsid w:val="00F714E9"/>
    <w:rsid w:val="00F75A63"/>
    <w:rsid w:val="00F770F7"/>
    <w:rsid w:val="00F777EC"/>
    <w:rsid w:val="00F807FF"/>
    <w:rsid w:val="00F846E3"/>
    <w:rsid w:val="00F84884"/>
    <w:rsid w:val="00F855D2"/>
    <w:rsid w:val="00F87367"/>
    <w:rsid w:val="00F92AE2"/>
    <w:rsid w:val="00F946DA"/>
    <w:rsid w:val="00F95AB0"/>
    <w:rsid w:val="00FB1D2E"/>
    <w:rsid w:val="00FB25B5"/>
    <w:rsid w:val="00FB3E2A"/>
    <w:rsid w:val="00FC2365"/>
    <w:rsid w:val="00FC2C53"/>
    <w:rsid w:val="00FC33FA"/>
    <w:rsid w:val="00FC40CC"/>
    <w:rsid w:val="00FC6E6F"/>
    <w:rsid w:val="00FD620E"/>
    <w:rsid w:val="00FE5F65"/>
    <w:rsid w:val="00FF1F96"/>
    <w:rsid w:val="00FF32E1"/>
    <w:rsid w:val="00FF7A5D"/>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231CC8"/>
  <w15:docId w15:val="{C0136778-8F73-4E0C-A939-0AE2F11F9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32A05"/>
    <w:pPr>
      <w:overflowPunct w:val="0"/>
      <w:autoSpaceDE w:val="0"/>
      <w:autoSpaceDN w:val="0"/>
      <w:adjustRightInd w:val="0"/>
      <w:spacing w:after="180"/>
      <w:textAlignment w:val="baseline"/>
    </w:pPr>
    <w:rPr>
      <w:lang w:eastAsia="en-US"/>
    </w:rPr>
  </w:style>
  <w:style w:type="paragraph" w:styleId="berschrift1">
    <w:name w:val="heading 1"/>
    <w:next w:val="Standard"/>
    <w:link w:val="berschrift1Zchn"/>
    <w:uiPriority w:val="9"/>
    <w:qFormat/>
    <w:rsid w:val="00D32A05"/>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berschrift2">
    <w:name w:val="heading 2"/>
    <w:basedOn w:val="berschrift1"/>
    <w:next w:val="Standard"/>
    <w:link w:val="berschrift2Zchn"/>
    <w:qFormat/>
    <w:rsid w:val="00D32A05"/>
    <w:pPr>
      <w:pBdr>
        <w:top w:val="none" w:sz="0" w:space="0" w:color="auto"/>
      </w:pBdr>
      <w:spacing w:before="180"/>
      <w:outlineLvl w:val="1"/>
    </w:pPr>
    <w:rPr>
      <w:sz w:val="32"/>
    </w:rPr>
  </w:style>
  <w:style w:type="paragraph" w:styleId="berschrift3">
    <w:name w:val="heading 3"/>
    <w:basedOn w:val="berschrift2"/>
    <w:next w:val="Standard"/>
    <w:link w:val="berschrift3Zchn"/>
    <w:qFormat/>
    <w:rsid w:val="00D32A05"/>
    <w:pPr>
      <w:spacing w:before="120"/>
      <w:outlineLvl w:val="2"/>
    </w:pPr>
    <w:rPr>
      <w:sz w:val="28"/>
    </w:rPr>
  </w:style>
  <w:style w:type="paragraph" w:styleId="berschrift4">
    <w:name w:val="heading 4"/>
    <w:basedOn w:val="berschrift3"/>
    <w:next w:val="Standard"/>
    <w:link w:val="berschrift4Zchn"/>
    <w:qFormat/>
    <w:rsid w:val="00D32A05"/>
    <w:pPr>
      <w:ind w:left="1418" w:hanging="1418"/>
      <w:outlineLvl w:val="3"/>
    </w:pPr>
    <w:rPr>
      <w:sz w:val="24"/>
    </w:rPr>
  </w:style>
  <w:style w:type="paragraph" w:styleId="berschrift5">
    <w:name w:val="heading 5"/>
    <w:basedOn w:val="berschrift4"/>
    <w:next w:val="Standard"/>
    <w:qFormat/>
    <w:rsid w:val="00D32A05"/>
    <w:pPr>
      <w:ind w:left="1701" w:hanging="1701"/>
      <w:outlineLvl w:val="4"/>
    </w:pPr>
    <w:rPr>
      <w:sz w:val="22"/>
    </w:rPr>
  </w:style>
  <w:style w:type="paragraph" w:styleId="berschrift6">
    <w:name w:val="heading 6"/>
    <w:basedOn w:val="H6"/>
    <w:next w:val="Standard"/>
    <w:qFormat/>
    <w:rsid w:val="00D32A05"/>
    <w:pPr>
      <w:outlineLvl w:val="5"/>
    </w:pPr>
  </w:style>
  <w:style w:type="paragraph" w:styleId="berschrift7">
    <w:name w:val="heading 7"/>
    <w:basedOn w:val="H6"/>
    <w:next w:val="Standard"/>
    <w:qFormat/>
    <w:rsid w:val="00D32A05"/>
    <w:pPr>
      <w:outlineLvl w:val="6"/>
    </w:pPr>
  </w:style>
  <w:style w:type="paragraph" w:styleId="berschrift8">
    <w:name w:val="heading 8"/>
    <w:basedOn w:val="berschrift1"/>
    <w:next w:val="Standard"/>
    <w:link w:val="berschrift8Zchn"/>
    <w:qFormat/>
    <w:rsid w:val="00D32A05"/>
    <w:pPr>
      <w:ind w:left="0" w:firstLine="0"/>
      <w:outlineLvl w:val="7"/>
    </w:pPr>
  </w:style>
  <w:style w:type="paragraph" w:styleId="berschrift9">
    <w:name w:val="heading 9"/>
    <w:basedOn w:val="berschrift8"/>
    <w:next w:val="Standard"/>
    <w:qFormat/>
    <w:rsid w:val="00D32A05"/>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6">
    <w:name w:val="H6"/>
    <w:basedOn w:val="berschrift5"/>
    <w:next w:val="Standard"/>
    <w:rsid w:val="00D32A05"/>
    <w:pPr>
      <w:ind w:left="1985" w:hanging="1985"/>
      <w:outlineLvl w:val="9"/>
    </w:pPr>
    <w:rPr>
      <w:sz w:val="20"/>
    </w:rPr>
  </w:style>
  <w:style w:type="paragraph" w:styleId="Verzeichnis9">
    <w:name w:val="toc 9"/>
    <w:basedOn w:val="Verzeichnis8"/>
    <w:rsid w:val="00D32A05"/>
    <w:pPr>
      <w:ind w:left="1418" w:hanging="1418"/>
    </w:pPr>
  </w:style>
  <w:style w:type="paragraph" w:styleId="Verzeichnis8">
    <w:name w:val="toc 8"/>
    <w:basedOn w:val="Verzeichnis1"/>
    <w:uiPriority w:val="39"/>
    <w:rsid w:val="00D32A05"/>
    <w:pPr>
      <w:spacing w:before="180"/>
      <w:ind w:left="2693" w:hanging="2693"/>
    </w:pPr>
    <w:rPr>
      <w:b/>
    </w:rPr>
  </w:style>
  <w:style w:type="paragraph" w:styleId="Verzeichnis1">
    <w:name w:val="toc 1"/>
    <w:uiPriority w:val="39"/>
    <w:rsid w:val="00D32A05"/>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Standard"/>
    <w:next w:val="Standard"/>
    <w:rsid w:val="00D32A05"/>
    <w:pPr>
      <w:keepLines/>
      <w:tabs>
        <w:tab w:val="center" w:pos="4536"/>
        <w:tab w:val="right" w:pos="9072"/>
      </w:tabs>
    </w:pPr>
    <w:rPr>
      <w:noProof/>
    </w:rPr>
  </w:style>
  <w:style w:type="character" w:customStyle="1" w:styleId="ZGSM">
    <w:name w:val="ZGSM"/>
    <w:rsid w:val="00D32A05"/>
  </w:style>
  <w:style w:type="paragraph" w:styleId="Kopfzeile">
    <w:name w:val="header"/>
    <w:link w:val="KopfzeileZchn"/>
    <w:rsid w:val="00D32A05"/>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D32A05"/>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Verzeichnis5">
    <w:name w:val="toc 5"/>
    <w:basedOn w:val="Verzeichnis4"/>
    <w:rsid w:val="00D32A05"/>
    <w:pPr>
      <w:ind w:left="1701" w:hanging="1701"/>
    </w:pPr>
  </w:style>
  <w:style w:type="paragraph" w:styleId="Verzeichnis4">
    <w:name w:val="toc 4"/>
    <w:basedOn w:val="Verzeichnis3"/>
    <w:uiPriority w:val="39"/>
    <w:rsid w:val="00D32A05"/>
    <w:pPr>
      <w:ind w:left="1418" w:hanging="1418"/>
    </w:pPr>
  </w:style>
  <w:style w:type="paragraph" w:styleId="Verzeichnis3">
    <w:name w:val="toc 3"/>
    <w:basedOn w:val="Verzeichnis2"/>
    <w:uiPriority w:val="39"/>
    <w:rsid w:val="00D32A05"/>
    <w:pPr>
      <w:ind w:left="1134" w:hanging="1134"/>
    </w:pPr>
  </w:style>
  <w:style w:type="paragraph" w:styleId="Verzeichnis2">
    <w:name w:val="toc 2"/>
    <w:basedOn w:val="Verzeichnis1"/>
    <w:uiPriority w:val="39"/>
    <w:rsid w:val="00D32A05"/>
    <w:pPr>
      <w:spacing w:before="0"/>
      <w:ind w:left="851" w:hanging="851"/>
    </w:pPr>
    <w:rPr>
      <w:sz w:val="20"/>
    </w:rPr>
  </w:style>
  <w:style w:type="paragraph" w:styleId="Index1">
    <w:name w:val="index 1"/>
    <w:basedOn w:val="Standard"/>
    <w:semiHidden/>
    <w:rsid w:val="00D32A05"/>
    <w:pPr>
      <w:keepLines/>
    </w:pPr>
  </w:style>
  <w:style w:type="paragraph" w:styleId="Index2">
    <w:name w:val="index 2"/>
    <w:basedOn w:val="Index1"/>
    <w:semiHidden/>
    <w:rsid w:val="00D32A05"/>
    <w:pPr>
      <w:ind w:left="284"/>
    </w:pPr>
  </w:style>
  <w:style w:type="paragraph" w:customStyle="1" w:styleId="TT">
    <w:name w:val="TT"/>
    <w:basedOn w:val="berschrift1"/>
    <w:next w:val="Standard"/>
    <w:rsid w:val="00D32A05"/>
    <w:pPr>
      <w:outlineLvl w:val="9"/>
    </w:pPr>
  </w:style>
  <w:style w:type="paragraph" w:styleId="Fuzeile">
    <w:name w:val="footer"/>
    <w:basedOn w:val="Kopfzeile"/>
    <w:link w:val="FuzeileZchn"/>
    <w:rsid w:val="00D32A05"/>
    <w:pPr>
      <w:jc w:val="center"/>
    </w:pPr>
    <w:rPr>
      <w:i/>
    </w:rPr>
  </w:style>
  <w:style w:type="character" w:styleId="Funotenzeichen">
    <w:name w:val="footnote reference"/>
    <w:basedOn w:val="Absatz-Standardschriftart"/>
    <w:semiHidden/>
    <w:rsid w:val="00D32A05"/>
    <w:rPr>
      <w:b/>
      <w:position w:val="6"/>
      <w:sz w:val="16"/>
    </w:rPr>
  </w:style>
  <w:style w:type="paragraph" w:styleId="Funotentext">
    <w:name w:val="footnote text"/>
    <w:basedOn w:val="Standard"/>
    <w:semiHidden/>
    <w:rsid w:val="00D32A05"/>
    <w:pPr>
      <w:keepLines/>
      <w:ind w:left="454" w:hanging="454"/>
    </w:pPr>
    <w:rPr>
      <w:sz w:val="16"/>
    </w:rPr>
  </w:style>
  <w:style w:type="paragraph" w:customStyle="1" w:styleId="NF">
    <w:name w:val="NF"/>
    <w:basedOn w:val="NO"/>
    <w:rsid w:val="00D32A05"/>
    <w:pPr>
      <w:keepNext/>
      <w:spacing w:after="0"/>
    </w:pPr>
    <w:rPr>
      <w:rFonts w:ascii="Arial" w:hAnsi="Arial"/>
      <w:sz w:val="18"/>
    </w:rPr>
  </w:style>
  <w:style w:type="paragraph" w:customStyle="1" w:styleId="NO">
    <w:name w:val="NO"/>
    <w:basedOn w:val="Standard"/>
    <w:link w:val="NOChar"/>
    <w:rsid w:val="00D32A05"/>
    <w:pPr>
      <w:keepLines/>
      <w:ind w:left="1135" w:hanging="851"/>
    </w:pPr>
  </w:style>
  <w:style w:type="paragraph" w:customStyle="1" w:styleId="PL">
    <w:name w:val="PL"/>
    <w:link w:val="PLChar"/>
    <w:rsid w:val="00D32A05"/>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paragraph" w:customStyle="1" w:styleId="TAR">
    <w:name w:val="TAR"/>
    <w:basedOn w:val="TAL"/>
    <w:rsid w:val="00D32A05"/>
    <w:pPr>
      <w:jc w:val="right"/>
    </w:pPr>
  </w:style>
  <w:style w:type="paragraph" w:customStyle="1" w:styleId="TAL">
    <w:name w:val="TAL"/>
    <w:basedOn w:val="Standard"/>
    <w:link w:val="TALChar"/>
    <w:rsid w:val="00D32A05"/>
    <w:pPr>
      <w:keepNext/>
      <w:keepLines/>
      <w:spacing w:after="0"/>
    </w:pPr>
    <w:rPr>
      <w:rFonts w:ascii="Arial" w:hAnsi="Arial"/>
      <w:sz w:val="18"/>
    </w:rPr>
  </w:style>
  <w:style w:type="paragraph" w:styleId="Listennummer2">
    <w:name w:val="List Number 2"/>
    <w:basedOn w:val="Listennummer"/>
    <w:rsid w:val="00D32A05"/>
    <w:pPr>
      <w:ind w:left="851"/>
    </w:pPr>
  </w:style>
  <w:style w:type="paragraph" w:styleId="Listennummer">
    <w:name w:val="List Number"/>
    <w:basedOn w:val="Liste"/>
    <w:rsid w:val="00D32A05"/>
  </w:style>
  <w:style w:type="paragraph" w:styleId="Liste">
    <w:name w:val="List"/>
    <w:basedOn w:val="Standard"/>
    <w:rsid w:val="00D32A05"/>
    <w:pPr>
      <w:ind w:left="568" w:hanging="284"/>
    </w:pPr>
  </w:style>
  <w:style w:type="paragraph" w:customStyle="1" w:styleId="TAH">
    <w:name w:val="TAH"/>
    <w:basedOn w:val="TAC"/>
    <w:rsid w:val="00D32A05"/>
    <w:rPr>
      <w:b/>
    </w:rPr>
  </w:style>
  <w:style w:type="paragraph" w:customStyle="1" w:styleId="TAC">
    <w:name w:val="TAC"/>
    <w:basedOn w:val="TAL"/>
    <w:rsid w:val="00D32A05"/>
    <w:pPr>
      <w:jc w:val="center"/>
    </w:pPr>
  </w:style>
  <w:style w:type="paragraph" w:customStyle="1" w:styleId="LD">
    <w:name w:val="LD"/>
    <w:rsid w:val="00D32A05"/>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Standard"/>
    <w:link w:val="EXChar"/>
    <w:rsid w:val="00D32A05"/>
    <w:pPr>
      <w:keepLines/>
      <w:ind w:left="1702" w:hanging="1418"/>
    </w:pPr>
  </w:style>
  <w:style w:type="paragraph" w:customStyle="1" w:styleId="FP">
    <w:name w:val="FP"/>
    <w:basedOn w:val="Standard"/>
    <w:rsid w:val="00D32A05"/>
    <w:pPr>
      <w:spacing w:after="0"/>
    </w:pPr>
  </w:style>
  <w:style w:type="paragraph" w:customStyle="1" w:styleId="NW">
    <w:name w:val="NW"/>
    <w:basedOn w:val="NO"/>
    <w:rsid w:val="00D32A05"/>
    <w:pPr>
      <w:spacing w:after="0"/>
    </w:pPr>
  </w:style>
  <w:style w:type="paragraph" w:customStyle="1" w:styleId="EW">
    <w:name w:val="EW"/>
    <w:basedOn w:val="EX"/>
    <w:rsid w:val="00D32A05"/>
    <w:pPr>
      <w:spacing w:after="0"/>
    </w:pPr>
  </w:style>
  <w:style w:type="paragraph" w:customStyle="1" w:styleId="B10">
    <w:name w:val="B1"/>
    <w:basedOn w:val="Liste"/>
    <w:rsid w:val="00D32A05"/>
    <w:pPr>
      <w:ind w:left="738" w:hanging="454"/>
    </w:pPr>
  </w:style>
  <w:style w:type="paragraph" w:styleId="Verzeichnis6">
    <w:name w:val="toc 6"/>
    <w:basedOn w:val="Verzeichnis5"/>
    <w:next w:val="Standard"/>
    <w:semiHidden/>
    <w:rsid w:val="00D32A05"/>
    <w:pPr>
      <w:ind w:left="1985" w:hanging="1985"/>
    </w:pPr>
  </w:style>
  <w:style w:type="paragraph" w:styleId="Verzeichnis7">
    <w:name w:val="toc 7"/>
    <w:basedOn w:val="Verzeichnis6"/>
    <w:next w:val="Standard"/>
    <w:semiHidden/>
    <w:rsid w:val="00D32A05"/>
    <w:pPr>
      <w:ind w:left="2268" w:hanging="2268"/>
    </w:pPr>
  </w:style>
  <w:style w:type="paragraph" w:styleId="Aufzhlungszeichen2">
    <w:name w:val="List Bullet 2"/>
    <w:basedOn w:val="Aufzhlungszeichen"/>
    <w:rsid w:val="00D32A05"/>
    <w:pPr>
      <w:ind w:left="851"/>
    </w:pPr>
  </w:style>
  <w:style w:type="paragraph" w:styleId="Aufzhlungszeichen">
    <w:name w:val="List Bullet"/>
    <w:basedOn w:val="Liste"/>
    <w:rsid w:val="00D32A05"/>
  </w:style>
  <w:style w:type="paragraph" w:customStyle="1" w:styleId="EditorsNote">
    <w:name w:val="Editor's Note"/>
    <w:basedOn w:val="NO"/>
    <w:rsid w:val="00D32A05"/>
    <w:rPr>
      <w:color w:val="FF0000"/>
    </w:rPr>
  </w:style>
  <w:style w:type="paragraph" w:customStyle="1" w:styleId="TH">
    <w:name w:val="TH"/>
    <w:basedOn w:val="FL"/>
    <w:next w:val="FL"/>
    <w:rsid w:val="00D32A05"/>
  </w:style>
  <w:style w:type="paragraph" w:customStyle="1" w:styleId="ZA">
    <w:name w:val="ZA"/>
    <w:rsid w:val="00D32A05"/>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D32A05"/>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D32A05"/>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D32A05"/>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D32A05"/>
    <w:pPr>
      <w:ind w:left="851" w:hanging="851"/>
    </w:pPr>
  </w:style>
  <w:style w:type="paragraph" w:customStyle="1" w:styleId="ZH">
    <w:name w:val="ZH"/>
    <w:rsid w:val="00D32A05"/>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rsid w:val="00D32A05"/>
    <w:pPr>
      <w:keepNext w:val="0"/>
      <w:spacing w:before="0" w:after="240"/>
    </w:pPr>
  </w:style>
  <w:style w:type="paragraph" w:customStyle="1" w:styleId="ZG">
    <w:name w:val="ZG"/>
    <w:rsid w:val="00D32A05"/>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Aufzhlungszeichen3">
    <w:name w:val="List Bullet 3"/>
    <w:basedOn w:val="Aufzhlungszeichen2"/>
    <w:rsid w:val="00D32A05"/>
    <w:pPr>
      <w:ind w:left="1135"/>
    </w:pPr>
  </w:style>
  <w:style w:type="paragraph" w:styleId="Liste2">
    <w:name w:val="List 2"/>
    <w:basedOn w:val="Liste"/>
    <w:rsid w:val="00D32A05"/>
    <w:pPr>
      <w:ind w:left="851"/>
    </w:pPr>
  </w:style>
  <w:style w:type="paragraph" w:styleId="Liste3">
    <w:name w:val="List 3"/>
    <w:basedOn w:val="Liste2"/>
    <w:rsid w:val="00D32A05"/>
    <w:pPr>
      <w:ind w:left="1135"/>
    </w:pPr>
  </w:style>
  <w:style w:type="paragraph" w:styleId="Liste4">
    <w:name w:val="List 4"/>
    <w:basedOn w:val="Liste3"/>
    <w:rsid w:val="00D32A05"/>
    <w:pPr>
      <w:ind w:left="1418"/>
    </w:pPr>
  </w:style>
  <w:style w:type="paragraph" w:styleId="Liste5">
    <w:name w:val="List 5"/>
    <w:basedOn w:val="Liste4"/>
    <w:rsid w:val="00D32A05"/>
    <w:pPr>
      <w:ind w:left="1702"/>
    </w:pPr>
  </w:style>
  <w:style w:type="paragraph" w:styleId="Aufzhlungszeichen4">
    <w:name w:val="List Bullet 4"/>
    <w:basedOn w:val="Aufzhlungszeichen3"/>
    <w:rsid w:val="00D32A05"/>
    <w:pPr>
      <w:ind w:left="1418"/>
    </w:pPr>
  </w:style>
  <w:style w:type="paragraph" w:styleId="Aufzhlungszeichen5">
    <w:name w:val="List Bullet 5"/>
    <w:basedOn w:val="Aufzhlungszeichen4"/>
    <w:rsid w:val="00D32A05"/>
    <w:pPr>
      <w:ind w:left="1702"/>
    </w:pPr>
  </w:style>
  <w:style w:type="paragraph" w:customStyle="1" w:styleId="B20">
    <w:name w:val="B2"/>
    <w:basedOn w:val="Liste2"/>
    <w:rsid w:val="00D32A05"/>
    <w:pPr>
      <w:ind w:left="1191" w:hanging="454"/>
    </w:pPr>
  </w:style>
  <w:style w:type="paragraph" w:customStyle="1" w:styleId="B30">
    <w:name w:val="B3"/>
    <w:basedOn w:val="Liste3"/>
    <w:rsid w:val="00D32A05"/>
    <w:pPr>
      <w:ind w:left="1645" w:hanging="454"/>
    </w:pPr>
  </w:style>
  <w:style w:type="paragraph" w:customStyle="1" w:styleId="B4">
    <w:name w:val="B4"/>
    <w:basedOn w:val="Liste4"/>
    <w:rsid w:val="00D32A05"/>
    <w:pPr>
      <w:ind w:left="2098" w:hanging="454"/>
    </w:pPr>
  </w:style>
  <w:style w:type="paragraph" w:customStyle="1" w:styleId="B5">
    <w:name w:val="B5"/>
    <w:basedOn w:val="Liste5"/>
    <w:rsid w:val="00D32A05"/>
    <w:pPr>
      <w:ind w:left="2552" w:hanging="454"/>
    </w:pPr>
  </w:style>
  <w:style w:type="paragraph" w:customStyle="1" w:styleId="ZTD">
    <w:name w:val="ZTD"/>
    <w:basedOn w:val="ZB"/>
    <w:rsid w:val="00D32A05"/>
    <w:pPr>
      <w:framePr w:hRule="auto" w:wrap="notBeside" w:y="852"/>
    </w:pPr>
    <w:rPr>
      <w:i w:val="0"/>
      <w:sz w:val="40"/>
    </w:rPr>
  </w:style>
  <w:style w:type="paragraph" w:customStyle="1" w:styleId="ZV">
    <w:name w:val="ZV"/>
    <w:basedOn w:val="ZU"/>
    <w:rsid w:val="00D32A05"/>
    <w:pPr>
      <w:framePr w:wrap="notBeside" w:y="16161"/>
    </w:pPr>
  </w:style>
  <w:style w:type="paragraph" w:styleId="Indexberschrift">
    <w:name w:val="index heading"/>
    <w:basedOn w:val="Standard"/>
    <w:next w:val="Standard"/>
    <w:semiHidden/>
    <w:pPr>
      <w:pBdr>
        <w:top w:val="single" w:sz="12" w:space="0" w:color="auto"/>
      </w:pBdr>
      <w:spacing w:before="360" w:after="240"/>
    </w:pPr>
    <w:rPr>
      <w:b/>
      <w:i/>
      <w:sz w:val="26"/>
    </w:rPr>
  </w:style>
  <w:style w:type="character" w:styleId="Hyperlink">
    <w:name w:val="Hyperlink"/>
    <w:uiPriority w:val="99"/>
    <w:rPr>
      <w:color w:val="0000FF"/>
      <w:u w:val="single"/>
    </w:rPr>
  </w:style>
  <w:style w:type="character" w:styleId="BesuchterLink">
    <w:name w:val="FollowedHyperlink"/>
    <w:rPr>
      <w:color w:val="800080"/>
      <w:u w:val="single"/>
    </w:rPr>
  </w:style>
  <w:style w:type="paragraph" w:customStyle="1" w:styleId="B3">
    <w:name w:val="B3+"/>
    <w:basedOn w:val="B30"/>
    <w:rsid w:val="00D32A05"/>
    <w:pPr>
      <w:numPr>
        <w:numId w:val="3"/>
      </w:numPr>
      <w:tabs>
        <w:tab w:val="left" w:pos="1134"/>
      </w:tabs>
    </w:pPr>
  </w:style>
  <w:style w:type="paragraph" w:customStyle="1" w:styleId="B1">
    <w:name w:val="B1+"/>
    <w:basedOn w:val="B10"/>
    <w:link w:val="B1Car"/>
    <w:rsid w:val="00D32A05"/>
    <w:pPr>
      <w:numPr>
        <w:numId w:val="1"/>
      </w:numPr>
    </w:pPr>
  </w:style>
  <w:style w:type="paragraph" w:customStyle="1" w:styleId="B2">
    <w:name w:val="B2+"/>
    <w:basedOn w:val="B20"/>
    <w:rsid w:val="00D32A05"/>
    <w:pPr>
      <w:numPr>
        <w:numId w:val="2"/>
      </w:numPr>
    </w:pPr>
  </w:style>
  <w:style w:type="paragraph" w:customStyle="1" w:styleId="BL">
    <w:name w:val="BL"/>
    <w:basedOn w:val="Standard"/>
    <w:link w:val="BLChar"/>
    <w:rsid w:val="00D32A05"/>
    <w:pPr>
      <w:numPr>
        <w:numId w:val="5"/>
      </w:numPr>
      <w:tabs>
        <w:tab w:val="left" w:pos="851"/>
      </w:tabs>
    </w:pPr>
  </w:style>
  <w:style w:type="paragraph" w:customStyle="1" w:styleId="BN">
    <w:name w:val="BN"/>
    <w:basedOn w:val="Standard"/>
    <w:rsid w:val="00D32A05"/>
    <w:pPr>
      <w:numPr>
        <w:numId w:val="4"/>
      </w:numPr>
    </w:pPr>
  </w:style>
  <w:style w:type="paragraph" w:styleId="Textkrper">
    <w:name w:val="Body Text"/>
    <w:basedOn w:val="Standard"/>
    <w:link w:val="TextkrperZchn"/>
    <w:pPr>
      <w:keepNext/>
      <w:spacing w:after="140"/>
    </w:pPr>
  </w:style>
  <w:style w:type="paragraph" w:styleId="Blocktext">
    <w:name w:val="Block Text"/>
    <w:basedOn w:val="Standard"/>
    <w:pPr>
      <w:spacing w:after="120"/>
      <w:ind w:left="1440" w:right="1440"/>
    </w:pPr>
  </w:style>
  <w:style w:type="paragraph" w:styleId="Textkrper2">
    <w:name w:val="Body Text 2"/>
    <w:basedOn w:val="Standard"/>
    <w:pPr>
      <w:spacing w:after="120" w:line="480" w:lineRule="auto"/>
    </w:pPr>
  </w:style>
  <w:style w:type="paragraph" w:styleId="Textkrper3">
    <w:name w:val="Body Text 3"/>
    <w:basedOn w:val="Standard"/>
    <w:pPr>
      <w:spacing w:after="120"/>
    </w:pPr>
    <w:rPr>
      <w:sz w:val="16"/>
      <w:szCs w:val="16"/>
    </w:rPr>
  </w:style>
  <w:style w:type="paragraph" w:styleId="Textkrper-Erstzeileneinzug">
    <w:name w:val="Body Text First Indent"/>
    <w:basedOn w:val="Textkrper"/>
    <w:pPr>
      <w:keepNext w:val="0"/>
      <w:spacing w:after="120"/>
      <w:ind w:firstLine="210"/>
    </w:pPr>
  </w:style>
  <w:style w:type="paragraph" w:styleId="Textkrper-Zeileneinzug">
    <w:name w:val="Body Text Indent"/>
    <w:basedOn w:val="Standard"/>
    <w:pPr>
      <w:spacing w:after="120"/>
      <w:ind w:left="283"/>
    </w:pPr>
  </w:style>
  <w:style w:type="paragraph" w:styleId="Textkrper-Erstzeileneinzug2">
    <w:name w:val="Body Text First Indent 2"/>
    <w:basedOn w:val="Textkrper-Zeileneinzug"/>
    <w:pPr>
      <w:ind w:firstLine="210"/>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Beschriftung">
    <w:name w:val="caption"/>
    <w:basedOn w:val="Standard"/>
    <w:next w:val="Standard"/>
    <w:qFormat/>
    <w:pPr>
      <w:spacing w:before="120" w:after="120"/>
    </w:pPr>
    <w:rPr>
      <w:b/>
      <w:bCs/>
    </w:rPr>
  </w:style>
  <w:style w:type="paragraph" w:styleId="Gruformel">
    <w:name w:val="Closing"/>
    <w:basedOn w:val="Standard"/>
    <w:pPr>
      <w:ind w:left="4252"/>
    </w:pPr>
  </w:style>
  <w:style w:type="character" w:styleId="Kommentarzeichen">
    <w:name w:val="annotation reference"/>
    <w:semiHidden/>
    <w:rPr>
      <w:sz w:val="16"/>
      <w:szCs w:val="16"/>
    </w:rPr>
  </w:style>
  <w:style w:type="paragraph" w:styleId="Kommentartext">
    <w:name w:val="annotation text"/>
    <w:basedOn w:val="Standard"/>
    <w:link w:val="KommentartextZchn"/>
    <w:semiHidden/>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character" w:styleId="Hervorhebung">
    <w:name w:val="Emphasis"/>
    <w:qFormat/>
    <w:rPr>
      <w:i/>
      <w:iCs/>
    </w:rPr>
  </w:style>
  <w:style w:type="character" w:styleId="Endnotenzeichen">
    <w:name w:val="endnote reference"/>
    <w:semiHidden/>
    <w:rPr>
      <w:vertAlign w:val="superscript"/>
    </w:rPr>
  </w:style>
  <w:style w:type="paragraph" w:styleId="Endnotentext">
    <w:name w:val="endnote text"/>
    <w:basedOn w:val="Standard"/>
    <w:semiHidden/>
  </w:style>
  <w:style w:type="paragraph" w:styleId="Umschlagadresse">
    <w:name w:val="envelope address"/>
    <w:basedOn w:val="Standard"/>
    <w:pPr>
      <w:framePr w:w="7920" w:h="1980" w:hRule="exact" w:hSpace="180" w:wrap="auto" w:hAnchor="page" w:xAlign="center" w:yAlign="bottom"/>
      <w:ind w:left="2880"/>
    </w:pPr>
    <w:rPr>
      <w:rFonts w:ascii="Arial" w:hAnsi="Arial" w:cs="Arial"/>
      <w:sz w:val="24"/>
      <w:szCs w:val="24"/>
    </w:rPr>
  </w:style>
  <w:style w:type="paragraph" w:styleId="Umschlagabsenderadresse">
    <w:name w:val="envelope return"/>
    <w:basedOn w:val="Standard"/>
    <w:rPr>
      <w:rFonts w:ascii="Arial" w:hAnsi="Arial" w:cs="Arial"/>
    </w:rPr>
  </w:style>
  <w:style w:type="character" w:styleId="HTMLAkronym">
    <w:name w:val="HTML Acronym"/>
    <w:basedOn w:val="Absatz-Standardschriftart"/>
  </w:style>
  <w:style w:type="paragraph" w:styleId="HTMLAdresse">
    <w:name w:val="HTML Address"/>
    <w:basedOn w:val="Standard"/>
    <w:rPr>
      <w:i/>
      <w:iCs/>
    </w:rPr>
  </w:style>
  <w:style w:type="character" w:styleId="HTMLZitat">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Tastatur">
    <w:name w:val="HTML Keyboard"/>
    <w:rPr>
      <w:rFonts w:ascii="Courier New" w:hAnsi="Courier New"/>
      <w:sz w:val="20"/>
      <w:szCs w:val="20"/>
    </w:rPr>
  </w:style>
  <w:style w:type="paragraph" w:styleId="HTMLVorformatiert">
    <w:name w:val="HTML Preformatted"/>
    <w:basedOn w:val="Standard"/>
    <w:rPr>
      <w:rFonts w:ascii="Courier New" w:hAnsi="Courier New" w:cs="Courier New"/>
    </w:rPr>
  </w:style>
  <w:style w:type="character" w:styleId="HTMLBeispiel">
    <w:name w:val="HTML Sample"/>
    <w:rPr>
      <w:rFonts w:ascii="Courier New" w:hAnsi="Courier New"/>
    </w:rPr>
  </w:style>
  <w:style w:type="character" w:styleId="HTMLSchreibmaschine">
    <w:name w:val="HTML Typewriter"/>
    <w:rPr>
      <w:rFonts w:ascii="Courier New" w:hAnsi="Courier New"/>
      <w:sz w:val="20"/>
      <w:szCs w:val="20"/>
    </w:rPr>
  </w:style>
  <w:style w:type="character" w:styleId="HTMLVariable">
    <w:name w:val="HTML Variable"/>
    <w:rPr>
      <w:i/>
      <w:iCs/>
    </w:rPr>
  </w:style>
  <w:style w:type="paragraph" w:styleId="Index3">
    <w:name w:val="index 3"/>
    <w:basedOn w:val="Standard"/>
    <w:next w:val="Standard"/>
    <w:autoRedefine/>
    <w:semiHidden/>
    <w:pPr>
      <w:ind w:left="600" w:hanging="200"/>
    </w:pPr>
  </w:style>
  <w:style w:type="paragraph" w:styleId="Index4">
    <w:name w:val="index 4"/>
    <w:basedOn w:val="Standard"/>
    <w:next w:val="Standard"/>
    <w:autoRedefine/>
    <w:semiHidden/>
    <w:pPr>
      <w:ind w:left="800" w:hanging="200"/>
    </w:pPr>
  </w:style>
  <w:style w:type="paragraph" w:styleId="Index5">
    <w:name w:val="index 5"/>
    <w:basedOn w:val="Standard"/>
    <w:next w:val="Standard"/>
    <w:autoRedefine/>
    <w:semiHidden/>
    <w:pPr>
      <w:ind w:left="1000" w:hanging="200"/>
    </w:pPr>
  </w:style>
  <w:style w:type="paragraph" w:styleId="Index6">
    <w:name w:val="index 6"/>
    <w:basedOn w:val="Standard"/>
    <w:next w:val="Standard"/>
    <w:autoRedefine/>
    <w:semiHidden/>
    <w:pPr>
      <w:ind w:left="1200" w:hanging="200"/>
    </w:pPr>
  </w:style>
  <w:style w:type="paragraph" w:styleId="Index7">
    <w:name w:val="index 7"/>
    <w:basedOn w:val="Standard"/>
    <w:next w:val="Standard"/>
    <w:autoRedefine/>
    <w:semiHidden/>
    <w:pPr>
      <w:ind w:left="1400" w:hanging="200"/>
    </w:pPr>
  </w:style>
  <w:style w:type="paragraph" w:styleId="Index8">
    <w:name w:val="index 8"/>
    <w:basedOn w:val="Standard"/>
    <w:next w:val="Standard"/>
    <w:autoRedefine/>
    <w:semiHidden/>
    <w:pPr>
      <w:ind w:left="1600" w:hanging="200"/>
    </w:pPr>
  </w:style>
  <w:style w:type="paragraph" w:styleId="Index9">
    <w:name w:val="index 9"/>
    <w:basedOn w:val="Standard"/>
    <w:next w:val="Standard"/>
    <w:autoRedefine/>
    <w:semiHidden/>
    <w:pPr>
      <w:ind w:left="1800" w:hanging="200"/>
    </w:pPr>
  </w:style>
  <w:style w:type="character" w:styleId="Zeilennummer">
    <w:name w:val="line number"/>
    <w:basedOn w:val="Absatz-Standardschriftart"/>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3">
    <w:name w:val="List Number 3"/>
    <w:basedOn w:val="Standard"/>
    <w:pPr>
      <w:numPr>
        <w:numId w:val="6"/>
      </w:numPr>
    </w:pPr>
  </w:style>
  <w:style w:type="paragraph" w:styleId="Listennummer4">
    <w:name w:val="List Number 4"/>
    <w:basedOn w:val="Standard"/>
    <w:pPr>
      <w:numPr>
        <w:numId w:val="7"/>
      </w:numPr>
    </w:pPr>
  </w:style>
  <w:style w:type="paragraph" w:styleId="Listennummer5">
    <w:name w:val="List Number 5"/>
    <w:basedOn w:val="Standard"/>
    <w:pPr>
      <w:numPr>
        <w:numId w:val="8"/>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StandardWeb">
    <w:name w:val="Normal (Web)"/>
    <w:basedOn w:val="Standard"/>
    <w:rPr>
      <w:sz w:val="24"/>
      <w:szCs w:val="24"/>
    </w:rPr>
  </w:style>
  <w:style w:type="paragraph" w:styleId="Standardeinzug">
    <w:name w:val="Normal Indent"/>
    <w:basedOn w:val="Standard"/>
    <w:pPr>
      <w:ind w:left="720"/>
    </w:pPr>
  </w:style>
  <w:style w:type="paragraph" w:styleId="Fu-Endnotenberschrift">
    <w:name w:val="Note Heading"/>
    <w:basedOn w:val="Standard"/>
    <w:next w:val="Standard"/>
  </w:style>
  <w:style w:type="character" w:styleId="Seitenzahl">
    <w:name w:val="page number"/>
    <w:basedOn w:val="Absatz-Standardschriftart"/>
  </w:style>
  <w:style w:type="paragraph" w:styleId="NurText">
    <w:name w:val="Plain Text"/>
    <w:basedOn w:val="Standard"/>
    <w:rPr>
      <w:rFonts w:ascii="Courier New" w:hAnsi="Courier New" w:cs="Courier New"/>
    </w:rPr>
  </w:style>
  <w:style w:type="paragraph" w:styleId="Anrede">
    <w:name w:val="Salutation"/>
    <w:basedOn w:val="Standard"/>
    <w:next w:val="Standard"/>
  </w:style>
  <w:style w:type="paragraph" w:styleId="Unterschrift">
    <w:name w:val="Signature"/>
    <w:basedOn w:val="Standard"/>
    <w:pPr>
      <w:ind w:left="4252"/>
    </w:pPr>
  </w:style>
  <w:style w:type="character" w:styleId="Fett">
    <w:name w:val="Strong"/>
    <w:qFormat/>
    <w:rPr>
      <w:b/>
      <w:bCs/>
    </w:rPr>
  </w:style>
  <w:style w:type="paragraph" w:styleId="Untertitel">
    <w:name w:val="Subtitle"/>
    <w:basedOn w:val="Standard"/>
    <w:qFormat/>
    <w:pPr>
      <w:spacing w:after="60"/>
      <w:jc w:val="center"/>
      <w:outlineLvl w:val="1"/>
    </w:pPr>
    <w:rPr>
      <w:rFonts w:ascii="Arial" w:hAnsi="Arial" w:cs="Arial"/>
      <w:sz w:val="24"/>
      <w:szCs w:val="24"/>
    </w:rPr>
  </w:style>
  <w:style w:type="paragraph" w:styleId="Rechtsgrundlagenverzeichnis">
    <w:name w:val="table of authorities"/>
    <w:basedOn w:val="Standard"/>
    <w:next w:val="Standard"/>
    <w:semiHidden/>
    <w:pPr>
      <w:ind w:left="200" w:hanging="200"/>
    </w:pPr>
  </w:style>
  <w:style w:type="paragraph" w:styleId="Abbildungsverzeichnis">
    <w:name w:val="table of figures"/>
    <w:basedOn w:val="Standard"/>
    <w:next w:val="Standard"/>
    <w:semiHidden/>
    <w:pPr>
      <w:ind w:left="400" w:hanging="40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RGV-berschrift">
    <w:name w:val="toa heading"/>
    <w:basedOn w:val="Standard"/>
    <w:next w:val="Standard"/>
    <w:semiHidden/>
    <w:pPr>
      <w:spacing w:before="120"/>
    </w:pPr>
    <w:rPr>
      <w:rFonts w:ascii="Arial" w:hAnsi="Arial" w:cs="Arial"/>
      <w:b/>
      <w:bCs/>
      <w:sz w:val="24"/>
      <w:szCs w:val="24"/>
    </w:rPr>
  </w:style>
  <w:style w:type="paragraph" w:customStyle="1" w:styleId="TAJ">
    <w:name w:val="TAJ"/>
    <w:basedOn w:val="Standard"/>
    <w:rsid w:val="00D32A05"/>
    <w:pPr>
      <w:keepNext/>
      <w:keepLines/>
      <w:spacing w:after="0"/>
      <w:jc w:val="both"/>
    </w:pPr>
    <w:rPr>
      <w:rFonts w:ascii="Arial" w:hAnsi="Arial"/>
      <w:sz w:val="18"/>
    </w:rPr>
  </w:style>
  <w:style w:type="paragraph" w:customStyle="1" w:styleId="FL">
    <w:name w:val="FL"/>
    <w:basedOn w:val="Standard"/>
    <w:rsid w:val="00D32A05"/>
    <w:pPr>
      <w:keepNext/>
      <w:keepLines/>
      <w:spacing w:before="60"/>
      <w:jc w:val="center"/>
    </w:pPr>
    <w:rPr>
      <w:rFonts w:ascii="Arial" w:hAnsi="Arial"/>
      <w:b/>
    </w:rPr>
  </w:style>
  <w:style w:type="paragraph" w:styleId="Sprechblasentext">
    <w:name w:val="Balloon Text"/>
    <w:basedOn w:val="Standard"/>
    <w:link w:val="SprechblasentextZchn"/>
    <w:rsid w:val="00CE4B84"/>
    <w:pPr>
      <w:spacing w:after="0"/>
    </w:pPr>
    <w:rPr>
      <w:rFonts w:ascii="Tahoma" w:hAnsi="Tahoma"/>
      <w:sz w:val="16"/>
      <w:szCs w:val="16"/>
      <w:lang w:val="x-none"/>
    </w:rPr>
  </w:style>
  <w:style w:type="character" w:customStyle="1" w:styleId="SprechblasentextZchn">
    <w:name w:val="Sprechblasentext Zchn"/>
    <w:link w:val="Sprechblasentext"/>
    <w:rsid w:val="00CE4B84"/>
    <w:rPr>
      <w:rFonts w:ascii="Tahoma" w:hAnsi="Tahoma" w:cs="Tahoma"/>
      <w:sz w:val="16"/>
      <w:szCs w:val="16"/>
      <w:lang w:eastAsia="en-US"/>
    </w:rPr>
  </w:style>
  <w:style w:type="character" w:customStyle="1" w:styleId="NOChar">
    <w:name w:val="NO Char"/>
    <w:link w:val="NO"/>
    <w:rsid w:val="00AF75CD"/>
    <w:rPr>
      <w:lang w:eastAsia="en-US"/>
    </w:rPr>
  </w:style>
  <w:style w:type="character" w:customStyle="1" w:styleId="FuzeileZchn">
    <w:name w:val="Fußzeile Zchn"/>
    <w:link w:val="Fuzeile"/>
    <w:rsid w:val="003D0745"/>
    <w:rPr>
      <w:rFonts w:ascii="Arial" w:hAnsi="Arial"/>
      <w:b/>
      <w:i/>
      <w:noProof/>
      <w:sz w:val="18"/>
      <w:lang w:eastAsia="en-US"/>
    </w:rPr>
  </w:style>
  <w:style w:type="character" w:customStyle="1" w:styleId="berschrift2Zchn">
    <w:name w:val="Überschrift 2 Zchn"/>
    <w:link w:val="berschrift2"/>
    <w:rsid w:val="006C3210"/>
    <w:rPr>
      <w:rFonts w:ascii="Arial" w:hAnsi="Arial"/>
      <w:sz w:val="32"/>
      <w:lang w:eastAsia="en-US"/>
    </w:rPr>
  </w:style>
  <w:style w:type="character" w:customStyle="1" w:styleId="berschrift8Zchn">
    <w:name w:val="Überschrift 8 Zchn"/>
    <w:link w:val="berschrift8"/>
    <w:rsid w:val="00AC7752"/>
    <w:rPr>
      <w:rFonts w:ascii="Arial" w:hAnsi="Arial"/>
      <w:sz w:val="36"/>
      <w:lang w:eastAsia="en-US"/>
    </w:rPr>
  </w:style>
  <w:style w:type="character" w:customStyle="1" w:styleId="berschrift1Zchn">
    <w:name w:val="Überschrift 1 Zchn"/>
    <w:link w:val="berschrift1"/>
    <w:uiPriority w:val="9"/>
    <w:rsid w:val="00F10D57"/>
    <w:rPr>
      <w:rFonts w:ascii="Arial" w:hAnsi="Arial"/>
      <w:sz w:val="36"/>
      <w:lang w:eastAsia="en-US"/>
    </w:rPr>
  </w:style>
  <w:style w:type="character" w:customStyle="1" w:styleId="KopfzeileZchn">
    <w:name w:val="Kopfzeile Zchn"/>
    <w:link w:val="Kopfzeile"/>
    <w:rsid w:val="00711494"/>
    <w:rPr>
      <w:rFonts w:ascii="Arial" w:hAnsi="Arial"/>
      <w:b/>
      <w:noProof/>
      <w:sz w:val="18"/>
      <w:lang w:eastAsia="en-US"/>
    </w:rPr>
  </w:style>
  <w:style w:type="paragraph" w:customStyle="1" w:styleId="TB1">
    <w:name w:val="TB1"/>
    <w:basedOn w:val="Standard"/>
    <w:qFormat/>
    <w:rsid w:val="00D32A05"/>
    <w:pPr>
      <w:keepNext/>
      <w:keepLines/>
      <w:numPr>
        <w:numId w:val="9"/>
      </w:numPr>
      <w:tabs>
        <w:tab w:val="left" w:pos="720"/>
      </w:tabs>
      <w:spacing w:after="0"/>
      <w:ind w:left="737" w:hanging="380"/>
    </w:pPr>
    <w:rPr>
      <w:rFonts w:ascii="Arial" w:hAnsi="Arial"/>
      <w:sz w:val="18"/>
    </w:rPr>
  </w:style>
  <w:style w:type="paragraph" w:customStyle="1" w:styleId="TB2">
    <w:name w:val="TB2"/>
    <w:basedOn w:val="Standard"/>
    <w:qFormat/>
    <w:rsid w:val="00D32A05"/>
    <w:pPr>
      <w:keepNext/>
      <w:keepLines/>
      <w:numPr>
        <w:numId w:val="10"/>
      </w:numPr>
      <w:tabs>
        <w:tab w:val="left" w:pos="1109"/>
      </w:tabs>
      <w:spacing w:after="0"/>
      <w:ind w:left="1100" w:hanging="380"/>
    </w:pPr>
    <w:rPr>
      <w:rFonts w:ascii="Arial" w:hAnsi="Arial"/>
      <w:sz w:val="18"/>
    </w:rPr>
  </w:style>
  <w:style w:type="paragraph" w:styleId="Kommentarthema">
    <w:name w:val="annotation subject"/>
    <w:basedOn w:val="Kommentartext"/>
    <w:next w:val="Kommentartext"/>
    <w:link w:val="KommentarthemaZchn"/>
    <w:rsid w:val="00446CB0"/>
    <w:rPr>
      <w:b/>
      <w:bCs/>
    </w:rPr>
  </w:style>
  <w:style w:type="character" w:customStyle="1" w:styleId="KommentartextZchn">
    <w:name w:val="Kommentartext Zchn"/>
    <w:basedOn w:val="Absatz-Standardschriftart"/>
    <w:link w:val="Kommentartext"/>
    <w:semiHidden/>
    <w:rsid w:val="00446CB0"/>
    <w:rPr>
      <w:lang w:eastAsia="en-US"/>
    </w:rPr>
  </w:style>
  <w:style w:type="character" w:customStyle="1" w:styleId="KommentarthemaZchn">
    <w:name w:val="Kommentarthema Zchn"/>
    <w:basedOn w:val="KommentartextZchn"/>
    <w:link w:val="Kommentarthema"/>
    <w:rsid w:val="00446CB0"/>
    <w:rPr>
      <w:b/>
      <w:bCs/>
      <w:lang w:eastAsia="en-US"/>
    </w:rPr>
  </w:style>
  <w:style w:type="character" w:customStyle="1" w:styleId="EXChar">
    <w:name w:val="EX Char"/>
    <w:link w:val="EX"/>
    <w:rsid w:val="00E01168"/>
    <w:rPr>
      <w:lang w:eastAsia="en-US"/>
    </w:rPr>
  </w:style>
  <w:style w:type="character" w:customStyle="1" w:styleId="B1Car">
    <w:name w:val="B1+ Car"/>
    <w:link w:val="B1"/>
    <w:rsid w:val="005A383C"/>
    <w:rPr>
      <w:lang w:eastAsia="en-US"/>
    </w:rPr>
  </w:style>
  <w:style w:type="paragraph" w:styleId="Listenabsatz">
    <w:name w:val="List Paragraph"/>
    <w:basedOn w:val="Standard"/>
    <w:uiPriority w:val="34"/>
    <w:qFormat/>
    <w:rsid w:val="00F20467"/>
    <w:pPr>
      <w:ind w:left="720"/>
      <w:contextualSpacing/>
    </w:pPr>
  </w:style>
  <w:style w:type="character" w:customStyle="1" w:styleId="PLChar">
    <w:name w:val="PL Char"/>
    <w:link w:val="PL"/>
    <w:locked/>
    <w:rsid w:val="00B154C9"/>
    <w:rPr>
      <w:rFonts w:ascii="Courier New" w:hAnsi="Courier New"/>
      <w:noProof/>
      <w:sz w:val="16"/>
      <w:lang w:eastAsia="en-US"/>
    </w:rPr>
  </w:style>
  <w:style w:type="character" w:customStyle="1" w:styleId="TextkrperZchn">
    <w:name w:val="Textkörper Zchn"/>
    <w:link w:val="Textkrper"/>
    <w:uiPriority w:val="99"/>
    <w:locked/>
    <w:rsid w:val="00B154C9"/>
    <w:rPr>
      <w:lang w:eastAsia="en-US"/>
    </w:rPr>
  </w:style>
  <w:style w:type="character" w:styleId="Buchtitel">
    <w:name w:val="Book Title"/>
    <w:basedOn w:val="Absatz-Standardschriftart"/>
    <w:uiPriority w:val="33"/>
    <w:qFormat/>
    <w:rsid w:val="003A6E72"/>
    <w:rPr>
      <w:b/>
      <w:bCs/>
      <w:i/>
      <w:iCs/>
      <w:spacing w:val="5"/>
    </w:rPr>
  </w:style>
  <w:style w:type="character" w:customStyle="1" w:styleId="TALChar">
    <w:name w:val="TAL Char"/>
    <w:link w:val="TAL"/>
    <w:rsid w:val="003A6E72"/>
    <w:rPr>
      <w:rFonts w:ascii="Arial" w:hAnsi="Arial"/>
      <w:sz w:val="18"/>
      <w:lang w:eastAsia="en-US"/>
    </w:rPr>
  </w:style>
  <w:style w:type="paragraph" w:customStyle="1" w:styleId="SignatureDefLong">
    <w:name w:val="SignatureDefLong"/>
    <w:basedOn w:val="Standard"/>
    <w:rsid w:val="003A6E72"/>
    <w:pPr>
      <w:keepLines/>
      <w:numPr>
        <w:ilvl w:val="12"/>
      </w:numPr>
      <w:tabs>
        <w:tab w:val="left" w:pos="1716"/>
        <w:tab w:val="right" w:pos="8970"/>
      </w:tabs>
      <w:spacing w:before="60" w:after="0"/>
      <w:ind w:left="3600" w:hanging="3600"/>
    </w:pPr>
  </w:style>
  <w:style w:type="character" w:customStyle="1" w:styleId="berschrift4Zchn">
    <w:name w:val="Überschrift 4 Zchn"/>
    <w:basedOn w:val="Absatz-Standardschriftart"/>
    <w:link w:val="berschrift4"/>
    <w:rsid w:val="003A6E72"/>
    <w:rPr>
      <w:rFonts w:ascii="Arial" w:hAnsi="Arial"/>
      <w:sz w:val="24"/>
      <w:lang w:eastAsia="en-US"/>
    </w:rPr>
  </w:style>
  <w:style w:type="character" w:customStyle="1" w:styleId="BLChar">
    <w:name w:val="BL Char"/>
    <w:basedOn w:val="Absatz-Standardschriftart"/>
    <w:link w:val="BL"/>
    <w:rsid w:val="0089186E"/>
    <w:rPr>
      <w:lang w:eastAsia="en-US"/>
    </w:rPr>
  </w:style>
  <w:style w:type="paragraph" w:styleId="berarbeitung">
    <w:name w:val="Revision"/>
    <w:hidden/>
    <w:uiPriority w:val="99"/>
    <w:semiHidden/>
    <w:rsid w:val="006816B6"/>
    <w:rPr>
      <w:lang w:eastAsia="en-US"/>
    </w:rPr>
  </w:style>
  <w:style w:type="character" w:customStyle="1" w:styleId="berschrift3Zchn">
    <w:name w:val="Überschrift 3 Zchn"/>
    <w:link w:val="berschrift3"/>
    <w:locked/>
    <w:rsid w:val="00E96559"/>
    <w:rPr>
      <w:rFonts w:ascii="Arial" w:hAnsi="Arial"/>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54319">
      <w:bodyDiv w:val="1"/>
      <w:marLeft w:val="0"/>
      <w:marRight w:val="0"/>
      <w:marTop w:val="0"/>
      <w:marBottom w:val="0"/>
      <w:divBdr>
        <w:top w:val="none" w:sz="0" w:space="0" w:color="auto"/>
        <w:left w:val="none" w:sz="0" w:space="0" w:color="auto"/>
        <w:bottom w:val="none" w:sz="0" w:space="0" w:color="auto"/>
        <w:right w:val="none" w:sz="0" w:space="0" w:color="auto"/>
      </w:divBdr>
    </w:div>
    <w:div w:id="461921859">
      <w:bodyDiv w:val="1"/>
      <w:marLeft w:val="0"/>
      <w:marRight w:val="0"/>
      <w:marTop w:val="0"/>
      <w:marBottom w:val="0"/>
      <w:divBdr>
        <w:top w:val="none" w:sz="0" w:space="0" w:color="auto"/>
        <w:left w:val="none" w:sz="0" w:space="0" w:color="auto"/>
        <w:bottom w:val="none" w:sz="0" w:space="0" w:color="auto"/>
        <w:right w:val="none" w:sz="0" w:space="0" w:color="auto"/>
      </w:divBdr>
    </w:div>
    <w:div w:id="469859627">
      <w:bodyDiv w:val="1"/>
      <w:marLeft w:val="0"/>
      <w:marRight w:val="0"/>
      <w:marTop w:val="0"/>
      <w:marBottom w:val="0"/>
      <w:divBdr>
        <w:top w:val="none" w:sz="0" w:space="0" w:color="auto"/>
        <w:left w:val="none" w:sz="0" w:space="0" w:color="auto"/>
        <w:bottom w:val="none" w:sz="0" w:space="0" w:color="auto"/>
        <w:right w:val="none" w:sz="0" w:space="0" w:color="auto"/>
      </w:divBdr>
    </w:div>
    <w:div w:id="471337220">
      <w:bodyDiv w:val="1"/>
      <w:marLeft w:val="0"/>
      <w:marRight w:val="0"/>
      <w:marTop w:val="0"/>
      <w:marBottom w:val="0"/>
      <w:divBdr>
        <w:top w:val="none" w:sz="0" w:space="0" w:color="auto"/>
        <w:left w:val="none" w:sz="0" w:space="0" w:color="auto"/>
        <w:bottom w:val="none" w:sz="0" w:space="0" w:color="auto"/>
        <w:right w:val="none" w:sz="0" w:space="0" w:color="auto"/>
      </w:divBdr>
    </w:div>
    <w:div w:id="543254188">
      <w:bodyDiv w:val="1"/>
      <w:marLeft w:val="0"/>
      <w:marRight w:val="0"/>
      <w:marTop w:val="0"/>
      <w:marBottom w:val="0"/>
      <w:divBdr>
        <w:top w:val="none" w:sz="0" w:space="0" w:color="auto"/>
        <w:left w:val="none" w:sz="0" w:space="0" w:color="auto"/>
        <w:bottom w:val="none" w:sz="0" w:space="0" w:color="auto"/>
        <w:right w:val="none" w:sz="0" w:space="0" w:color="auto"/>
      </w:divBdr>
    </w:div>
    <w:div w:id="973144172">
      <w:bodyDiv w:val="1"/>
      <w:marLeft w:val="0"/>
      <w:marRight w:val="0"/>
      <w:marTop w:val="0"/>
      <w:marBottom w:val="0"/>
      <w:divBdr>
        <w:top w:val="none" w:sz="0" w:space="0" w:color="auto"/>
        <w:left w:val="none" w:sz="0" w:space="0" w:color="auto"/>
        <w:bottom w:val="none" w:sz="0" w:space="0" w:color="auto"/>
        <w:right w:val="none" w:sz="0" w:space="0" w:color="auto"/>
      </w:divBdr>
    </w:div>
    <w:div w:id="975452575">
      <w:bodyDiv w:val="1"/>
      <w:marLeft w:val="0"/>
      <w:marRight w:val="0"/>
      <w:marTop w:val="0"/>
      <w:marBottom w:val="0"/>
      <w:divBdr>
        <w:top w:val="none" w:sz="0" w:space="0" w:color="auto"/>
        <w:left w:val="none" w:sz="0" w:space="0" w:color="auto"/>
        <w:bottom w:val="none" w:sz="0" w:space="0" w:color="auto"/>
        <w:right w:val="none" w:sz="0" w:space="0" w:color="auto"/>
      </w:divBdr>
    </w:div>
    <w:div w:id="1128818943">
      <w:bodyDiv w:val="1"/>
      <w:marLeft w:val="0"/>
      <w:marRight w:val="0"/>
      <w:marTop w:val="0"/>
      <w:marBottom w:val="0"/>
      <w:divBdr>
        <w:top w:val="none" w:sz="0" w:space="0" w:color="auto"/>
        <w:left w:val="none" w:sz="0" w:space="0" w:color="auto"/>
        <w:bottom w:val="none" w:sz="0" w:space="0" w:color="auto"/>
        <w:right w:val="none" w:sz="0" w:space="0" w:color="auto"/>
      </w:divBdr>
    </w:div>
    <w:div w:id="1130628312">
      <w:bodyDiv w:val="1"/>
      <w:marLeft w:val="0"/>
      <w:marRight w:val="0"/>
      <w:marTop w:val="0"/>
      <w:marBottom w:val="0"/>
      <w:divBdr>
        <w:top w:val="none" w:sz="0" w:space="0" w:color="auto"/>
        <w:left w:val="none" w:sz="0" w:space="0" w:color="auto"/>
        <w:bottom w:val="none" w:sz="0" w:space="0" w:color="auto"/>
        <w:right w:val="none" w:sz="0" w:space="0" w:color="auto"/>
      </w:divBdr>
    </w:div>
    <w:div w:id="1560941456">
      <w:bodyDiv w:val="1"/>
      <w:marLeft w:val="0"/>
      <w:marRight w:val="0"/>
      <w:marTop w:val="0"/>
      <w:marBottom w:val="0"/>
      <w:divBdr>
        <w:top w:val="none" w:sz="0" w:space="0" w:color="auto"/>
        <w:left w:val="none" w:sz="0" w:space="0" w:color="auto"/>
        <w:bottom w:val="none" w:sz="0" w:space="0" w:color="auto"/>
        <w:right w:val="none" w:sz="0" w:space="0" w:color="auto"/>
      </w:divBdr>
    </w:div>
    <w:div w:id="1699113377">
      <w:bodyDiv w:val="1"/>
      <w:marLeft w:val="0"/>
      <w:marRight w:val="0"/>
      <w:marTop w:val="0"/>
      <w:marBottom w:val="0"/>
      <w:divBdr>
        <w:top w:val="none" w:sz="0" w:space="0" w:color="auto"/>
        <w:left w:val="none" w:sz="0" w:space="0" w:color="auto"/>
        <w:bottom w:val="none" w:sz="0" w:space="0" w:color="auto"/>
        <w:right w:val="none" w:sz="0" w:space="0" w:color="auto"/>
      </w:divBdr>
    </w:div>
    <w:div w:id="1712881085">
      <w:bodyDiv w:val="1"/>
      <w:marLeft w:val="0"/>
      <w:marRight w:val="0"/>
      <w:marTop w:val="0"/>
      <w:marBottom w:val="0"/>
      <w:divBdr>
        <w:top w:val="none" w:sz="0" w:space="0" w:color="auto"/>
        <w:left w:val="none" w:sz="0" w:space="0" w:color="auto"/>
        <w:bottom w:val="none" w:sz="0" w:space="0" w:color="auto"/>
        <w:right w:val="none" w:sz="0" w:space="0" w:color="auto"/>
      </w:divBdr>
      <w:divsChild>
        <w:div w:id="1806661843">
          <w:marLeft w:val="0"/>
          <w:marRight w:val="0"/>
          <w:marTop w:val="0"/>
          <w:marBottom w:val="0"/>
          <w:divBdr>
            <w:top w:val="none" w:sz="0" w:space="0" w:color="auto"/>
            <w:left w:val="none" w:sz="0" w:space="0" w:color="auto"/>
            <w:bottom w:val="none" w:sz="0" w:space="0" w:color="auto"/>
            <w:right w:val="none" w:sz="0" w:space="0" w:color="auto"/>
          </w:divBdr>
        </w:div>
      </w:divsChild>
    </w:div>
    <w:div w:id="1897010523">
      <w:bodyDiv w:val="1"/>
      <w:marLeft w:val="0"/>
      <w:marRight w:val="0"/>
      <w:marTop w:val="0"/>
      <w:marBottom w:val="0"/>
      <w:divBdr>
        <w:top w:val="none" w:sz="0" w:space="0" w:color="auto"/>
        <w:left w:val="none" w:sz="0" w:space="0" w:color="auto"/>
        <w:bottom w:val="none" w:sz="0" w:space="0" w:color="auto"/>
        <w:right w:val="none" w:sz="0" w:space="0" w:color="auto"/>
      </w:divBdr>
    </w:div>
    <w:div w:id="204348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tsi.org/standards-search" TargetMode="External"/><Relationship Id="rId18" Type="http://schemas.openxmlformats.org/officeDocument/2006/relationships/hyperlink" Target="https://portal.etsi.org/Services/editHelp!/Howtostart/ETSIDraftingRules.aspx"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ipr.etsi.org/" TargetMode="External"/><Relationship Id="rId2" Type="http://schemas.openxmlformats.org/officeDocument/2006/relationships/customXml" Target="../customXml/item2.xml"/><Relationship Id="rId16" Type="http://schemas.openxmlformats.org/officeDocument/2006/relationships/hyperlink" Target="https://portal.etsi.org/People/CommiteeSupportStaff.aspx"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ortal.etsi.org/TB/ETSIDeliverableStatus.aspx"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docbox.etsi.org/Referenc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tsi.org/delive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5E2614B55994418310EBCA9CC035C5" ma:contentTypeVersion="4" ma:contentTypeDescription="Create a new document." ma:contentTypeScope="" ma:versionID="eb100672d9af21a3730c678a54831943">
  <xsd:schema xmlns:xsd="http://www.w3.org/2001/XMLSchema" xmlns:xs="http://www.w3.org/2001/XMLSchema" xmlns:p="http://schemas.microsoft.com/office/2006/metadata/properties" xmlns:ns2="8185f5cb-7348-46f9-8db8-82f4902aca60" targetNamespace="http://schemas.microsoft.com/office/2006/metadata/properties" ma:root="true" ma:fieldsID="20df128883cb90efcbf74642d0152212" ns2:_="">
    <xsd:import namespace="8185f5cb-7348-46f9-8db8-82f4902aca6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85f5cb-7348-46f9-8db8-82f4902aca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0797E-DEAD-404C-9A8A-50D3AACCF7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85f5cb-7348-46f9-8db8-82f4902aca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8D58A5-08A5-4272-9B96-68EF8E13FE49}">
  <ds:schemaRefs>
    <ds:schemaRef ds:uri="http://schemas.microsoft.com/sharepoint/v3/contenttype/forms"/>
  </ds:schemaRefs>
</ds:datastoreItem>
</file>

<file path=customXml/itemProps3.xml><?xml version="1.0" encoding="utf-8"?>
<ds:datastoreItem xmlns:ds="http://schemas.openxmlformats.org/officeDocument/2006/customXml" ds:itemID="{7A43CE7C-F2F8-4A0E-8DD5-FE8BB0A1563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701B23A-B74A-4FD4-AB50-EA812F669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ETSIW_2013</Template>
  <TotalTime>0</TotalTime>
  <Pages>71</Pages>
  <Words>24713</Words>
  <Characters>155696</Characters>
  <Application>Microsoft Office Word</Application>
  <DocSecurity>0</DocSecurity>
  <Lines>1297</Lines>
  <Paragraphs>360</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Final draft ETSI ES 203 790 V1.3.1</vt:lpstr>
      <vt:lpstr>ETSI ES 203 790 V1.1.1</vt:lpstr>
      <vt:lpstr>SKELETON</vt:lpstr>
    </vt:vector>
  </TitlesOfParts>
  <Company>ETSI Secretariat</Company>
  <LinksUpToDate>false</LinksUpToDate>
  <CharactersWithSpaces>180049</CharactersWithSpaces>
  <SharedDoc>false</SharedDoc>
  <HLinks>
    <vt:vector size="186" baseType="variant">
      <vt:variant>
        <vt:i4>4128773</vt:i4>
      </vt:variant>
      <vt:variant>
        <vt:i4>192</vt:i4>
      </vt:variant>
      <vt:variant>
        <vt:i4>0</vt:i4>
      </vt:variant>
      <vt:variant>
        <vt:i4>5</vt:i4>
      </vt:variant>
      <vt:variant>
        <vt:lpwstr>mailto:edithelp@etsi.org</vt:lpwstr>
      </vt:variant>
      <vt:variant>
        <vt:lpwstr/>
      </vt:variant>
      <vt:variant>
        <vt:i4>4128773</vt:i4>
      </vt:variant>
      <vt:variant>
        <vt:i4>189</vt:i4>
      </vt:variant>
      <vt:variant>
        <vt:i4>0</vt:i4>
      </vt:variant>
      <vt:variant>
        <vt:i4>5</vt:i4>
      </vt:variant>
      <vt:variant>
        <vt:lpwstr>mailto:edithelp@etsi.org</vt:lpwstr>
      </vt:variant>
      <vt:variant>
        <vt:lpwstr/>
      </vt:variant>
      <vt:variant>
        <vt:i4>7995444</vt:i4>
      </vt:variant>
      <vt:variant>
        <vt:i4>186</vt:i4>
      </vt:variant>
      <vt:variant>
        <vt:i4>0</vt:i4>
      </vt:variant>
      <vt:variant>
        <vt:i4>5</vt:i4>
      </vt:variant>
      <vt:variant>
        <vt:lpwstr>http://portal.etsi.org/Help/editHelp!/Howtostart/ETSIDraftingRules.aspx</vt:lpwstr>
      </vt:variant>
      <vt:variant>
        <vt:lpwstr/>
      </vt:variant>
      <vt:variant>
        <vt:i4>7995444</vt:i4>
      </vt:variant>
      <vt:variant>
        <vt:i4>183</vt:i4>
      </vt:variant>
      <vt:variant>
        <vt:i4>0</vt:i4>
      </vt:variant>
      <vt:variant>
        <vt:i4>5</vt:i4>
      </vt:variant>
      <vt:variant>
        <vt:lpwstr>http://portal.etsi.org/Help/editHelp!/Howtostart/ETSIDraftingRules.aspx</vt:lpwstr>
      </vt:variant>
      <vt:variant>
        <vt:lpwstr/>
      </vt:variant>
      <vt:variant>
        <vt:i4>7995444</vt:i4>
      </vt:variant>
      <vt:variant>
        <vt:i4>180</vt:i4>
      </vt:variant>
      <vt:variant>
        <vt:i4>0</vt:i4>
      </vt:variant>
      <vt:variant>
        <vt:i4>5</vt:i4>
      </vt:variant>
      <vt:variant>
        <vt:lpwstr>http://portal.etsi.org/Help/editHelp!/Howtostart/ETSIDraftingRules.aspx</vt:lpwstr>
      </vt:variant>
      <vt:variant>
        <vt:lpwstr/>
      </vt:variant>
      <vt:variant>
        <vt:i4>7209084</vt:i4>
      </vt:variant>
      <vt:variant>
        <vt:i4>176</vt:i4>
      </vt:variant>
      <vt:variant>
        <vt:i4>0</vt:i4>
      </vt:variant>
      <vt:variant>
        <vt:i4>5</vt:i4>
      </vt:variant>
      <vt:variant>
        <vt:lpwstr>http://portal.etsi.org/Help/editHelp!/Standardsdevelopment/Drafting/Stylestoolbar.aspx</vt:lpwstr>
      </vt:variant>
      <vt:variant>
        <vt:lpwstr/>
      </vt:variant>
      <vt:variant>
        <vt:i4>5177414</vt:i4>
      </vt:variant>
      <vt:variant>
        <vt:i4>174</vt:i4>
      </vt:variant>
      <vt:variant>
        <vt:i4>0</vt:i4>
      </vt:variant>
      <vt:variant>
        <vt:i4>5</vt:i4>
      </vt:variant>
      <vt:variant>
        <vt:lpwstr>http://portal.etsi.org/edithelp/home.asp</vt:lpwstr>
      </vt:variant>
      <vt:variant>
        <vt:lpwstr/>
      </vt:variant>
      <vt:variant>
        <vt:i4>7995444</vt:i4>
      </vt:variant>
      <vt:variant>
        <vt:i4>171</vt:i4>
      </vt:variant>
      <vt:variant>
        <vt:i4>0</vt:i4>
      </vt:variant>
      <vt:variant>
        <vt:i4>5</vt:i4>
      </vt:variant>
      <vt:variant>
        <vt:lpwstr>http://portal.etsi.org/Help/editHelp!/Howtostart/ETSIDraftingRules.aspx</vt:lpwstr>
      </vt:variant>
      <vt:variant>
        <vt:lpwstr/>
      </vt:variant>
      <vt:variant>
        <vt:i4>7995444</vt:i4>
      </vt:variant>
      <vt:variant>
        <vt:i4>168</vt:i4>
      </vt:variant>
      <vt:variant>
        <vt:i4>0</vt:i4>
      </vt:variant>
      <vt:variant>
        <vt:i4>5</vt:i4>
      </vt:variant>
      <vt:variant>
        <vt:lpwstr>http://portal.etsi.org/Help/editHelp!/Howtostart/ETSIDraftingRules.aspx</vt:lpwstr>
      </vt:variant>
      <vt:variant>
        <vt:lpwstr/>
      </vt:variant>
      <vt:variant>
        <vt:i4>7995444</vt:i4>
      </vt:variant>
      <vt:variant>
        <vt:i4>165</vt:i4>
      </vt:variant>
      <vt:variant>
        <vt:i4>0</vt:i4>
      </vt:variant>
      <vt:variant>
        <vt:i4>5</vt:i4>
      </vt:variant>
      <vt:variant>
        <vt:lpwstr>http://portal.etsi.org/Help/editHelp!/Howtostart/ETSIDraftingRules.aspx</vt:lpwstr>
      </vt:variant>
      <vt:variant>
        <vt:lpwstr/>
      </vt:variant>
      <vt:variant>
        <vt:i4>7995444</vt:i4>
      </vt:variant>
      <vt:variant>
        <vt:i4>162</vt:i4>
      </vt:variant>
      <vt:variant>
        <vt:i4>0</vt:i4>
      </vt:variant>
      <vt:variant>
        <vt:i4>5</vt:i4>
      </vt:variant>
      <vt:variant>
        <vt:lpwstr>http://portal.etsi.org/Help/editHelp!/Howtostart/ETSIDraftingRules.aspx</vt:lpwstr>
      </vt:variant>
      <vt:variant>
        <vt:lpwstr/>
      </vt:variant>
      <vt:variant>
        <vt:i4>7995444</vt:i4>
      </vt:variant>
      <vt:variant>
        <vt:i4>159</vt:i4>
      </vt:variant>
      <vt:variant>
        <vt:i4>0</vt:i4>
      </vt:variant>
      <vt:variant>
        <vt:i4>5</vt:i4>
      </vt:variant>
      <vt:variant>
        <vt:lpwstr>http://portal.etsi.org/Help/editHelp!/Howtostart/ETSIDraftingRules.aspx</vt:lpwstr>
      </vt:variant>
      <vt:variant>
        <vt:lpwstr/>
      </vt:variant>
      <vt:variant>
        <vt:i4>7995444</vt:i4>
      </vt:variant>
      <vt:variant>
        <vt:i4>156</vt:i4>
      </vt:variant>
      <vt:variant>
        <vt:i4>0</vt:i4>
      </vt:variant>
      <vt:variant>
        <vt:i4>5</vt:i4>
      </vt:variant>
      <vt:variant>
        <vt:lpwstr>http://portal.etsi.org/Help/editHelp!/Howtostart/ETSIDraftingRules.aspx</vt:lpwstr>
      </vt:variant>
      <vt:variant>
        <vt:lpwstr/>
      </vt:variant>
      <vt:variant>
        <vt:i4>7995444</vt:i4>
      </vt:variant>
      <vt:variant>
        <vt:i4>153</vt:i4>
      </vt:variant>
      <vt:variant>
        <vt:i4>0</vt:i4>
      </vt:variant>
      <vt:variant>
        <vt:i4>5</vt:i4>
      </vt:variant>
      <vt:variant>
        <vt:lpwstr>http://portal.etsi.org/Help/editHelp!/Howtostart/ETSIDraftingRules.aspx</vt:lpwstr>
      </vt:variant>
      <vt:variant>
        <vt:lpwstr/>
      </vt:variant>
      <vt:variant>
        <vt:i4>7995444</vt:i4>
      </vt:variant>
      <vt:variant>
        <vt:i4>150</vt:i4>
      </vt:variant>
      <vt:variant>
        <vt:i4>0</vt:i4>
      </vt:variant>
      <vt:variant>
        <vt:i4>5</vt:i4>
      </vt:variant>
      <vt:variant>
        <vt:lpwstr>http://portal.etsi.org/Help/editHelp!/Howtostart/ETSIDraftingRules.aspx</vt:lpwstr>
      </vt:variant>
      <vt:variant>
        <vt:lpwstr/>
      </vt:variant>
      <vt:variant>
        <vt:i4>7995444</vt:i4>
      </vt:variant>
      <vt:variant>
        <vt:i4>147</vt:i4>
      </vt:variant>
      <vt:variant>
        <vt:i4>0</vt:i4>
      </vt:variant>
      <vt:variant>
        <vt:i4>5</vt:i4>
      </vt:variant>
      <vt:variant>
        <vt:lpwstr>http://portal.etsi.org/Help/editHelp!/Howtostart/ETSIDraftingRules.aspx</vt:lpwstr>
      </vt:variant>
      <vt:variant>
        <vt:lpwstr/>
      </vt:variant>
      <vt:variant>
        <vt:i4>7995444</vt:i4>
      </vt:variant>
      <vt:variant>
        <vt:i4>144</vt:i4>
      </vt:variant>
      <vt:variant>
        <vt:i4>0</vt:i4>
      </vt:variant>
      <vt:variant>
        <vt:i4>5</vt:i4>
      </vt:variant>
      <vt:variant>
        <vt:lpwstr>http://portal.etsi.org/Help/editHelp!/Howtostart/ETSIDraftingRules.aspx</vt:lpwstr>
      </vt:variant>
      <vt:variant>
        <vt:lpwstr/>
      </vt:variant>
      <vt:variant>
        <vt:i4>786457</vt:i4>
      </vt:variant>
      <vt:variant>
        <vt:i4>141</vt:i4>
      </vt:variant>
      <vt:variant>
        <vt:i4>0</vt:i4>
      </vt:variant>
      <vt:variant>
        <vt:i4>5</vt:i4>
      </vt:variant>
      <vt:variant>
        <vt:lpwstr>http://webapp.etsi.org/Teddi/</vt:lpwstr>
      </vt:variant>
      <vt:variant>
        <vt:lpwstr/>
      </vt:variant>
      <vt:variant>
        <vt:i4>7995444</vt:i4>
      </vt:variant>
      <vt:variant>
        <vt:i4>138</vt:i4>
      </vt:variant>
      <vt:variant>
        <vt:i4>0</vt:i4>
      </vt:variant>
      <vt:variant>
        <vt:i4>5</vt:i4>
      </vt:variant>
      <vt:variant>
        <vt:lpwstr>http://portal.etsi.org/Help/editHelp!/Howtostart/ETSIDraftingRules.aspx</vt:lpwstr>
      </vt:variant>
      <vt:variant>
        <vt:lpwstr/>
      </vt:variant>
      <vt:variant>
        <vt:i4>1376287</vt:i4>
      </vt:variant>
      <vt:variant>
        <vt:i4>135</vt:i4>
      </vt:variant>
      <vt:variant>
        <vt:i4>0</vt:i4>
      </vt:variant>
      <vt:variant>
        <vt:i4>5</vt:i4>
      </vt:variant>
      <vt:variant>
        <vt:lpwstr>http://docbox.etsi.org/Reference</vt:lpwstr>
      </vt:variant>
      <vt:variant>
        <vt:lpwstr/>
      </vt:variant>
      <vt:variant>
        <vt:i4>7995444</vt:i4>
      </vt:variant>
      <vt:variant>
        <vt:i4>132</vt:i4>
      </vt:variant>
      <vt:variant>
        <vt:i4>0</vt:i4>
      </vt:variant>
      <vt:variant>
        <vt:i4>5</vt:i4>
      </vt:variant>
      <vt:variant>
        <vt:lpwstr>http://portal.etsi.org/Help/editHelp!/Howtostart/ETSIDraftingRules.aspx</vt:lpwstr>
      </vt:variant>
      <vt:variant>
        <vt:lpwstr/>
      </vt:variant>
      <vt:variant>
        <vt:i4>7995444</vt:i4>
      </vt:variant>
      <vt:variant>
        <vt:i4>129</vt:i4>
      </vt:variant>
      <vt:variant>
        <vt:i4>0</vt:i4>
      </vt:variant>
      <vt:variant>
        <vt:i4>5</vt:i4>
      </vt:variant>
      <vt:variant>
        <vt:lpwstr>http://portal.etsi.org/Help/editHelp!/Howtostart/ETSIDraftingRules.aspx</vt:lpwstr>
      </vt:variant>
      <vt:variant>
        <vt:lpwstr/>
      </vt:variant>
      <vt:variant>
        <vt:i4>2687002</vt:i4>
      </vt:variant>
      <vt:variant>
        <vt:i4>126</vt:i4>
      </vt:variant>
      <vt:variant>
        <vt:i4>0</vt:i4>
      </vt:variant>
      <vt:variant>
        <vt:i4>5</vt:i4>
      </vt:variant>
      <vt:variant>
        <vt:lpwstr>http://portal.etsi.org/edithelp/Files/other/EDRs_navigator.chm</vt:lpwstr>
      </vt:variant>
      <vt:variant>
        <vt:lpwstr/>
      </vt:variant>
      <vt:variant>
        <vt:i4>7995444</vt:i4>
      </vt:variant>
      <vt:variant>
        <vt:i4>123</vt:i4>
      </vt:variant>
      <vt:variant>
        <vt:i4>0</vt:i4>
      </vt:variant>
      <vt:variant>
        <vt:i4>5</vt:i4>
      </vt:variant>
      <vt:variant>
        <vt:lpwstr>http://portal.etsi.org/Help/editHelp!/Howtostart/ETSIDraftingRules.aspx</vt:lpwstr>
      </vt:variant>
      <vt:variant>
        <vt:lpwstr/>
      </vt:variant>
      <vt:variant>
        <vt:i4>6553714</vt:i4>
      </vt:variant>
      <vt:variant>
        <vt:i4>120</vt:i4>
      </vt:variant>
      <vt:variant>
        <vt:i4>0</vt:i4>
      </vt:variant>
      <vt:variant>
        <vt:i4>5</vt:i4>
      </vt:variant>
      <vt:variant>
        <vt:lpwstr>http://www.etsi.org/deliver/etsi_en/302200_302299/3022170201/01.03.01_60/en_3022170201v010301p.pdf</vt:lpwstr>
      </vt:variant>
      <vt:variant>
        <vt:lpwstr/>
      </vt:variant>
      <vt:variant>
        <vt:i4>7995444</vt:i4>
      </vt:variant>
      <vt:variant>
        <vt:i4>117</vt:i4>
      </vt:variant>
      <vt:variant>
        <vt:i4>0</vt:i4>
      </vt:variant>
      <vt:variant>
        <vt:i4>5</vt:i4>
      </vt:variant>
      <vt:variant>
        <vt:lpwstr>http://portal.etsi.org/Help/editHelp!/Howtostart/ETSIDraftingRules.aspx</vt:lpwstr>
      </vt:variant>
      <vt:variant>
        <vt:lpwstr/>
      </vt:variant>
      <vt:variant>
        <vt:i4>6619251</vt:i4>
      </vt:variant>
      <vt:variant>
        <vt:i4>114</vt:i4>
      </vt:variant>
      <vt:variant>
        <vt:i4>0</vt:i4>
      </vt:variant>
      <vt:variant>
        <vt:i4>5</vt:i4>
      </vt:variant>
      <vt:variant>
        <vt:lpwstr>http://www.etsi.org/deliver/etsi_ts/101300_101399/1013760322/03.02.01_60/ts_1013760322v030201p.pdf</vt:lpwstr>
      </vt:variant>
      <vt:variant>
        <vt:lpwstr/>
      </vt:variant>
      <vt:variant>
        <vt:i4>6291574</vt:i4>
      </vt:variant>
      <vt:variant>
        <vt:i4>111</vt:i4>
      </vt:variant>
      <vt:variant>
        <vt:i4>0</vt:i4>
      </vt:variant>
      <vt:variant>
        <vt:i4>5</vt:i4>
      </vt:variant>
      <vt:variant>
        <vt:lpwstr>http://www.etsi.org/deliver/etsi_en/300300_300399/3003920305/01.04.01_60/en_3003920305v010401p.pdf</vt:lpwstr>
      </vt:variant>
      <vt:variant>
        <vt:lpwstr/>
      </vt:variant>
      <vt:variant>
        <vt:i4>6160453</vt:i4>
      </vt:variant>
      <vt:variant>
        <vt:i4>9</vt:i4>
      </vt:variant>
      <vt:variant>
        <vt:i4>0</vt:i4>
      </vt:variant>
      <vt:variant>
        <vt:i4>5</vt:i4>
      </vt:variant>
      <vt:variant>
        <vt:lpwstr>https://portal.etsi.org/People/CommiteeSupportStaff.aspx</vt:lpwstr>
      </vt:variant>
      <vt:variant>
        <vt:lpwstr/>
      </vt:variant>
      <vt:variant>
        <vt:i4>6357027</vt:i4>
      </vt:variant>
      <vt:variant>
        <vt:i4>6</vt:i4>
      </vt:variant>
      <vt:variant>
        <vt:i4>0</vt:i4>
      </vt:variant>
      <vt:variant>
        <vt:i4>5</vt:i4>
      </vt:variant>
      <vt:variant>
        <vt:lpwstr>http://portal.etsi.org/tb/status/status.asp</vt:lpwstr>
      </vt:variant>
      <vt:variant>
        <vt:lpwstr/>
      </vt:variant>
      <vt:variant>
        <vt:i4>196675</vt:i4>
      </vt:variant>
      <vt:variant>
        <vt:i4>3</vt:i4>
      </vt:variant>
      <vt:variant>
        <vt:i4>0</vt:i4>
      </vt:variant>
      <vt:variant>
        <vt:i4>5</vt:i4>
      </vt:variant>
      <vt:variant>
        <vt:lpwstr>http://www.etsi.org/standards-search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ETSI ES 203 790 V1.3.1</dc:title>
  <dc:subject>Methods for Testing and Specification (MTS)</dc:subject>
  <dc:creator>AR</dc:creator>
  <cp:keywords>language, TTCN-3</cp:keywords>
  <dc:description/>
  <cp:lastModifiedBy>Jens Grabowski</cp:lastModifiedBy>
  <cp:revision>10</cp:revision>
  <cp:lastPrinted>2018-05-07T10:50:00Z</cp:lastPrinted>
  <dcterms:created xsi:type="dcterms:W3CDTF">2021-05-19T06:36:00Z</dcterms:created>
  <dcterms:modified xsi:type="dcterms:W3CDTF">2021-11-12T12:19:00Z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0x010100495E2614B55994418310EBCA9CC035C5</vt:lpwstr>
  </property>
</Properties>
</file>