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52A4AC" w14:textId="4FA38073" w:rsidR="00F2225A" w:rsidRDefault="00F2225A" w:rsidP="00F2225A">
      <w:pPr>
        <w:pStyle w:val="ZA"/>
        <w:framePr w:w="10563" w:h="782" w:hRule="exact" w:wrap="notBeside" w:hAnchor="page" w:x="661" w:y="646" w:anchorLock="1"/>
        <w:pBdr>
          <w:bottom w:val="none" w:sz="0" w:space="0" w:color="auto"/>
        </w:pBdr>
        <w:jc w:val="center"/>
        <w:rPr>
          <w:noProof w:val="0"/>
        </w:rPr>
      </w:pPr>
      <w:proofErr w:type="gramStart"/>
      <w:r w:rsidRPr="00A810FC">
        <w:rPr>
          <w:noProof w:val="0"/>
          <w:sz w:val="64"/>
        </w:rPr>
        <w:t>ETSI ES</w:t>
      </w:r>
      <w:r>
        <w:rPr>
          <w:noProof w:val="0"/>
          <w:sz w:val="64"/>
        </w:rPr>
        <w:t xml:space="preserve"> </w:t>
      </w:r>
      <w:r w:rsidRPr="00A810FC">
        <w:rPr>
          <w:noProof w:val="0"/>
          <w:sz w:val="64"/>
        </w:rPr>
        <w:t>202 789</w:t>
      </w:r>
      <w:r>
        <w:rPr>
          <w:noProof w:val="0"/>
          <w:sz w:val="64"/>
        </w:rPr>
        <w:t xml:space="preserve"> </w:t>
      </w:r>
      <w:r>
        <w:rPr>
          <w:noProof w:val="0"/>
        </w:rPr>
        <w:t>V</w:t>
      </w:r>
      <w:r w:rsidRPr="00A810FC">
        <w:rPr>
          <w:noProof w:val="0"/>
        </w:rPr>
        <w:t>1.5.</w:t>
      </w:r>
      <w:proofErr w:type="gramEnd"/>
      <w:del w:id="0" w:author="Tomáš Urban" w:date="2021-11-15T13:59:00Z">
        <w:r w:rsidRPr="00A810FC" w:rsidDel="00104C03">
          <w:rPr>
            <w:noProof w:val="0"/>
          </w:rPr>
          <w:delText>1</w:delText>
        </w:r>
        <w:r w:rsidDel="00104C03">
          <w:rPr>
            <w:rStyle w:val="ZGSM"/>
            <w:noProof w:val="0"/>
          </w:rPr>
          <w:delText xml:space="preserve"> </w:delText>
        </w:r>
      </w:del>
      <w:ins w:id="1" w:author="Tomáš Urban" w:date="2021-11-15T13:59:00Z">
        <w:r w:rsidR="00104C03">
          <w:rPr>
            <w:noProof w:val="0"/>
          </w:rPr>
          <w:t>2</w:t>
        </w:r>
        <w:r w:rsidR="00104C03">
          <w:rPr>
            <w:rStyle w:val="ZGSM"/>
            <w:noProof w:val="0"/>
          </w:rPr>
          <w:t xml:space="preserve"> </w:t>
        </w:r>
      </w:ins>
      <w:r>
        <w:rPr>
          <w:noProof w:val="0"/>
          <w:sz w:val="32"/>
        </w:rPr>
        <w:t>(</w:t>
      </w:r>
      <w:del w:id="2" w:author="Tomáš Urban" w:date="2021-11-15T13:59:00Z">
        <w:r w:rsidRPr="00A810FC" w:rsidDel="00104C03">
          <w:rPr>
            <w:noProof w:val="0"/>
            <w:sz w:val="32"/>
          </w:rPr>
          <w:delText>2020</w:delText>
        </w:r>
      </w:del>
      <w:ins w:id="3" w:author="Tomáš Urban" w:date="2021-11-15T13:59:00Z">
        <w:r w:rsidR="00104C03" w:rsidRPr="00A810FC">
          <w:rPr>
            <w:noProof w:val="0"/>
            <w:sz w:val="32"/>
          </w:rPr>
          <w:t>202</w:t>
        </w:r>
        <w:r w:rsidR="00104C03">
          <w:rPr>
            <w:noProof w:val="0"/>
            <w:sz w:val="32"/>
          </w:rPr>
          <w:t>1</w:t>
        </w:r>
      </w:ins>
      <w:r w:rsidRPr="00A810FC">
        <w:rPr>
          <w:noProof w:val="0"/>
          <w:sz w:val="32"/>
        </w:rPr>
        <w:t>-</w:t>
      </w:r>
      <w:del w:id="4" w:author="Tomáš Urban" w:date="2021-11-15T13:59:00Z">
        <w:r w:rsidRPr="00A810FC" w:rsidDel="00104C03">
          <w:rPr>
            <w:noProof w:val="0"/>
            <w:sz w:val="32"/>
          </w:rPr>
          <w:delText>05</w:delText>
        </w:r>
      </w:del>
      <w:ins w:id="5" w:author="Tomáš Urban" w:date="2021-11-15T13:59:00Z">
        <w:r w:rsidR="00104C03">
          <w:rPr>
            <w:noProof w:val="0"/>
            <w:sz w:val="32"/>
          </w:rPr>
          <w:t>12</w:t>
        </w:r>
      </w:ins>
      <w:r>
        <w:rPr>
          <w:noProof w:val="0"/>
          <w:sz w:val="32"/>
          <w:szCs w:val="32"/>
        </w:rPr>
        <w:t>)</w:t>
      </w:r>
    </w:p>
    <w:p w14:paraId="4F84439C" w14:textId="77777777" w:rsidR="00F2225A" w:rsidRPr="00F2225A" w:rsidRDefault="00F2225A" w:rsidP="00F2225A">
      <w:pPr>
        <w:pStyle w:val="ZT"/>
        <w:framePr w:w="10206" w:h="3701" w:hRule="exact" w:wrap="notBeside" w:hAnchor="page" w:x="880" w:y="7094"/>
      </w:pPr>
      <w:r w:rsidRPr="00F2225A">
        <w:t>Methods for Testing and Specification (MTS);</w:t>
      </w:r>
    </w:p>
    <w:p w14:paraId="20228B85" w14:textId="77777777" w:rsidR="00F2225A" w:rsidRPr="00F2225A" w:rsidRDefault="00F2225A" w:rsidP="00F2225A">
      <w:pPr>
        <w:pStyle w:val="ZT"/>
        <w:framePr w:w="10206" w:h="3701" w:hRule="exact" w:wrap="notBeside" w:hAnchor="page" w:x="880" w:y="7094"/>
      </w:pPr>
      <w:r w:rsidRPr="00F2225A">
        <w:t>The Testing and Test Control Notation version 3;</w:t>
      </w:r>
    </w:p>
    <w:p w14:paraId="684F2A9B" w14:textId="77777777" w:rsidR="00F2225A" w:rsidRDefault="00F2225A" w:rsidP="00F2225A">
      <w:pPr>
        <w:pStyle w:val="ZT"/>
        <w:framePr w:w="10206" w:h="3701" w:hRule="exact" w:wrap="notBeside" w:hAnchor="page" w:x="880" w:y="7094"/>
      </w:pPr>
      <w:r w:rsidRPr="00F2225A">
        <w:t>TTCN-3 Language Extensions: Extended TRI</w:t>
      </w:r>
    </w:p>
    <w:p w14:paraId="40226C7A" w14:textId="77777777" w:rsidR="00F2225A" w:rsidRDefault="00F2225A" w:rsidP="00F2225A">
      <w:pPr>
        <w:pStyle w:val="ZG"/>
        <w:framePr w:w="10624" w:h="3271" w:hRule="exact" w:wrap="notBeside" w:hAnchor="page" w:x="674" w:y="12211"/>
        <w:rPr>
          <w:noProof w:val="0"/>
        </w:rPr>
      </w:pPr>
    </w:p>
    <w:p w14:paraId="03A85AF1" w14:textId="77777777" w:rsidR="00F2225A" w:rsidRDefault="00F2225A" w:rsidP="00F2225A">
      <w:pPr>
        <w:pStyle w:val="ZD"/>
        <w:framePr w:wrap="notBeside"/>
        <w:rPr>
          <w:noProof w:val="0"/>
        </w:rPr>
      </w:pPr>
    </w:p>
    <w:p w14:paraId="6CB58220" w14:textId="77777777" w:rsidR="00F2225A" w:rsidRDefault="00F2225A" w:rsidP="00F2225A">
      <w:pPr>
        <w:pStyle w:val="ZB"/>
        <w:framePr w:wrap="notBeside" w:hAnchor="page" w:x="901" w:y="1421"/>
      </w:pPr>
    </w:p>
    <w:p w14:paraId="0A4DF6C5" w14:textId="77777777" w:rsidR="00F2225A" w:rsidRDefault="00F2225A" w:rsidP="00F2225A">
      <w:pPr>
        <w:rPr>
          <w:lang w:val="fr-FR"/>
        </w:rPr>
      </w:pPr>
    </w:p>
    <w:p w14:paraId="6C00A1D4" w14:textId="77777777" w:rsidR="00F2225A" w:rsidRDefault="00F2225A" w:rsidP="00F2225A">
      <w:pPr>
        <w:rPr>
          <w:lang w:val="fr-FR"/>
        </w:rPr>
      </w:pPr>
    </w:p>
    <w:p w14:paraId="6F4D400B" w14:textId="77777777" w:rsidR="00F2225A" w:rsidRDefault="00F2225A" w:rsidP="00F2225A">
      <w:pPr>
        <w:rPr>
          <w:lang w:val="fr-FR"/>
        </w:rPr>
      </w:pPr>
    </w:p>
    <w:p w14:paraId="019ED3EC" w14:textId="77777777" w:rsidR="00F2225A" w:rsidRDefault="00F2225A" w:rsidP="00F2225A">
      <w:pPr>
        <w:rPr>
          <w:lang w:val="fr-FR"/>
        </w:rPr>
      </w:pPr>
    </w:p>
    <w:p w14:paraId="4534A3D4" w14:textId="77777777" w:rsidR="00F2225A" w:rsidRDefault="00F2225A" w:rsidP="00F2225A">
      <w:pPr>
        <w:rPr>
          <w:lang w:val="fr-FR"/>
        </w:rPr>
      </w:pPr>
    </w:p>
    <w:p w14:paraId="0F7DE478" w14:textId="77777777" w:rsidR="00F2225A" w:rsidRDefault="00F2225A" w:rsidP="00F2225A">
      <w:pPr>
        <w:pStyle w:val="ZB"/>
        <w:framePr w:wrap="notBeside" w:hAnchor="page" w:x="901" w:y="1421"/>
      </w:pPr>
    </w:p>
    <w:p w14:paraId="6BB29679" w14:textId="77777777" w:rsidR="00F2225A" w:rsidRDefault="00F2225A" w:rsidP="00F2225A">
      <w:pPr>
        <w:pStyle w:val="FP"/>
        <w:framePr w:h="1625" w:hRule="exact" w:wrap="notBeside" w:vAnchor="page" w:hAnchor="page" w:x="871" w:y="11581"/>
        <w:spacing w:after="240"/>
        <w:jc w:val="center"/>
        <w:rPr>
          <w:rFonts w:ascii="Arial" w:hAnsi="Arial" w:cs="Arial"/>
          <w:sz w:val="18"/>
          <w:szCs w:val="18"/>
        </w:rPr>
      </w:pPr>
    </w:p>
    <w:p w14:paraId="3D4399B7" w14:textId="77777777" w:rsidR="00F2225A" w:rsidRDefault="00F2225A" w:rsidP="00F2225A">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656CE1C3" w14:textId="77777777" w:rsidR="00F2225A" w:rsidRDefault="00F2225A" w:rsidP="00F2225A">
      <w:pPr>
        <w:rPr>
          <w:rFonts w:ascii="Arial" w:hAnsi="Arial" w:cs="Arial"/>
          <w:sz w:val="18"/>
          <w:szCs w:val="18"/>
        </w:rPr>
        <w:sectPr w:rsidR="00F2225A">
          <w:headerReference w:type="default" r:id="rId12"/>
          <w:footerReference w:type="default" r:id="rId13"/>
          <w:footnotePr>
            <w:numRestart w:val="eachSect"/>
          </w:footnotePr>
          <w:pgSz w:w="11907" w:h="16840" w:code="9"/>
          <w:pgMar w:top="2268" w:right="851" w:bottom="10773" w:left="851" w:header="0" w:footer="0" w:gutter="0"/>
          <w:cols w:space="720"/>
          <w:docGrid w:linePitch="272"/>
        </w:sectPr>
      </w:pPr>
    </w:p>
    <w:p w14:paraId="1D1DDF57" w14:textId="77777777" w:rsidR="00F2225A" w:rsidRDefault="00F2225A" w:rsidP="00F2225A">
      <w:pPr>
        <w:pStyle w:val="FP"/>
        <w:framePr w:wrap="notBeside" w:vAnchor="page" w:hAnchor="page" w:x="1141" w:y="2836"/>
        <w:pBdr>
          <w:bottom w:val="single" w:sz="6" w:space="1" w:color="auto"/>
        </w:pBdr>
        <w:ind w:left="2835" w:right="2835"/>
        <w:jc w:val="center"/>
      </w:pPr>
      <w:r>
        <w:lastRenderedPageBreak/>
        <w:t>Reference</w:t>
      </w:r>
    </w:p>
    <w:p w14:paraId="1E0DDCDB" w14:textId="5E689B4E" w:rsidR="00F2225A" w:rsidRDefault="00F2225A" w:rsidP="00F2225A">
      <w:pPr>
        <w:pStyle w:val="FP"/>
        <w:framePr w:wrap="notBeside" w:vAnchor="page" w:hAnchor="page" w:x="1141" w:y="2836"/>
        <w:ind w:left="2268" w:right="2268"/>
        <w:jc w:val="center"/>
        <w:rPr>
          <w:rFonts w:ascii="Arial" w:hAnsi="Arial"/>
          <w:sz w:val="18"/>
        </w:rPr>
      </w:pPr>
      <w:r>
        <w:rPr>
          <w:rFonts w:ascii="Arial" w:hAnsi="Arial"/>
          <w:sz w:val="18"/>
        </w:rPr>
        <w:t>RES/MTS-202789</w:t>
      </w:r>
      <w:r w:rsidR="002847F6">
        <w:rPr>
          <w:rFonts w:ascii="Arial" w:hAnsi="Arial"/>
          <w:sz w:val="18"/>
        </w:rPr>
        <w:t>ed</w:t>
      </w:r>
      <w:r>
        <w:rPr>
          <w:rFonts w:ascii="Arial" w:hAnsi="Arial"/>
          <w:sz w:val="18"/>
        </w:rPr>
        <w:t>151</w:t>
      </w:r>
    </w:p>
    <w:p w14:paraId="14DE85A4" w14:textId="77777777" w:rsidR="00F2225A" w:rsidRDefault="00F2225A" w:rsidP="00F2225A">
      <w:pPr>
        <w:pStyle w:val="FP"/>
        <w:framePr w:wrap="notBeside" w:vAnchor="page" w:hAnchor="page" w:x="1141" w:y="2836"/>
        <w:pBdr>
          <w:bottom w:val="single" w:sz="6" w:space="1" w:color="auto"/>
        </w:pBdr>
        <w:spacing w:before="240"/>
        <w:ind w:left="2835" w:right="2835"/>
        <w:jc w:val="center"/>
      </w:pPr>
      <w:r>
        <w:t>Keywords</w:t>
      </w:r>
    </w:p>
    <w:p w14:paraId="37B9B461" w14:textId="77777777" w:rsidR="00F2225A" w:rsidRDefault="00F2225A" w:rsidP="00F2225A">
      <w:pPr>
        <w:pStyle w:val="FP"/>
        <w:framePr w:wrap="notBeside" w:vAnchor="page" w:hAnchor="page" w:x="1141" w:y="2836"/>
        <w:ind w:left="2835" w:right="2835"/>
        <w:jc w:val="center"/>
        <w:rPr>
          <w:rFonts w:ascii="Arial" w:hAnsi="Arial"/>
          <w:sz w:val="18"/>
        </w:rPr>
      </w:pPr>
      <w:proofErr w:type="gramStart"/>
      <w:r>
        <w:rPr>
          <w:rFonts w:ascii="Arial" w:hAnsi="Arial"/>
          <w:sz w:val="18"/>
        </w:rPr>
        <w:t>interface</w:t>
      </w:r>
      <w:proofErr w:type="gramEnd"/>
      <w:r>
        <w:rPr>
          <w:rFonts w:ascii="Arial" w:hAnsi="Arial"/>
          <w:sz w:val="18"/>
        </w:rPr>
        <w:t>, testing, TTCN-3</w:t>
      </w:r>
    </w:p>
    <w:p w14:paraId="6A49B1DF" w14:textId="77777777" w:rsidR="00F2225A" w:rsidRDefault="00F2225A" w:rsidP="00F2225A"/>
    <w:p w14:paraId="2839A08A" w14:textId="77777777" w:rsidR="00F2225A" w:rsidRDefault="00F2225A" w:rsidP="00F2225A">
      <w:pPr>
        <w:pStyle w:val="FP"/>
        <w:framePr w:wrap="notBeside" w:vAnchor="page" w:hAnchor="page" w:x="1156" w:y="5581"/>
        <w:spacing w:after="240"/>
        <w:ind w:left="2835" w:right="2835"/>
        <w:jc w:val="center"/>
        <w:rPr>
          <w:rFonts w:ascii="Arial" w:hAnsi="Arial"/>
          <w:b/>
          <w:i/>
          <w:lang w:val="fr-FR"/>
        </w:rPr>
      </w:pPr>
      <w:r>
        <w:rPr>
          <w:rFonts w:ascii="Arial" w:hAnsi="Arial"/>
          <w:b/>
          <w:i/>
          <w:lang w:val="fr-FR"/>
        </w:rPr>
        <w:t>ETSI</w:t>
      </w:r>
    </w:p>
    <w:p w14:paraId="45D09085" w14:textId="77777777" w:rsidR="00F2225A" w:rsidRDefault="00F2225A" w:rsidP="00F2225A">
      <w:pPr>
        <w:pStyle w:val="FP"/>
        <w:framePr w:wrap="notBeside" w:vAnchor="page" w:hAnchor="page" w:x="1156" w:y="5581"/>
        <w:pBdr>
          <w:bottom w:val="single" w:sz="6" w:space="1" w:color="auto"/>
        </w:pBdr>
        <w:ind w:left="2835" w:right="2835"/>
        <w:jc w:val="center"/>
        <w:rPr>
          <w:rFonts w:ascii="Arial" w:hAnsi="Arial"/>
          <w:sz w:val="18"/>
          <w:lang w:val="fr-FR"/>
        </w:rPr>
      </w:pPr>
      <w:r>
        <w:rPr>
          <w:rFonts w:ascii="Arial" w:hAnsi="Arial"/>
          <w:sz w:val="18"/>
          <w:lang w:val="fr-FR"/>
        </w:rPr>
        <w:t>650 Route des Lucioles</w:t>
      </w:r>
    </w:p>
    <w:p w14:paraId="6D45159B" w14:textId="77777777" w:rsidR="00F2225A" w:rsidRDefault="00F2225A" w:rsidP="00F2225A">
      <w:pPr>
        <w:pStyle w:val="FP"/>
        <w:framePr w:wrap="notBeside" w:vAnchor="page" w:hAnchor="page" w:x="1156" w:y="5581"/>
        <w:pBdr>
          <w:bottom w:val="single" w:sz="6" w:space="1" w:color="auto"/>
        </w:pBdr>
        <w:ind w:left="2835" w:right="2835"/>
        <w:jc w:val="center"/>
        <w:rPr>
          <w:lang w:val="fr-FR"/>
        </w:rPr>
      </w:pPr>
      <w:r>
        <w:rPr>
          <w:rFonts w:ascii="Arial" w:hAnsi="Arial"/>
          <w:sz w:val="18"/>
          <w:lang w:val="fr-FR"/>
        </w:rPr>
        <w:t>F-06921 Sophia Antipolis Cedex - FRANCE</w:t>
      </w:r>
    </w:p>
    <w:p w14:paraId="0E5ACC9B" w14:textId="77777777" w:rsidR="00F2225A" w:rsidRDefault="00F2225A" w:rsidP="00F2225A">
      <w:pPr>
        <w:pStyle w:val="FP"/>
        <w:framePr w:wrap="notBeside" w:vAnchor="page" w:hAnchor="page" w:x="1156" w:y="5581"/>
        <w:ind w:left="2835" w:right="2835"/>
        <w:jc w:val="center"/>
        <w:rPr>
          <w:rFonts w:ascii="Arial" w:hAnsi="Arial"/>
          <w:sz w:val="18"/>
          <w:lang w:val="fr-FR"/>
        </w:rPr>
      </w:pPr>
    </w:p>
    <w:p w14:paraId="4C67FBFF" w14:textId="77777777" w:rsidR="00F2225A" w:rsidRDefault="00F2225A" w:rsidP="00F2225A">
      <w:pPr>
        <w:pStyle w:val="FP"/>
        <w:framePr w:wrap="notBeside" w:vAnchor="page" w:hAnchor="page" w:x="1156" w:y="5581"/>
        <w:spacing w:after="20"/>
        <w:ind w:left="2835" w:right="2835"/>
        <w:jc w:val="center"/>
        <w:rPr>
          <w:rFonts w:ascii="Arial" w:hAnsi="Arial"/>
          <w:sz w:val="18"/>
          <w:lang w:val="fr-FR"/>
        </w:rPr>
      </w:pPr>
      <w:r>
        <w:rPr>
          <w:rFonts w:ascii="Arial" w:hAnsi="Arial"/>
          <w:sz w:val="18"/>
          <w:lang w:val="fr-FR"/>
        </w:rPr>
        <w:t>Tel.: +33 4 92 94 42 00   Fax: +33 4 93 65 47 16</w:t>
      </w:r>
    </w:p>
    <w:p w14:paraId="4C3B4D7D" w14:textId="77777777" w:rsidR="00F2225A" w:rsidRDefault="00F2225A" w:rsidP="00F2225A">
      <w:pPr>
        <w:pStyle w:val="FP"/>
        <w:framePr w:wrap="notBeside" w:vAnchor="page" w:hAnchor="page" w:x="1156" w:y="5581"/>
        <w:ind w:left="2835" w:right="2835"/>
        <w:jc w:val="center"/>
        <w:rPr>
          <w:rFonts w:ascii="Arial" w:hAnsi="Arial"/>
          <w:sz w:val="15"/>
          <w:lang w:val="fr-FR"/>
        </w:rPr>
      </w:pPr>
    </w:p>
    <w:p w14:paraId="1A1884D0" w14:textId="77777777" w:rsidR="00F2225A" w:rsidRDefault="00F2225A" w:rsidP="00F2225A">
      <w:pPr>
        <w:pStyle w:val="FP"/>
        <w:framePr w:wrap="notBeside" w:vAnchor="page" w:hAnchor="page" w:x="1156" w:y="5581"/>
        <w:ind w:left="2835" w:right="2835"/>
        <w:jc w:val="center"/>
        <w:rPr>
          <w:rFonts w:ascii="Arial" w:hAnsi="Arial"/>
          <w:sz w:val="15"/>
          <w:lang w:val="fr-FR"/>
        </w:rPr>
      </w:pPr>
      <w:r>
        <w:rPr>
          <w:rFonts w:ascii="Arial" w:hAnsi="Arial"/>
          <w:sz w:val="15"/>
          <w:lang w:val="fr-FR"/>
        </w:rPr>
        <w:t>Siret N° 348 623 562 00017 - NAF 742 C</w:t>
      </w:r>
    </w:p>
    <w:p w14:paraId="39ABCF38" w14:textId="77777777" w:rsidR="00F2225A" w:rsidRDefault="00F2225A" w:rsidP="00F2225A">
      <w:pPr>
        <w:pStyle w:val="FP"/>
        <w:framePr w:wrap="notBeside" w:vAnchor="page" w:hAnchor="page" w:x="1156" w:y="5581"/>
        <w:ind w:left="2835" w:right="2835"/>
        <w:jc w:val="center"/>
        <w:rPr>
          <w:rFonts w:ascii="Arial" w:hAnsi="Arial"/>
          <w:sz w:val="15"/>
          <w:lang w:val="fr-FR"/>
        </w:rPr>
      </w:pPr>
      <w:r>
        <w:rPr>
          <w:rFonts w:ascii="Arial" w:hAnsi="Arial"/>
          <w:sz w:val="15"/>
          <w:lang w:val="fr-FR"/>
        </w:rPr>
        <w:t>Association à but non lucratif enregistrée à la</w:t>
      </w:r>
    </w:p>
    <w:p w14:paraId="0F395EE7" w14:textId="77777777" w:rsidR="00F2225A" w:rsidRDefault="00F2225A" w:rsidP="00F2225A">
      <w:pPr>
        <w:pStyle w:val="FP"/>
        <w:framePr w:wrap="notBeside" w:vAnchor="page" w:hAnchor="page" w:x="1156" w:y="5581"/>
        <w:ind w:left="2835" w:right="2835"/>
        <w:jc w:val="center"/>
        <w:rPr>
          <w:rFonts w:ascii="Arial" w:hAnsi="Arial"/>
          <w:sz w:val="15"/>
          <w:lang w:val="fr-FR"/>
        </w:rPr>
      </w:pPr>
      <w:r>
        <w:rPr>
          <w:rFonts w:ascii="Arial" w:hAnsi="Arial"/>
          <w:sz w:val="15"/>
          <w:lang w:val="fr-FR"/>
        </w:rPr>
        <w:t>Sous-Préfecture de Grasse (06) N° 7803/88</w:t>
      </w:r>
    </w:p>
    <w:p w14:paraId="26FA894E" w14:textId="77777777" w:rsidR="00F2225A" w:rsidRDefault="00F2225A" w:rsidP="00F2225A">
      <w:pPr>
        <w:pStyle w:val="FP"/>
        <w:framePr w:wrap="notBeside" w:vAnchor="page" w:hAnchor="page" w:x="1156" w:y="5581"/>
        <w:ind w:left="2835" w:right="2835"/>
        <w:jc w:val="center"/>
        <w:rPr>
          <w:rFonts w:ascii="Arial" w:hAnsi="Arial"/>
          <w:sz w:val="18"/>
          <w:lang w:val="fr-FR"/>
        </w:rPr>
      </w:pPr>
    </w:p>
    <w:p w14:paraId="74723074" w14:textId="77777777" w:rsidR="00F2225A" w:rsidRDefault="00F2225A" w:rsidP="00F2225A">
      <w:pPr>
        <w:rPr>
          <w:lang w:val="fr-FR"/>
        </w:rPr>
      </w:pPr>
    </w:p>
    <w:p w14:paraId="5BB9B80B" w14:textId="77777777" w:rsidR="00F2225A" w:rsidRDefault="00F2225A" w:rsidP="00F2225A">
      <w:pPr>
        <w:rPr>
          <w:lang w:val="fr-FR"/>
        </w:rPr>
      </w:pPr>
    </w:p>
    <w:p w14:paraId="7ED65908" w14:textId="77777777" w:rsidR="00F2225A" w:rsidRDefault="00F2225A" w:rsidP="00F2225A">
      <w:pPr>
        <w:pStyle w:val="FP"/>
        <w:framePr w:h="7396" w:hRule="exact" w:wrap="notBeside" w:vAnchor="page" w:hAnchor="page" w:x="1021" w:y="8401"/>
        <w:pBdr>
          <w:bottom w:val="single" w:sz="6" w:space="1" w:color="auto"/>
        </w:pBdr>
        <w:spacing w:after="240"/>
        <w:ind w:left="2835" w:right="2835"/>
        <w:jc w:val="center"/>
        <w:rPr>
          <w:rFonts w:ascii="Arial" w:hAnsi="Arial"/>
          <w:b/>
          <w:i/>
        </w:rPr>
      </w:pPr>
      <w:r>
        <w:rPr>
          <w:rFonts w:ascii="Arial" w:hAnsi="Arial"/>
          <w:b/>
          <w:i/>
        </w:rPr>
        <w:t>Important notice</w:t>
      </w:r>
    </w:p>
    <w:p w14:paraId="00227C59" w14:textId="77777777" w:rsidR="00F2225A" w:rsidRDefault="00F2225A" w:rsidP="00F2225A">
      <w:pPr>
        <w:pStyle w:val="FP"/>
        <w:framePr w:h="7396" w:hRule="exact" w:wrap="notBeside" w:vAnchor="page" w:hAnchor="page" w:x="1021" w:y="8401"/>
        <w:spacing w:after="240"/>
        <w:jc w:val="center"/>
        <w:rPr>
          <w:rFonts w:ascii="Arial" w:hAnsi="Arial" w:cs="Arial"/>
          <w:sz w:val="18"/>
        </w:rPr>
      </w:pPr>
      <w:r>
        <w:rPr>
          <w:rFonts w:ascii="Arial" w:hAnsi="Arial" w:cs="Arial"/>
          <w:sz w:val="18"/>
        </w:rPr>
        <w:t>The present document can be downloaded from</w:t>
      </w:r>
      <w:proofErr w:type="gramStart"/>
      <w:r>
        <w:rPr>
          <w:rFonts w:ascii="Arial" w:hAnsi="Arial" w:cs="Arial"/>
          <w:sz w:val="18"/>
        </w:rPr>
        <w:t>:</w:t>
      </w:r>
      <w:proofErr w:type="gramEnd"/>
      <w:r>
        <w:rPr>
          <w:rFonts w:ascii="Arial" w:hAnsi="Arial" w:cs="Arial"/>
          <w:sz w:val="18"/>
        </w:rPr>
        <w:br/>
      </w:r>
      <w:hyperlink r:id="rId14" w:history="1">
        <w:r w:rsidRPr="00F2225A">
          <w:rPr>
            <w:rStyle w:val="Hyperlink"/>
            <w:rFonts w:ascii="Arial" w:hAnsi="Arial"/>
            <w:sz w:val="18"/>
          </w:rPr>
          <w:t>http://www.etsi.org/standards-search</w:t>
        </w:r>
      </w:hyperlink>
    </w:p>
    <w:p w14:paraId="4609204C" w14:textId="77777777" w:rsidR="00F2225A" w:rsidRDefault="00F2225A" w:rsidP="00F2225A">
      <w:pPr>
        <w:pStyle w:val="FP"/>
        <w:framePr w:h="7396" w:hRule="exact" w:wrap="notBeside" w:vAnchor="page" w:hAnchor="page" w:x="1021" w:y="8401"/>
        <w:spacing w:after="240"/>
        <w:jc w:val="center"/>
        <w:rPr>
          <w:rFonts w:ascii="Arial" w:hAnsi="Arial" w:cs="Arial"/>
          <w:sz w:val="18"/>
        </w:rPr>
      </w:pPr>
      <w:r>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the prevailing version of an ETSI deliverable is the one made publicly available in PDF format at </w:t>
      </w:r>
      <w:hyperlink r:id="rId15" w:history="1">
        <w:r w:rsidRPr="00F2225A">
          <w:rPr>
            <w:rStyle w:val="Hyperlink"/>
            <w:rFonts w:ascii="Arial" w:hAnsi="Arial" w:cs="Arial"/>
            <w:sz w:val="18"/>
          </w:rPr>
          <w:t>www.etsi.org/deliver</w:t>
        </w:r>
      </w:hyperlink>
      <w:r>
        <w:rPr>
          <w:rFonts w:ascii="Arial" w:hAnsi="Arial" w:cs="Arial"/>
          <w:sz w:val="18"/>
        </w:rPr>
        <w:t>.</w:t>
      </w:r>
    </w:p>
    <w:p w14:paraId="6728E5C4" w14:textId="77777777" w:rsidR="00F2225A" w:rsidRDefault="00F2225A" w:rsidP="00F2225A">
      <w:pPr>
        <w:pStyle w:val="FP"/>
        <w:framePr w:h="7396" w:hRule="exact" w:wrap="notBeside" w:vAnchor="page" w:hAnchor="page" w:x="1021" w:y="8401"/>
        <w:spacing w:after="240"/>
        <w:jc w:val="center"/>
        <w:rPr>
          <w:rFonts w:ascii="Arial" w:hAnsi="Arial" w:cs="Arial"/>
          <w:sz w:val="18"/>
        </w:rPr>
      </w:pPr>
      <w:r>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6" w:history="1">
        <w:r w:rsidRPr="00F2225A">
          <w:rPr>
            <w:rStyle w:val="Hyperlink"/>
            <w:rFonts w:ascii="Arial" w:hAnsi="Arial" w:cs="Arial"/>
            <w:sz w:val="18"/>
          </w:rPr>
          <w:t>https://portal.etsi.org/TB/ETSIDeliverableStatus.aspx</w:t>
        </w:r>
      </w:hyperlink>
    </w:p>
    <w:p w14:paraId="2703767B" w14:textId="77777777" w:rsidR="00F2225A" w:rsidRDefault="00F2225A" w:rsidP="00F2225A">
      <w:pPr>
        <w:pStyle w:val="FP"/>
        <w:framePr w:h="7396" w:hRule="exact" w:wrap="notBeside" w:vAnchor="page" w:hAnchor="page" w:x="1021" w:y="8401"/>
        <w:pBdr>
          <w:bottom w:val="single" w:sz="6" w:space="1" w:color="auto"/>
        </w:pBdr>
        <w:spacing w:after="240"/>
        <w:jc w:val="center"/>
        <w:rPr>
          <w:rFonts w:ascii="Arial" w:hAnsi="Arial" w:cs="Arial"/>
          <w:sz w:val="18"/>
        </w:rPr>
      </w:pPr>
      <w:r>
        <w:rPr>
          <w:rFonts w:ascii="Arial" w:hAnsi="Arial" w:cs="Arial"/>
          <w:sz w:val="18"/>
        </w:rPr>
        <w:t>If you find errors in the present document, please send your comment to one of the following services</w:t>
      </w:r>
      <w:proofErr w:type="gramStart"/>
      <w:r>
        <w:rPr>
          <w:rFonts w:ascii="Arial" w:hAnsi="Arial" w:cs="Arial"/>
          <w:sz w:val="18"/>
        </w:rPr>
        <w:t>:</w:t>
      </w:r>
      <w:proofErr w:type="gramEnd"/>
      <w:r>
        <w:rPr>
          <w:rFonts w:ascii="Arial" w:hAnsi="Arial" w:cs="Arial"/>
          <w:sz w:val="18"/>
        </w:rPr>
        <w:br/>
      </w:r>
      <w:hyperlink r:id="rId17" w:history="1">
        <w:r w:rsidRPr="00F2225A">
          <w:rPr>
            <w:rStyle w:val="Hyperlink"/>
            <w:rFonts w:ascii="Arial" w:hAnsi="Arial" w:cs="Arial"/>
            <w:sz w:val="18"/>
            <w:szCs w:val="18"/>
          </w:rPr>
          <w:t>https://portal.etsi.org/People/CommiteeSupportStaff.aspx</w:t>
        </w:r>
      </w:hyperlink>
    </w:p>
    <w:p w14:paraId="4AE52433" w14:textId="77777777" w:rsidR="00F2225A" w:rsidRDefault="00F2225A" w:rsidP="00F2225A">
      <w:pPr>
        <w:pStyle w:val="FP"/>
        <w:framePr w:h="7396" w:hRule="exact" w:wrap="notBeside" w:vAnchor="page" w:hAnchor="page" w:x="1021" w:y="8401"/>
        <w:pBdr>
          <w:bottom w:val="single" w:sz="6" w:space="1" w:color="auto"/>
        </w:pBdr>
        <w:spacing w:after="240"/>
        <w:jc w:val="center"/>
        <w:rPr>
          <w:rFonts w:ascii="Arial" w:hAnsi="Arial"/>
          <w:b/>
          <w:i/>
        </w:rPr>
      </w:pPr>
      <w:r>
        <w:rPr>
          <w:rFonts w:ascii="Arial" w:hAnsi="Arial"/>
          <w:b/>
          <w:i/>
        </w:rPr>
        <w:t>Copyright Notification</w:t>
      </w:r>
    </w:p>
    <w:p w14:paraId="53AA985C" w14:textId="77777777" w:rsidR="00F2225A" w:rsidRDefault="00F2225A" w:rsidP="00F2225A">
      <w:pPr>
        <w:pStyle w:val="FP"/>
        <w:framePr w:h="7396" w:hRule="exact" w:wrap="notBeside" w:vAnchor="page" w:hAnchor="page" w:x="1021" w:y="8401"/>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52A3E779" w14:textId="77777777" w:rsidR="00F2225A" w:rsidRDefault="00F2225A" w:rsidP="00F2225A">
      <w:pPr>
        <w:pStyle w:val="FP"/>
        <w:framePr w:h="7396" w:hRule="exact" w:wrap="notBeside" w:vAnchor="page" w:hAnchor="page" w:x="1021" w:y="8401"/>
        <w:jc w:val="center"/>
        <w:rPr>
          <w:rFonts w:ascii="Arial" w:hAnsi="Arial" w:cs="Arial"/>
          <w:sz w:val="18"/>
        </w:rPr>
      </w:pPr>
    </w:p>
    <w:p w14:paraId="74F3F5EE" w14:textId="77777777" w:rsidR="00F2225A" w:rsidRDefault="00F2225A" w:rsidP="00F2225A">
      <w:pPr>
        <w:pStyle w:val="FP"/>
        <w:framePr w:h="7396" w:hRule="exact" w:wrap="notBeside" w:vAnchor="page" w:hAnchor="page" w:x="1021" w:y="8401"/>
        <w:jc w:val="center"/>
        <w:rPr>
          <w:rFonts w:ascii="Arial" w:hAnsi="Arial" w:cs="Arial"/>
          <w:sz w:val="18"/>
        </w:rPr>
      </w:pPr>
      <w:r>
        <w:rPr>
          <w:rFonts w:ascii="Arial" w:hAnsi="Arial" w:cs="Arial"/>
          <w:sz w:val="18"/>
        </w:rPr>
        <w:t>© ETSI 2020.</w:t>
      </w:r>
    </w:p>
    <w:p w14:paraId="4E2E97A8" w14:textId="77777777" w:rsidR="00F2225A" w:rsidRDefault="00F2225A" w:rsidP="00F2225A">
      <w:pPr>
        <w:pStyle w:val="FP"/>
        <w:framePr w:h="7396" w:hRule="exact" w:wrap="notBeside" w:vAnchor="page" w:hAnchor="page" w:x="1021" w:y="8401"/>
        <w:jc w:val="center"/>
        <w:rPr>
          <w:rFonts w:ascii="Arial" w:hAnsi="Arial" w:cs="Arial"/>
          <w:sz w:val="18"/>
        </w:rPr>
      </w:pPr>
      <w:r>
        <w:rPr>
          <w:rFonts w:ascii="Arial" w:hAnsi="Arial" w:cs="Arial"/>
          <w:sz w:val="18"/>
        </w:rPr>
        <w:t>All rights reserved.</w:t>
      </w:r>
      <w:r>
        <w:rPr>
          <w:rFonts w:ascii="Arial" w:hAnsi="Arial" w:cs="Arial"/>
          <w:sz w:val="18"/>
        </w:rPr>
        <w:br/>
      </w:r>
    </w:p>
    <w:p w14:paraId="6C7CECF5" w14:textId="77777777" w:rsidR="00F2225A" w:rsidRDefault="00F2225A" w:rsidP="00F2225A">
      <w:pPr>
        <w:framePr w:h="7396" w:hRule="exact" w:wrap="notBeside" w:vAnchor="page" w:hAnchor="page" w:x="1021" w:y="8401"/>
        <w:jc w:val="center"/>
        <w:rPr>
          <w:rFonts w:ascii="Arial" w:hAnsi="Arial" w:cs="Arial"/>
          <w:sz w:val="18"/>
          <w:szCs w:val="18"/>
        </w:rPr>
      </w:pPr>
      <w:r>
        <w:rPr>
          <w:rFonts w:ascii="Arial" w:hAnsi="Arial" w:cs="Arial"/>
          <w:b/>
          <w:bCs/>
          <w:sz w:val="18"/>
          <w:szCs w:val="18"/>
        </w:rPr>
        <w:t>DECT™</w:t>
      </w:r>
      <w:r>
        <w:rPr>
          <w:rFonts w:ascii="Arial" w:hAnsi="Arial" w:cs="Arial"/>
          <w:sz w:val="18"/>
          <w:szCs w:val="18"/>
        </w:rPr>
        <w:t xml:space="preserve">, </w:t>
      </w:r>
      <w:r>
        <w:rPr>
          <w:rFonts w:ascii="Arial" w:hAnsi="Arial" w:cs="Arial"/>
          <w:b/>
          <w:bCs/>
          <w:sz w:val="18"/>
          <w:szCs w:val="18"/>
        </w:rPr>
        <w:t>PLUGTESTS™</w:t>
      </w:r>
      <w:r>
        <w:rPr>
          <w:rFonts w:ascii="Arial" w:hAnsi="Arial" w:cs="Arial"/>
          <w:sz w:val="18"/>
          <w:szCs w:val="18"/>
        </w:rPr>
        <w:t xml:space="preserve">, </w:t>
      </w:r>
      <w:r>
        <w:rPr>
          <w:rFonts w:ascii="Arial" w:hAnsi="Arial" w:cs="Arial"/>
          <w:b/>
          <w:bCs/>
          <w:sz w:val="18"/>
          <w:szCs w:val="18"/>
        </w:rPr>
        <w:t>UMTS™</w:t>
      </w:r>
      <w:r>
        <w:rPr>
          <w:rFonts w:ascii="Arial" w:hAnsi="Arial" w:cs="Arial"/>
          <w:sz w:val="18"/>
          <w:szCs w:val="18"/>
        </w:rPr>
        <w:t xml:space="preserve"> and the ETSI logo are trademarks of ETSI registered for the benefit of its Members.</w:t>
      </w:r>
      <w:r>
        <w:rPr>
          <w:rFonts w:ascii="Arial" w:hAnsi="Arial" w:cs="Arial"/>
          <w:sz w:val="18"/>
          <w:szCs w:val="18"/>
        </w:rPr>
        <w:br/>
      </w:r>
      <w:r>
        <w:rPr>
          <w:rFonts w:ascii="Arial" w:hAnsi="Arial" w:cs="Arial"/>
          <w:b/>
          <w:bCs/>
          <w:sz w:val="18"/>
          <w:szCs w:val="18"/>
        </w:rPr>
        <w:t>3GPP™</w:t>
      </w:r>
      <w:r>
        <w:rPr>
          <w:rFonts w:ascii="Arial" w:hAnsi="Arial" w:cs="Arial"/>
          <w:sz w:val="18"/>
          <w:szCs w:val="18"/>
          <w:vertAlign w:val="superscript"/>
        </w:rPr>
        <w:t xml:space="preserve"> </w:t>
      </w:r>
      <w:r>
        <w:rPr>
          <w:rFonts w:ascii="Arial" w:hAnsi="Arial" w:cs="Arial"/>
          <w:sz w:val="18"/>
          <w:szCs w:val="18"/>
        </w:rPr>
        <w:t xml:space="preserve">and </w:t>
      </w:r>
      <w:r>
        <w:rPr>
          <w:rFonts w:ascii="Arial" w:hAnsi="Arial" w:cs="Arial"/>
          <w:b/>
          <w:bCs/>
          <w:sz w:val="18"/>
          <w:szCs w:val="18"/>
        </w:rPr>
        <w:t>LTE™</w:t>
      </w:r>
      <w:r>
        <w:rPr>
          <w:rFonts w:ascii="Arial" w:hAnsi="Arial" w:cs="Arial"/>
          <w:sz w:val="18"/>
          <w:szCs w:val="18"/>
        </w:rPr>
        <w:t xml:space="preserve"> are trademarks of ETSI registered for the benefit of its Members and</w:t>
      </w:r>
      <w:r>
        <w:rPr>
          <w:rFonts w:ascii="Arial" w:hAnsi="Arial" w:cs="Arial"/>
          <w:sz w:val="18"/>
          <w:szCs w:val="18"/>
        </w:rPr>
        <w:br/>
        <w:t>of the 3GPP Organizational Partners.</w:t>
      </w:r>
      <w:r>
        <w:rPr>
          <w:rFonts w:ascii="Arial" w:hAnsi="Arial" w:cs="Arial"/>
          <w:sz w:val="18"/>
          <w:szCs w:val="18"/>
        </w:rPr>
        <w:br/>
      </w:r>
      <w:r>
        <w:rPr>
          <w:rFonts w:ascii="Arial" w:hAnsi="Arial" w:cs="Arial"/>
          <w:b/>
          <w:bCs/>
          <w:sz w:val="18"/>
          <w:szCs w:val="18"/>
        </w:rPr>
        <w:t>oneM2M™</w:t>
      </w:r>
      <w:r>
        <w:rPr>
          <w:rFonts w:ascii="Arial" w:hAnsi="Arial" w:cs="Arial"/>
          <w:sz w:val="18"/>
          <w:szCs w:val="18"/>
        </w:rPr>
        <w:t xml:space="preserve"> logo is a trademark of ETSI registered for the benefit of its Members and</w:t>
      </w:r>
      <w:r>
        <w:rPr>
          <w:rFonts w:ascii="Arial" w:hAnsi="Arial" w:cs="Arial"/>
          <w:sz w:val="18"/>
          <w:szCs w:val="18"/>
        </w:rPr>
        <w:br/>
        <w:t>of the oneM2M Partners.</w:t>
      </w:r>
      <w:r>
        <w:rPr>
          <w:rFonts w:ascii="Arial" w:hAnsi="Arial" w:cs="Arial"/>
          <w:sz w:val="18"/>
          <w:szCs w:val="18"/>
        </w:rPr>
        <w:br/>
      </w:r>
      <w:r>
        <w:rPr>
          <w:rFonts w:ascii="Arial" w:hAnsi="Arial" w:cs="Arial"/>
          <w:b/>
          <w:bCs/>
          <w:sz w:val="18"/>
          <w:szCs w:val="18"/>
        </w:rPr>
        <w:t>GSM</w:t>
      </w:r>
      <w:r>
        <w:rPr>
          <w:rFonts w:ascii="Arial" w:hAnsi="Arial" w:cs="Arial"/>
          <w:b/>
          <w:sz w:val="18"/>
          <w:szCs w:val="18"/>
          <w:vertAlign w:val="superscript"/>
        </w:rPr>
        <w:t>®</w:t>
      </w:r>
      <w:r>
        <w:rPr>
          <w:rFonts w:ascii="Arial" w:hAnsi="Arial" w:cs="Arial"/>
          <w:sz w:val="18"/>
          <w:szCs w:val="18"/>
        </w:rPr>
        <w:t xml:space="preserve"> and the GSM logo are trademarks registered and owned by the GSM Association.</w:t>
      </w:r>
    </w:p>
    <w:p w14:paraId="0447B6D6" w14:textId="0F9B668C" w:rsidR="00CB3396" w:rsidRPr="008A68B4" w:rsidRDefault="00F2225A" w:rsidP="00F2225A">
      <w:pPr>
        <w:pStyle w:val="TT"/>
      </w:pPr>
      <w:r>
        <w:br w:type="page"/>
      </w:r>
      <w:r w:rsidR="00CB3396" w:rsidRPr="008A68B4">
        <w:lastRenderedPageBreak/>
        <w:t>Contents</w:t>
      </w:r>
    </w:p>
    <w:p w14:paraId="66DAAEAB" w14:textId="77777777" w:rsidR="00104C03" w:rsidRDefault="00263089">
      <w:pPr>
        <w:pStyle w:val="TOC1"/>
        <w:rPr>
          <w:ins w:id="6" w:author="Tomáš Urban" w:date="2021-11-15T14:04:00Z"/>
          <w:rFonts w:asciiTheme="minorHAnsi" w:eastAsiaTheme="minorEastAsia" w:hAnsiTheme="minorHAnsi" w:cstheme="minorBidi"/>
          <w:szCs w:val="22"/>
          <w:lang w:eastAsia="en-GB"/>
        </w:rPr>
      </w:pPr>
      <w:r>
        <w:fldChar w:fldCharType="begin"/>
      </w:r>
      <w:r>
        <w:instrText xml:space="preserve"> TOC \o \w "1-9"</w:instrText>
      </w:r>
      <w:r>
        <w:fldChar w:fldCharType="separate"/>
      </w:r>
      <w:ins w:id="7" w:author="Tomáš Urban" w:date="2021-11-15T14:04:00Z">
        <w:r w:rsidR="00104C03">
          <w:t>Intellectual Property Rights</w:t>
        </w:r>
        <w:r w:rsidR="00104C03">
          <w:tab/>
        </w:r>
        <w:r w:rsidR="00104C03">
          <w:fldChar w:fldCharType="begin"/>
        </w:r>
        <w:r w:rsidR="00104C03">
          <w:instrText xml:space="preserve"> PAGEREF _Toc87877491 \h </w:instrText>
        </w:r>
      </w:ins>
      <w:r w:rsidR="00104C03">
        <w:fldChar w:fldCharType="separate"/>
      </w:r>
      <w:ins w:id="8" w:author="Tomáš Urban" w:date="2021-11-15T14:04:00Z">
        <w:r w:rsidR="00104C03">
          <w:t>4</w:t>
        </w:r>
        <w:r w:rsidR="00104C03">
          <w:fldChar w:fldCharType="end"/>
        </w:r>
      </w:ins>
    </w:p>
    <w:p w14:paraId="6E6BCE27" w14:textId="77777777" w:rsidR="00104C03" w:rsidRDefault="00104C03">
      <w:pPr>
        <w:pStyle w:val="TOC1"/>
        <w:rPr>
          <w:ins w:id="9" w:author="Tomáš Urban" w:date="2021-11-15T14:04:00Z"/>
          <w:rFonts w:asciiTheme="minorHAnsi" w:eastAsiaTheme="minorEastAsia" w:hAnsiTheme="minorHAnsi" w:cstheme="minorBidi"/>
          <w:szCs w:val="22"/>
          <w:lang w:eastAsia="en-GB"/>
        </w:rPr>
      </w:pPr>
      <w:ins w:id="10" w:author="Tomáš Urban" w:date="2021-11-15T14:04:00Z">
        <w:r>
          <w:t>Foreword</w:t>
        </w:r>
        <w:r>
          <w:tab/>
        </w:r>
        <w:r>
          <w:fldChar w:fldCharType="begin"/>
        </w:r>
        <w:r>
          <w:instrText xml:space="preserve"> PAGEREF _Toc87877492 \h </w:instrText>
        </w:r>
      </w:ins>
      <w:r>
        <w:fldChar w:fldCharType="separate"/>
      </w:r>
      <w:ins w:id="11" w:author="Tomáš Urban" w:date="2021-11-15T14:04:00Z">
        <w:r>
          <w:t>4</w:t>
        </w:r>
        <w:r>
          <w:fldChar w:fldCharType="end"/>
        </w:r>
      </w:ins>
    </w:p>
    <w:p w14:paraId="38D0ADEC" w14:textId="77777777" w:rsidR="00104C03" w:rsidRDefault="00104C03">
      <w:pPr>
        <w:pStyle w:val="TOC1"/>
        <w:rPr>
          <w:ins w:id="12" w:author="Tomáš Urban" w:date="2021-11-15T14:04:00Z"/>
          <w:rFonts w:asciiTheme="minorHAnsi" w:eastAsiaTheme="minorEastAsia" w:hAnsiTheme="minorHAnsi" w:cstheme="minorBidi"/>
          <w:szCs w:val="22"/>
          <w:lang w:eastAsia="en-GB"/>
        </w:rPr>
      </w:pPr>
      <w:ins w:id="13" w:author="Tomáš Urban" w:date="2021-11-15T14:04:00Z">
        <w:r>
          <w:t>Modal verbs terminology</w:t>
        </w:r>
        <w:r>
          <w:tab/>
        </w:r>
        <w:r>
          <w:fldChar w:fldCharType="begin"/>
        </w:r>
        <w:r>
          <w:instrText xml:space="preserve"> PAGEREF _Toc87877493 \h </w:instrText>
        </w:r>
      </w:ins>
      <w:r>
        <w:fldChar w:fldCharType="separate"/>
      </w:r>
      <w:ins w:id="14" w:author="Tomáš Urban" w:date="2021-11-15T14:04:00Z">
        <w:r>
          <w:t>4</w:t>
        </w:r>
        <w:r>
          <w:fldChar w:fldCharType="end"/>
        </w:r>
      </w:ins>
    </w:p>
    <w:p w14:paraId="38AD0509" w14:textId="77777777" w:rsidR="00104C03" w:rsidRDefault="00104C03">
      <w:pPr>
        <w:pStyle w:val="TOC1"/>
        <w:rPr>
          <w:ins w:id="15" w:author="Tomáš Urban" w:date="2021-11-15T14:04:00Z"/>
          <w:rFonts w:asciiTheme="minorHAnsi" w:eastAsiaTheme="minorEastAsia" w:hAnsiTheme="minorHAnsi" w:cstheme="minorBidi"/>
          <w:szCs w:val="22"/>
          <w:lang w:eastAsia="en-GB"/>
        </w:rPr>
      </w:pPr>
      <w:ins w:id="16" w:author="Tomáš Urban" w:date="2021-11-15T14:04:00Z">
        <w:r>
          <w:t>1</w:t>
        </w:r>
        <w:r>
          <w:tab/>
          <w:t>Scope</w:t>
        </w:r>
        <w:r>
          <w:tab/>
        </w:r>
        <w:r>
          <w:fldChar w:fldCharType="begin"/>
        </w:r>
        <w:r>
          <w:instrText xml:space="preserve"> PAGEREF _Toc87877494 \h </w:instrText>
        </w:r>
      </w:ins>
      <w:r>
        <w:fldChar w:fldCharType="separate"/>
      </w:r>
      <w:ins w:id="17" w:author="Tomáš Urban" w:date="2021-11-15T14:04:00Z">
        <w:r>
          <w:t>5</w:t>
        </w:r>
        <w:r>
          <w:fldChar w:fldCharType="end"/>
        </w:r>
      </w:ins>
    </w:p>
    <w:p w14:paraId="60A6FCFD" w14:textId="77777777" w:rsidR="00104C03" w:rsidRDefault="00104C03">
      <w:pPr>
        <w:pStyle w:val="TOC1"/>
        <w:rPr>
          <w:ins w:id="18" w:author="Tomáš Urban" w:date="2021-11-15T14:04:00Z"/>
          <w:rFonts w:asciiTheme="minorHAnsi" w:eastAsiaTheme="minorEastAsia" w:hAnsiTheme="minorHAnsi" w:cstheme="minorBidi"/>
          <w:szCs w:val="22"/>
          <w:lang w:eastAsia="en-GB"/>
        </w:rPr>
      </w:pPr>
      <w:ins w:id="19" w:author="Tomáš Urban" w:date="2021-11-15T14:04:00Z">
        <w:r>
          <w:t>2</w:t>
        </w:r>
        <w:r>
          <w:tab/>
          <w:t>References</w:t>
        </w:r>
        <w:r>
          <w:tab/>
        </w:r>
        <w:r>
          <w:fldChar w:fldCharType="begin"/>
        </w:r>
        <w:r>
          <w:instrText xml:space="preserve"> PAGEREF _Toc87877495 \h </w:instrText>
        </w:r>
      </w:ins>
      <w:r>
        <w:fldChar w:fldCharType="separate"/>
      </w:r>
      <w:ins w:id="20" w:author="Tomáš Urban" w:date="2021-11-15T14:04:00Z">
        <w:r>
          <w:t>5</w:t>
        </w:r>
        <w:r>
          <w:fldChar w:fldCharType="end"/>
        </w:r>
      </w:ins>
    </w:p>
    <w:p w14:paraId="01446422" w14:textId="77777777" w:rsidR="00104C03" w:rsidRDefault="00104C03">
      <w:pPr>
        <w:pStyle w:val="TOC2"/>
        <w:rPr>
          <w:ins w:id="21" w:author="Tomáš Urban" w:date="2021-11-15T14:04:00Z"/>
          <w:rFonts w:asciiTheme="minorHAnsi" w:eastAsiaTheme="minorEastAsia" w:hAnsiTheme="minorHAnsi" w:cstheme="minorBidi"/>
          <w:sz w:val="22"/>
          <w:szCs w:val="22"/>
          <w:lang w:eastAsia="en-GB"/>
        </w:rPr>
      </w:pPr>
      <w:ins w:id="22" w:author="Tomáš Urban" w:date="2021-11-15T14:04:00Z">
        <w:r>
          <w:t>2.1</w:t>
        </w:r>
        <w:r>
          <w:tab/>
          <w:t>Normative references</w:t>
        </w:r>
        <w:r>
          <w:tab/>
        </w:r>
        <w:r>
          <w:fldChar w:fldCharType="begin"/>
        </w:r>
        <w:r>
          <w:instrText xml:space="preserve"> PAGEREF _Toc87877496 \h </w:instrText>
        </w:r>
      </w:ins>
      <w:r>
        <w:fldChar w:fldCharType="separate"/>
      </w:r>
      <w:ins w:id="23" w:author="Tomáš Urban" w:date="2021-11-15T14:04:00Z">
        <w:r>
          <w:t>5</w:t>
        </w:r>
        <w:r>
          <w:fldChar w:fldCharType="end"/>
        </w:r>
      </w:ins>
    </w:p>
    <w:p w14:paraId="37C2273F" w14:textId="77777777" w:rsidR="00104C03" w:rsidRDefault="00104C03">
      <w:pPr>
        <w:pStyle w:val="TOC2"/>
        <w:rPr>
          <w:ins w:id="24" w:author="Tomáš Urban" w:date="2021-11-15T14:04:00Z"/>
          <w:rFonts w:asciiTheme="minorHAnsi" w:eastAsiaTheme="minorEastAsia" w:hAnsiTheme="minorHAnsi" w:cstheme="minorBidi"/>
          <w:sz w:val="22"/>
          <w:szCs w:val="22"/>
          <w:lang w:eastAsia="en-GB"/>
        </w:rPr>
      </w:pPr>
      <w:ins w:id="25" w:author="Tomáš Urban" w:date="2021-11-15T14:04:00Z">
        <w:r>
          <w:t>2.2</w:t>
        </w:r>
        <w:r>
          <w:tab/>
          <w:t>Informative references</w:t>
        </w:r>
        <w:r>
          <w:tab/>
        </w:r>
        <w:r>
          <w:fldChar w:fldCharType="begin"/>
        </w:r>
        <w:r>
          <w:instrText xml:space="preserve"> PAGEREF _Toc87877497 \h </w:instrText>
        </w:r>
      </w:ins>
      <w:r>
        <w:fldChar w:fldCharType="separate"/>
      </w:r>
      <w:ins w:id="26" w:author="Tomáš Urban" w:date="2021-11-15T14:04:00Z">
        <w:r>
          <w:t>6</w:t>
        </w:r>
        <w:r>
          <w:fldChar w:fldCharType="end"/>
        </w:r>
      </w:ins>
    </w:p>
    <w:p w14:paraId="2E686CE3" w14:textId="77777777" w:rsidR="00104C03" w:rsidRDefault="00104C03">
      <w:pPr>
        <w:pStyle w:val="TOC1"/>
        <w:rPr>
          <w:ins w:id="27" w:author="Tomáš Urban" w:date="2021-11-15T14:04:00Z"/>
          <w:rFonts w:asciiTheme="minorHAnsi" w:eastAsiaTheme="minorEastAsia" w:hAnsiTheme="minorHAnsi" w:cstheme="minorBidi"/>
          <w:szCs w:val="22"/>
          <w:lang w:eastAsia="en-GB"/>
        </w:rPr>
      </w:pPr>
      <w:ins w:id="28" w:author="Tomáš Urban" w:date="2021-11-15T14:04:00Z">
        <w:r>
          <w:t>3</w:t>
        </w:r>
        <w:r>
          <w:tab/>
          <w:t>Definition of terms, symbols and abbreviations</w:t>
        </w:r>
        <w:r>
          <w:tab/>
        </w:r>
        <w:r>
          <w:fldChar w:fldCharType="begin"/>
        </w:r>
        <w:r>
          <w:instrText xml:space="preserve"> PAGEREF _Toc87877498 \h </w:instrText>
        </w:r>
      </w:ins>
      <w:r>
        <w:fldChar w:fldCharType="separate"/>
      </w:r>
      <w:ins w:id="29" w:author="Tomáš Urban" w:date="2021-11-15T14:04:00Z">
        <w:r>
          <w:t>6</w:t>
        </w:r>
        <w:r>
          <w:fldChar w:fldCharType="end"/>
        </w:r>
      </w:ins>
    </w:p>
    <w:p w14:paraId="77260CF7" w14:textId="77777777" w:rsidR="00104C03" w:rsidRDefault="00104C03">
      <w:pPr>
        <w:pStyle w:val="TOC2"/>
        <w:rPr>
          <w:ins w:id="30" w:author="Tomáš Urban" w:date="2021-11-15T14:04:00Z"/>
          <w:rFonts w:asciiTheme="minorHAnsi" w:eastAsiaTheme="minorEastAsia" w:hAnsiTheme="minorHAnsi" w:cstheme="minorBidi"/>
          <w:sz w:val="22"/>
          <w:szCs w:val="22"/>
          <w:lang w:eastAsia="en-GB"/>
        </w:rPr>
      </w:pPr>
      <w:ins w:id="31" w:author="Tomáš Urban" w:date="2021-11-15T14:04:00Z">
        <w:r>
          <w:t>3.1</w:t>
        </w:r>
        <w:r>
          <w:tab/>
          <w:t>Terms</w:t>
        </w:r>
        <w:r>
          <w:tab/>
        </w:r>
        <w:r>
          <w:fldChar w:fldCharType="begin"/>
        </w:r>
        <w:r>
          <w:instrText xml:space="preserve"> PAGEREF _Toc87877499 \h </w:instrText>
        </w:r>
      </w:ins>
      <w:r>
        <w:fldChar w:fldCharType="separate"/>
      </w:r>
      <w:ins w:id="32" w:author="Tomáš Urban" w:date="2021-11-15T14:04:00Z">
        <w:r>
          <w:t>6</w:t>
        </w:r>
        <w:r>
          <w:fldChar w:fldCharType="end"/>
        </w:r>
      </w:ins>
    </w:p>
    <w:p w14:paraId="09CC4B08" w14:textId="77777777" w:rsidR="00104C03" w:rsidRDefault="00104C03">
      <w:pPr>
        <w:pStyle w:val="TOC2"/>
        <w:rPr>
          <w:ins w:id="33" w:author="Tomáš Urban" w:date="2021-11-15T14:04:00Z"/>
          <w:rFonts w:asciiTheme="minorHAnsi" w:eastAsiaTheme="minorEastAsia" w:hAnsiTheme="minorHAnsi" w:cstheme="minorBidi"/>
          <w:sz w:val="22"/>
          <w:szCs w:val="22"/>
          <w:lang w:eastAsia="en-GB"/>
        </w:rPr>
      </w:pPr>
      <w:ins w:id="34" w:author="Tomáš Urban" w:date="2021-11-15T14:04:00Z">
        <w:r>
          <w:t>3.2</w:t>
        </w:r>
        <w:r>
          <w:tab/>
          <w:t>Symbols</w:t>
        </w:r>
        <w:r>
          <w:tab/>
        </w:r>
        <w:r>
          <w:fldChar w:fldCharType="begin"/>
        </w:r>
        <w:r>
          <w:instrText xml:space="preserve"> PAGEREF _Toc87877500 \h </w:instrText>
        </w:r>
      </w:ins>
      <w:r>
        <w:fldChar w:fldCharType="separate"/>
      </w:r>
      <w:ins w:id="35" w:author="Tomáš Urban" w:date="2021-11-15T14:04:00Z">
        <w:r>
          <w:t>6</w:t>
        </w:r>
        <w:r>
          <w:fldChar w:fldCharType="end"/>
        </w:r>
      </w:ins>
    </w:p>
    <w:p w14:paraId="7D672993" w14:textId="77777777" w:rsidR="00104C03" w:rsidRDefault="00104C03">
      <w:pPr>
        <w:pStyle w:val="TOC2"/>
        <w:rPr>
          <w:ins w:id="36" w:author="Tomáš Urban" w:date="2021-11-15T14:04:00Z"/>
          <w:rFonts w:asciiTheme="minorHAnsi" w:eastAsiaTheme="minorEastAsia" w:hAnsiTheme="minorHAnsi" w:cstheme="minorBidi"/>
          <w:sz w:val="22"/>
          <w:szCs w:val="22"/>
          <w:lang w:eastAsia="en-GB"/>
        </w:rPr>
      </w:pPr>
      <w:ins w:id="37" w:author="Tomáš Urban" w:date="2021-11-15T14:04:00Z">
        <w:r>
          <w:t>3.3</w:t>
        </w:r>
        <w:r>
          <w:tab/>
          <w:t>Abbreviations</w:t>
        </w:r>
        <w:r>
          <w:tab/>
        </w:r>
        <w:r>
          <w:fldChar w:fldCharType="begin"/>
        </w:r>
        <w:r>
          <w:instrText xml:space="preserve"> PAGEREF _Toc87877501 \h </w:instrText>
        </w:r>
      </w:ins>
      <w:r>
        <w:fldChar w:fldCharType="separate"/>
      </w:r>
      <w:ins w:id="38" w:author="Tomáš Urban" w:date="2021-11-15T14:04:00Z">
        <w:r>
          <w:t>7</w:t>
        </w:r>
        <w:r>
          <w:fldChar w:fldCharType="end"/>
        </w:r>
      </w:ins>
    </w:p>
    <w:p w14:paraId="79B2EB07" w14:textId="77777777" w:rsidR="00104C03" w:rsidRDefault="00104C03">
      <w:pPr>
        <w:pStyle w:val="TOC1"/>
        <w:rPr>
          <w:ins w:id="39" w:author="Tomáš Urban" w:date="2021-11-15T14:04:00Z"/>
          <w:rFonts w:asciiTheme="minorHAnsi" w:eastAsiaTheme="minorEastAsia" w:hAnsiTheme="minorHAnsi" w:cstheme="minorBidi"/>
          <w:szCs w:val="22"/>
          <w:lang w:eastAsia="en-GB"/>
        </w:rPr>
      </w:pPr>
      <w:ins w:id="40" w:author="Tomáš Urban" w:date="2021-11-15T14:04:00Z">
        <w:r>
          <w:t>4</w:t>
        </w:r>
        <w:r>
          <w:tab/>
          <w:t>Package conformance and compatibility</w:t>
        </w:r>
        <w:r>
          <w:tab/>
        </w:r>
        <w:r>
          <w:fldChar w:fldCharType="begin"/>
        </w:r>
        <w:r>
          <w:instrText xml:space="preserve"> PAGEREF _Toc87877502 \h </w:instrText>
        </w:r>
      </w:ins>
      <w:r>
        <w:fldChar w:fldCharType="separate"/>
      </w:r>
      <w:ins w:id="41" w:author="Tomáš Urban" w:date="2021-11-15T14:04:00Z">
        <w:r>
          <w:t>7</w:t>
        </w:r>
        <w:r>
          <w:fldChar w:fldCharType="end"/>
        </w:r>
      </w:ins>
    </w:p>
    <w:p w14:paraId="5FEF6AD8" w14:textId="77777777" w:rsidR="00104C03" w:rsidRDefault="00104C03">
      <w:pPr>
        <w:pStyle w:val="TOC1"/>
        <w:rPr>
          <w:ins w:id="42" w:author="Tomáš Urban" w:date="2021-11-15T14:04:00Z"/>
          <w:rFonts w:asciiTheme="minorHAnsi" w:eastAsiaTheme="minorEastAsia" w:hAnsiTheme="minorHAnsi" w:cstheme="minorBidi"/>
          <w:szCs w:val="22"/>
          <w:lang w:eastAsia="en-GB"/>
        </w:rPr>
      </w:pPr>
      <w:ins w:id="43" w:author="Tomáš Urban" w:date="2021-11-15T14:04:00Z">
        <w:r>
          <w:t>5</w:t>
        </w:r>
        <w:r>
          <w:tab/>
          <w:t>Package concepts for the core language</w:t>
        </w:r>
        <w:r>
          <w:tab/>
        </w:r>
        <w:r>
          <w:fldChar w:fldCharType="begin"/>
        </w:r>
        <w:r>
          <w:instrText xml:space="preserve"> PAGEREF _Toc87877503 \h </w:instrText>
        </w:r>
      </w:ins>
      <w:r>
        <w:fldChar w:fldCharType="separate"/>
      </w:r>
      <w:ins w:id="44" w:author="Tomáš Urban" w:date="2021-11-15T14:04:00Z">
        <w:r>
          <w:t>7</w:t>
        </w:r>
        <w:r>
          <w:fldChar w:fldCharType="end"/>
        </w:r>
      </w:ins>
    </w:p>
    <w:p w14:paraId="7EE2D1AF" w14:textId="77777777" w:rsidR="00104C03" w:rsidRDefault="00104C03">
      <w:pPr>
        <w:pStyle w:val="TOC1"/>
        <w:rPr>
          <w:ins w:id="45" w:author="Tomáš Urban" w:date="2021-11-15T14:04:00Z"/>
          <w:rFonts w:asciiTheme="minorHAnsi" w:eastAsiaTheme="minorEastAsia" w:hAnsiTheme="minorHAnsi" w:cstheme="minorBidi"/>
          <w:szCs w:val="22"/>
          <w:lang w:eastAsia="en-GB"/>
        </w:rPr>
      </w:pPr>
      <w:ins w:id="46" w:author="Tomáš Urban" w:date="2021-11-15T14:04:00Z">
        <w:r>
          <w:t>6</w:t>
        </w:r>
        <w:r>
          <w:tab/>
          <w:t>Package semantics</w:t>
        </w:r>
        <w:r>
          <w:tab/>
        </w:r>
        <w:r>
          <w:fldChar w:fldCharType="begin"/>
        </w:r>
        <w:r>
          <w:instrText xml:space="preserve"> PAGEREF _Toc87877504 \h </w:instrText>
        </w:r>
      </w:ins>
      <w:r>
        <w:fldChar w:fldCharType="separate"/>
      </w:r>
      <w:ins w:id="47" w:author="Tomáš Urban" w:date="2021-11-15T14:04:00Z">
        <w:r>
          <w:t>7</w:t>
        </w:r>
        <w:r>
          <w:fldChar w:fldCharType="end"/>
        </w:r>
      </w:ins>
    </w:p>
    <w:p w14:paraId="5E931205" w14:textId="77777777" w:rsidR="00104C03" w:rsidRDefault="00104C03">
      <w:pPr>
        <w:pStyle w:val="TOC1"/>
        <w:rPr>
          <w:ins w:id="48" w:author="Tomáš Urban" w:date="2021-11-15T14:04:00Z"/>
          <w:rFonts w:asciiTheme="minorHAnsi" w:eastAsiaTheme="minorEastAsia" w:hAnsiTheme="minorHAnsi" w:cstheme="minorBidi"/>
          <w:szCs w:val="22"/>
          <w:lang w:eastAsia="en-GB"/>
        </w:rPr>
      </w:pPr>
      <w:ins w:id="49" w:author="Tomáš Urban" w:date="2021-11-15T14:04:00Z">
        <w:r>
          <w:t>7</w:t>
        </w:r>
        <w:r>
          <w:tab/>
          <w:t>TRI extensions for the package</w:t>
        </w:r>
        <w:r>
          <w:tab/>
        </w:r>
        <w:r>
          <w:fldChar w:fldCharType="begin"/>
        </w:r>
        <w:r>
          <w:instrText xml:space="preserve"> PAGEREF _Toc87877505 \h </w:instrText>
        </w:r>
      </w:ins>
      <w:r>
        <w:fldChar w:fldCharType="separate"/>
      </w:r>
      <w:ins w:id="50" w:author="Tomáš Urban" w:date="2021-11-15T14:04:00Z">
        <w:r>
          <w:t>8</w:t>
        </w:r>
        <w:r>
          <w:fldChar w:fldCharType="end"/>
        </w:r>
      </w:ins>
    </w:p>
    <w:p w14:paraId="4B2735F0" w14:textId="77777777" w:rsidR="00104C03" w:rsidRDefault="00104C03">
      <w:pPr>
        <w:pStyle w:val="TOC2"/>
        <w:rPr>
          <w:ins w:id="51" w:author="Tomáš Urban" w:date="2021-11-15T14:04:00Z"/>
          <w:rFonts w:asciiTheme="minorHAnsi" w:eastAsiaTheme="minorEastAsia" w:hAnsiTheme="minorHAnsi" w:cstheme="minorBidi"/>
          <w:sz w:val="22"/>
          <w:szCs w:val="22"/>
          <w:lang w:eastAsia="en-GB"/>
        </w:rPr>
      </w:pPr>
      <w:ins w:id="52" w:author="Tomáš Urban" w:date="2021-11-15T14:04:00Z">
        <w:r>
          <w:t>7.0</w:t>
        </w:r>
        <w:r>
          <w:tab/>
          <w:t>Introduction</w:t>
        </w:r>
        <w:r>
          <w:tab/>
        </w:r>
        <w:r>
          <w:fldChar w:fldCharType="begin"/>
        </w:r>
        <w:r>
          <w:instrText xml:space="preserve"> PAGEREF _Toc87877506 \h </w:instrText>
        </w:r>
      </w:ins>
      <w:r>
        <w:fldChar w:fldCharType="separate"/>
      </w:r>
      <w:ins w:id="53" w:author="Tomáš Urban" w:date="2021-11-15T14:04:00Z">
        <w:r>
          <w:t>8</w:t>
        </w:r>
        <w:r>
          <w:fldChar w:fldCharType="end"/>
        </w:r>
      </w:ins>
    </w:p>
    <w:p w14:paraId="3A4D1626" w14:textId="77777777" w:rsidR="00104C03" w:rsidRDefault="00104C03">
      <w:pPr>
        <w:pStyle w:val="TOC2"/>
        <w:rPr>
          <w:ins w:id="54" w:author="Tomáš Urban" w:date="2021-11-15T14:04:00Z"/>
          <w:rFonts w:asciiTheme="minorHAnsi" w:eastAsiaTheme="minorEastAsia" w:hAnsiTheme="minorHAnsi" w:cstheme="minorBidi"/>
          <w:sz w:val="22"/>
          <w:szCs w:val="22"/>
          <w:lang w:eastAsia="en-GB"/>
        </w:rPr>
      </w:pPr>
      <w:ins w:id="55" w:author="Tomáš Urban" w:date="2021-11-15T14:04:00Z">
        <w:r>
          <w:t>7.1</w:t>
        </w:r>
        <w:r>
          <w:tab/>
          <w:t>Changes to clause 5.2 of ETSI ES 201 873-5, Error handling</w:t>
        </w:r>
        <w:r>
          <w:tab/>
        </w:r>
        <w:r>
          <w:fldChar w:fldCharType="begin"/>
        </w:r>
        <w:r>
          <w:instrText xml:space="preserve"> PAGEREF _Toc87877507 \h </w:instrText>
        </w:r>
      </w:ins>
      <w:r>
        <w:fldChar w:fldCharType="separate"/>
      </w:r>
      <w:ins w:id="56" w:author="Tomáš Urban" w:date="2021-11-15T14:04:00Z">
        <w:r>
          <w:t>8</w:t>
        </w:r>
        <w:r>
          <w:fldChar w:fldCharType="end"/>
        </w:r>
      </w:ins>
    </w:p>
    <w:p w14:paraId="3A57811A" w14:textId="77777777" w:rsidR="00104C03" w:rsidRDefault="00104C03">
      <w:pPr>
        <w:pStyle w:val="TOC2"/>
        <w:rPr>
          <w:ins w:id="57" w:author="Tomáš Urban" w:date="2021-11-15T14:04:00Z"/>
          <w:rFonts w:asciiTheme="minorHAnsi" w:eastAsiaTheme="minorEastAsia" w:hAnsiTheme="minorHAnsi" w:cstheme="minorBidi"/>
          <w:sz w:val="22"/>
          <w:szCs w:val="22"/>
          <w:lang w:eastAsia="en-GB"/>
        </w:rPr>
      </w:pPr>
      <w:ins w:id="58" w:author="Tomáš Urban" w:date="2021-11-15T14:04:00Z">
        <w:r>
          <w:t>7.2</w:t>
        </w:r>
        <w:r>
          <w:tab/>
          <w:t>Changes to clause 5.5.2 of ETSI ES 201 873-5, Connection handling operations</w:t>
        </w:r>
        <w:r>
          <w:tab/>
        </w:r>
        <w:r>
          <w:fldChar w:fldCharType="begin"/>
        </w:r>
        <w:r>
          <w:instrText xml:space="preserve"> PAGEREF _Toc87877508 \h </w:instrText>
        </w:r>
      </w:ins>
      <w:r>
        <w:fldChar w:fldCharType="separate"/>
      </w:r>
      <w:ins w:id="59" w:author="Tomáš Urban" w:date="2021-11-15T14:04:00Z">
        <w:r>
          <w:t>9</w:t>
        </w:r>
        <w:r>
          <w:fldChar w:fldCharType="end"/>
        </w:r>
      </w:ins>
    </w:p>
    <w:p w14:paraId="4A009F5B" w14:textId="77777777" w:rsidR="00104C03" w:rsidRDefault="00104C03">
      <w:pPr>
        <w:pStyle w:val="TOC2"/>
        <w:rPr>
          <w:ins w:id="60" w:author="Tomáš Urban" w:date="2021-11-15T14:04:00Z"/>
          <w:rFonts w:asciiTheme="minorHAnsi" w:eastAsiaTheme="minorEastAsia" w:hAnsiTheme="minorHAnsi" w:cstheme="minorBidi"/>
          <w:sz w:val="22"/>
          <w:szCs w:val="22"/>
          <w:lang w:eastAsia="en-GB"/>
        </w:rPr>
      </w:pPr>
      <w:ins w:id="61" w:author="Tomáš Urban" w:date="2021-11-15T14:04:00Z">
        <w:r>
          <w:t>7.3</w:t>
        </w:r>
        <w:r>
          <w:tab/>
          <w:t>Changes to clause 5.5.3 of ETSI ES 201 873-5, Message based communication operations</w:t>
        </w:r>
        <w:r>
          <w:tab/>
        </w:r>
        <w:r>
          <w:fldChar w:fldCharType="begin"/>
        </w:r>
        <w:r>
          <w:instrText xml:space="preserve"> PAGEREF _Toc87877509 \h </w:instrText>
        </w:r>
      </w:ins>
      <w:r>
        <w:fldChar w:fldCharType="separate"/>
      </w:r>
      <w:ins w:id="62" w:author="Tomáš Urban" w:date="2021-11-15T14:04:00Z">
        <w:r>
          <w:t>9</w:t>
        </w:r>
        <w:r>
          <w:fldChar w:fldCharType="end"/>
        </w:r>
      </w:ins>
    </w:p>
    <w:p w14:paraId="14EE48E4" w14:textId="77777777" w:rsidR="00104C03" w:rsidRDefault="00104C03">
      <w:pPr>
        <w:pStyle w:val="TOC2"/>
        <w:rPr>
          <w:ins w:id="63" w:author="Tomáš Urban" w:date="2021-11-15T14:04:00Z"/>
          <w:rFonts w:asciiTheme="minorHAnsi" w:eastAsiaTheme="minorEastAsia" w:hAnsiTheme="minorHAnsi" w:cstheme="minorBidi"/>
          <w:sz w:val="22"/>
          <w:szCs w:val="22"/>
          <w:lang w:eastAsia="en-GB"/>
        </w:rPr>
      </w:pPr>
      <w:ins w:id="64" w:author="Tomáš Urban" w:date="2021-11-15T14:04:00Z">
        <w:r>
          <w:t>7.4</w:t>
        </w:r>
        <w:r>
          <w:tab/>
          <w:t>Addition to clause 5.5.3 of ETSI ES 201 873-5, Message based communication operations</w:t>
        </w:r>
        <w:r>
          <w:tab/>
        </w:r>
        <w:r>
          <w:fldChar w:fldCharType="begin"/>
        </w:r>
        <w:r>
          <w:instrText xml:space="preserve"> PAGEREF _Toc87877510 \h </w:instrText>
        </w:r>
      </w:ins>
      <w:r>
        <w:fldChar w:fldCharType="separate"/>
      </w:r>
      <w:ins w:id="65" w:author="Tomáš Urban" w:date="2021-11-15T14:04:00Z">
        <w:r>
          <w:t>11</w:t>
        </w:r>
        <w:r>
          <w:fldChar w:fldCharType="end"/>
        </w:r>
      </w:ins>
    </w:p>
    <w:p w14:paraId="146F1CB6" w14:textId="77777777" w:rsidR="00104C03" w:rsidRDefault="00104C03">
      <w:pPr>
        <w:pStyle w:val="TOC2"/>
        <w:rPr>
          <w:ins w:id="66" w:author="Tomáš Urban" w:date="2021-11-15T14:04:00Z"/>
          <w:rFonts w:asciiTheme="minorHAnsi" w:eastAsiaTheme="minorEastAsia" w:hAnsiTheme="minorHAnsi" w:cstheme="minorBidi"/>
          <w:sz w:val="22"/>
          <w:szCs w:val="22"/>
          <w:lang w:eastAsia="en-GB"/>
        </w:rPr>
      </w:pPr>
      <w:ins w:id="67" w:author="Tomáš Urban" w:date="2021-11-15T14:04:00Z">
        <w:r>
          <w:t>7.5</w:t>
        </w:r>
        <w:r>
          <w:tab/>
          <w:t>Changes to clause 5.5.4 of ETSI ES 201 873-5, Procedure based communication operations</w:t>
        </w:r>
        <w:r>
          <w:tab/>
        </w:r>
        <w:r>
          <w:fldChar w:fldCharType="begin"/>
        </w:r>
        <w:r>
          <w:instrText xml:space="preserve"> PAGEREF _Toc87877511 \h </w:instrText>
        </w:r>
      </w:ins>
      <w:r>
        <w:fldChar w:fldCharType="separate"/>
      </w:r>
      <w:ins w:id="68" w:author="Tomáš Urban" w:date="2021-11-15T14:04:00Z">
        <w:r>
          <w:t>11</w:t>
        </w:r>
        <w:r>
          <w:fldChar w:fldCharType="end"/>
        </w:r>
      </w:ins>
    </w:p>
    <w:p w14:paraId="05AD2958" w14:textId="77777777" w:rsidR="00104C03" w:rsidRDefault="00104C03">
      <w:pPr>
        <w:pStyle w:val="TOC2"/>
        <w:rPr>
          <w:ins w:id="69" w:author="Tomáš Urban" w:date="2021-11-15T14:04:00Z"/>
          <w:rFonts w:asciiTheme="minorHAnsi" w:eastAsiaTheme="minorEastAsia" w:hAnsiTheme="minorHAnsi" w:cstheme="minorBidi"/>
          <w:sz w:val="22"/>
          <w:szCs w:val="22"/>
          <w:lang w:eastAsia="en-GB"/>
        </w:rPr>
      </w:pPr>
      <w:ins w:id="70" w:author="Tomáš Urban" w:date="2021-11-15T14:04:00Z">
        <w:r>
          <w:t>7.5A</w:t>
        </w:r>
        <w:r>
          <w:tab/>
          <w:t>Changes to clause 5.5.5 of ETSI ES 201 873-5, Miscellaneous operations</w:t>
        </w:r>
        <w:r>
          <w:tab/>
        </w:r>
        <w:r>
          <w:fldChar w:fldCharType="begin"/>
        </w:r>
        <w:r>
          <w:instrText xml:space="preserve"> PAGEREF _Toc87877512 \h </w:instrText>
        </w:r>
      </w:ins>
      <w:r>
        <w:fldChar w:fldCharType="separate"/>
      </w:r>
      <w:ins w:id="71" w:author="Tomáš Urban" w:date="2021-11-15T14:04:00Z">
        <w:r>
          <w:t>17</w:t>
        </w:r>
        <w:r>
          <w:fldChar w:fldCharType="end"/>
        </w:r>
      </w:ins>
    </w:p>
    <w:p w14:paraId="5F17C36C" w14:textId="77777777" w:rsidR="00104C03" w:rsidRDefault="00104C03">
      <w:pPr>
        <w:pStyle w:val="TOC2"/>
        <w:rPr>
          <w:ins w:id="72" w:author="Tomáš Urban" w:date="2021-11-15T14:04:00Z"/>
          <w:rFonts w:asciiTheme="minorHAnsi" w:eastAsiaTheme="minorEastAsia" w:hAnsiTheme="minorHAnsi" w:cstheme="minorBidi"/>
          <w:sz w:val="22"/>
          <w:szCs w:val="22"/>
          <w:lang w:eastAsia="en-GB"/>
        </w:rPr>
      </w:pPr>
      <w:ins w:id="73" w:author="Tomáš Urban" w:date="2021-11-15T14:04:00Z">
        <w:r>
          <w:t>7.5B</w:t>
        </w:r>
        <w:r>
          <w:tab/>
          <w:t>Addition to clause 5.5.5 of ETSI ES 201 873-5, Miscellaneous operations</w:t>
        </w:r>
        <w:r>
          <w:tab/>
        </w:r>
        <w:r>
          <w:fldChar w:fldCharType="begin"/>
        </w:r>
        <w:r>
          <w:instrText xml:space="preserve"> PAGEREF _Toc87877513 \h </w:instrText>
        </w:r>
      </w:ins>
      <w:r>
        <w:fldChar w:fldCharType="separate"/>
      </w:r>
      <w:ins w:id="74" w:author="Tomáš Urban" w:date="2021-11-15T14:04:00Z">
        <w:r>
          <w:t>18</w:t>
        </w:r>
        <w:r>
          <w:fldChar w:fldCharType="end"/>
        </w:r>
      </w:ins>
    </w:p>
    <w:p w14:paraId="2DB0F7C1" w14:textId="77777777" w:rsidR="00104C03" w:rsidRDefault="00104C03">
      <w:pPr>
        <w:pStyle w:val="TOC2"/>
        <w:rPr>
          <w:ins w:id="75" w:author="Tomáš Urban" w:date="2021-11-15T14:04:00Z"/>
          <w:rFonts w:asciiTheme="minorHAnsi" w:eastAsiaTheme="minorEastAsia" w:hAnsiTheme="minorHAnsi" w:cstheme="minorBidi"/>
          <w:sz w:val="22"/>
          <w:szCs w:val="22"/>
          <w:lang w:eastAsia="en-GB"/>
        </w:rPr>
      </w:pPr>
      <w:ins w:id="76" w:author="Tomáš Urban" w:date="2021-11-15T14:04:00Z">
        <w:r>
          <w:t>7.6</w:t>
        </w:r>
        <w:r>
          <w:tab/>
          <w:t>Changes to clause 5.6.3 of ETSI ES 201 873-5, Miscellaneous operations</w:t>
        </w:r>
        <w:r>
          <w:tab/>
        </w:r>
        <w:r>
          <w:fldChar w:fldCharType="begin"/>
        </w:r>
        <w:r>
          <w:instrText xml:space="preserve"> PAGEREF _Toc87877514 \h </w:instrText>
        </w:r>
      </w:ins>
      <w:r>
        <w:fldChar w:fldCharType="separate"/>
      </w:r>
      <w:ins w:id="77" w:author="Tomáš Urban" w:date="2021-11-15T14:04:00Z">
        <w:r>
          <w:t>18</w:t>
        </w:r>
        <w:r>
          <w:fldChar w:fldCharType="end"/>
        </w:r>
      </w:ins>
    </w:p>
    <w:p w14:paraId="791D61B4" w14:textId="77777777" w:rsidR="00104C03" w:rsidRDefault="00104C03">
      <w:pPr>
        <w:pStyle w:val="TOC2"/>
        <w:rPr>
          <w:ins w:id="78" w:author="Tomáš Urban" w:date="2021-11-15T14:04:00Z"/>
          <w:rFonts w:asciiTheme="minorHAnsi" w:eastAsiaTheme="minorEastAsia" w:hAnsiTheme="minorHAnsi" w:cstheme="minorBidi"/>
          <w:sz w:val="22"/>
          <w:szCs w:val="22"/>
          <w:lang w:eastAsia="en-GB"/>
        </w:rPr>
      </w:pPr>
      <w:ins w:id="79" w:author="Tomáš Urban" w:date="2021-11-15T14:04:00Z">
        <w:r>
          <w:t>7.7</w:t>
        </w:r>
        <w:r>
          <w:tab/>
          <w:t>Changes to clause 6 of ETSI ES 201 873-5, Java language mapping</w:t>
        </w:r>
        <w:r>
          <w:tab/>
        </w:r>
        <w:r>
          <w:fldChar w:fldCharType="begin"/>
        </w:r>
        <w:r>
          <w:instrText xml:space="preserve"> PAGEREF _Toc87877515 \h </w:instrText>
        </w:r>
      </w:ins>
      <w:r>
        <w:fldChar w:fldCharType="separate"/>
      </w:r>
      <w:ins w:id="80" w:author="Tomáš Urban" w:date="2021-11-15T14:04:00Z">
        <w:r>
          <w:t>19</w:t>
        </w:r>
        <w:r>
          <w:fldChar w:fldCharType="end"/>
        </w:r>
      </w:ins>
    </w:p>
    <w:p w14:paraId="773A383D" w14:textId="77777777" w:rsidR="00104C03" w:rsidRDefault="00104C03">
      <w:pPr>
        <w:pStyle w:val="TOC2"/>
        <w:rPr>
          <w:ins w:id="81" w:author="Tomáš Urban" w:date="2021-11-15T14:04:00Z"/>
          <w:rFonts w:asciiTheme="minorHAnsi" w:eastAsiaTheme="minorEastAsia" w:hAnsiTheme="minorHAnsi" w:cstheme="minorBidi"/>
          <w:sz w:val="22"/>
          <w:szCs w:val="22"/>
          <w:lang w:eastAsia="en-GB"/>
        </w:rPr>
      </w:pPr>
      <w:ins w:id="82" w:author="Tomáš Urban" w:date="2021-11-15T14:04:00Z">
        <w:r>
          <w:t>7.8</w:t>
        </w:r>
        <w:r>
          <w:tab/>
          <w:t>Changes to clause 7 of ETSI ES 201 873-5, C language mapping</w:t>
        </w:r>
        <w:r>
          <w:tab/>
        </w:r>
        <w:r>
          <w:fldChar w:fldCharType="begin"/>
        </w:r>
        <w:r>
          <w:instrText xml:space="preserve"> PAGEREF _Toc87877516 \h </w:instrText>
        </w:r>
      </w:ins>
      <w:r>
        <w:fldChar w:fldCharType="separate"/>
      </w:r>
      <w:ins w:id="83" w:author="Tomáš Urban" w:date="2021-11-15T14:04:00Z">
        <w:r>
          <w:t>22</w:t>
        </w:r>
        <w:r>
          <w:fldChar w:fldCharType="end"/>
        </w:r>
      </w:ins>
    </w:p>
    <w:p w14:paraId="0F8C7420" w14:textId="77777777" w:rsidR="00104C03" w:rsidRDefault="00104C03">
      <w:pPr>
        <w:pStyle w:val="TOC2"/>
        <w:rPr>
          <w:ins w:id="84" w:author="Tomáš Urban" w:date="2021-11-15T14:04:00Z"/>
          <w:rFonts w:asciiTheme="minorHAnsi" w:eastAsiaTheme="minorEastAsia" w:hAnsiTheme="minorHAnsi" w:cstheme="minorBidi"/>
          <w:sz w:val="22"/>
          <w:szCs w:val="22"/>
          <w:lang w:eastAsia="en-GB"/>
        </w:rPr>
      </w:pPr>
      <w:ins w:id="85" w:author="Tomáš Urban" w:date="2021-11-15T14:04:00Z">
        <w:r>
          <w:t>7.9</w:t>
        </w:r>
        <w:r>
          <w:tab/>
          <w:t>Changes to clause 8 of ETSI ES 201 873-5, C++ language mapping</w:t>
        </w:r>
        <w:r>
          <w:tab/>
        </w:r>
        <w:r>
          <w:fldChar w:fldCharType="begin"/>
        </w:r>
        <w:r>
          <w:instrText xml:space="preserve"> PAGEREF _Toc87877517 \h </w:instrText>
        </w:r>
      </w:ins>
      <w:r>
        <w:fldChar w:fldCharType="separate"/>
      </w:r>
      <w:ins w:id="86" w:author="Tomáš Urban" w:date="2021-11-15T14:04:00Z">
        <w:r>
          <w:t>24</w:t>
        </w:r>
        <w:r>
          <w:fldChar w:fldCharType="end"/>
        </w:r>
      </w:ins>
    </w:p>
    <w:p w14:paraId="1A4F9BC3" w14:textId="77777777" w:rsidR="00104C03" w:rsidRDefault="00104C03">
      <w:pPr>
        <w:pStyle w:val="TOC2"/>
        <w:rPr>
          <w:ins w:id="87" w:author="Tomáš Urban" w:date="2021-11-15T14:04:00Z"/>
          <w:rFonts w:asciiTheme="minorHAnsi" w:eastAsiaTheme="minorEastAsia" w:hAnsiTheme="minorHAnsi" w:cstheme="minorBidi"/>
          <w:sz w:val="22"/>
          <w:szCs w:val="22"/>
          <w:lang w:eastAsia="en-GB"/>
        </w:rPr>
      </w:pPr>
      <w:ins w:id="88" w:author="Tomáš Urban" w:date="2021-11-15T14:04:00Z">
        <w:r>
          <w:t>7.10</w:t>
        </w:r>
        <w:r>
          <w:tab/>
          <w:t>Changes to clause 9 of ETSI ES 201 873-5, C# language mapping</w:t>
        </w:r>
        <w:r>
          <w:tab/>
        </w:r>
        <w:r>
          <w:fldChar w:fldCharType="begin"/>
        </w:r>
        <w:r>
          <w:instrText xml:space="preserve"> PAGEREF _Toc87877518 \h </w:instrText>
        </w:r>
      </w:ins>
      <w:r>
        <w:fldChar w:fldCharType="separate"/>
      </w:r>
      <w:ins w:id="89" w:author="Tomáš Urban" w:date="2021-11-15T14:04:00Z">
        <w:r>
          <w:t>27</w:t>
        </w:r>
        <w:r>
          <w:fldChar w:fldCharType="end"/>
        </w:r>
      </w:ins>
    </w:p>
    <w:p w14:paraId="7B173ACA" w14:textId="77777777" w:rsidR="00104C03" w:rsidRDefault="00104C03">
      <w:pPr>
        <w:pStyle w:val="TOC1"/>
        <w:rPr>
          <w:ins w:id="90" w:author="Tomáš Urban" w:date="2021-11-15T14:04:00Z"/>
          <w:rFonts w:asciiTheme="minorHAnsi" w:eastAsiaTheme="minorEastAsia" w:hAnsiTheme="minorHAnsi" w:cstheme="minorBidi"/>
          <w:szCs w:val="22"/>
          <w:lang w:eastAsia="en-GB"/>
        </w:rPr>
      </w:pPr>
      <w:ins w:id="91" w:author="Tomáš Urban" w:date="2021-11-15T14:04:00Z">
        <w:r>
          <w:t>8</w:t>
        </w:r>
        <w:r>
          <w:tab/>
          <w:t>TCI extensions for the package</w:t>
        </w:r>
        <w:r>
          <w:tab/>
        </w:r>
        <w:r>
          <w:fldChar w:fldCharType="begin"/>
        </w:r>
        <w:r>
          <w:instrText xml:space="preserve"> PAGEREF _Toc87877519 \h </w:instrText>
        </w:r>
      </w:ins>
      <w:r>
        <w:fldChar w:fldCharType="separate"/>
      </w:r>
      <w:ins w:id="92" w:author="Tomáš Urban" w:date="2021-11-15T14:04:00Z">
        <w:r>
          <w:t>28</w:t>
        </w:r>
        <w:r>
          <w:fldChar w:fldCharType="end"/>
        </w:r>
      </w:ins>
    </w:p>
    <w:p w14:paraId="45374501" w14:textId="77777777" w:rsidR="00104C03" w:rsidRDefault="00104C03">
      <w:pPr>
        <w:pStyle w:val="TOC8"/>
        <w:rPr>
          <w:ins w:id="93" w:author="Tomáš Urban" w:date="2021-11-15T14:04:00Z"/>
          <w:rFonts w:asciiTheme="minorHAnsi" w:eastAsiaTheme="minorEastAsia" w:hAnsiTheme="minorHAnsi" w:cstheme="minorBidi"/>
          <w:b w:val="0"/>
          <w:szCs w:val="22"/>
          <w:lang w:eastAsia="en-GB"/>
        </w:rPr>
      </w:pPr>
      <w:ins w:id="94" w:author="Tomáš Urban" w:date="2021-11-15T14:04:00Z">
        <w:r>
          <w:t>Annex A (informative): Bibliography</w:t>
        </w:r>
        <w:r>
          <w:tab/>
        </w:r>
        <w:r>
          <w:fldChar w:fldCharType="begin"/>
        </w:r>
        <w:r>
          <w:instrText xml:space="preserve"> PAGEREF _Toc87877520 \h </w:instrText>
        </w:r>
      </w:ins>
      <w:r>
        <w:fldChar w:fldCharType="separate"/>
      </w:r>
      <w:ins w:id="95" w:author="Tomáš Urban" w:date="2021-11-15T14:04:00Z">
        <w:r>
          <w:t>29</w:t>
        </w:r>
        <w:r>
          <w:fldChar w:fldCharType="end"/>
        </w:r>
      </w:ins>
    </w:p>
    <w:p w14:paraId="745F074F" w14:textId="77777777" w:rsidR="00104C03" w:rsidRDefault="00104C03">
      <w:pPr>
        <w:pStyle w:val="TOC1"/>
        <w:rPr>
          <w:ins w:id="96" w:author="Tomáš Urban" w:date="2021-11-15T14:04:00Z"/>
          <w:rFonts w:asciiTheme="minorHAnsi" w:eastAsiaTheme="minorEastAsia" w:hAnsiTheme="minorHAnsi" w:cstheme="minorBidi"/>
          <w:szCs w:val="22"/>
          <w:lang w:eastAsia="en-GB"/>
        </w:rPr>
      </w:pPr>
      <w:ins w:id="97" w:author="Tomáš Urban" w:date="2021-11-15T14:04:00Z">
        <w:r>
          <w:t>History</w:t>
        </w:r>
        <w:r>
          <w:tab/>
        </w:r>
        <w:r>
          <w:fldChar w:fldCharType="begin"/>
        </w:r>
        <w:r>
          <w:instrText xml:space="preserve"> PAGEREF _Toc87877521 \h </w:instrText>
        </w:r>
      </w:ins>
      <w:r>
        <w:fldChar w:fldCharType="separate"/>
      </w:r>
      <w:ins w:id="98" w:author="Tomáš Urban" w:date="2021-11-15T14:04:00Z">
        <w:r>
          <w:t>30</w:t>
        </w:r>
        <w:r>
          <w:fldChar w:fldCharType="end"/>
        </w:r>
      </w:ins>
    </w:p>
    <w:p w14:paraId="4F42F122" w14:textId="1A89E6F9" w:rsidR="00263089" w:rsidDel="00104C03" w:rsidRDefault="00263089" w:rsidP="00263089">
      <w:pPr>
        <w:pStyle w:val="TOC1"/>
        <w:rPr>
          <w:del w:id="99" w:author="Tomáš Urban" w:date="2021-11-15T14:04:00Z"/>
          <w:rFonts w:asciiTheme="minorHAnsi" w:eastAsiaTheme="minorEastAsia" w:hAnsiTheme="minorHAnsi" w:cstheme="minorBidi"/>
          <w:szCs w:val="22"/>
          <w:lang w:eastAsia="en-GB"/>
        </w:rPr>
      </w:pPr>
      <w:del w:id="100" w:author="Tomáš Urban" w:date="2021-11-15T14:04:00Z">
        <w:r w:rsidDel="00104C03">
          <w:delText>Intellectual Property Rights</w:delText>
        </w:r>
        <w:r w:rsidDel="00104C03">
          <w:tab/>
          <w:delText>4</w:delText>
        </w:r>
      </w:del>
    </w:p>
    <w:p w14:paraId="56299571" w14:textId="1C0A8C80" w:rsidR="00263089" w:rsidDel="00104C03" w:rsidRDefault="00263089" w:rsidP="00263089">
      <w:pPr>
        <w:pStyle w:val="TOC1"/>
        <w:rPr>
          <w:del w:id="101" w:author="Tomáš Urban" w:date="2021-11-15T14:04:00Z"/>
          <w:rFonts w:asciiTheme="minorHAnsi" w:eastAsiaTheme="minorEastAsia" w:hAnsiTheme="minorHAnsi" w:cstheme="minorBidi"/>
          <w:szCs w:val="22"/>
          <w:lang w:eastAsia="en-GB"/>
        </w:rPr>
      </w:pPr>
      <w:del w:id="102" w:author="Tomáš Urban" w:date="2021-11-15T14:04:00Z">
        <w:r w:rsidDel="00104C03">
          <w:delText>Foreword</w:delText>
        </w:r>
        <w:r w:rsidDel="00104C03">
          <w:tab/>
          <w:delText>4</w:delText>
        </w:r>
      </w:del>
    </w:p>
    <w:p w14:paraId="14570611" w14:textId="234F30DC" w:rsidR="00263089" w:rsidDel="00104C03" w:rsidRDefault="00263089" w:rsidP="00263089">
      <w:pPr>
        <w:pStyle w:val="TOC1"/>
        <w:rPr>
          <w:del w:id="103" w:author="Tomáš Urban" w:date="2021-11-15T14:04:00Z"/>
          <w:rFonts w:asciiTheme="minorHAnsi" w:eastAsiaTheme="minorEastAsia" w:hAnsiTheme="minorHAnsi" w:cstheme="minorBidi"/>
          <w:szCs w:val="22"/>
          <w:lang w:eastAsia="en-GB"/>
        </w:rPr>
      </w:pPr>
      <w:del w:id="104" w:author="Tomáš Urban" w:date="2021-11-15T14:04:00Z">
        <w:r w:rsidDel="00104C03">
          <w:delText>Modal verbs terminology</w:delText>
        </w:r>
        <w:r w:rsidDel="00104C03">
          <w:tab/>
          <w:delText>4</w:delText>
        </w:r>
      </w:del>
    </w:p>
    <w:p w14:paraId="699070DF" w14:textId="06BA6E3F" w:rsidR="00263089" w:rsidDel="00104C03" w:rsidRDefault="00263089" w:rsidP="00263089">
      <w:pPr>
        <w:pStyle w:val="TOC1"/>
        <w:rPr>
          <w:del w:id="105" w:author="Tomáš Urban" w:date="2021-11-15T14:04:00Z"/>
          <w:rFonts w:asciiTheme="minorHAnsi" w:eastAsiaTheme="minorEastAsia" w:hAnsiTheme="minorHAnsi" w:cstheme="minorBidi"/>
          <w:szCs w:val="22"/>
          <w:lang w:eastAsia="en-GB"/>
        </w:rPr>
      </w:pPr>
      <w:del w:id="106" w:author="Tomáš Urban" w:date="2021-11-15T14:04:00Z">
        <w:r w:rsidDel="00104C03">
          <w:delText>1</w:delText>
        </w:r>
        <w:r w:rsidDel="00104C03">
          <w:tab/>
          <w:delText>Scope</w:delText>
        </w:r>
        <w:r w:rsidDel="00104C03">
          <w:tab/>
          <w:delText>5</w:delText>
        </w:r>
      </w:del>
    </w:p>
    <w:p w14:paraId="65470BC7" w14:textId="4D271D41" w:rsidR="00263089" w:rsidDel="00104C03" w:rsidRDefault="00263089" w:rsidP="00263089">
      <w:pPr>
        <w:pStyle w:val="TOC1"/>
        <w:rPr>
          <w:del w:id="107" w:author="Tomáš Urban" w:date="2021-11-15T14:04:00Z"/>
          <w:rFonts w:asciiTheme="minorHAnsi" w:eastAsiaTheme="minorEastAsia" w:hAnsiTheme="minorHAnsi" w:cstheme="minorBidi"/>
          <w:szCs w:val="22"/>
          <w:lang w:eastAsia="en-GB"/>
        </w:rPr>
      </w:pPr>
      <w:del w:id="108" w:author="Tomáš Urban" w:date="2021-11-15T14:04:00Z">
        <w:r w:rsidDel="00104C03">
          <w:delText>2</w:delText>
        </w:r>
        <w:r w:rsidDel="00104C03">
          <w:tab/>
          <w:delText>References</w:delText>
        </w:r>
        <w:r w:rsidDel="00104C03">
          <w:tab/>
          <w:delText>5</w:delText>
        </w:r>
      </w:del>
    </w:p>
    <w:p w14:paraId="719BB94A" w14:textId="0D5894DA" w:rsidR="00263089" w:rsidDel="00104C03" w:rsidRDefault="00263089" w:rsidP="00263089">
      <w:pPr>
        <w:pStyle w:val="TOC2"/>
        <w:rPr>
          <w:del w:id="109" w:author="Tomáš Urban" w:date="2021-11-15T14:04:00Z"/>
          <w:rFonts w:asciiTheme="minorHAnsi" w:eastAsiaTheme="minorEastAsia" w:hAnsiTheme="minorHAnsi" w:cstheme="minorBidi"/>
          <w:sz w:val="22"/>
          <w:szCs w:val="22"/>
          <w:lang w:eastAsia="en-GB"/>
        </w:rPr>
      </w:pPr>
      <w:del w:id="110" w:author="Tomáš Urban" w:date="2021-11-15T14:04:00Z">
        <w:r w:rsidDel="00104C03">
          <w:delText>2.1</w:delText>
        </w:r>
        <w:r w:rsidDel="00104C03">
          <w:tab/>
          <w:delText>Normative references</w:delText>
        </w:r>
        <w:r w:rsidDel="00104C03">
          <w:tab/>
          <w:delText>5</w:delText>
        </w:r>
      </w:del>
    </w:p>
    <w:p w14:paraId="7E205094" w14:textId="355CE849" w:rsidR="00263089" w:rsidDel="00104C03" w:rsidRDefault="00263089" w:rsidP="00263089">
      <w:pPr>
        <w:pStyle w:val="TOC2"/>
        <w:rPr>
          <w:del w:id="111" w:author="Tomáš Urban" w:date="2021-11-15T14:04:00Z"/>
          <w:rFonts w:asciiTheme="minorHAnsi" w:eastAsiaTheme="minorEastAsia" w:hAnsiTheme="minorHAnsi" w:cstheme="minorBidi"/>
          <w:sz w:val="22"/>
          <w:szCs w:val="22"/>
          <w:lang w:eastAsia="en-GB"/>
        </w:rPr>
      </w:pPr>
      <w:del w:id="112" w:author="Tomáš Urban" w:date="2021-11-15T14:04:00Z">
        <w:r w:rsidDel="00104C03">
          <w:delText>2.2</w:delText>
        </w:r>
        <w:r w:rsidDel="00104C03">
          <w:tab/>
          <w:delText>Informative references</w:delText>
        </w:r>
        <w:r w:rsidDel="00104C03">
          <w:tab/>
          <w:delText>6</w:delText>
        </w:r>
      </w:del>
    </w:p>
    <w:p w14:paraId="38C031FB" w14:textId="77D0BDDB" w:rsidR="00263089" w:rsidDel="00104C03" w:rsidRDefault="00263089" w:rsidP="00263089">
      <w:pPr>
        <w:pStyle w:val="TOC1"/>
        <w:rPr>
          <w:del w:id="113" w:author="Tomáš Urban" w:date="2021-11-15T14:04:00Z"/>
          <w:rFonts w:asciiTheme="minorHAnsi" w:eastAsiaTheme="minorEastAsia" w:hAnsiTheme="minorHAnsi" w:cstheme="minorBidi"/>
          <w:szCs w:val="22"/>
          <w:lang w:eastAsia="en-GB"/>
        </w:rPr>
      </w:pPr>
      <w:del w:id="114" w:author="Tomáš Urban" w:date="2021-11-15T14:04:00Z">
        <w:r w:rsidDel="00104C03">
          <w:delText>3</w:delText>
        </w:r>
        <w:r w:rsidDel="00104C03">
          <w:tab/>
          <w:delText>Definition of terms, symbols and abbreviations</w:delText>
        </w:r>
        <w:r w:rsidDel="00104C03">
          <w:tab/>
          <w:delText>6</w:delText>
        </w:r>
      </w:del>
    </w:p>
    <w:p w14:paraId="404A3988" w14:textId="1F450FB0" w:rsidR="00263089" w:rsidDel="00104C03" w:rsidRDefault="00263089" w:rsidP="00263089">
      <w:pPr>
        <w:pStyle w:val="TOC2"/>
        <w:rPr>
          <w:del w:id="115" w:author="Tomáš Urban" w:date="2021-11-15T14:04:00Z"/>
          <w:rFonts w:asciiTheme="minorHAnsi" w:eastAsiaTheme="minorEastAsia" w:hAnsiTheme="minorHAnsi" w:cstheme="minorBidi"/>
          <w:sz w:val="22"/>
          <w:szCs w:val="22"/>
          <w:lang w:eastAsia="en-GB"/>
        </w:rPr>
      </w:pPr>
      <w:del w:id="116" w:author="Tomáš Urban" w:date="2021-11-15T14:04:00Z">
        <w:r w:rsidDel="00104C03">
          <w:delText>3.1</w:delText>
        </w:r>
        <w:r w:rsidDel="00104C03">
          <w:tab/>
          <w:delText>Terms</w:delText>
        </w:r>
        <w:r w:rsidDel="00104C03">
          <w:tab/>
          <w:delText>6</w:delText>
        </w:r>
      </w:del>
    </w:p>
    <w:p w14:paraId="7A8DFDF4" w14:textId="26CFDA5D" w:rsidR="00263089" w:rsidDel="00104C03" w:rsidRDefault="00263089" w:rsidP="00263089">
      <w:pPr>
        <w:pStyle w:val="TOC2"/>
        <w:rPr>
          <w:del w:id="117" w:author="Tomáš Urban" w:date="2021-11-15T14:04:00Z"/>
          <w:rFonts w:asciiTheme="minorHAnsi" w:eastAsiaTheme="minorEastAsia" w:hAnsiTheme="minorHAnsi" w:cstheme="minorBidi"/>
          <w:sz w:val="22"/>
          <w:szCs w:val="22"/>
          <w:lang w:eastAsia="en-GB"/>
        </w:rPr>
      </w:pPr>
      <w:del w:id="118" w:author="Tomáš Urban" w:date="2021-11-15T14:04:00Z">
        <w:r w:rsidDel="00104C03">
          <w:delText>3.2</w:delText>
        </w:r>
        <w:r w:rsidDel="00104C03">
          <w:tab/>
          <w:delText>Symbols</w:delText>
        </w:r>
        <w:r w:rsidDel="00104C03">
          <w:tab/>
          <w:delText>6</w:delText>
        </w:r>
      </w:del>
    </w:p>
    <w:p w14:paraId="34547AE5" w14:textId="33DECBFD" w:rsidR="00263089" w:rsidDel="00104C03" w:rsidRDefault="00263089" w:rsidP="00263089">
      <w:pPr>
        <w:pStyle w:val="TOC2"/>
        <w:rPr>
          <w:del w:id="119" w:author="Tomáš Urban" w:date="2021-11-15T14:04:00Z"/>
          <w:rFonts w:asciiTheme="minorHAnsi" w:eastAsiaTheme="minorEastAsia" w:hAnsiTheme="minorHAnsi" w:cstheme="minorBidi"/>
          <w:sz w:val="22"/>
          <w:szCs w:val="22"/>
          <w:lang w:eastAsia="en-GB"/>
        </w:rPr>
      </w:pPr>
      <w:del w:id="120" w:author="Tomáš Urban" w:date="2021-11-15T14:04:00Z">
        <w:r w:rsidDel="00104C03">
          <w:delText>3.3</w:delText>
        </w:r>
        <w:r w:rsidDel="00104C03">
          <w:tab/>
          <w:delText>Abbreviations</w:delText>
        </w:r>
        <w:r w:rsidDel="00104C03">
          <w:tab/>
          <w:delText>7</w:delText>
        </w:r>
      </w:del>
    </w:p>
    <w:p w14:paraId="27FB6368" w14:textId="7E569644" w:rsidR="00263089" w:rsidDel="00104C03" w:rsidRDefault="00263089" w:rsidP="00263089">
      <w:pPr>
        <w:pStyle w:val="TOC1"/>
        <w:rPr>
          <w:del w:id="121" w:author="Tomáš Urban" w:date="2021-11-15T14:04:00Z"/>
          <w:rFonts w:asciiTheme="minorHAnsi" w:eastAsiaTheme="minorEastAsia" w:hAnsiTheme="minorHAnsi" w:cstheme="minorBidi"/>
          <w:szCs w:val="22"/>
          <w:lang w:eastAsia="en-GB"/>
        </w:rPr>
      </w:pPr>
      <w:del w:id="122" w:author="Tomáš Urban" w:date="2021-11-15T14:04:00Z">
        <w:r w:rsidDel="00104C03">
          <w:delText>4</w:delText>
        </w:r>
        <w:r w:rsidDel="00104C03">
          <w:tab/>
          <w:delText>Package conformance and compatibility</w:delText>
        </w:r>
        <w:r w:rsidDel="00104C03">
          <w:tab/>
          <w:delText>7</w:delText>
        </w:r>
      </w:del>
    </w:p>
    <w:p w14:paraId="722159CE" w14:textId="13AB4703" w:rsidR="00263089" w:rsidDel="00104C03" w:rsidRDefault="00263089" w:rsidP="00263089">
      <w:pPr>
        <w:pStyle w:val="TOC1"/>
        <w:rPr>
          <w:del w:id="123" w:author="Tomáš Urban" w:date="2021-11-15T14:04:00Z"/>
          <w:rFonts w:asciiTheme="minorHAnsi" w:eastAsiaTheme="minorEastAsia" w:hAnsiTheme="minorHAnsi" w:cstheme="minorBidi"/>
          <w:szCs w:val="22"/>
          <w:lang w:eastAsia="en-GB"/>
        </w:rPr>
      </w:pPr>
      <w:del w:id="124" w:author="Tomáš Urban" w:date="2021-11-15T14:04:00Z">
        <w:r w:rsidDel="00104C03">
          <w:delText>5</w:delText>
        </w:r>
        <w:r w:rsidDel="00104C03">
          <w:tab/>
          <w:delText>Package concepts for the core language</w:delText>
        </w:r>
        <w:r w:rsidDel="00104C03">
          <w:tab/>
          <w:delText>7</w:delText>
        </w:r>
      </w:del>
    </w:p>
    <w:p w14:paraId="047F298D" w14:textId="3BEE52AA" w:rsidR="00263089" w:rsidDel="00104C03" w:rsidRDefault="00263089" w:rsidP="00263089">
      <w:pPr>
        <w:pStyle w:val="TOC1"/>
        <w:rPr>
          <w:del w:id="125" w:author="Tomáš Urban" w:date="2021-11-15T14:04:00Z"/>
          <w:rFonts w:asciiTheme="minorHAnsi" w:eastAsiaTheme="minorEastAsia" w:hAnsiTheme="minorHAnsi" w:cstheme="minorBidi"/>
          <w:szCs w:val="22"/>
          <w:lang w:eastAsia="en-GB"/>
        </w:rPr>
      </w:pPr>
      <w:del w:id="126" w:author="Tomáš Urban" w:date="2021-11-15T14:04:00Z">
        <w:r w:rsidDel="00104C03">
          <w:lastRenderedPageBreak/>
          <w:delText>6</w:delText>
        </w:r>
        <w:r w:rsidDel="00104C03">
          <w:tab/>
          <w:delText>Package semantics</w:delText>
        </w:r>
        <w:r w:rsidDel="00104C03">
          <w:tab/>
          <w:delText>7</w:delText>
        </w:r>
      </w:del>
    </w:p>
    <w:p w14:paraId="1D69C77D" w14:textId="15931FA3" w:rsidR="00263089" w:rsidDel="00104C03" w:rsidRDefault="00263089" w:rsidP="00263089">
      <w:pPr>
        <w:pStyle w:val="TOC1"/>
        <w:rPr>
          <w:del w:id="127" w:author="Tomáš Urban" w:date="2021-11-15T14:04:00Z"/>
          <w:rFonts w:asciiTheme="minorHAnsi" w:eastAsiaTheme="minorEastAsia" w:hAnsiTheme="minorHAnsi" w:cstheme="minorBidi"/>
          <w:szCs w:val="22"/>
          <w:lang w:eastAsia="en-GB"/>
        </w:rPr>
      </w:pPr>
      <w:del w:id="128" w:author="Tomáš Urban" w:date="2021-11-15T14:04:00Z">
        <w:r w:rsidDel="00104C03">
          <w:delText>7</w:delText>
        </w:r>
        <w:r w:rsidDel="00104C03">
          <w:tab/>
          <w:delText>TRI extensions for the package</w:delText>
        </w:r>
        <w:r w:rsidDel="00104C03">
          <w:tab/>
          <w:delText>8</w:delText>
        </w:r>
      </w:del>
    </w:p>
    <w:p w14:paraId="7E16C1E6" w14:textId="5C6F9E04" w:rsidR="00263089" w:rsidDel="00104C03" w:rsidRDefault="00263089" w:rsidP="00263089">
      <w:pPr>
        <w:pStyle w:val="TOC2"/>
        <w:rPr>
          <w:del w:id="129" w:author="Tomáš Urban" w:date="2021-11-15T14:04:00Z"/>
          <w:rFonts w:asciiTheme="minorHAnsi" w:eastAsiaTheme="minorEastAsia" w:hAnsiTheme="minorHAnsi" w:cstheme="minorBidi"/>
          <w:sz w:val="22"/>
          <w:szCs w:val="22"/>
          <w:lang w:eastAsia="en-GB"/>
        </w:rPr>
      </w:pPr>
      <w:del w:id="130" w:author="Tomáš Urban" w:date="2021-11-15T14:04:00Z">
        <w:r w:rsidDel="00104C03">
          <w:delText>7.0</w:delText>
        </w:r>
        <w:r w:rsidDel="00104C03">
          <w:tab/>
          <w:delText>Introduction</w:delText>
        </w:r>
        <w:r w:rsidDel="00104C03">
          <w:tab/>
          <w:delText>8</w:delText>
        </w:r>
      </w:del>
    </w:p>
    <w:p w14:paraId="4A199D4C" w14:textId="05CFA980" w:rsidR="00263089" w:rsidDel="00104C03" w:rsidRDefault="00263089" w:rsidP="00263089">
      <w:pPr>
        <w:pStyle w:val="TOC2"/>
        <w:rPr>
          <w:del w:id="131" w:author="Tomáš Urban" w:date="2021-11-15T14:04:00Z"/>
          <w:rFonts w:asciiTheme="minorHAnsi" w:eastAsiaTheme="minorEastAsia" w:hAnsiTheme="minorHAnsi" w:cstheme="minorBidi"/>
          <w:sz w:val="22"/>
          <w:szCs w:val="22"/>
          <w:lang w:eastAsia="en-GB"/>
        </w:rPr>
      </w:pPr>
      <w:del w:id="132" w:author="Tomáš Urban" w:date="2021-11-15T14:04:00Z">
        <w:r w:rsidDel="00104C03">
          <w:delText>7.1</w:delText>
        </w:r>
        <w:r w:rsidDel="00104C03">
          <w:tab/>
          <w:delText>Changes to clause 5.2 of ETSI ES 201 873-5, Error handling</w:delText>
        </w:r>
        <w:r w:rsidDel="00104C03">
          <w:tab/>
          <w:delText>8</w:delText>
        </w:r>
      </w:del>
    </w:p>
    <w:p w14:paraId="53B4597B" w14:textId="064F64CB" w:rsidR="00263089" w:rsidDel="00104C03" w:rsidRDefault="00263089" w:rsidP="00263089">
      <w:pPr>
        <w:pStyle w:val="TOC2"/>
        <w:rPr>
          <w:del w:id="133" w:author="Tomáš Urban" w:date="2021-11-15T14:04:00Z"/>
          <w:rFonts w:asciiTheme="minorHAnsi" w:eastAsiaTheme="minorEastAsia" w:hAnsiTheme="minorHAnsi" w:cstheme="minorBidi"/>
          <w:sz w:val="22"/>
          <w:szCs w:val="22"/>
          <w:lang w:eastAsia="en-GB"/>
        </w:rPr>
      </w:pPr>
      <w:del w:id="134" w:author="Tomáš Urban" w:date="2021-11-15T14:04:00Z">
        <w:r w:rsidDel="00104C03">
          <w:delText>7.2</w:delText>
        </w:r>
        <w:r w:rsidDel="00104C03">
          <w:tab/>
          <w:delText>Changes to clause 5.5.2 of ETSI ES 201 873-5, Connection handling operations</w:delText>
        </w:r>
        <w:r w:rsidDel="00104C03">
          <w:tab/>
          <w:delText>9</w:delText>
        </w:r>
      </w:del>
    </w:p>
    <w:p w14:paraId="48D99A9A" w14:textId="5D51B6B5" w:rsidR="00263089" w:rsidDel="00104C03" w:rsidRDefault="00263089" w:rsidP="00263089">
      <w:pPr>
        <w:pStyle w:val="TOC2"/>
        <w:rPr>
          <w:del w:id="135" w:author="Tomáš Urban" w:date="2021-11-15T14:04:00Z"/>
          <w:rFonts w:asciiTheme="minorHAnsi" w:eastAsiaTheme="minorEastAsia" w:hAnsiTheme="minorHAnsi" w:cstheme="minorBidi"/>
          <w:sz w:val="22"/>
          <w:szCs w:val="22"/>
          <w:lang w:eastAsia="en-GB"/>
        </w:rPr>
      </w:pPr>
      <w:del w:id="136" w:author="Tomáš Urban" w:date="2021-11-15T14:04:00Z">
        <w:r w:rsidDel="00104C03">
          <w:delText>7.3</w:delText>
        </w:r>
        <w:r w:rsidDel="00104C03">
          <w:tab/>
          <w:delText>Changes to clause 5.5.3 of ETSI ES 201 873-5, Message based communication operations</w:delText>
        </w:r>
        <w:r w:rsidDel="00104C03">
          <w:tab/>
          <w:delText>9</w:delText>
        </w:r>
      </w:del>
    </w:p>
    <w:p w14:paraId="5F0CD465" w14:textId="2DEE3F91" w:rsidR="00263089" w:rsidDel="00104C03" w:rsidRDefault="00263089" w:rsidP="00263089">
      <w:pPr>
        <w:pStyle w:val="TOC2"/>
        <w:rPr>
          <w:del w:id="137" w:author="Tomáš Urban" w:date="2021-11-15T14:04:00Z"/>
          <w:rFonts w:asciiTheme="minorHAnsi" w:eastAsiaTheme="minorEastAsia" w:hAnsiTheme="minorHAnsi" w:cstheme="minorBidi"/>
          <w:sz w:val="22"/>
          <w:szCs w:val="22"/>
          <w:lang w:eastAsia="en-GB"/>
        </w:rPr>
      </w:pPr>
      <w:del w:id="138" w:author="Tomáš Urban" w:date="2021-11-15T14:04:00Z">
        <w:r w:rsidDel="00104C03">
          <w:delText>7.4</w:delText>
        </w:r>
        <w:r w:rsidDel="00104C03">
          <w:tab/>
          <w:delText>Addition to clause 5.5.3 of ETSI ES 201 873-5, Message based communication operations</w:delText>
        </w:r>
        <w:r w:rsidDel="00104C03">
          <w:tab/>
          <w:delText>11</w:delText>
        </w:r>
      </w:del>
    </w:p>
    <w:p w14:paraId="0A3D075A" w14:textId="74CAB82C" w:rsidR="00263089" w:rsidDel="00104C03" w:rsidRDefault="00263089" w:rsidP="00263089">
      <w:pPr>
        <w:pStyle w:val="TOC2"/>
        <w:rPr>
          <w:del w:id="139" w:author="Tomáš Urban" w:date="2021-11-15T14:04:00Z"/>
          <w:rFonts w:asciiTheme="minorHAnsi" w:eastAsiaTheme="minorEastAsia" w:hAnsiTheme="minorHAnsi" w:cstheme="minorBidi"/>
          <w:sz w:val="22"/>
          <w:szCs w:val="22"/>
          <w:lang w:eastAsia="en-GB"/>
        </w:rPr>
      </w:pPr>
      <w:del w:id="140" w:author="Tomáš Urban" w:date="2021-11-15T14:04:00Z">
        <w:r w:rsidDel="00104C03">
          <w:delText>7.5</w:delText>
        </w:r>
        <w:r w:rsidDel="00104C03">
          <w:tab/>
          <w:delText>Changes to clause 5.5.4 of ETSI ES 201 873-5, Procedure based communication operations</w:delText>
        </w:r>
        <w:r w:rsidDel="00104C03">
          <w:tab/>
          <w:delText>11</w:delText>
        </w:r>
      </w:del>
    </w:p>
    <w:p w14:paraId="624FC74F" w14:textId="7AFE90BC" w:rsidR="00263089" w:rsidDel="00104C03" w:rsidRDefault="00263089" w:rsidP="00263089">
      <w:pPr>
        <w:pStyle w:val="TOC2"/>
        <w:rPr>
          <w:del w:id="141" w:author="Tomáš Urban" w:date="2021-11-15T14:04:00Z"/>
          <w:rFonts w:asciiTheme="minorHAnsi" w:eastAsiaTheme="minorEastAsia" w:hAnsiTheme="minorHAnsi" w:cstheme="minorBidi"/>
          <w:sz w:val="22"/>
          <w:szCs w:val="22"/>
          <w:lang w:eastAsia="en-GB"/>
        </w:rPr>
      </w:pPr>
      <w:del w:id="142" w:author="Tomáš Urban" w:date="2021-11-15T14:04:00Z">
        <w:r w:rsidDel="00104C03">
          <w:delText>7.5A</w:delText>
        </w:r>
        <w:r w:rsidDel="00104C03">
          <w:tab/>
          <w:delText>Addition to clause 5.5.5 of ETSI ES 201 873-5, Miscellaneous operations</w:delText>
        </w:r>
        <w:r w:rsidDel="00104C03">
          <w:tab/>
          <w:delText>18</w:delText>
        </w:r>
      </w:del>
    </w:p>
    <w:p w14:paraId="299E03B5" w14:textId="59E24B8C" w:rsidR="00263089" w:rsidDel="00104C03" w:rsidRDefault="00263089" w:rsidP="00263089">
      <w:pPr>
        <w:pStyle w:val="TOC2"/>
        <w:rPr>
          <w:del w:id="143" w:author="Tomáš Urban" w:date="2021-11-15T14:04:00Z"/>
          <w:rFonts w:asciiTheme="minorHAnsi" w:eastAsiaTheme="minorEastAsia" w:hAnsiTheme="minorHAnsi" w:cstheme="minorBidi"/>
          <w:sz w:val="22"/>
          <w:szCs w:val="22"/>
          <w:lang w:eastAsia="en-GB"/>
        </w:rPr>
      </w:pPr>
      <w:del w:id="144" w:author="Tomáš Urban" w:date="2021-11-15T14:04:00Z">
        <w:r w:rsidDel="00104C03">
          <w:delText>7.6</w:delText>
        </w:r>
        <w:r w:rsidDel="00104C03">
          <w:tab/>
          <w:delText>Changes to clause 5.6.3 of ETSI ES 201 873-5, Miscellaneous operations</w:delText>
        </w:r>
        <w:r w:rsidDel="00104C03">
          <w:tab/>
          <w:delText>18</w:delText>
        </w:r>
      </w:del>
    </w:p>
    <w:p w14:paraId="2E0100B6" w14:textId="7B27BDF5" w:rsidR="00263089" w:rsidDel="00104C03" w:rsidRDefault="00263089" w:rsidP="00263089">
      <w:pPr>
        <w:pStyle w:val="TOC2"/>
        <w:rPr>
          <w:del w:id="145" w:author="Tomáš Urban" w:date="2021-11-15T14:04:00Z"/>
          <w:rFonts w:asciiTheme="minorHAnsi" w:eastAsiaTheme="minorEastAsia" w:hAnsiTheme="minorHAnsi" w:cstheme="minorBidi"/>
          <w:sz w:val="22"/>
          <w:szCs w:val="22"/>
          <w:lang w:eastAsia="en-GB"/>
        </w:rPr>
      </w:pPr>
      <w:del w:id="146" w:author="Tomáš Urban" w:date="2021-11-15T14:04:00Z">
        <w:r w:rsidDel="00104C03">
          <w:delText>7.7</w:delText>
        </w:r>
        <w:r w:rsidDel="00104C03">
          <w:tab/>
          <w:delText>Changes to clause 6 of ETSI ES 201 873-5, Java language mapping</w:delText>
        </w:r>
        <w:r w:rsidDel="00104C03">
          <w:tab/>
          <w:delText>19</w:delText>
        </w:r>
      </w:del>
    </w:p>
    <w:p w14:paraId="7785044E" w14:textId="7DD65ED4" w:rsidR="00263089" w:rsidDel="00104C03" w:rsidRDefault="00263089" w:rsidP="00263089">
      <w:pPr>
        <w:pStyle w:val="TOC2"/>
        <w:rPr>
          <w:del w:id="147" w:author="Tomáš Urban" w:date="2021-11-15T14:04:00Z"/>
          <w:rFonts w:asciiTheme="minorHAnsi" w:eastAsiaTheme="minorEastAsia" w:hAnsiTheme="minorHAnsi" w:cstheme="minorBidi"/>
          <w:sz w:val="22"/>
          <w:szCs w:val="22"/>
          <w:lang w:eastAsia="en-GB"/>
        </w:rPr>
      </w:pPr>
      <w:del w:id="148" w:author="Tomáš Urban" w:date="2021-11-15T14:04:00Z">
        <w:r w:rsidDel="00104C03">
          <w:delText>7.8</w:delText>
        </w:r>
        <w:r w:rsidDel="00104C03">
          <w:tab/>
          <w:delText>Changes to clause 7 of ETSI ES 201 873-5, C language mapping</w:delText>
        </w:r>
        <w:r w:rsidDel="00104C03">
          <w:tab/>
          <w:delText>22</w:delText>
        </w:r>
      </w:del>
    </w:p>
    <w:p w14:paraId="45031B66" w14:textId="0E596CBF" w:rsidR="00263089" w:rsidDel="00104C03" w:rsidRDefault="00263089" w:rsidP="00263089">
      <w:pPr>
        <w:pStyle w:val="TOC2"/>
        <w:rPr>
          <w:del w:id="149" w:author="Tomáš Urban" w:date="2021-11-15T14:04:00Z"/>
          <w:rFonts w:asciiTheme="minorHAnsi" w:eastAsiaTheme="minorEastAsia" w:hAnsiTheme="minorHAnsi" w:cstheme="minorBidi"/>
          <w:sz w:val="22"/>
          <w:szCs w:val="22"/>
          <w:lang w:eastAsia="en-GB"/>
        </w:rPr>
      </w:pPr>
      <w:del w:id="150" w:author="Tomáš Urban" w:date="2021-11-15T14:04:00Z">
        <w:r w:rsidDel="00104C03">
          <w:delText>7.9</w:delText>
        </w:r>
        <w:r w:rsidDel="00104C03">
          <w:tab/>
          <w:delText>Changes to clause 8 of ETSI ES 201 873-5, C++ language mapping</w:delText>
        </w:r>
        <w:r w:rsidDel="00104C03">
          <w:tab/>
          <w:delText>24</w:delText>
        </w:r>
      </w:del>
    </w:p>
    <w:p w14:paraId="233EE3A9" w14:textId="7B43A985" w:rsidR="00263089" w:rsidDel="00104C03" w:rsidRDefault="00263089" w:rsidP="00263089">
      <w:pPr>
        <w:pStyle w:val="TOC2"/>
        <w:rPr>
          <w:del w:id="151" w:author="Tomáš Urban" w:date="2021-11-15T14:04:00Z"/>
          <w:rFonts w:asciiTheme="minorHAnsi" w:eastAsiaTheme="minorEastAsia" w:hAnsiTheme="minorHAnsi" w:cstheme="minorBidi"/>
          <w:sz w:val="22"/>
          <w:szCs w:val="22"/>
          <w:lang w:eastAsia="en-GB"/>
        </w:rPr>
      </w:pPr>
      <w:del w:id="152" w:author="Tomáš Urban" w:date="2021-11-15T14:04:00Z">
        <w:r w:rsidDel="00104C03">
          <w:delText>7.10</w:delText>
        </w:r>
        <w:r w:rsidDel="00104C03">
          <w:tab/>
          <w:delText>Changes to clause 9 of ETSI ES 201 873-5, C# language mapping</w:delText>
        </w:r>
        <w:r w:rsidDel="00104C03">
          <w:tab/>
          <w:delText>27</w:delText>
        </w:r>
      </w:del>
    </w:p>
    <w:p w14:paraId="3EB08870" w14:textId="40359EB4" w:rsidR="00263089" w:rsidDel="00104C03" w:rsidRDefault="00263089" w:rsidP="00263089">
      <w:pPr>
        <w:pStyle w:val="TOC1"/>
        <w:rPr>
          <w:del w:id="153" w:author="Tomáš Urban" w:date="2021-11-15T14:04:00Z"/>
          <w:rFonts w:asciiTheme="minorHAnsi" w:eastAsiaTheme="minorEastAsia" w:hAnsiTheme="minorHAnsi" w:cstheme="minorBidi"/>
          <w:szCs w:val="22"/>
          <w:lang w:eastAsia="en-GB"/>
        </w:rPr>
      </w:pPr>
      <w:del w:id="154" w:author="Tomáš Urban" w:date="2021-11-15T14:04:00Z">
        <w:r w:rsidDel="00104C03">
          <w:delText>8</w:delText>
        </w:r>
        <w:r w:rsidDel="00104C03">
          <w:tab/>
          <w:delText>TCI extensions for the package</w:delText>
        </w:r>
        <w:r w:rsidDel="00104C03">
          <w:tab/>
          <w:delText>28</w:delText>
        </w:r>
      </w:del>
    </w:p>
    <w:p w14:paraId="156EF374" w14:textId="38290CAB" w:rsidR="00263089" w:rsidDel="00104C03" w:rsidRDefault="00263089" w:rsidP="00263089">
      <w:pPr>
        <w:pStyle w:val="TOC8"/>
        <w:rPr>
          <w:del w:id="155" w:author="Tomáš Urban" w:date="2021-11-15T14:04:00Z"/>
          <w:rFonts w:asciiTheme="minorHAnsi" w:eastAsiaTheme="minorEastAsia" w:hAnsiTheme="minorHAnsi" w:cstheme="minorBidi"/>
          <w:szCs w:val="22"/>
          <w:lang w:eastAsia="en-GB"/>
        </w:rPr>
      </w:pPr>
      <w:del w:id="156" w:author="Tomáš Urban" w:date="2021-11-15T14:04:00Z">
        <w:r w:rsidDel="00104C03">
          <w:delText>Annex A (informative):</w:delText>
        </w:r>
        <w:r w:rsidDel="00104C03">
          <w:tab/>
          <w:delText>Bibliography</w:delText>
        </w:r>
        <w:r w:rsidDel="00104C03">
          <w:tab/>
          <w:delText>29</w:delText>
        </w:r>
      </w:del>
    </w:p>
    <w:p w14:paraId="5C7E568C" w14:textId="54B94203" w:rsidR="00263089" w:rsidDel="00104C03" w:rsidRDefault="00263089" w:rsidP="00263089">
      <w:pPr>
        <w:pStyle w:val="TOC1"/>
        <w:rPr>
          <w:del w:id="157" w:author="Tomáš Urban" w:date="2021-11-15T14:04:00Z"/>
          <w:rFonts w:asciiTheme="minorHAnsi" w:eastAsiaTheme="minorEastAsia" w:hAnsiTheme="minorHAnsi" w:cstheme="minorBidi"/>
          <w:szCs w:val="22"/>
          <w:lang w:eastAsia="en-GB"/>
        </w:rPr>
      </w:pPr>
      <w:del w:id="158" w:author="Tomáš Urban" w:date="2021-11-15T14:04:00Z">
        <w:r w:rsidDel="00104C03">
          <w:delText>History</w:delText>
        </w:r>
        <w:r w:rsidDel="00104C03">
          <w:tab/>
          <w:delText>30</w:delText>
        </w:r>
      </w:del>
    </w:p>
    <w:p w14:paraId="4BBAF48D" w14:textId="0612DBDD" w:rsidR="00123420" w:rsidRPr="008A68B4" w:rsidRDefault="00263089" w:rsidP="009649FF">
      <w:r>
        <w:fldChar w:fldCharType="end"/>
      </w:r>
    </w:p>
    <w:p w14:paraId="5E449578" w14:textId="77777777" w:rsidR="00123420" w:rsidRPr="008A68B4" w:rsidRDefault="00CB3396" w:rsidP="00370C97">
      <w:pPr>
        <w:pStyle w:val="Heading1"/>
      </w:pPr>
      <w:r w:rsidRPr="008A68B4">
        <w:br w:type="page"/>
      </w:r>
      <w:bookmarkStart w:id="159" w:name="_Toc87877491"/>
      <w:r w:rsidR="00123420" w:rsidRPr="008A68B4">
        <w:lastRenderedPageBreak/>
        <w:t>Intellectual Property Rights</w:t>
      </w:r>
      <w:bookmarkEnd w:id="159"/>
    </w:p>
    <w:p w14:paraId="0BF590E2" w14:textId="77B2BD6D" w:rsidR="00F2225A" w:rsidRDefault="00F2225A" w:rsidP="00F2225A">
      <w:pPr>
        <w:pStyle w:val="H6"/>
      </w:pPr>
      <w:r>
        <w:t>Essential patents</w:t>
      </w:r>
    </w:p>
    <w:p w14:paraId="66C3F1C3" w14:textId="77777777" w:rsidR="00F2225A" w:rsidRDefault="00F2225A" w:rsidP="00F2225A">
      <w:bookmarkStart w:id="160" w:name="IPR_3GPP"/>
      <w:r>
        <w:t xml:space="preserve">IPRs essential or potentially essential to normative deliverables may have been declared to ETSI. The information pertaining to these essential IPRs, if any, is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8" w:history="1">
        <w:r w:rsidRPr="00F2225A">
          <w:rPr>
            <w:rStyle w:val="Hyperlink"/>
          </w:rPr>
          <w:t>https://ipr.etsi.org/</w:t>
        </w:r>
      </w:hyperlink>
      <w:r>
        <w:t>).</w:t>
      </w:r>
    </w:p>
    <w:p w14:paraId="061EA082" w14:textId="77777777" w:rsidR="00F2225A" w:rsidRDefault="00F2225A" w:rsidP="00F2225A">
      <w:r>
        <w:t>Pursuant to the ETSI IPR Policy, no investigation, including IPR searches, has been carried out by ETSI. No guarantee can be given as to the existence of other IPRs not referenced in ETSI SR 000 314 (or the updates on the ETSI Web server) which are, or may be, or may become, essential to the present document.</w:t>
      </w:r>
    </w:p>
    <w:bookmarkEnd w:id="160"/>
    <w:p w14:paraId="60004675" w14:textId="77777777" w:rsidR="00F2225A" w:rsidRDefault="00F2225A" w:rsidP="00F2225A">
      <w:pPr>
        <w:pStyle w:val="H6"/>
      </w:pPr>
      <w:r>
        <w:t>Trademarks</w:t>
      </w:r>
    </w:p>
    <w:p w14:paraId="059BEF4B" w14:textId="77777777" w:rsidR="00F2225A" w:rsidRDefault="00F2225A" w:rsidP="00F2225A">
      <w:r>
        <w:t xml:space="preserve">The present document may include trademarks and/or tradenames which are asserted and/or registered by their owners. </w:t>
      </w:r>
      <w:proofErr w:type="gramStart"/>
      <w:r>
        <w:t>ETSI claims no ownership of these except for any which are indicated as being the property of ETSI, and conveys no right to use or reproduce any trademark and/or tradename.</w:t>
      </w:r>
      <w:proofErr w:type="gramEnd"/>
      <w:r>
        <w:t xml:space="preserve"> Mention of those trademarks in the present document does not constitute an endorsement by ETSI of products, services or organizations associated with those trademarks.</w:t>
      </w:r>
    </w:p>
    <w:p w14:paraId="7AB65CE8" w14:textId="77777777" w:rsidR="00123420" w:rsidRPr="008A68B4" w:rsidRDefault="00123420" w:rsidP="00370C97">
      <w:pPr>
        <w:pStyle w:val="Heading1"/>
      </w:pPr>
      <w:bookmarkStart w:id="161" w:name="_Toc87877492"/>
      <w:r w:rsidRPr="008A68B4">
        <w:t>Foreword</w:t>
      </w:r>
      <w:bookmarkEnd w:id="161"/>
    </w:p>
    <w:p w14:paraId="59968874" w14:textId="77777777" w:rsidR="00F2225A" w:rsidRDefault="00F2225A" w:rsidP="00F2225A">
      <w:r>
        <w:t>This ETSI Standard (ES) has been produced by ETSI Technical Committee Methods for Testing and Specification (MTS).</w:t>
      </w:r>
    </w:p>
    <w:p w14:paraId="2ED1C32F" w14:textId="502832D4" w:rsidR="003750C0" w:rsidRPr="008A68B4" w:rsidRDefault="003750C0" w:rsidP="005823E8">
      <w:pPr>
        <w:keepNext/>
        <w:rPr>
          <w:b/>
          <w:color w:val="000000"/>
        </w:rPr>
      </w:pPr>
      <w:r w:rsidRPr="008A68B4">
        <w:rPr>
          <w:b/>
          <w:color w:val="000000"/>
        </w:rPr>
        <w:t>The use</w:t>
      </w:r>
      <w:r w:rsidR="0047336A" w:rsidRPr="008A68B4">
        <w:rPr>
          <w:b/>
          <w:color w:val="000000"/>
        </w:rPr>
        <w:t xml:space="preserve"> of </w:t>
      </w:r>
      <w:r w:rsidRPr="008A68B4">
        <w:rPr>
          <w:b/>
          <w:color w:val="000000"/>
        </w:rPr>
        <w:t>strike through (deleted text) highlights the differences between base document and extended documents.</w:t>
      </w:r>
    </w:p>
    <w:p w14:paraId="05972E34" w14:textId="77777777" w:rsidR="000D036F" w:rsidRPr="008A68B4" w:rsidRDefault="000D036F" w:rsidP="000D036F">
      <w:pPr>
        <w:rPr>
          <w:lang w:eastAsia="en-GB"/>
        </w:rPr>
      </w:pPr>
      <w:r w:rsidRPr="008A68B4">
        <w:rPr>
          <w:lang w:eastAsia="en-GB"/>
        </w:rPr>
        <w:t xml:space="preserve">The present document relates to the multi-part standard ETSI ES 201 873 covering the Testing and Test Control Notation version 3, as identified in ETSI ES 201 873-1 </w:t>
      </w:r>
      <w:r w:rsidRPr="008A68B4">
        <w:t>[</w:t>
      </w:r>
      <w:r w:rsidRPr="008A68B4">
        <w:fldChar w:fldCharType="begin"/>
      </w:r>
      <w:r w:rsidRPr="008A68B4">
        <w:instrText xml:space="preserve">REF REF_ES201873_1 \h  \* MERGEFORMAT </w:instrText>
      </w:r>
      <w:r w:rsidRPr="008A68B4">
        <w:fldChar w:fldCharType="separate"/>
      </w:r>
      <w:r w:rsidRPr="008A68B4">
        <w:t>1</w:t>
      </w:r>
      <w:r w:rsidRPr="008A68B4">
        <w:fldChar w:fldCharType="end"/>
      </w:r>
      <w:r w:rsidRPr="008A68B4">
        <w:t>]</w:t>
      </w:r>
      <w:r w:rsidRPr="008A68B4">
        <w:rPr>
          <w:lang w:eastAsia="en-GB"/>
        </w:rPr>
        <w:t>.</w:t>
      </w:r>
    </w:p>
    <w:p w14:paraId="32E96F4C" w14:textId="77777777" w:rsidR="00F2225A" w:rsidRDefault="00F2225A" w:rsidP="00F2225A">
      <w:pPr>
        <w:pStyle w:val="Heading1"/>
      </w:pPr>
      <w:bookmarkStart w:id="162" w:name="_Toc87877493"/>
      <w:r>
        <w:t>Modal verbs terminology</w:t>
      </w:r>
      <w:bookmarkEnd w:id="162"/>
    </w:p>
    <w:p w14:paraId="405F74A6" w14:textId="77777777" w:rsidR="00F2225A" w:rsidRDefault="00F2225A" w:rsidP="00F2225A">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9" w:history="1">
        <w:r w:rsidRPr="00F2225A">
          <w:rPr>
            <w:rStyle w:val="Hyperlink"/>
          </w:rPr>
          <w:t>ETSI Drafting Rules</w:t>
        </w:r>
      </w:hyperlink>
      <w:r>
        <w:t xml:space="preserve"> (Verbal forms for the expression of provisions).</w:t>
      </w:r>
    </w:p>
    <w:p w14:paraId="290AED6E" w14:textId="77777777" w:rsidR="00F2225A" w:rsidRDefault="00F2225A" w:rsidP="00F2225A">
      <w:r>
        <w:t>"</w:t>
      </w:r>
      <w:proofErr w:type="gramStart"/>
      <w:r>
        <w:rPr>
          <w:b/>
          <w:bCs/>
        </w:rPr>
        <w:t>must</w:t>
      </w:r>
      <w:proofErr w:type="gramEnd"/>
      <w:r>
        <w:t>" and "</w:t>
      </w:r>
      <w:r>
        <w:rPr>
          <w:b/>
          <w:bCs/>
        </w:rPr>
        <w:t>must not</w:t>
      </w:r>
      <w:r>
        <w:t xml:space="preserve">" are </w:t>
      </w:r>
      <w:r>
        <w:rPr>
          <w:b/>
          <w:bCs/>
        </w:rPr>
        <w:t>NOT</w:t>
      </w:r>
      <w:r>
        <w:t xml:space="preserve"> allowed in ETSI deliverables except when used in direct citation.</w:t>
      </w:r>
    </w:p>
    <w:p w14:paraId="11F564D0" w14:textId="7B694859" w:rsidR="00CE77F3" w:rsidRPr="008A68B4" w:rsidRDefault="00CB3396" w:rsidP="00370C97">
      <w:pPr>
        <w:pStyle w:val="Heading1"/>
      </w:pPr>
      <w:r w:rsidRPr="008A68B4">
        <w:br w:type="page"/>
      </w:r>
      <w:bookmarkStart w:id="163" w:name="_Toc87877494"/>
      <w:r w:rsidR="00CE77F3" w:rsidRPr="008A68B4">
        <w:lastRenderedPageBreak/>
        <w:t>1</w:t>
      </w:r>
      <w:r w:rsidR="00CE77F3" w:rsidRPr="008A68B4">
        <w:tab/>
        <w:t>Scope</w:t>
      </w:r>
      <w:bookmarkEnd w:id="163"/>
    </w:p>
    <w:p w14:paraId="0E293238" w14:textId="77777777" w:rsidR="0068610E" w:rsidRPr="008A68B4" w:rsidRDefault="0068610E" w:rsidP="0068610E">
      <w:pPr>
        <w:rPr>
          <w:color w:val="000000"/>
        </w:rPr>
      </w:pPr>
      <w:r w:rsidRPr="008A68B4">
        <w:rPr>
          <w:color w:val="000000"/>
        </w:rPr>
        <w:t xml:space="preserve">The present document defines the </w:t>
      </w:r>
      <w:r w:rsidR="00F70507" w:rsidRPr="008A68B4">
        <w:rPr>
          <w:color w:val="000000"/>
        </w:rPr>
        <w:t xml:space="preserve">Extended </w:t>
      </w:r>
      <w:r w:rsidR="007F3F71" w:rsidRPr="008A68B4">
        <w:t>TRI</w:t>
      </w:r>
      <w:r w:rsidR="007F3F71" w:rsidRPr="008A68B4">
        <w:rPr>
          <w:color w:val="000000"/>
        </w:rPr>
        <w:t xml:space="preserve"> </w:t>
      </w:r>
      <w:r w:rsidRPr="008A68B4">
        <w:rPr>
          <w:color w:val="000000"/>
        </w:rPr>
        <w:t xml:space="preserve">package of </w:t>
      </w:r>
      <w:r w:rsidRPr="008A68B4">
        <w:t>TTCN</w:t>
      </w:r>
      <w:r w:rsidRPr="008A68B4">
        <w:noBreakHyphen/>
        <w:t>3</w:t>
      </w:r>
      <w:r w:rsidRPr="008A68B4">
        <w:rPr>
          <w:color w:val="000000"/>
        </w:rPr>
        <w:t xml:space="preserve">. </w:t>
      </w:r>
      <w:r w:rsidRPr="008A68B4">
        <w:t>TTCN</w:t>
      </w:r>
      <w:r w:rsidRPr="008A68B4">
        <w:noBreakHyphen/>
        <w:t>3</w:t>
      </w:r>
      <w:r w:rsidRPr="008A68B4">
        <w:rPr>
          <w:color w:val="000000"/>
        </w:rPr>
        <w:t xml:space="preserve"> can be used for the specification of all types of reactive system tests over a variety of communication ports. Typical areas of application are protocol testing (including mobile and Internet protocols), service testing (including supplementary services), module testing, testing of </w:t>
      </w:r>
      <w:r w:rsidRPr="008A68B4">
        <w:t>CORBA</w:t>
      </w:r>
      <w:r w:rsidRPr="008A68B4">
        <w:rPr>
          <w:color w:val="000000"/>
        </w:rPr>
        <w:t xml:space="preserve"> based platforms, APIs, etc. </w:t>
      </w:r>
      <w:r w:rsidRPr="008A68B4">
        <w:t>TTCN</w:t>
      </w:r>
      <w:r w:rsidRPr="008A68B4">
        <w:noBreakHyphen/>
        <w:t>3</w:t>
      </w:r>
      <w:r w:rsidRPr="008A68B4">
        <w:rPr>
          <w:color w:val="000000"/>
        </w:rPr>
        <w:t xml:space="preserve">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5D7839BA" w14:textId="77777777" w:rsidR="00B63BAB" w:rsidRPr="008A68B4" w:rsidRDefault="0068610E" w:rsidP="0068610E">
      <w:pPr>
        <w:rPr>
          <w:color w:val="000000"/>
        </w:rPr>
      </w:pPr>
      <w:r w:rsidRPr="008A68B4">
        <w:t>TTCN</w:t>
      </w:r>
      <w:r w:rsidRPr="008A68B4">
        <w:noBreakHyphen/>
        <w:t>3</w:t>
      </w:r>
      <w:r w:rsidRPr="008A68B4">
        <w:rPr>
          <w:color w:val="000000"/>
        </w:rPr>
        <w:t xml:space="preserve"> </w:t>
      </w:r>
      <w:r w:rsidR="00B63BAB" w:rsidRPr="008A68B4">
        <w:rPr>
          <w:color w:val="000000"/>
        </w:rPr>
        <w:t xml:space="preserve">packages are intended to define additional </w:t>
      </w:r>
      <w:r w:rsidR="00B63BAB" w:rsidRPr="008A68B4">
        <w:t>TTCN</w:t>
      </w:r>
      <w:r w:rsidR="00B63BAB" w:rsidRPr="008A68B4">
        <w:rPr>
          <w:color w:val="000000"/>
        </w:rPr>
        <w:t xml:space="preserve">-3 concepts, which are not mandatory as concepts in the </w:t>
      </w:r>
      <w:r w:rsidR="00B63BAB" w:rsidRPr="008A68B4">
        <w:t>TTCN</w:t>
      </w:r>
      <w:r w:rsidR="00B63BAB" w:rsidRPr="008A68B4">
        <w:rPr>
          <w:color w:val="000000"/>
        </w:rPr>
        <w:t>-3 core language</w:t>
      </w:r>
      <w:r w:rsidR="007F3F71" w:rsidRPr="008A68B4">
        <w:rPr>
          <w:color w:val="000000"/>
        </w:rPr>
        <w:t xml:space="preserve"> or in its interfaces </w:t>
      </w:r>
      <w:r w:rsidR="007F3F71" w:rsidRPr="008A68B4">
        <w:t>TRI</w:t>
      </w:r>
      <w:r w:rsidR="007F3F71" w:rsidRPr="008A68B4">
        <w:rPr>
          <w:color w:val="000000"/>
        </w:rPr>
        <w:t xml:space="preserve"> and </w:t>
      </w:r>
      <w:r w:rsidR="007F3F71" w:rsidRPr="008A68B4">
        <w:t>TCI</w:t>
      </w:r>
      <w:r w:rsidR="00B63BAB" w:rsidRPr="008A68B4">
        <w:rPr>
          <w:color w:val="000000"/>
        </w:rPr>
        <w:t xml:space="preserve">, but which are optional as part of a package which is suited for dedicated applications and/or usages of </w:t>
      </w:r>
      <w:r w:rsidR="00B63BAB" w:rsidRPr="008A68B4">
        <w:t>TTCN</w:t>
      </w:r>
      <w:r w:rsidR="00780A96" w:rsidRPr="008A68B4">
        <w:rPr>
          <w:color w:val="000000"/>
        </w:rPr>
        <w:t>-3.</w:t>
      </w:r>
    </w:p>
    <w:p w14:paraId="684B74ED" w14:textId="77777777" w:rsidR="00F638C0" w:rsidRPr="008A68B4" w:rsidRDefault="00F638C0" w:rsidP="0068610E">
      <w:pPr>
        <w:rPr>
          <w:color w:val="000000"/>
        </w:rPr>
      </w:pPr>
      <w:r w:rsidRPr="008A68B4">
        <w:rPr>
          <w:color w:val="000000"/>
        </w:rPr>
        <w:t xml:space="preserve">This package defines </w:t>
      </w:r>
      <w:r w:rsidR="007F3F71" w:rsidRPr="008A68B4">
        <w:rPr>
          <w:color w:val="000000"/>
        </w:rPr>
        <w:t xml:space="preserve">a more efficient handling of software values by a version of </w:t>
      </w:r>
      <w:r w:rsidR="007F3F71" w:rsidRPr="008A68B4">
        <w:t>TRI</w:t>
      </w:r>
      <w:r w:rsidR="007F3F71" w:rsidRPr="008A68B4">
        <w:rPr>
          <w:color w:val="000000"/>
        </w:rPr>
        <w:t xml:space="preserve">, that does not use binary encoded messages for the communication with </w:t>
      </w:r>
      <w:r w:rsidR="0068040F" w:rsidRPr="008A68B4">
        <w:rPr>
          <w:color w:val="000000"/>
        </w:rPr>
        <w:t xml:space="preserve">the </w:t>
      </w:r>
      <w:r w:rsidR="0068040F" w:rsidRPr="008A68B4">
        <w:t>SUT</w:t>
      </w:r>
      <w:r w:rsidR="0068040F" w:rsidRPr="008A68B4">
        <w:rPr>
          <w:color w:val="000000"/>
        </w:rPr>
        <w:t xml:space="preserve">, but uses the values as they are; meaning e.g. that software objects or serialized data can be passed directly between the </w:t>
      </w:r>
      <w:r w:rsidR="0068040F" w:rsidRPr="008A68B4">
        <w:t>SUT</w:t>
      </w:r>
      <w:r w:rsidR="0068040F" w:rsidRPr="008A68B4">
        <w:rPr>
          <w:color w:val="000000"/>
        </w:rPr>
        <w:t xml:space="preserve"> and the </w:t>
      </w:r>
      <w:r w:rsidR="0068040F" w:rsidRPr="008A68B4">
        <w:t>TE</w:t>
      </w:r>
      <w:r w:rsidR="0068040F" w:rsidRPr="008A68B4">
        <w:rPr>
          <w:color w:val="000000"/>
        </w:rPr>
        <w:t>.</w:t>
      </w:r>
    </w:p>
    <w:p w14:paraId="31D19891" w14:textId="77777777" w:rsidR="00F638C0" w:rsidRPr="008A68B4" w:rsidRDefault="0068610E" w:rsidP="0068610E">
      <w:pPr>
        <w:rPr>
          <w:color w:val="000000"/>
        </w:rPr>
      </w:pPr>
      <w:r w:rsidRPr="008A68B4">
        <w:rPr>
          <w:color w:val="000000"/>
        </w:rPr>
        <w:t xml:space="preserve">While the design of </w:t>
      </w:r>
      <w:r w:rsidRPr="008A68B4">
        <w:t>TTCN</w:t>
      </w:r>
      <w:r w:rsidRPr="008A68B4">
        <w:noBreakHyphen/>
        <w:t>3</w:t>
      </w:r>
      <w:r w:rsidRPr="008A68B4">
        <w:rPr>
          <w:color w:val="000000"/>
        </w:rPr>
        <w:t xml:space="preserve"> </w:t>
      </w:r>
      <w:r w:rsidR="00B63BAB" w:rsidRPr="008A68B4">
        <w:rPr>
          <w:color w:val="000000"/>
        </w:rPr>
        <w:t xml:space="preserve">package has taken into account the consistency of a combined usage of the core language with a number of packages, the </w:t>
      </w:r>
      <w:r w:rsidR="00A83875" w:rsidRPr="008A68B4">
        <w:rPr>
          <w:color w:val="000000"/>
        </w:rPr>
        <w:t xml:space="preserve">concrete </w:t>
      </w:r>
      <w:r w:rsidR="00B63BAB" w:rsidRPr="008A68B4">
        <w:rPr>
          <w:color w:val="000000"/>
        </w:rPr>
        <w:t>usage</w:t>
      </w:r>
      <w:r w:rsidR="00A83875" w:rsidRPr="008A68B4">
        <w:rPr>
          <w:color w:val="000000"/>
        </w:rPr>
        <w:t>s of and guidelines for</w:t>
      </w:r>
      <w:r w:rsidR="00B63BAB" w:rsidRPr="008A68B4">
        <w:rPr>
          <w:color w:val="000000"/>
        </w:rPr>
        <w:t xml:space="preserve"> this package in combination with other packages is outside </w:t>
      </w:r>
      <w:r w:rsidRPr="008A68B4">
        <w:rPr>
          <w:color w:val="000000"/>
        </w:rPr>
        <w:t>the scope of the present document.</w:t>
      </w:r>
    </w:p>
    <w:p w14:paraId="50D6BECD" w14:textId="77777777" w:rsidR="00CB3396" w:rsidRPr="008A68B4" w:rsidRDefault="00CB3396" w:rsidP="00370C97">
      <w:pPr>
        <w:pStyle w:val="Heading1"/>
      </w:pPr>
      <w:bookmarkStart w:id="164" w:name="_Toc87877495"/>
      <w:r w:rsidRPr="008A68B4">
        <w:t>2</w:t>
      </w:r>
      <w:r w:rsidRPr="008A68B4">
        <w:tab/>
        <w:t>References</w:t>
      </w:r>
      <w:bookmarkEnd w:id="164"/>
    </w:p>
    <w:p w14:paraId="5962AD4A" w14:textId="77777777" w:rsidR="0008496F" w:rsidRPr="008A68B4" w:rsidRDefault="0008496F" w:rsidP="00370C97">
      <w:pPr>
        <w:pStyle w:val="Heading2"/>
      </w:pPr>
      <w:bookmarkStart w:id="165" w:name="_Toc87877496"/>
      <w:r w:rsidRPr="008A68B4">
        <w:t>2.1</w:t>
      </w:r>
      <w:r w:rsidRPr="008A68B4">
        <w:tab/>
        <w:t>Normative references</w:t>
      </w:r>
      <w:bookmarkEnd w:id="165"/>
    </w:p>
    <w:p w14:paraId="399EE286" w14:textId="77777777" w:rsidR="000A766F" w:rsidRPr="008A68B4" w:rsidRDefault="000A766F" w:rsidP="000A766F">
      <w:r w:rsidRPr="008A68B4">
        <w:t>References are either specific (identified by date of publication and/or edition number or version number) or non</w:t>
      </w:r>
      <w:r w:rsidRPr="008A68B4">
        <w:noBreakHyphen/>
        <w:t>specific. For specific references, only the cited version applies. For non-specific references, the latest version of the reference</w:t>
      </w:r>
      <w:r w:rsidR="007C70D1" w:rsidRPr="008A68B4">
        <w:t>d</w:t>
      </w:r>
      <w:r w:rsidRPr="008A68B4">
        <w:t xml:space="preserve"> document (including any amendments) applies.</w:t>
      </w:r>
    </w:p>
    <w:p w14:paraId="1F650513" w14:textId="246B24BB" w:rsidR="000A766F" w:rsidRPr="008A68B4" w:rsidRDefault="000A766F" w:rsidP="000A766F">
      <w:r w:rsidRPr="008A68B4">
        <w:t xml:space="preserve">Referenced documents which are not found to be publicly available in the expected location might be found at </w:t>
      </w:r>
      <w:hyperlink r:id="rId20" w:history="1">
        <w:r w:rsidR="00A74DFE" w:rsidRPr="00F2225A">
          <w:rPr>
            <w:rStyle w:val="Hyperlink"/>
          </w:rPr>
          <w:t>https://docbox.etsi.org/Reference</w:t>
        </w:r>
      </w:hyperlink>
      <w:r w:rsidRPr="008A68B4">
        <w:t>.</w:t>
      </w:r>
    </w:p>
    <w:p w14:paraId="01806DF1" w14:textId="77777777" w:rsidR="000A766F" w:rsidRPr="008A68B4" w:rsidRDefault="000A766F" w:rsidP="000A766F">
      <w:pPr>
        <w:pStyle w:val="NO"/>
      </w:pPr>
      <w:r w:rsidRPr="008A68B4">
        <w:t>NOTE:</w:t>
      </w:r>
      <w:r w:rsidRPr="008A68B4">
        <w:tab/>
        <w:t>While any hyperlinks included in this clause were valid at the time of publication, ETSI cannot guarantee their long term validity.</w:t>
      </w:r>
    </w:p>
    <w:p w14:paraId="37066754" w14:textId="77777777" w:rsidR="000A766F" w:rsidRPr="008A68B4" w:rsidRDefault="000A766F" w:rsidP="000A766F">
      <w:pPr>
        <w:rPr>
          <w:lang w:eastAsia="en-GB"/>
        </w:rPr>
      </w:pPr>
      <w:r w:rsidRPr="008A68B4">
        <w:rPr>
          <w:lang w:eastAsia="en-GB"/>
        </w:rPr>
        <w:t>The following referenced documents are necessary for the application of the present document.</w:t>
      </w:r>
    </w:p>
    <w:p w14:paraId="0BB6E4E0" w14:textId="77777777" w:rsidR="00544784" w:rsidRPr="008A68B4" w:rsidRDefault="003E4F8C" w:rsidP="003E4F8C">
      <w:pPr>
        <w:pStyle w:val="EX"/>
      </w:pPr>
      <w:r w:rsidRPr="008A68B4">
        <w:t>[</w:t>
      </w:r>
      <w:bookmarkStart w:id="166" w:name="REF_ES201873_1"/>
      <w:r w:rsidRPr="008A68B4">
        <w:fldChar w:fldCharType="begin"/>
      </w:r>
      <w:r w:rsidRPr="008A68B4">
        <w:instrText>SEQ REF</w:instrText>
      </w:r>
      <w:r w:rsidRPr="008A68B4">
        <w:fldChar w:fldCharType="separate"/>
      </w:r>
      <w:r w:rsidRPr="008A68B4">
        <w:t>1</w:t>
      </w:r>
      <w:r w:rsidRPr="008A68B4">
        <w:fldChar w:fldCharType="end"/>
      </w:r>
      <w:bookmarkEnd w:id="166"/>
      <w:r w:rsidRPr="008A68B4">
        <w:t>]</w:t>
      </w:r>
      <w:r w:rsidRPr="008A68B4">
        <w:tab/>
        <w:t>ETSI ES 201 873-1: "Methods for Testing and Specification (MTS); The Testing and Test Control Notation version 3; Part 1: TTCN-3 Core Language".</w:t>
      </w:r>
    </w:p>
    <w:p w14:paraId="02771EC6" w14:textId="77777777" w:rsidR="00544784" w:rsidRPr="008A68B4" w:rsidRDefault="003E4F8C" w:rsidP="003E4F8C">
      <w:pPr>
        <w:pStyle w:val="EX"/>
      </w:pPr>
      <w:r w:rsidRPr="008A68B4">
        <w:t>[</w:t>
      </w:r>
      <w:bookmarkStart w:id="167" w:name="REF_ES201873_4"/>
      <w:r w:rsidRPr="008A68B4">
        <w:fldChar w:fldCharType="begin"/>
      </w:r>
      <w:r w:rsidRPr="008A68B4">
        <w:instrText>SEQ REF</w:instrText>
      </w:r>
      <w:r w:rsidRPr="008A68B4">
        <w:fldChar w:fldCharType="separate"/>
      </w:r>
      <w:r w:rsidRPr="008A68B4">
        <w:t>2</w:t>
      </w:r>
      <w:r w:rsidRPr="008A68B4">
        <w:fldChar w:fldCharType="end"/>
      </w:r>
      <w:bookmarkEnd w:id="167"/>
      <w:r w:rsidRPr="008A68B4">
        <w:t>]</w:t>
      </w:r>
      <w:r w:rsidRPr="008A68B4">
        <w:tab/>
        <w:t>ETSI ES 201 873-4: "Methods for Testing and Specification (MTS); The Testing and Test Control Notation version 3; Part 4: TTCN-3 Operational Semantics".</w:t>
      </w:r>
    </w:p>
    <w:p w14:paraId="2EE44AA7" w14:textId="77777777" w:rsidR="00544784" w:rsidRPr="008A68B4" w:rsidRDefault="003E4F8C" w:rsidP="003E4F8C">
      <w:pPr>
        <w:pStyle w:val="EX"/>
      </w:pPr>
      <w:r w:rsidRPr="008A68B4">
        <w:t>[</w:t>
      </w:r>
      <w:bookmarkStart w:id="168" w:name="REF_ES201873_5"/>
      <w:r w:rsidRPr="008A68B4">
        <w:fldChar w:fldCharType="begin"/>
      </w:r>
      <w:r w:rsidRPr="008A68B4">
        <w:instrText>SEQ REF</w:instrText>
      </w:r>
      <w:r w:rsidRPr="008A68B4">
        <w:fldChar w:fldCharType="separate"/>
      </w:r>
      <w:r w:rsidRPr="008A68B4">
        <w:t>3</w:t>
      </w:r>
      <w:r w:rsidRPr="008A68B4">
        <w:fldChar w:fldCharType="end"/>
      </w:r>
      <w:bookmarkEnd w:id="168"/>
      <w:r w:rsidRPr="008A68B4">
        <w:t>]</w:t>
      </w:r>
      <w:r w:rsidRPr="008A68B4">
        <w:tab/>
        <w:t>ETSI ES 201 873-5: "Methods for Testing and Specification (MTS); The Testing and Test Control Notation version 3; Part 5: TTCN-3 Runtime Interface (TRI)".</w:t>
      </w:r>
    </w:p>
    <w:p w14:paraId="0710AF68" w14:textId="77777777" w:rsidR="00544784" w:rsidRPr="008A68B4" w:rsidRDefault="003E4F8C" w:rsidP="003E4F8C">
      <w:pPr>
        <w:pStyle w:val="EX"/>
      </w:pPr>
      <w:r w:rsidRPr="008A68B4">
        <w:t>[</w:t>
      </w:r>
      <w:bookmarkStart w:id="169" w:name="REF_ES201873_6"/>
      <w:r w:rsidRPr="008A68B4">
        <w:fldChar w:fldCharType="begin"/>
      </w:r>
      <w:r w:rsidRPr="008A68B4">
        <w:instrText>SEQ REF</w:instrText>
      </w:r>
      <w:r w:rsidRPr="008A68B4">
        <w:fldChar w:fldCharType="separate"/>
      </w:r>
      <w:r w:rsidRPr="008A68B4">
        <w:t>4</w:t>
      </w:r>
      <w:r w:rsidRPr="008A68B4">
        <w:fldChar w:fldCharType="end"/>
      </w:r>
      <w:bookmarkEnd w:id="169"/>
      <w:r w:rsidRPr="008A68B4">
        <w:t>]</w:t>
      </w:r>
      <w:r w:rsidRPr="008A68B4">
        <w:tab/>
        <w:t>ETSI ES 201 873-6: "Methods for Testing and Specification (MTS); The Testing and Test Control Notation version 3; Part 6: TTCN-3 Control Interface (TCI)".</w:t>
      </w:r>
    </w:p>
    <w:p w14:paraId="2625DEE2" w14:textId="77777777" w:rsidR="00916FE8" w:rsidRPr="008A68B4" w:rsidRDefault="003E4F8C" w:rsidP="003E4F8C">
      <w:pPr>
        <w:pStyle w:val="EX"/>
      </w:pPr>
      <w:r w:rsidRPr="008A68B4">
        <w:t>[</w:t>
      </w:r>
      <w:bookmarkStart w:id="170" w:name="REF_ITU_TX290"/>
      <w:r w:rsidRPr="008A68B4">
        <w:fldChar w:fldCharType="begin"/>
      </w:r>
      <w:r w:rsidRPr="008A68B4">
        <w:instrText>SEQ REF</w:instrText>
      </w:r>
      <w:r w:rsidRPr="008A68B4">
        <w:fldChar w:fldCharType="separate"/>
      </w:r>
      <w:r w:rsidRPr="008A68B4">
        <w:t>5</w:t>
      </w:r>
      <w:r w:rsidRPr="008A68B4">
        <w:fldChar w:fldCharType="end"/>
      </w:r>
      <w:bookmarkEnd w:id="170"/>
      <w:r w:rsidRPr="008A68B4">
        <w:t>]</w:t>
      </w:r>
      <w:r w:rsidRPr="008A68B4">
        <w:tab/>
        <w:t>Recommendation ITU-T X.290: "OSI conformance testing methodology and framework for protocol Recommendations for ITU-T applications - General concepts".</w:t>
      </w:r>
    </w:p>
    <w:p w14:paraId="15E43D20" w14:textId="77777777" w:rsidR="00916FE8" w:rsidRPr="008A68B4" w:rsidRDefault="00916FE8" w:rsidP="00C00AD6">
      <w:pPr>
        <w:pStyle w:val="NO"/>
      </w:pPr>
      <w:r w:rsidRPr="008A68B4">
        <w:t>NOTE:</w:t>
      </w:r>
      <w:r w:rsidRPr="008A68B4">
        <w:tab/>
        <w:t>The corresponding ISO/IEC standard is ISO/IEC 9646-1: "Information technology -</w:t>
      </w:r>
      <w:r w:rsidR="0079614F" w:rsidRPr="008A68B4">
        <w:t>-</w:t>
      </w:r>
      <w:r w:rsidRPr="008A68B4">
        <w:t xml:space="preserve"> Open Systems Interconnection -</w:t>
      </w:r>
      <w:r w:rsidR="0079614F" w:rsidRPr="008A68B4">
        <w:t>-</w:t>
      </w:r>
      <w:r w:rsidR="00651E1E" w:rsidRPr="008A68B4">
        <w:t xml:space="preserve"> </w:t>
      </w:r>
      <w:r w:rsidRPr="008A68B4">
        <w:t>Conformance te</w:t>
      </w:r>
      <w:r w:rsidR="00651E1E" w:rsidRPr="008A68B4">
        <w:t>sting methodology and framework -</w:t>
      </w:r>
      <w:r w:rsidR="0079614F" w:rsidRPr="008A68B4">
        <w:t>-</w:t>
      </w:r>
      <w:r w:rsidRPr="008A68B4">
        <w:t xml:space="preserve"> Part 1: General concepts".</w:t>
      </w:r>
    </w:p>
    <w:p w14:paraId="7009B0DD" w14:textId="77777777" w:rsidR="00B42660" w:rsidRPr="008A68B4" w:rsidRDefault="00B42660" w:rsidP="00DA5D02">
      <w:pPr>
        <w:pStyle w:val="Heading2"/>
      </w:pPr>
      <w:bookmarkStart w:id="171" w:name="_Toc87877497"/>
      <w:r w:rsidRPr="008A68B4">
        <w:lastRenderedPageBreak/>
        <w:t>2.2</w:t>
      </w:r>
      <w:r w:rsidRPr="008A68B4">
        <w:tab/>
        <w:t>Informative references</w:t>
      </w:r>
      <w:bookmarkEnd w:id="171"/>
    </w:p>
    <w:p w14:paraId="3ED30FFD" w14:textId="77777777" w:rsidR="000A766F" w:rsidRPr="008A68B4" w:rsidRDefault="000A766F" w:rsidP="00DA5D02">
      <w:pPr>
        <w:keepNext/>
        <w:keepLines/>
      </w:pPr>
      <w:r w:rsidRPr="008A68B4">
        <w:t>References are either specific (identified by date of publication and/or edition number or version number) or non</w:t>
      </w:r>
      <w:r w:rsidRPr="008A68B4">
        <w:noBreakHyphen/>
        <w:t>specific. For specific references, only the cited version applies. For non-specific references, the latest version of the reference</w:t>
      </w:r>
      <w:r w:rsidR="007C70D1" w:rsidRPr="008A68B4">
        <w:t>d</w:t>
      </w:r>
      <w:r w:rsidRPr="008A68B4">
        <w:t xml:space="preserve"> document (including any amendments) applies.</w:t>
      </w:r>
    </w:p>
    <w:p w14:paraId="42192092" w14:textId="77777777" w:rsidR="000A766F" w:rsidRPr="008A68B4" w:rsidRDefault="000A766F" w:rsidP="000A766F">
      <w:pPr>
        <w:pStyle w:val="NO"/>
      </w:pPr>
      <w:r w:rsidRPr="008A68B4">
        <w:t>NOTE:</w:t>
      </w:r>
      <w:r w:rsidRPr="008A68B4">
        <w:tab/>
        <w:t>While any hyperlinks included in this clause were valid at the time of publication, ETSI cannot guarantee their long term validity.</w:t>
      </w:r>
    </w:p>
    <w:p w14:paraId="59035BB3" w14:textId="77777777" w:rsidR="000A766F" w:rsidRPr="008A68B4" w:rsidRDefault="000A766F" w:rsidP="000A766F">
      <w:r w:rsidRPr="008A68B4">
        <w:rPr>
          <w:lang w:eastAsia="en-GB"/>
        </w:rPr>
        <w:t xml:space="preserve">The following referenced documents are </w:t>
      </w:r>
      <w:r w:rsidRPr="008A68B4">
        <w:t>not necessary for the application of the present document but they assist the user with regard to a particular subject area</w:t>
      </w:r>
      <w:r w:rsidRPr="008A68B4">
        <w:rPr>
          <w:lang w:eastAsia="en-GB"/>
        </w:rPr>
        <w:t>.</w:t>
      </w:r>
    </w:p>
    <w:p w14:paraId="70E1D9FC" w14:textId="77777777" w:rsidR="00E91BF7" w:rsidRPr="008A68B4" w:rsidRDefault="003E4F8C" w:rsidP="003E4F8C">
      <w:pPr>
        <w:pStyle w:val="EX"/>
        <w:rPr>
          <w:szCs w:val="17"/>
        </w:rPr>
      </w:pPr>
      <w:r w:rsidRPr="008A68B4">
        <w:t>[</w:t>
      </w:r>
      <w:bookmarkStart w:id="172" w:name="REF_VOID"/>
      <w:r w:rsidRPr="008A68B4">
        <w:t>i</w:t>
      </w:r>
      <w:proofErr w:type="gramStart"/>
      <w:r w:rsidRPr="008A68B4">
        <w:t>.</w:t>
      </w:r>
      <w:proofErr w:type="gramEnd"/>
      <w:r w:rsidRPr="008A68B4">
        <w:fldChar w:fldCharType="begin"/>
      </w:r>
      <w:r w:rsidRPr="008A68B4">
        <w:instrText>SEQ REFI</w:instrText>
      </w:r>
      <w:r w:rsidRPr="008A68B4">
        <w:fldChar w:fldCharType="separate"/>
      </w:r>
      <w:r w:rsidRPr="008A68B4">
        <w:t>1</w:t>
      </w:r>
      <w:r w:rsidRPr="008A68B4">
        <w:fldChar w:fldCharType="end"/>
      </w:r>
      <w:bookmarkEnd w:id="172"/>
      <w:r w:rsidRPr="008A68B4">
        <w:t>]</w:t>
      </w:r>
      <w:r w:rsidRPr="008A68B4">
        <w:tab/>
        <w:t>Void.</w:t>
      </w:r>
    </w:p>
    <w:p w14:paraId="23749155" w14:textId="77777777" w:rsidR="00E91BF7" w:rsidRPr="008A68B4" w:rsidRDefault="003E4F8C" w:rsidP="003E4F8C">
      <w:pPr>
        <w:pStyle w:val="EX"/>
      </w:pPr>
      <w:r w:rsidRPr="008A68B4">
        <w:t>[</w:t>
      </w:r>
      <w:bookmarkStart w:id="173" w:name="REF_VOID_7"/>
      <w:r w:rsidRPr="008A68B4">
        <w:t>i</w:t>
      </w:r>
      <w:proofErr w:type="gramStart"/>
      <w:r w:rsidRPr="008A68B4">
        <w:t>.</w:t>
      </w:r>
      <w:proofErr w:type="gramEnd"/>
      <w:r w:rsidRPr="008A68B4">
        <w:fldChar w:fldCharType="begin"/>
      </w:r>
      <w:r w:rsidRPr="008A68B4">
        <w:instrText>SEQ REFI</w:instrText>
      </w:r>
      <w:r w:rsidRPr="008A68B4">
        <w:fldChar w:fldCharType="separate"/>
      </w:r>
      <w:r w:rsidRPr="008A68B4">
        <w:t>2</w:t>
      </w:r>
      <w:r w:rsidRPr="008A68B4">
        <w:fldChar w:fldCharType="end"/>
      </w:r>
      <w:bookmarkEnd w:id="173"/>
      <w:r w:rsidRPr="008A68B4">
        <w:t>]</w:t>
      </w:r>
      <w:r w:rsidRPr="008A68B4">
        <w:tab/>
        <w:t>Void.</w:t>
      </w:r>
    </w:p>
    <w:p w14:paraId="49F83C3A" w14:textId="77777777" w:rsidR="00E91BF7" w:rsidRPr="008A68B4" w:rsidRDefault="003E4F8C" w:rsidP="003E4F8C">
      <w:pPr>
        <w:pStyle w:val="EX"/>
      </w:pPr>
      <w:r w:rsidRPr="008A68B4">
        <w:t>[</w:t>
      </w:r>
      <w:bookmarkStart w:id="174" w:name="REF_ES201873_7"/>
      <w:r w:rsidRPr="008A68B4">
        <w:t>i</w:t>
      </w:r>
      <w:proofErr w:type="gramStart"/>
      <w:r w:rsidRPr="008A68B4">
        <w:t>.</w:t>
      </w:r>
      <w:proofErr w:type="gramEnd"/>
      <w:r w:rsidRPr="008A68B4">
        <w:fldChar w:fldCharType="begin"/>
      </w:r>
      <w:r w:rsidRPr="008A68B4">
        <w:instrText>SEQ REFI</w:instrText>
      </w:r>
      <w:r w:rsidRPr="008A68B4">
        <w:fldChar w:fldCharType="separate"/>
      </w:r>
      <w:r w:rsidRPr="008A68B4">
        <w:t>3</w:t>
      </w:r>
      <w:r w:rsidRPr="008A68B4">
        <w:fldChar w:fldCharType="end"/>
      </w:r>
      <w:bookmarkEnd w:id="174"/>
      <w:r w:rsidRPr="008A68B4">
        <w:t>]</w:t>
      </w:r>
      <w:r w:rsidRPr="008A68B4">
        <w:tab/>
        <w:t>ETSI ES 201 873-7: "Methods for Testing and Specification (MTS); The Testing and Test Control Notation version 3; Part 7: Using ASN.1 with TTCN-3".</w:t>
      </w:r>
    </w:p>
    <w:p w14:paraId="532B4873" w14:textId="77777777" w:rsidR="00E91BF7" w:rsidRPr="008A68B4" w:rsidRDefault="003E4F8C" w:rsidP="003E4F8C">
      <w:pPr>
        <w:pStyle w:val="EX"/>
      </w:pPr>
      <w:r w:rsidRPr="008A68B4">
        <w:t>[</w:t>
      </w:r>
      <w:bookmarkStart w:id="175" w:name="REF_ES201873_8"/>
      <w:r w:rsidRPr="008A68B4">
        <w:t>i</w:t>
      </w:r>
      <w:proofErr w:type="gramStart"/>
      <w:r w:rsidRPr="008A68B4">
        <w:t>.</w:t>
      </w:r>
      <w:proofErr w:type="gramEnd"/>
      <w:r w:rsidRPr="008A68B4">
        <w:fldChar w:fldCharType="begin"/>
      </w:r>
      <w:r w:rsidRPr="008A68B4">
        <w:instrText>SEQ REFI</w:instrText>
      </w:r>
      <w:r w:rsidRPr="008A68B4">
        <w:fldChar w:fldCharType="separate"/>
      </w:r>
      <w:r w:rsidRPr="008A68B4">
        <w:t>4</w:t>
      </w:r>
      <w:r w:rsidRPr="008A68B4">
        <w:fldChar w:fldCharType="end"/>
      </w:r>
      <w:bookmarkEnd w:id="175"/>
      <w:r w:rsidRPr="008A68B4">
        <w:t>]</w:t>
      </w:r>
      <w:r w:rsidRPr="008A68B4">
        <w:tab/>
        <w:t>ETSI ES 201 873-8: "Methods for Testing and Specification (MTS); The Testing and Test Control Notation version 3; Part 8: The IDL to TTCN-3 Mapping".</w:t>
      </w:r>
    </w:p>
    <w:p w14:paraId="3E873347" w14:textId="77777777" w:rsidR="00E91BF7" w:rsidRPr="008A68B4" w:rsidRDefault="003E4F8C" w:rsidP="003E4F8C">
      <w:pPr>
        <w:pStyle w:val="EX"/>
      </w:pPr>
      <w:r w:rsidRPr="008A68B4">
        <w:t>[</w:t>
      </w:r>
      <w:bookmarkStart w:id="176" w:name="REF_ES201873_9"/>
      <w:r w:rsidRPr="008A68B4">
        <w:t>i</w:t>
      </w:r>
      <w:proofErr w:type="gramStart"/>
      <w:r w:rsidRPr="008A68B4">
        <w:t>.</w:t>
      </w:r>
      <w:proofErr w:type="gramEnd"/>
      <w:r w:rsidRPr="008A68B4">
        <w:fldChar w:fldCharType="begin"/>
      </w:r>
      <w:r w:rsidRPr="008A68B4">
        <w:instrText>SEQ REFI</w:instrText>
      </w:r>
      <w:r w:rsidRPr="008A68B4">
        <w:fldChar w:fldCharType="separate"/>
      </w:r>
      <w:r w:rsidRPr="008A68B4">
        <w:t>5</w:t>
      </w:r>
      <w:r w:rsidRPr="008A68B4">
        <w:fldChar w:fldCharType="end"/>
      </w:r>
      <w:bookmarkEnd w:id="176"/>
      <w:r w:rsidRPr="008A68B4">
        <w:t>]</w:t>
      </w:r>
      <w:r w:rsidRPr="008A68B4">
        <w:tab/>
        <w:t>ETSI ES 201 873-9: "Methods for Testing and Specification (MTS); The Testing and Test Control Notation version 3; Part 9: Using XML schema with TTCN-3".</w:t>
      </w:r>
    </w:p>
    <w:p w14:paraId="63C6F9EA" w14:textId="77777777" w:rsidR="00E91BF7" w:rsidRPr="008A68B4" w:rsidRDefault="003E4F8C" w:rsidP="003E4F8C">
      <w:pPr>
        <w:pStyle w:val="EX"/>
      </w:pPr>
      <w:r w:rsidRPr="008A68B4">
        <w:t>[</w:t>
      </w:r>
      <w:bookmarkStart w:id="177" w:name="REF_ES201873_10"/>
      <w:r w:rsidRPr="008A68B4">
        <w:t>i</w:t>
      </w:r>
      <w:proofErr w:type="gramStart"/>
      <w:r w:rsidRPr="008A68B4">
        <w:t>.</w:t>
      </w:r>
      <w:proofErr w:type="gramEnd"/>
      <w:r w:rsidRPr="008A68B4">
        <w:fldChar w:fldCharType="begin"/>
      </w:r>
      <w:r w:rsidRPr="008A68B4">
        <w:instrText>SEQ REFI</w:instrText>
      </w:r>
      <w:r w:rsidRPr="008A68B4">
        <w:fldChar w:fldCharType="separate"/>
      </w:r>
      <w:r w:rsidRPr="008A68B4">
        <w:t>6</w:t>
      </w:r>
      <w:r w:rsidRPr="008A68B4">
        <w:fldChar w:fldCharType="end"/>
      </w:r>
      <w:bookmarkEnd w:id="177"/>
      <w:r w:rsidRPr="008A68B4">
        <w:t>]</w:t>
      </w:r>
      <w:r w:rsidRPr="008A68B4">
        <w:tab/>
        <w:t>ETSI ES 201 873-10: "Methods for Testing and Specification (MTS); The Testing and Test Control Notation version 3; Part 10: TTCN-3 Documentation Comment Specification".</w:t>
      </w:r>
    </w:p>
    <w:p w14:paraId="636E7F04" w14:textId="77777777" w:rsidR="00E91BF7" w:rsidRPr="008A68B4" w:rsidRDefault="003E4F8C" w:rsidP="003E4F8C">
      <w:pPr>
        <w:pStyle w:val="EX"/>
      </w:pPr>
      <w:r w:rsidRPr="008A68B4">
        <w:t>[</w:t>
      </w:r>
      <w:bookmarkStart w:id="178" w:name="REF_ES202781"/>
      <w:r w:rsidRPr="008A68B4">
        <w:t>i</w:t>
      </w:r>
      <w:proofErr w:type="gramStart"/>
      <w:r w:rsidRPr="008A68B4">
        <w:t>.</w:t>
      </w:r>
      <w:proofErr w:type="gramEnd"/>
      <w:r w:rsidRPr="008A68B4">
        <w:fldChar w:fldCharType="begin"/>
      </w:r>
      <w:r w:rsidRPr="008A68B4">
        <w:instrText>SEQ REFI</w:instrText>
      </w:r>
      <w:r w:rsidRPr="008A68B4">
        <w:fldChar w:fldCharType="separate"/>
      </w:r>
      <w:r w:rsidRPr="008A68B4">
        <w:t>7</w:t>
      </w:r>
      <w:r w:rsidRPr="008A68B4">
        <w:fldChar w:fldCharType="end"/>
      </w:r>
      <w:bookmarkEnd w:id="178"/>
      <w:r w:rsidRPr="008A68B4">
        <w:t>]</w:t>
      </w:r>
      <w:r w:rsidRPr="008A68B4">
        <w:tab/>
        <w:t>ETSI ES 202 781: "Methods for Testing and Specification (MTS); The Testing and Test Control Notation version 3; TTCN-3 Language Extensions: Configuration and Deployment Support".</w:t>
      </w:r>
    </w:p>
    <w:p w14:paraId="210BA3B5" w14:textId="77777777" w:rsidR="00E91BF7" w:rsidRPr="008A68B4" w:rsidRDefault="003E4F8C" w:rsidP="003E4F8C">
      <w:pPr>
        <w:pStyle w:val="EX"/>
      </w:pPr>
      <w:r w:rsidRPr="008A68B4">
        <w:t>[</w:t>
      </w:r>
      <w:bookmarkStart w:id="179" w:name="REF_ES202784"/>
      <w:r w:rsidRPr="008A68B4">
        <w:t>i</w:t>
      </w:r>
      <w:proofErr w:type="gramStart"/>
      <w:r w:rsidRPr="008A68B4">
        <w:t>.</w:t>
      </w:r>
      <w:proofErr w:type="gramEnd"/>
      <w:r w:rsidRPr="008A68B4">
        <w:fldChar w:fldCharType="begin"/>
      </w:r>
      <w:r w:rsidRPr="008A68B4">
        <w:instrText>SEQ REFI</w:instrText>
      </w:r>
      <w:r w:rsidRPr="008A68B4">
        <w:fldChar w:fldCharType="separate"/>
      </w:r>
      <w:r w:rsidRPr="008A68B4">
        <w:t>8</w:t>
      </w:r>
      <w:r w:rsidRPr="008A68B4">
        <w:fldChar w:fldCharType="end"/>
      </w:r>
      <w:bookmarkEnd w:id="179"/>
      <w:r w:rsidRPr="008A68B4">
        <w:t>]</w:t>
      </w:r>
      <w:r w:rsidRPr="008A68B4">
        <w:tab/>
        <w:t>ETSI ES 202 784: "Methods for Testing and Specification (MTS); The Testing and Test Control Notation version 3; TTCN-3 Language Extensions: Advanced Parameterization".</w:t>
      </w:r>
    </w:p>
    <w:p w14:paraId="569415C4" w14:textId="77777777" w:rsidR="00E91BF7" w:rsidRPr="008A68B4" w:rsidRDefault="003E4F8C" w:rsidP="003E4F8C">
      <w:pPr>
        <w:pStyle w:val="EX"/>
      </w:pPr>
      <w:r w:rsidRPr="008A68B4">
        <w:t>[</w:t>
      </w:r>
      <w:bookmarkStart w:id="180" w:name="REF_ES202785"/>
      <w:r w:rsidRPr="008A68B4">
        <w:t>i</w:t>
      </w:r>
      <w:proofErr w:type="gramStart"/>
      <w:r w:rsidRPr="008A68B4">
        <w:t>.</w:t>
      </w:r>
      <w:proofErr w:type="gramEnd"/>
      <w:r w:rsidRPr="008A68B4">
        <w:fldChar w:fldCharType="begin"/>
      </w:r>
      <w:r w:rsidRPr="008A68B4">
        <w:instrText>SEQ REFI</w:instrText>
      </w:r>
      <w:r w:rsidRPr="008A68B4">
        <w:fldChar w:fldCharType="separate"/>
      </w:r>
      <w:r w:rsidRPr="008A68B4">
        <w:t>9</w:t>
      </w:r>
      <w:r w:rsidRPr="008A68B4">
        <w:fldChar w:fldCharType="end"/>
      </w:r>
      <w:bookmarkEnd w:id="180"/>
      <w:r w:rsidRPr="008A68B4">
        <w:t>]</w:t>
      </w:r>
      <w:r w:rsidRPr="008A68B4">
        <w:tab/>
        <w:t>ETSI ES 202 785: "Methods for Testing and Specification (MTS); The Testing and Test Control Notation version 3; TTCN-3 Language Extensions: Behaviour Types".</w:t>
      </w:r>
    </w:p>
    <w:p w14:paraId="0A13F731" w14:textId="77777777" w:rsidR="00E91BF7" w:rsidRPr="008A68B4" w:rsidRDefault="003E4F8C" w:rsidP="003E4F8C">
      <w:pPr>
        <w:pStyle w:val="EX"/>
      </w:pPr>
      <w:r w:rsidRPr="008A68B4">
        <w:t>[</w:t>
      </w:r>
      <w:bookmarkStart w:id="181" w:name="REF_ES202782"/>
      <w:r w:rsidRPr="008A68B4">
        <w:t>i</w:t>
      </w:r>
      <w:proofErr w:type="gramStart"/>
      <w:r w:rsidRPr="008A68B4">
        <w:t>.</w:t>
      </w:r>
      <w:proofErr w:type="gramEnd"/>
      <w:r w:rsidRPr="008A68B4">
        <w:fldChar w:fldCharType="begin"/>
      </w:r>
      <w:r w:rsidRPr="008A68B4">
        <w:instrText>SEQ REFI</w:instrText>
      </w:r>
      <w:r w:rsidRPr="008A68B4">
        <w:fldChar w:fldCharType="separate"/>
      </w:r>
      <w:r w:rsidRPr="008A68B4">
        <w:t>10</w:t>
      </w:r>
      <w:r w:rsidRPr="008A68B4">
        <w:fldChar w:fldCharType="end"/>
      </w:r>
      <w:bookmarkEnd w:id="181"/>
      <w:r w:rsidRPr="008A68B4">
        <w:t>]</w:t>
      </w:r>
      <w:r w:rsidRPr="008A68B4">
        <w:tab/>
        <w:t>ETSI ES 202 782: "Methods for Testing and Specification (MTS); The Testing and Test Control Notation version 3; TTCN-3 Language Extensions: TTCN-3 Performance and Real Time Testing".</w:t>
      </w:r>
    </w:p>
    <w:p w14:paraId="3AFED75C" w14:textId="77777777" w:rsidR="008B6ED6" w:rsidRPr="008A68B4" w:rsidRDefault="003E4F8C" w:rsidP="003E4F8C">
      <w:pPr>
        <w:pStyle w:val="EX"/>
      </w:pPr>
      <w:r w:rsidRPr="008A68B4">
        <w:t>[</w:t>
      </w:r>
      <w:bookmarkStart w:id="182" w:name="REF_ES202786"/>
      <w:r w:rsidRPr="008A68B4">
        <w:t>i</w:t>
      </w:r>
      <w:proofErr w:type="gramStart"/>
      <w:r w:rsidRPr="008A68B4">
        <w:t>.</w:t>
      </w:r>
      <w:proofErr w:type="gramEnd"/>
      <w:r w:rsidRPr="008A68B4">
        <w:fldChar w:fldCharType="begin"/>
      </w:r>
      <w:r w:rsidRPr="008A68B4">
        <w:instrText>SEQ REFI</w:instrText>
      </w:r>
      <w:r w:rsidRPr="008A68B4">
        <w:fldChar w:fldCharType="separate"/>
      </w:r>
      <w:r w:rsidRPr="008A68B4">
        <w:t>11</w:t>
      </w:r>
      <w:r w:rsidRPr="008A68B4">
        <w:fldChar w:fldCharType="end"/>
      </w:r>
      <w:bookmarkEnd w:id="182"/>
      <w:r w:rsidRPr="008A68B4">
        <w:t>]</w:t>
      </w:r>
      <w:r w:rsidRPr="008A68B4">
        <w:tab/>
        <w:t>ETSI ES 202 786: "Methods for Testing and Specification (MTS); The Testing and Test Control Notation version 3; TTCN-3 Language Extensions: Support of interfaces with continuous signals".</w:t>
      </w:r>
    </w:p>
    <w:p w14:paraId="5D98C5FA" w14:textId="77777777" w:rsidR="00CB3396" w:rsidRPr="008A68B4" w:rsidRDefault="009649FF" w:rsidP="00370C97">
      <w:pPr>
        <w:pStyle w:val="Heading1"/>
      </w:pPr>
      <w:bookmarkStart w:id="183" w:name="_Toc87877498"/>
      <w:r w:rsidRPr="008A68B4">
        <w:t>3</w:t>
      </w:r>
      <w:r w:rsidRPr="008A68B4">
        <w:tab/>
        <w:t>Definition</w:t>
      </w:r>
      <w:r w:rsidR="007C70D1" w:rsidRPr="008A68B4">
        <w:t xml:space="preserve"> of terms, symbols</w:t>
      </w:r>
      <w:r w:rsidR="00CB3396" w:rsidRPr="008A68B4">
        <w:t xml:space="preserve"> and abbreviations</w:t>
      </w:r>
      <w:bookmarkEnd w:id="183"/>
    </w:p>
    <w:p w14:paraId="48EFF4B1" w14:textId="77777777" w:rsidR="0016356D" w:rsidRPr="008A68B4" w:rsidRDefault="0016356D" w:rsidP="00370C97">
      <w:pPr>
        <w:pStyle w:val="Heading2"/>
      </w:pPr>
      <w:bookmarkStart w:id="184" w:name="_Toc87877499"/>
      <w:r w:rsidRPr="008A68B4">
        <w:t>3.1</w:t>
      </w:r>
      <w:r w:rsidRPr="008A68B4">
        <w:tab/>
      </w:r>
      <w:r w:rsidR="007C70D1" w:rsidRPr="008A68B4">
        <w:t>Terms</w:t>
      </w:r>
      <w:bookmarkEnd w:id="184"/>
    </w:p>
    <w:p w14:paraId="388B0138" w14:textId="4FF63264" w:rsidR="00A83875" w:rsidRPr="008A68B4" w:rsidRDefault="00A83875" w:rsidP="00C74B8F">
      <w:pPr>
        <w:keepNext/>
      </w:pPr>
      <w:r w:rsidRPr="008A68B4">
        <w:t xml:space="preserve">For the purposes of the present document, the terms given in </w:t>
      </w:r>
      <w:r w:rsidR="00946E6C" w:rsidRPr="008A68B4">
        <w:t>ETSI ES 201 873-1</w:t>
      </w:r>
      <w:r w:rsidRPr="008A68B4">
        <w:t xml:space="preserve"> </w:t>
      </w:r>
      <w:r w:rsidR="00637984" w:rsidRPr="008A68B4">
        <w:t>[</w:t>
      </w:r>
      <w:r w:rsidR="00594A60" w:rsidRPr="008A68B4">
        <w:fldChar w:fldCharType="begin"/>
      </w:r>
      <w:r w:rsidR="00594A60" w:rsidRPr="008A68B4">
        <w:instrText xml:space="preserve">REF REF_ES201873_1 \* MERGEFORMAT  \h </w:instrText>
      </w:r>
      <w:r w:rsidR="00594A60" w:rsidRPr="008A68B4">
        <w:fldChar w:fldCharType="separate"/>
      </w:r>
      <w:r w:rsidR="009A1E20" w:rsidRPr="008A68B4">
        <w:t>1</w:t>
      </w:r>
      <w:r w:rsidR="00594A60" w:rsidRPr="008A68B4">
        <w:fldChar w:fldCharType="end"/>
      </w:r>
      <w:r w:rsidR="00637984" w:rsidRPr="008A68B4">
        <w:t>]</w:t>
      </w:r>
      <w:r w:rsidRPr="008A68B4">
        <w:t xml:space="preserve">, </w:t>
      </w:r>
      <w:r w:rsidR="00946E6C" w:rsidRPr="008A68B4">
        <w:t>ETSI</w:t>
      </w:r>
      <w:r w:rsidR="00AC64A3" w:rsidRPr="008A68B4">
        <w:t xml:space="preserve"> </w:t>
      </w:r>
      <w:r w:rsidR="00946E6C" w:rsidRPr="008A68B4">
        <w:t>ES 201 873</w:t>
      </w:r>
      <w:r w:rsidR="00946E6C" w:rsidRPr="008A68B4">
        <w:noBreakHyphen/>
        <w:t>4</w:t>
      </w:r>
      <w:r w:rsidR="004145DA" w:rsidRPr="008A68B4">
        <w:t> </w:t>
      </w:r>
      <w:r w:rsidR="00637984" w:rsidRPr="008A68B4">
        <w:t>[</w:t>
      </w:r>
      <w:r w:rsidR="00594A60" w:rsidRPr="008A68B4">
        <w:fldChar w:fldCharType="begin"/>
      </w:r>
      <w:r w:rsidR="00594A60" w:rsidRPr="008A68B4">
        <w:instrText xml:space="preserve">REF REF_ES201873_4 \* MERGEFORMAT  \h </w:instrText>
      </w:r>
      <w:r w:rsidR="00594A60" w:rsidRPr="008A68B4">
        <w:fldChar w:fldCharType="separate"/>
      </w:r>
      <w:r w:rsidR="009A1E20" w:rsidRPr="008A68B4">
        <w:t>2</w:t>
      </w:r>
      <w:r w:rsidR="00594A60" w:rsidRPr="008A68B4">
        <w:fldChar w:fldCharType="end"/>
      </w:r>
      <w:r w:rsidR="00637984" w:rsidRPr="008A68B4">
        <w:t>]</w:t>
      </w:r>
      <w:r w:rsidRPr="008A68B4">
        <w:t>,</w:t>
      </w:r>
      <w:r w:rsidR="00946E6C" w:rsidRPr="008A68B4">
        <w:t xml:space="preserve"> </w:t>
      </w:r>
      <w:r w:rsidR="005A52B8" w:rsidRPr="008A68B4">
        <w:t>ETSI ES </w:t>
      </w:r>
      <w:r w:rsidR="00946E6C" w:rsidRPr="008A68B4">
        <w:t>201 873-5</w:t>
      </w:r>
      <w:r w:rsidR="004145DA" w:rsidRPr="008A68B4">
        <w:t xml:space="preserve"> </w:t>
      </w:r>
      <w:r w:rsidR="00637984" w:rsidRPr="008A68B4">
        <w:t>[</w:t>
      </w:r>
      <w:r w:rsidR="00594A60" w:rsidRPr="008A68B4">
        <w:fldChar w:fldCharType="begin"/>
      </w:r>
      <w:r w:rsidR="00594A60" w:rsidRPr="008A68B4">
        <w:instrText xml:space="preserve">REF REF_ES201873_5 \* MERGEFORMAT  \h </w:instrText>
      </w:r>
      <w:r w:rsidR="00594A60" w:rsidRPr="008A68B4">
        <w:fldChar w:fldCharType="separate"/>
      </w:r>
      <w:r w:rsidR="009A1E20" w:rsidRPr="008A68B4">
        <w:t>3</w:t>
      </w:r>
      <w:r w:rsidR="00594A60" w:rsidRPr="008A68B4">
        <w:fldChar w:fldCharType="end"/>
      </w:r>
      <w:r w:rsidR="00637984" w:rsidRPr="008A68B4">
        <w:t>]</w:t>
      </w:r>
      <w:r w:rsidRPr="008A68B4">
        <w:t xml:space="preserve">, </w:t>
      </w:r>
      <w:r w:rsidR="00946E6C" w:rsidRPr="008A68B4">
        <w:t>ETSI ES 201 873-6</w:t>
      </w:r>
      <w:r w:rsidR="004145DA" w:rsidRPr="008A68B4">
        <w:t xml:space="preserve"> </w:t>
      </w:r>
      <w:r w:rsidR="00637984" w:rsidRPr="008A68B4">
        <w:t>[</w:t>
      </w:r>
      <w:r w:rsidR="00594A60" w:rsidRPr="008A68B4">
        <w:fldChar w:fldCharType="begin"/>
      </w:r>
      <w:r w:rsidR="00594A60" w:rsidRPr="008A68B4">
        <w:instrText xml:space="preserve">REF REF_ES201873_6 \* MERGEFORMAT  \h </w:instrText>
      </w:r>
      <w:r w:rsidR="00594A60" w:rsidRPr="008A68B4">
        <w:fldChar w:fldCharType="separate"/>
      </w:r>
      <w:r w:rsidR="009A1E20" w:rsidRPr="008A68B4">
        <w:t>4</w:t>
      </w:r>
      <w:r w:rsidR="00594A60" w:rsidRPr="008A68B4">
        <w:fldChar w:fldCharType="end"/>
      </w:r>
      <w:r w:rsidR="00637984" w:rsidRPr="008A68B4">
        <w:t>]</w:t>
      </w:r>
      <w:r w:rsidR="003F6704" w:rsidRPr="008A68B4">
        <w:t xml:space="preserve"> and</w:t>
      </w:r>
      <w:r w:rsidRPr="008A68B4">
        <w:t xml:space="preserve"> </w:t>
      </w:r>
      <w:r w:rsidR="003961EA" w:rsidRPr="008A68B4">
        <w:t xml:space="preserve">Recommendation </w:t>
      </w:r>
      <w:r w:rsidR="006F3F0B" w:rsidRPr="008A68B4">
        <w:t>ITU-T X.290</w:t>
      </w:r>
      <w:r w:rsidR="004145DA" w:rsidRPr="008A68B4">
        <w:t xml:space="preserve"> </w:t>
      </w:r>
      <w:r w:rsidR="0026226A" w:rsidRPr="008A68B4">
        <w:t>[</w:t>
      </w:r>
      <w:r w:rsidR="00594A60" w:rsidRPr="008A68B4">
        <w:fldChar w:fldCharType="begin"/>
      </w:r>
      <w:r w:rsidR="008A0379" w:rsidRPr="008A68B4">
        <w:instrText xml:space="preserve">REF REF_ITU_TX290  \h </w:instrText>
      </w:r>
      <w:r w:rsidR="00813F9E" w:rsidRPr="008A68B4">
        <w:instrText xml:space="preserve"> \* MERGEFORMAT </w:instrText>
      </w:r>
      <w:r w:rsidR="00594A60" w:rsidRPr="008A68B4">
        <w:fldChar w:fldCharType="separate"/>
      </w:r>
      <w:r w:rsidR="009A1E20" w:rsidRPr="008A68B4">
        <w:t>5</w:t>
      </w:r>
      <w:r w:rsidR="00594A60" w:rsidRPr="008A68B4">
        <w:fldChar w:fldCharType="end"/>
      </w:r>
      <w:r w:rsidR="0026226A" w:rsidRPr="008A68B4">
        <w:t xml:space="preserve">] </w:t>
      </w:r>
      <w:r w:rsidRPr="008A68B4">
        <w:t>apply</w:t>
      </w:r>
      <w:r w:rsidR="0068040F" w:rsidRPr="008A68B4">
        <w:t>.</w:t>
      </w:r>
    </w:p>
    <w:p w14:paraId="47BA8FCB" w14:textId="77777777" w:rsidR="007C70D1" w:rsidRPr="008A68B4" w:rsidRDefault="007C70D1" w:rsidP="00370C97">
      <w:pPr>
        <w:pStyle w:val="Heading2"/>
      </w:pPr>
      <w:bookmarkStart w:id="185" w:name="_Toc87877500"/>
      <w:r w:rsidRPr="008A68B4">
        <w:t>3.2</w:t>
      </w:r>
      <w:r w:rsidRPr="008A68B4">
        <w:tab/>
        <w:t>Symbols</w:t>
      </w:r>
      <w:bookmarkEnd w:id="185"/>
    </w:p>
    <w:p w14:paraId="5B2B3F67" w14:textId="77777777" w:rsidR="007C70D1" w:rsidRPr="008A68B4" w:rsidRDefault="007C70D1" w:rsidP="007C70D1">
      <w:r w:rsidRPr="008A68B4">
        <w:t>Void.</w:t>
      </w:r>
    </w:p>
    <w:p w14:paraId="252C3866" w14:textId="77777777" w:rsidR="00CB3396" w:rsidRPr="008A68B4" w:rsidRDefault="00CB3396" w:rsidP="00370C97">
      <w:pPr>
        <w:pStyle w:val="Heading2"/>
      </w:pPr>
      <w:bookmarkStart w:id="186" w:name="_Toc87877501"/>
      <w:r w:rsidRPr="008A68B4">
        <w:lastRenderedPageBreak/>
        <w:t>3.</w:t>
      </w:r>
      <w:r w:rsidR="007C70D1" w:rsidRPr="008A68B4">
        <w:t>3</w:t>
      </w:r>
      <w:r w:rsidRPr="008A68B4">
        <w:tab/>
        <w:t>Abbreviations</w:t>
      </w:r>
      <w:bookmarkEnd w:id="186"/>
    </w:p>
    <w:p w14:paraId="2C7C5CB3" w14:textId="77777777" w:rsidR="00CE77F3" w:rsidRPr="008A68B4" w:rsidRDefault="00CE77F3" w:rsidP="00CE77F3">
      <w:pPr>
        <w:keepNext/>
      </w:pPr>
      <w:r w:rsidRPr="008A68B4">
        <w:t xml:space="preserve">For the purposes of the present document, the abbreviations </w:t>
      </w:r>
      <w:r w:rsidR="004145DA" w:rsidRPr="008A68B4">
        <w:t xml:space="preserve">given in </w:t>
      </w:r>
      <w:r w:rsidR="00946E6C" w:rsidRPr="008A68B4">
        <w:t>ETSI ES 201 873-1</w:t>
      </w:r>
      <w:r w:rsidR="004145DA" w:rsidRPr="008A68B4">
        <w:t xml:space="preserve"> </w:t>
      </w:r>
      <w:r w:rsidR="00637984" w:rsidRPr="008A68B4">
        <w:t>[</w:t>
      </w:r>
      <w:r w:rsidR="00594A60" w:rsidRPr="008A68B4">
        <w:fldChar w:fldCharType="begin"/>
      </w:r>
      <w:r w:rsidR="00594A60" w:rsidRPr="008A68B4">
        <w:instrText xml:space="preserve">REF REF_ES201873_1 \* MERGEFORMAT  \h </w:instrText>
      </w:r>
      <w:r w:rsidR="00594A60" w:rsidRPr="008A68B4">
        <w:fldChar w:fldCharType="separate"/>
      </w:r>
      <w:r w:rsidR="009A1E20" w:rsidRPr="008A68B4">
        <w:t>1</w:t>
      </w:r>
      <w:r w:rsidR="00594A60" w:rsidRPr="008A68B4">
        <w:fldChar w:fldCharType="end"/>
      </w:r>
      <w:r w:rsidR="00637984" w:rsidRPr="008A68B4">
        <w:t>]</w:t>
      </w:r>
      <w:r w:rsidR="004145DA" w:rsidRPr="008A68B4">
        <w:t xml:space="preserve">, </w:t>
      </w:r>
      <w:r w:rsidR="00946E6C" w:rsidRPr="008A68B4">
        <w:t>ETSI ES 201 873</w:t>
      </w:r>
      <w:r w:rsidR="00946E6C" w:rsidRPr="008A68B4">
        <w:noBreakHyphen/>
        <w:t>4</w:t>
      </w:r>
      <w:r w:rsidR="004145DA" w:rsidRPr="008A68B4">
        <w:t> </w:t>
      </w:r>
      <w:r w:rsidR="00637984" w:rsidRPr="008A68B4">
        <w:t>[</w:t>
      </w:r>
      <w:r w:rsidR="00594A60" w:rsidRPr="008A68B4">
        <w:fldChar w:fldCharType="begin"/>
      </w:r>
      <w:r w:rsidR="00594A60" w:rsidRPr="008A68B4">
        <w:instrText xml:space="preserve">REF REF_ES201873_4 \* MERGEFORMAT  \h </w:instrText>
      </w:r>
      <w:r w:rsidR="00594A60" w:rsidRPr="008A68B4">
        <w:fldChar w:fldCharType="separate"/>
      </w:r>
      <w:r w:rsidR="009A1E20" w:rsidRPr="008A68B4">
        <w:t>2</w:t>
      </w:r>
      <w:r w:rsidR="00594A60" w:rsidRPr="008A68B4">
        <w:fldChar w:fldCharType="end"/>
      </w:r>
      <w:r w:rsidR="00637984" w:rsidRPr="008A68B4">
        <w:t>]</w:t>
      </w:r>
      <w:r w:rsidR="004145DA" w:rsidRPr="008A68B4">
        <w:t>,</w:t>
      </w:r>
      <w:r w:rsidR="00946E6C" w:rsidRPr="008A68B4">
        <w:t xml:space="preserve"> ETSI ES 201 873-5</w:t>
      </w:r>
      <w:r w:rsidR="004145DA" w:rsidRPr="008A68B4">
        <w:t xml:space="preserve"> </w:t>
      </w:r>
      <w:r w:rsidR="00637984" w:rsidRPr="008A68B4">
        <w:t>[</w:t>
      </w:r>
      <w:r w:rsidR="00594A60" w:rsidRPr="008A68B4">
        <w:fldChar w:fldCharType="begin"/>
      </w:r>
      <w:r w:rsidR="00594A60" w:rsidRPr="008A68B4">
        <w:instrText xml:space="preserve">REF REF_ES201873_5 \* MERGEFORMAT  \h </w:instrText>
      </w:r>
      <w:r w:rsidR="00594A60" w:rsidRPr="008A68B4">
        <w:fldChar w:fldCharType="separate"/>
      </w:r>
      <w:r w:rsidR="009A1E20" w:rsidRPr="008A68B4">
        <w:t>3</w:t>
      </w:r>
      <w:r w:rsidR="00594A60" w:rsidRPr="008A68B4">
        <w:fldChar w:fldCharType="end"/>
      </w:r>
      <w:r w:rsidR="00637984" w:rsidRPr="008A68B4">
        <w:t>]</w:t>
      </w:r>
      <w:r w:rsidR="004145DA" w:rsidRPr="008A68B4">
        <w:t xml:space="preserve">, </w:t>
      </w:r>
      <w:r w:rsidR="00946E6C" w:rsidRPr="008A68B4">
        <w:t>ETSI ES 201 873-6</w:t>
      </w:r>
      <w:r w:rsidR="004145DA" w:rsidRPr="008A68B4">
        <w:t xml:space="preserve"> </w:t>
      </w:r>
      <w:r w:rsidR="00637984" w:rsidRPr="008A68B4">
        <w:t>[</w:t>
      </w:r>
      <w:r w:rsidR="00594A60" w:rsidRPr="008A68B4">
        <w:fldChar w:fldCharType="begin"/>
      </w:r>
      <w:r w:rsidR="00594A60" w:rsidRPr="008A68B4">
        <w:instrText xml:space="preserve">REF REF_ES201873_6 \* MERGEFORMAT  \h </w:instrText>
      </w:r>
      <w:r w:rsidR="00594A60" w:rsidRPr="008A68B4">
        <w:fldChar w:fldCharType="separate"/>
      </w:r>
      <w:r w:rsidR="009A1E20" w:rsidRPr="008A68B4">
        <w:t>4</w:t>
      </w:r>
      <w:r w:rsidR="00594A60" w:rsidRPr="008A68B4">
        <w:fldChar w:fldCharType="end"/>
      </w:r>
      <w:r w:rsidR="00637984" w:rsidRPr="008A68B4">
        <w:t>]</w:t>
      </w:r>
      <w:r w:rsidR="004145DA" w:rsidRPr="008A68B4">
        <w:t xml:space="preserve">, </w:t>
      </w:r>
      <w:r w:rsidR="003961EA" w:rsidRPr="008A68B4">
        <w:t xml:space="preserve">Recommendation </w:t>
      </w:r>
      <w:r w:rsidR="006F3F0B" w:rsidRPr="008A68B4">
        <w:t>ITU-T X.290</w:t>
      </w:r>
      <w:r w:rsidR="004145DA" w:rsidRPr="008A68B4">
        <w:t xml:space="preserve"> </w:t>
      </w:r>
      <w:r w:rsidR="0026226A" w:rsidRPr="008A68B4">
        <w:t>[</w:t>
      </w:r>
      <w:r w:rsidR="00594A60" w:rsidRPr="008A68B4">
        <w:fldChar w:fldCharType="begin"/>
      </w:r>
      <w:r w:rsidR="008A0379" w:rsidRPr="008A68B4">
        <w:instrText xml:space="preserve">REF REF_ITU_TX290  \h </w:instrText>
      </w:r>
      <w:r w:rsidR="00813F9E" w:rsidRPr="008A68B4">
        <w:instrText xml:space="preserve"> \* MERGEFORMAT </w:instrText>
      </w:r>
      <w:r w:rsidR="00594A60" w:rsidRPr="008A68B4">
        <w:fldChar w:fldCharType="separate"/>
      </w:r>
      <w:r w:rsidR="009A1E20" w:rsidRPr="008A68B4">
        <w:t>5</w:t>
      </w:r>
      <w:r w:rsidR="00594A60" w:rsidRPr="008A68B4">
        <w:fldChar w:fldCharType="end"/>
      </w:r>
      <w:r w:rsidR="0026226A" w:rsidRPr="008A68B4">
        <w:t xml:space="preserve">] </w:t>
      </w:r>
      <w:r w:rsidR="0027251D" w:rsidRPr="008A68B4">
        <w:t>and the following a</w:t>
      </w:r>
      <w:r w:rsidRPr="008A68B4">
        <w:t>pply</w:t>
      </w:r>
      <w:r w:rsidR="0027251D" w:rsidRPr="008A68B4">
        <w:t>:</w:t>
      </w:r>
    </w:p>
    <w:p w14:paraId="39FD08FB" w14:textId="77777777" w:rsidR="008650BB" w:rsidRPr="008A68B4" w:rsidRDefault="00C74B8F" w:rsidP="008650BB">
      <w:pPr>
        <w:pStyle w:val="EX"/>
      </w:pPr>
      <w:r w:rsidRPr="008A68B4">
        <w:t>X</w:t>
      </w:r>
      <w:r w:rsidR="0068040F" w:rsidRPr="008A68B4">
        <w:t>TRI</w:t>
      </w:r>
      <w:r w:rsidR="00CB3396" w:rsidRPr="008A68B4">
        <w:tab/>
      </w:r>
      <w:r w:rsidR="007C70D1" w:rsidRPr="008A68B4">
        <w:t>eX</w:t>
      </w:r>
      <w:r w:rsidRPr="008A68B4">
        <w:t>tended</w:t>
      </w:r>
      <w:r w:rsidR="0068040F" w:rsidRPr="008A68B4">
        <w:t xml:space="preserve"> TRI</w:t>
      </w:r>
    </w:p>
    <w:p w14:paraId="3B4E69BD" w14:textId="77777777" w:rsidR="008F0E7C" w:rsidRPr="008A68B4" w:rsidRDefault="008F0E7C" w:rsidP="00135FD1">
      <w:pPr>
        <w:pStyle w:val="Heading1"/>
      </w:pPr>
      <w:bookmarkStart w:id="187" w:name="_Toc87877502"/>
      <w:r w:rsidRPr="008A68B4">
        <w:t>4</w:t>
      </w:r>
      <w:r w:rsidRPr="008A68B4">
        <w:tab/>
        <w:t xml:space="preserve">Package </w:t>
      </w:r>
      <w:r w:rsidR="008552D5" w:rsidRPr="008A68B4">
        <w:t xml:space="preserve">conformance and </w:t>
      </w:r>
      <w:r w:rsidR="00A13E24" w:rsidRPr="008A68B4">
        <w:t>c</w:t>
      </w:r>
      <w:r w:rsidRPr="008A68B4">
        <w:t>ompatibility</w:t>
      </w:r>
      <w:bookmarkEnd w:id="187"/>
    </w:p>
    <w:p w14:paraId="4A3B485C" w14:textId="77777777" w:rsidR="00FD2E6C" w:rsidRPr="008A68B4" w:rsidDel="00FD2E6C" w:rsidRDefault="00056A14" w:rsidP="00135FD1">
      <w:pPr>
        <w:keepNext/>
        <w:keepLines/>
      </w:pPr>
      <w:r w:rsidRPr="008A68B4">
        <w:t xml:space="preserve">The package </w:t>
      </w:r>
      <w:r w:rsidR="00FD2E6C" w:rsidRPr="008A68B4">
        <w:t xml:space="preserve">has no package tag as the choice to use TRI and/or </w:t>
      </w:r>
      <w:r w:rsidR="00756346" w:rsidRPr="008A68B4">
        <w:t>X</w:t>
      </w:r>
      <w:r w:rsidR="00FD2E6C" w:rsidRPr="008A68B4">
        <w:t>TRI affects the test adaptor only, but not the test specifications in TTCN-3.</w:t>
      </w:r>
    </w:p>
    <w:p w14:paraId="5F53BCF3" w14:textId="77777777" w:rsidR="00056A14" w:rsidRPr="008A68B4" w:rsidRDefault="00056A14" w:rsidP="00056A14">
      <w:r w:rsidRPr="008A68B4">
        <w:rPr>
          <w:color w:val="000000"/>
        </w:rPr>
        <w:t>For an implementation claiming to conform to this package version, all features specified in the present document shall be implemented consistently with the requirements given in the present document</w:t>
      </w:r>
      <w:r w:rsidR="00112B3D" w:rsidRPr="008A68B4">
        <w:rPr>
          <w:color w:val="000000"/>
        </w:rPr>
        <w:t>,</w:t>
      </w:r>
      <w:r w:rsidRPr="008A68B4">
        <w:t xml:space="preserve"> </w:t>
      </w:r>
      <w:r w:rsidR="00946E6C" w:rsidRPr="008A68B4">
        <w:t>ETSI ES 201 873-1</w:t>
      </w:r>
      <w:r w:rsidR="00057048" w:rsidRPr="008A68B4">
        <w:t> </w:t>
      </w:r>
      <w:r w:rsidR="00637984" w:rsidRPr="008A68B4">
        <w:t>[</w:t>
      </w:r>
      <w:r w:rsidR="00594A60" w:rsidRPr="008A68B4">
        <w:fldChar w:fldCharType="begin"/>
      </w:r>
      <w:r w:rsidR="00594A60" w:rsidRPr="008A68B4">
        <w:instrText xml:space="preserve">REF REF_ES201873_1 \* MERGEFORMAT  \h </w:instrText>
      </w:r>
      <w:r w:rsidR="00594A60" w:rsidRPr="008A68B4">
        <w:fldChar w:fldCharType="separate"/>
      </w:r>
      <w:r w:rsidR="009A1E20" w:rsidRPr="008A68B4">
        <w:t>1</w:t>
      </w:r>
      <w:r w:rsidR="00594A60" w:rsidRPr="008A68B4">
        <w:fldChar w:fldCharType="end"/>
      </w:r>
      <w:r w:rsidR="00637984" w:rsidRPr="008A68B4">
        <w:t>]</w:t>
      </w:r>
      <w:r w:rsidRPr="008A68B4">
        <w:t xml:space="preserve"> and </w:t>
      </w:r>
      <w:r w:rsidR="00946E6C" w:rsidRPr="008A68B4">
        <w:t>ETSI</w:t>
      </w:r>
      <w:r w:rsidR="00AC64A3" w:rsidRPr="008A68B4">
        <w:t xml:space="preserve"> </w:t>
      </w:r>
      <w:r w:rsidR="00946E6C" w:rsidRPr="008A68B4">
        <w:t>ES 201 873-4</w:t>
      </w:r>
      <w:r w:rsidRPr="008A68B4">
        <w:t> </w:t>
      </w:r>
      <w:r w:rsidR="00637984" w:rsidRPr="008A68B4">
        <w:t>[</w:t>
      </w:r>
      <w:r w:rsidR="00594A60" w:rsidRPr="008A68B4">
        <w:fldChar w:fldCharType="begin"/>
      </w:r>
      <w:r w:rsidR="00594A60" w:rsidRPr="008A68B4">
        <w:instrText xml:space="preserve">REF REF_ES201873_4 \* MERGEFORMAT  \h </w:instrText>
      </w:r>
      <w:r w:rsidR="00594A60" w:rsidRPr="008A68B4">
        <w:fldChar w:fldCharType="separate"/>
      </w:r>
      <w:r w:rsidR="009A1E20" w:rsidRPr="008A68B4">
        <w:t>2</w:t>
      </w:r>
      <w:r w:rsidR="00594A60" w:rsidRPr="008A68B4">
        <w:fldChar w:fldCharType="end"/>
      </w:r>
      <w:r w:rsidR="00637984" w:rsidRPr="008A68B4">
        <w:t>]</w:t>
      </w:r>
      <w:r w:rsidRPr="008A68B4">
        <w:t>.</w:t>
      </w:r>
    </w:p>
    <w:p w14:paraId="2A8493B7" w14:textId="77777777" w:rsidR="008F0E7C" w:rsidRPr="008A68B4" w:rsidRDefault="008F0E7C" w:rsidP="008F0E7C">
      <w:r w:rsidRPr="008A68B4">
        <w:t>The package presented in</w:t>
      </w:r>
      <w:r w:rsidR="00260624" w:rsidRPr="008A68B4">
        <w:t xml:space="preserve"> </w:t>
      </w:r>
      <w:r w:rsidR="00D15FF3" w:rsidRPr="008A68B4">
        <w:t>the present</w:t>
      </w:r>
      <w:r w:rsidR="00260624" w:rsidRPr="008A68B4">
        <w:t xml:space="preserve"> document is compatible to:</w:t>
      </w:r>
    </w:p>
    <w:p w14:paraId="3B239A5D" w14:textId="77777777" w:rsidR="008F0E7C" w:rsidRPr="008A68B4" w:rsidRDefault="00946E6C" w:rsidP="008F0E7C">
      <w:pPr>
        <w:pStyle w:val="NO"/>
      </w:pPr>
      <w:r w:rsidRPr="008A68B4">
        <w:t>ETSI ES 201 873-1</w:t>
      </w:r>
      <w:r w:rsidR="00637984" w:rsidRPr="008A68B4">
        <w:t xml:space="preserve"> [</w:t>
      </w:r>
      <w:r w:rsidR="00594A60" w:rsidRPr="008A68B4">
        <w:fldChar w:fldCharType="begin"/>
      </w:r>
      <w:r w:rsidR="00594A60" w:rsidRPr="008A68B4">
        <w:instrText xml:space="preserve">REF REF_ES201873_1 \* MERGEFORMAT  \h </w:instrText>
      </w:r>
      <w:r w:rsidR="00594A60" w:rsidRPr="008A68B4">
        <w:fldChar w:fldCharType="separate"/>
      </w:r>
      <w:r w:rsidR="009A1E20" w:rsidRPr="008A68B4">
        <w:t>1</w:t>
      </w:r>
      <w:r w:rsidR="00594A60" w:rsidRPr="008A68B4">
        <w:fldChar w:fldCharType="end"/>
      </w:r>
      <w:r w:rsidR="00637984" w:rsidRPr="008A68B4">
        <w:t>]</w:t>
      </w:r>
      <w:r w:rsidR="008F0E7C" w:rsidRPr="008A68B4">
        <w:t xml:space="preserve"> </w:t>
      </w:r>
      <w:r w:rsidR="00260624" w:rsidRPr="008A68B4">
        <w:t>(V</w:t>
      </w:r>
      <w:r w:rsidR="002D5F0E" w:rsidRPr="008A68B4">
        <w:t>4.</w:t>
      </w:r>
      <w:r w:rsidR="008B6ED6" w:rsidRPr="008A68B4">
        <w:t>5</w:t>
      </w:r>
      <w:r w:rsidR="002D5F0E" w:rsidRPr="008A68B4">
        <w:t>.1</w:t>
      </w:r>
      <w:r w:rsidR="00260624" w:rsidRPr="008A68B4">
        <w:t>)</w:t>
      </w:r>
    </w:p>
    <w:p w14:paraId="5FE5B52E" w14:textId="77777777" w:rsidR="008F0E7C" w:rsidRPr="008A68B4" w:rsidRDefault="00946E6C" w:rsidP="008F0E7C">
      <w:pPr>
        <w:pStyle w:val="NO"/>
      </w:pPr>
      <w:r w:rsidRPr="008A68B4">
        <w:t>ETSI ES 201 873-4</w:t>
      </w:r>
      <w:r w:rsidR="00637984" w:rsidRPr="008A68B4">
        <w:t xml:space="preserve"> [</w:t>
      </w:r>
      <w:r w:rsidR="00594A60" w:rsidRPr="008A68B4">
        <w:fldChar w:fldCharType="begin"/>
      </w:r>
      <w:r w:rsidR="00594A60" w:rsidRPr="008A68B4">
        <w:instrText xml:space="preserve">REF REF_ES201873_4 \* MERGEFORMAT  \h </w:instrText>
      </w:r>
      <w:r w:rsidR="00594A60" w:rsidRPr="008A68B4">
        <w:fldChar w:fldCharType="separate"/>
      </w:r>
      <w:r w:rsidR="009A1E20" w:rsidRPr="008A68B4">
        <w:t>2</w:t>
      </w:r>
      <w:r w:rsidR="00594A60" w:rsidRPr="008A68B4">
        <w:fldChar w:fldCharType="end"/>
      </w:r>
      <w:r w:rsidR="00637984" w:rsidRPr="008A68B4">
        <w:t>]</w:t>
      </w:r>
      <w:r w:rsidR="008F0E7C" w:rsidRPr="008A68B4">
        <w:t xml:space="preserve"> </w:t>
      </w:r>
      <w:r w:rsidR="00260624" w:rsidRPr="008A68B4">
        <w:t>(V</w:t>
      </w:r>
      <w:r w:rsidR="002D5F0E" w:rsidRPr="008A68B4">
        <w:t>4.4.1</w:t>
      </w:r>
      <w:r w:rsidR="00260624" w:rsidRPr="008A68B4">
        <w:t>)</w:t>
      </w:r>
    </w:p>
    <w:p w14:paraId="0A6485EC" w14:textId="77777777" w:rsidR="008F0E7C" w:rsidRPr="008A68B4" w:rsidRDefault="00946E6C" w:rsidP="008F0E7C">
      <w:pPr>
        <w:pStyle w:val="NO"/>
      </w:pPr>
      <w:r w:rsidRPr="008A68B4">
        <w:t>ETSI ES 201 873-6</w:t>
      </w:r>
      <w:r w:rsidR="00637984" w:rsidRPr="008A68B4">
        <w:t xml:space="preserve"> [</w:t>
      </w:r>
      <w:r w:rsidR="00594A60" w:rsidRPr="008A68B4">
        <w:fldChar w:fldCharType="begin"/>
      </w:r>
      <w:r w:rsidR="00594A60" w:rsidRPr="008A68B4">
        <w:instrText xml:space="preserve">REF REF_ES201873_6 \* MERGEFORMAT  \h </w:instrText>
      </w:r>
      <w:r w:rsidR="00594A60" w:rsidRPr="008A68B4">
        <w:fldChar w:fldCharType="separate"/>
      </w:r>
      <w:r w:rsidR="009A1E20" w:rsidRPr="008A68B4">
        <w:t>4</w:t>
      </w:r>
      <w:r w:rsidR="00594A60" w:rsidRPr="008A68B4">
        <w:fldChar w:fldCharType="end"/>
      </w:r>
      <w:r w:rsidR="00637984" w:rsidRPr="008A68B4">
        <w:t>]</w:t>
      </w:r>
      <w:r w:rsidR="008F0E7C" w:rsidRPr="008A68B4">
        <w:t xml:space="preserve"> </w:t>
      </w:r>
      <w:r w:rsidR="00260624" w:rsidRPr="008A68B4">
        <w:t>(V</w:t>
      </w:r>
      <w:r w:rsidR="002D5F0E" w:rsidRPr="008A68B4">
        <w:t>4.</w:t>
      </w:r>
      <w:r w:rsidR="008B6ED6" w:rsidRPr="008A68B4">
        <w:t>5</w:t>
      </w:r>
      <w:r w:rsidR="002D5F0E" w:rsidRPr="008A68B4">
        <w:t>.1</w:t>
      </w:r>
      <w:r w:rsidR="00260624" w:rsidRPr="008A68B4">
        <w:t>)</w:t>
      </w:r>
    </w:p>
    <w:p w14:paraId="4D726AE7" w14:textId="77777777" w:rsidR="008F0E7C" w:rsidRPr="008A68B4" w:rsidRDefault="00946E6C" w:rsidP="008F0E7C">
      <w:pPr>
        <w:pStyle w:val="NO"/>
      </w:pPr>
      <w:r w:rsidRPr="008A68B4">
        <w:t>ETSI ES 201 873-7</w:t>
      </w:r>
      <w:r w:rsidR="008F0E7C" w:rsidRPr="008A68B4">
        <w:t xml:space="preserve"> </w:t>
      </w:r>
      <w:r w:rsidR="008B29FA" w:rsidRPr="008A68B4">
        <w:t>[</w:t>
      </w:r>
      <w:r w:rsidR="00594A60" w:rsidRPr="008A68B4">
        <w:fldChar w:fldCharType="begin"/>
      </w:r>
      <w:r w:rsidR="008A0379" w:rsidRPr="008A68B4">
        <w:instrText xml:space="preserve">REF REF_ES201873_7  \h </w:instrText>
      </w:r>
      <w:r w:rsidR="00813F9E" w:rsidRPr="008A68B4">
        <w:instrText xml:space="preserve"> \* MERGEFORMAT </w:instrText>
      </w:r>
      <w:r w:rsidR="00594A60" w:rsidRPr="008A68B4">
        <w:fldChar w:fldCharType="separate"/>
      </w:r>
      <w:r w:rsidR="009A1E20" w:rsidRPr="008A68B4">
        <w:t>i.3</w:t>
      </w:r>
      <w:r w:rsidR="00594A60" w:rsidRPr="008A68B4">
        <w:fldChar w:fldCharType="end"/>
      </w:r>
      <w:r w:rsidR="008B29FA" w:rsidRPr="008A68B4">
        <w:t>]</w:t>
      </w:r>
      <w:r w:rsidR="008B29FA" w:rsidRPr="008A68B4">
        <w:rPr>
          <w:color w:val="000000"/>
        </w:rPr>
        <w:t xml:space="preserve"> </w:t>
      </w:r>
      <w:r w:rsidR="00260624" w:rsidRPr="008A68B4">
        <w:rPr>
          <w:color w:val="000000"/>
        </w:rPr>
        <w:t>(V</w:t>
      </w:r>
      <w:r w:rsidR="002D5F0E" w:rsidRPr="008A68B4">
        <w:rPr>
          <w:color w:val="000000"/>
        </w:rPr>
        <w:t>4.</w:t>
      </w:r>
      <w:r w:rsidR="008B6ED6" w:rsidRPr="008A68B4">
        <w:rPr>
          <w:color w:val="000000"/>
        </w:rPr>
        <w:t>5</w:t>
      </w:r>
      <w:r w:rsidR="002D5F0E" w:rsidRPr="008A68B4">
        <w:rPr>
          <w:color w:val="000000"/>
        </w:rPr>
        <w:t>.1</w:t>
      </w:r>
      <w:r w:rsidR="00260624" w:rsidRPr="008A68B4">
        <w:rPr>
          <w:color w:val="000000"/>
        </w:rPr>
        <w:t>)</w:t>
      </w:r>
    </w:p>
    <w:p w14:paraId="397BF44A" w14:textId="77777777" w:rsidR="008F0E7C" w:rsidRPr="008A68B4" w:rsidRDefault="00946E6C" w:rsidP="008F0E7C">
      <w:pPr>
        <w:pStyle w:val="NO"/>
      </w:pPr>
      <w:r w:rsidRPr="008A68B4">
        <w:t>ETSI ES 201 873-8</w:t>
      </w:r>
      <w:r w:rsidR="008F0E7C" w:rsidRPr="008A68B4">
        <w:t xml:space="preserve"> </w:t>
      </w:r>
      <w:r w:rsidR="008B29FA" w:rsidRPr="008A68B4">
        <w:t>[</w:t>
      </w:r>
      <w:r w:rsidR="00594A60" w:rsidRPr="008A68B4">
        <w:fldChar w:fldCharType="begin"/>
      </w:r>
      <w:r w:rsidR="008A0379" w:rsidRPr="008A68B4">
        <w:instrText xml:space="preserve">REF REF_ES201873_8  \h </w:instrText>
      </w:r>
      <w:r w:rsidR="00813F9E" w:rsidRPr="008A68B4">
        <w:instrText xml:space="preserve"> \* MERGEFORMAT </w:instrText>
      </w:r>
      <w:r w:rsidR="00594A60" w:rsidRPr="008A68B4">
        <w:fldChar w:fldCharType="separate"/>
      </w:r>
      <w:r w:rsidR="009A1E20" w:rsidRPr="008A68B4">
        <w:t>i.4</w:t>
      </w:r>
      <w:r w:rsidR="00594A60" w:rsidRPr="008A68B4">
        <w:fldChar w:fldCharType="end"/>
      </w:r>
      <w:r w:rsidR="008B29FA" w:rsidRPr="008A68B4">
        <w:t>]</w:t>
      </w:r>
      <w:r w:rsidR="008B29FA" w:rsidRPr="008A68B4">
        <w:rPr>
          <w:color w:val="000000"/>
        </w:rPr>
        <w:t xml:space="preserve"> </w:t>
      </w:r>
      <w:r w:rsidR="00260624" w:rsidRPr="008A68B4">
        <w:rPr>
          <w:color w:val="000000"/>
        </w:rPr>
        <w:t>(V</w:t>
      </w:r>
      <w:r w:rsidR="002D5F0E" w:rsidRPr="008A68B4">
        <w:rPr>
          <w:color w:val="000000"/>
        </w:rPr>
        <w:t>4.</w:t>
      </w:r>
      <w:r w:rsidR="008B6ED6" w:rsidRPr="008A68B4">
        <w:rPr>
          <w:color w:val="000000"/>
        </w:rPr>
        <w:t>5</w:t>
      </w:r>
      <w:r w:rsidR="002D5F0E" w:rsidRPr="008A68B4">
        <w:rPr>
          <w:color w:val="000000"/>
        </w:rPr>
        <w:t>.1</w:t>
      </w:r>
      <w:r w:rsidR="00260624" w:rsidRPr="008A68B4">
        <w:rPr>
          <w:color w:val="000000"/>
        </w:rPr>
        <w:t>)</w:t>
      </w:r>
    </w:p>
    <w:p w14:paraId="63578296" w14:textId="77777777" w:rsidR="008F0E7C" w:rsidRPr="008A68B4" w:rsidRDefault="00946E6C" w:rsidP="008F0E7C">
      <w:pPr>
        <w:pStyle w:val="NO"/>
      </w:pPr>
      <w:r w:rsidRPr="008A68B4">
        <w:t>ETSI ES 201 873-9</w:t>
      </w:r>
      <w:r w:rsidR="008F0E7C" w:rsidRPr="008A68B4">
        <w:t xml:space="preserve"> </w:t>
      </w:r>
      <w:r w:rsidR="008B29FA" w:rsidRPr="008A68B4">
        <w:t>[</w:t>
      </w:r>
      <w:r w:rsidR="00594A60" w:rsidRPr="008A68B4">
        <w:fldChar w:fldCharType="begin"/>
      </w:r>
      <w:r w:rsidR="008A0379" w:rsidRPr="008A68B4">
        <w:instrText xml:space="preserve">REF REF_ES201873_9  \h </w:instrText>
      </w:r>
      <w:r w:rsidR="00813F9E" w:rsidRPr="008A68B4">
        <w:instrText xml:space="preserve"> \* MERGEFORMAT </w:instrText>
      </w:r>
      <w:r w:rsidR="00594A60" w:rsidRPr="008A68B4">
        <w:fldChar w:fldCharType="separate"/>
      </w:r>
      <w:r w:rsidR="009A1E20" w:rsidRPr="008A68B4">
        <w:t>i.5</w:t>
      </w:r>
      <w:r w:rsidR="00594A60" w:rsidRPr="008A68B4">
        <w:fldChar w:fldCharType="end"/>
      </w:r>
      <w:r w:rsidR="008B29FA" w:rsidRPr="008A68B4">
        <w:t>]</w:t>
      </w:r>
      <w:r w:rsidR="008B29FA" w:rsidRPr="008A68B4">
        <w:rPr>
          <w:color w:val="000000"/>
        </w:rPr>
        <w:t xml:space="preserve"> </w:t>
      </w:r>
      <w:r w:rsidR="00260624" w:rsidRPr="008A68B4">
        <w:rPr>
          <w:color w:val="000000"/>
        </w:rPr>
        <w:t>(V</w:t>
      </w:r>
      <w:r w:rsidR="002D5F0E" w:rsidRPr="008A68B4">
        <w:rPr>
          <w:color w:val="000000"/>
        </w:rPr>
        <w:t>4.</w:t>
      </w:r>
      <w:r w:rsidR="008B6ED6" w:rsidRPr="008A68B4">
        <w:rPr>
          <w:color w:val="000000"/>
        </w:rPr>
        <w:t>5</w:t>
      </w:r>
      <w:r w:rsidR="002D5F0E" w:rsidRPr="008A68B4">
        <w:rPr>
          <w:color w:val="000000"/>
        </w:rPr>
        <w:t>.1</w:t>
      </w:r>
      <w:r w:rsidR="00260624" w:rsidRPr="008A68B4">
        <w:rPr>
          <w:color w:val="000000"/>
        </w:rPr>
        <w:t>)</w:t>
      </w:r>
    </w:p>
    <w:p w14:paraId="2F39AE2D" w14:textId="77777777" w:rsidR="008F0E7C" w:rsidRPr="008A68B4" w:rsidRDefault="00946E6C" w:rsidP="008F0E7C">
      <w:pPr>
        <w:pStyle w:val="NO"/>
        <w:rPr>
          <w:color w:val="000000"/>
        </w:rPr>
      </w:pPr>
      <w:r w:rsidRPr="008A68B4">
        <w:t>ETSI ES 201 873-10</w:t>
      </w:r>
      <w:r w:rsidR="008F0E7C" w:rsidRPr="008A68B4">
        <w:t xml:space="preserve"> </w:t>
      </w:r>
      <w:r w:rsidR="008B29FA" w:rsidRPr="008A68B4">
        <w:t>[</w:t>
      </w:r>
      <w:r w:rsidR="00594A60" w:rsidRPr="008A68B4">
        <w:fldChar w:fldCharType="begin"/>
      </w:r>
      <w:r w:rsidR="008A0379" w:rsidRPr="008A68B4">
        <w:instrText xml:space="preserve">REF REF_ES201873_10  \h </w:instrText>
      </w:r>
      <w:r w:rsidR="00813F9E" w:rsidRPr="008A68B4">
        <w:instrText xml:space="preserve"> \* MERGEFORMAT </w:instrText>
      </w:r>
      <w:r w:rsidR="00594A60" w:rsidRPr="008A68B4">
        <w:fldChar w:fldCharType="separate"/>
      </w:r>
      <w:r w:rsidR="009A1E20" w:rsidRPr="008A68B4">
        <w:t>i.6</w:t>
      </w:r>
      <w:r w:rsidR="00594A60" w:rsidRPr="008A68B4">
        <w:fldChar w:fldCharType="end"/>
      </w:r>
      <w:r w:rsidR="008B29FA" w:rsidRPr="008A68B4">
        <w:t>]</w:t>
      </w:r>
      <w:r w:rsidR="008B29FA" w:rsidRPr="008A68B4">
        <w:rPr>
          <w:color w:val="000000"/>
        </w:rPr>
        <w:t xml:space="preserve"> </w:t>
      </w:r>
      <w:r w:rsidR="00260624" w:rsidRPr="008A68B4">
        <w:rPr>
          <w:color w:val="000000"/>
        </w:rPr>
        <w:t>(V</w:t>
      </w:r>
      <w:r w:rsidR="002D5F0E" w:rsidRPr="008A68B4">
        <w:rPr>
          <w:color w:val="000000"/>
        </w:rPr>
        <w:t>4.</w:t>
      </w:r>
      <w:r w:rsidR="008B6ED6" w:rsidRPr="008A68B4">
        <w:rPr>
          <w:color w:val="000000"/>
        </w:rPr>
        <w:t>5</w:t>
      </w:r>
      <w:r w:rsidR="002D5F0E" w:rsidRPr="008A68B4">
        <w:rPr>
          <w:color w:val="000000"/>
        </w:rPr>
        <w:t>.1</w:t>
      </w:r>
      <w:r w:rsidR="00260624" w:rsidRPr="008A68B4">
        <w:rPr>
          <w:color w:val="000000"/>
        </w:rPr>
        <w:t>)</w:t>
      </w:r>
    </w:p>
    <w:p w14:paraId="52DBCD96" w14:textId="77777777" w:rsidR="008F0E7C" w:rsidRPr="008A68B4" w:rsidRDefault="008F0E7C" w:rsidP="008F0E7C">
      <w:r w:rsidRPr="008A68B4">
        <w:t xml:space="preserve">If later versions of those parts are available and should be used instead, the compatibility </w:t>
      </w:r>
      <w:r w:rsidR="00756346" w:rsidRPr="008A68B4">
        <w:t xml:space="preserve">of </w:t>
      </w:r>
      <w:r w:rsidRPr="008A68B4">
        <w:t xml:space="preserve">the package </w:t>
      </w:r>
      <w:r w:rsidR="00756346" w:rsidRPr="008A68B4">
        <w:t>defin</w:t>
      </w:r>
      <w:r w:rsidRPr="008A68B4">
        <w:t xml:space="preserve">ed in </w:t>
      </w:r>
      <w:r w:rsidR="00D15FF3" w:rsidRPr="008A68B4">
        <w:t>the present</w:t>
      </w:r>
      <w:r w:rsidRPr="008A68B4">
        <w:t xml:space="preserve"> document has to be checked individually.</w:t>
      </w:r>
    </w:p>
    <w:p w14:paraId="556ADA25" w14:textId="77777777" w:rsidR="008F0E7C" w:rsidRPr="008A68B4" w:rsidRDefault="008F0E7C" w:rsidP="008F0E7C">
      <w:r w:rsidRPr="008A68B4">
        <w:t xml:space="preserve">The package </w:t>
      </w:r>
      <w:r w:rsidR="00756346" w:rsidRPr="008A68B4">
        <w:t>defin</w:t>
      </w:r>
      <w:r w:rsidRPr="008A68B4">
        <w:t xml:space="preserve">ed in </w:t>
      </w:r>
      <w:r w:rsidR="007549E1" w:rsidRPr="008A68B4">
        <w:t>the present</w:t>
      </w:r>
      <w:r w:rsidR="00260624" w:rsidRPr="008A68B4">
        <w:t xml:space="preserve"> document is also compatible to:</w:t>
      </w:r>
    </w:p>
    <w:p w14:paraId="7F3F916F" w14:textId="77777777" w:rsidR="00AA667E" w:rsidRPr="008A68B4" w:rsidRDefault="00946E6C" w:rsidP="00AA667E">
      <w:pPr>
        <w:pStyle w:val="NO"/>
      </w:pPr>
      <w:r w:rsidRPr="008A68B4">
        <w:t>ETSI ES 202 784</w:t>
      </w:r>
      <w:r w:rsidR="00AA667E" w:rsidRPr="008A68B4">
        <w:t xml:space="preserve"> </w:t>
      </w:r>
      <w:r w:rsidR="008B29FA" w:rsidRPr="008A68B4">
        <w:t>[</w:t>
      </w:r>
      <w:r w:rsidR="00594A60" w:rsidRPr="008A68B4">
        <w:fldChar w:fldCharType="begin"/>
      </w:r>
      <w:r w:rsidR="008A0379" w:rsidRPr="008A68B4">
        <w:instrText xml:space="preserve">REF REF_ES202784  \h </w:instrText>
      </w:r>
      <w:r w:rsidR="00813F9E" w:rsidRPr="008A68B4">
        <w:instrText xml:space="preserve"> \* MERGEFORMAT </w:instrText>
      </w:r>
      <w:r w:rsidR="00594A60" w:rsidRPr="008A68B4">
        <w:fldChar w:fldCharType="separate"/>
      </w:r>
      <w:r w:rsidR="009A1E20" w:rsidRPr="008A68B4">
        <w:t>i.8</w:t>
      </w:r>
      <w:r w:rsidR="00594A60" w:rsidRPr="008A68B4">
        <w:fldChar w:fldCharType="end"/>
      </w:r>
      <w:r w:rsidR="008B29FA" w:rsidRPr="008A68B4">
        <w:t xml:space="preserve">] </w:t>
      </w:r>
      <w:r w:rsidR="00D15FF3" w:rsidRPr="008A68B4">
        <w:t>(</w:t>
      </w:r>
      <w:r w:rsidR="00D15FF3" w:rsidRPr="008A68B4">
        <w:rPr>
          <w:color w:val="000000"/>
        </w:rPr>
        <w:t>V</w:t>
      </w:r>
      <w:r w:rsidR="00AA667E" w:rsidRPr="008A68B4">
        <w:rPr>
          <w:color w:val="000000"/>
        </w:rPr>
        <w:t>1.</w:t>
      </w:r>
      <w:r w:rsidR="008B6ED6" w:rsidRPr="008A68B4">
        <w:rPr>
          <w:color w:val="000000"/>
        </w:rPr>
        <w:t>3</w:t>
      </w:r>
      <w:r w:rsidR="00AA667E" w:rsidRPr="008A68B4">
        <w:rPr>
          <w:color w:val="000000"/>
        </w:rPr>
        <w:t>.1</w:t>
      </w:r>
      <w:r w:rsidR="00D15FF3" w:rsidRPr="008A68B4">
        <w:rPr>
          <w:color w:val="000000"/>
        </w:rPr>
        <w:t>)</w:t>
      </w:r>
    </w:p>
    <w:p w14:paraId="44BB40EA" w14:textId="77777777" w:rsidR="00AA667E" w:rsidRPr="008A68B4" w:rsidRDefault="00946E6C" w:rsidP="00AA667E">
      <w:pPr>
        <w:pStyle w:val="NO"/>
      </w:pPr>
      <w:r w:rsidRPr="008A68B4">
        <w:t>ETSI ES 202 781</w:t>
      </w:r>
      <w:r w:rsidR="00AA667E" w:rsidRPr="008A68B4">
        <w:t xml:space="preserve"> </w:t>
      </w:r>
      <w:r w:rsidR="008B29FA" w:rsidRPr="008A68B4">
        <w:t>[</w:t>
      </w:r>
      <w:r w:rsidR="00594A60" w:rsidRPr="008A68B4">
        <w:fldChar w:fldCharType="begin"/>
      </w:r>
      <w:r w:rsidR="008A0379" w:rsidRPr="008A68B4">
        <w:instrText xml:space="preserve">REF REF_ES202781  \h </w:instrText>
      </w:r>
      <w:r w:rsidR="00813F9E" w:rsidRPr="008A68B4">
        <w:instrText xml:space="preserve"> \* MERGEFORMAT </w:instrText>
      </w:r>
      <w:r w:rsidR="00594A60" w:rsidRPr="008A68B4">
        <w:fldChar w:fldCharType="separate"/>
      </w:r>
      <w:r w:rsidR="009A1E20" w:rsidRPr="008A68B4">
        <w:t>i.7</w:t>
      </w:r>
      <w:r w:rsidR="00594A60" w:rsidRPr="008A68B4">
        <w:fldChar w:fldCharType="end"/>
      </w:r>
      <w:r w:rsidR="008B29FA" w:rsidRPr="008A68B4">
        <w:t>]</w:t>
      </w:r>
      <w:r w:rsidR="008B29FA" w:rsidRPr="008A68B4">
        <w:rPr>
          <w:color w:val="000000"/>
        </w:rPr>
        <w:t xml:space="preserve"> </w:t>
      </w:r>
      <w:r w:rsidR="00D15FF3" w:rsidRPr="008A68B4">
        <w:rPr>
          <w:color w:val="000000"/>
        </w:rPr>
        <w:t>(V</w:t>
      </w:r>
      <w:r w:rsidR="00AA667E" w:rsidRPr="008A68B4">
        <w:rPr>
          <w:color w:val="000000"/>
        </w:rPr>
        <w:t>1.</w:t>
      </w:r>
      <w:r w:rsidR="008B6ED6" w:rsidRPr="008A68B4">
        <w:rPr>
          <w:color w:val="000000"/>
        </w:rPr>
        <w:t>2</w:t>
      </w:r>
      <w:r w:rsidR="00AA667E" w:rsidRPr="008A68B4">
        <w:rPr>
          <w:color w:val="000000"/>
        </w:rPr>
        <w:t>.1</w:t>
      </w:r>
      <w:r w:rsidR="00D15FF3" w:rsidRPr="008A68B4">
        <w:rPr>
          <w:color w:val="000000"/>
        </w:rPr>
        <w:t>)</w:t>
      </w:r>
    </w:p>
    <w:p w14:paraId="5EB638EF" w14:textId="77777777" w:rsidR="00AA667E" w:rsidRPr="008A68B4" w:rsidRDefault="00946E6C" w:rsidP="00AA667E">
      <w:pPr>
        <w:pStyle w:val="NO"/>
      </w:pPr>
      <w:r w:rsidRPr="008A68B4">
        <w:t>ETSI ES 202 782</w:t>
      </w:r>
      <w:r w:rsidR="00AA667E" w:rsidRPr="008A68B4">
        <w:t xml:space="preserve"> </w:t>
      </w:r>
      <w:r w:rsidR="009618B1" w:rsidRPr="008A68B4">
        <w:t>[</w:t>
      </w:r>
      <w:r w:rsidR="00594A60" w:rsidRPr="008A68B4">
        <w:fldChar w:fldCharType="begin"/>
      </w:r>
      <w:r w:rsidR="008A0379" w:rsidRPr="008A68B4">
        <w:instrText xml:space="preserve">REF REF_ES202782  \h </w:instrText>
      </w:r>
      <w:r w:rsidR="00813F9E" w:rsidRPr="008A68B4">
        <w:instrText xml:space="preserve"> \* MERGEFORMAT </w:instrText>
      </w:r>
      <w:r w:rsidR="00594A60" w:rsidRPr="008A68B4">
        <w:fldChar w:fldCharType="separate"/>
      </w:r>
      <w:r w:rsidR="009A1E20" w:rsidRPr="008A68B4">
        <w:t>i.10</w:t>
      </w:r>
      <w:r w:rsidR="00594A60" w:rsidRPr="008A68B4">
        <w:fldChar w:fldCharType="end"/>
      </w:r>
      <w:r w:rsidR="009618B1" w:rsidRPr="008A68B4">
        <w:t>]</w:t>
      </w:r>
      <w:r w:rsidR="009618B1" w:rsidRPr="008A68B4">
        <w:rPr>
          <w:color w:val="000000"/>
        </w:rPr>
        <w:t xml:space="preserve"> </w:t>
      </w:r>
      <w:r w:rsidR="00D15FF3" w:rsidRPr="008A68B4">
        <w:rPr>
          <w:color w:val="000000"/>
        </w:rPr>
        <w:t>(V</w:t>
      </w:r>
      <w:r w:rsidR="00AA667E" w:rsidRPr="008A68B4">
        <w:rPr>
          <w:color w:val="000000"/>
        </w:rPr>
        <w:t>1.</w:t>
      </w:r>
      <w:r w:rsidR="008B6ED6" w:rsidRPr="008A68B4">
        <w:rPr>
          <w:color w:val="000000"/>
        </w:rPr>
        <w:t>2</w:t>
      </w:r>
      <w:r w:rsidR="00AA667E" w:rsidRPr="008A68B4">
        <w:rPr>
          <w:color w:val="000000"/>
        </w:rPr>
        <w:t>.1</w:t>
      </w:r>
      <w:r w:rsidR="00D15FF3" w:rsidRPr="008A68B4">
        <w:rPr>
          <w:color w:val="000000"/>
        </w:rPr>
        <w:t>)</w:t>
      </w:r>
    </w:p>
    <w:p w14:paraId="0FB30032" w14:textId="77777777" w:rsidR="00AA667E" w:rsidRPr="008A68B4" w:rsidRDefault="00946E6C" w:rsidP="00AA667E">
      <w:pPr>
        <w:pStyle w:val="NO"/>
      </w:pPr>
      <w:r w:rsidRPr="008A68B4">
        <w:t>ETSI ES 202 785</w:t>
      </w:r>
      <w:r w:rsidR="00AA667E" w:rsidRPr="008A68B4">
        <w:t xml:space="preserve"> </w:t>
      </w:r>
      <w:r w:rsidR="009618B1" w:rsidRPr="008A68B4">
        <w:t>[</w:t>
      </w:r>
      <w:r w:rsidR="00594A60" w:rsidRPr="008A68B4">
        <w:fldChar w:fldCharType="begin"/>
      </w:r>
      <w:r w:rsidR="008A0379" w:rsidRPr="008A68B4">
        <w:instrText xml:space="preserve">REF REF_ES202785  \h </w:instrText>
      </w:r>
      <w:r w:rsidR="00813F9E" w:rsidRPr="008A68B4">
        <w:instrText xml:space="preserve"> \* MERGEFORMAT </w:instrText>
      </w:r>
      <w:r w:rsidR="00594A60" w:rsidRPr="008A68B4">
        <w:fldChar w:fldCharType="separate"/>
      </w:r>
      <w:r w:rsidR="009A1E20" w:rsidRPr="008A68B4">
        <w:t>i.9</w:t>
      </w:r>
      <w:r w:rsidR="00594A60" w:rsidRPr="008A68B4">
        <w:fldChar w:fldCharType="end"/>
      </w:r>
      <w:r w:rsidR="009618B1" w:rsidRPr="008A68B4">
        <w:t>]</w:t>
      </w:r>
      <w:r w:rsidR="009618B1" w:rsidRPr="008A68B4">
        <w:rPr>
          <w:color w:val="000000"/>
        </w:rPr>
        <w:t xml:space="preserve"> </w:t>
      </w:r>
      <w:r w:rsidR="00D15FF3" w:rsidRPr="008A68B4">
        <w:rPr>
          <w:color w:val="000000"/>
        </w:rPr>
        <w:t>(V</w:t>
      </w:r>
      <w:r w:rsidR="00AA667E" w:rsidRPr="008A68B4">
        <w:rPr>
          <w:color w:val="000000"/>
        </w:rPr>
        <w:t>1.</w:t>
      </w:r>
      <w:r w:rsidR="008B6ED6" w:rsidRPr="008A68B4">
        <w:rPr>
          <w:color w:val="000000"/>
        </w:rPr>
        <w:t>3</w:t>
      </w:r>
      <w:r w:rsidR="00AA667E" w:rsidRPr="008A68B4">
        <w:rPr>
          <w:color w:val="000000"/>
        </w:rPr>
        <w:t>.1</w:t>
      </w:r>
      <w:r w:rsidR="00D15FF3" w:rsidRPr="008A68B4">
        <w:rPr>
          <w:color w:val="000000"/>
        </w:rPr>
        <w:t>)</w:t>
      </w:r>
    </w:p>
    <w:p w14:paraId="611B29B2" w14:textId="77777777" w:rsidR="008946B0" w:rsidRPr="008A68B4" w:rsidRDefault="00946E6C" w:rsidP="008946B0">
      <w:pPr>
        <w:pStyle w:val="NO"/>
      </w:pPr>
      <w:r w:rsidRPr="008A68B4">
        <w:t>ETSI ES 202 786</w:t>
      </w:r>
      <w:r w:rsidR="008946B0" w:rsidRPr="008A68B4">
        <w:t xml:space="preserve"> [</w:t>
      </w:r>
      <w:r w:rsidR="00594A60" w:rsidRPr="008A68B4">
        <w:fldChar w:fldCharType="begin"/>
      </w:r>
      <w:r w:rsidR="008946B0" w:rsidRPr="008A68B4">
        <w:instrText xml:space="preserve"> REF REF_ES202786 \h </w:instrText>
      </w:r>
      <w:r w:rsidR="00813F9E" w:rsidRPr="008A68B4">
        <w:instrText xml:space="preserve"> \* MERGEFORMAT </w:instrText>
      </w:r>
      <w:r w:rsidR="00594A60" w:rsidRPr="008A68B4">
        <w:fldChar w:fldCharType="separate"/>
      </w:r>
      <w:r w:rsidR="009A1E20" w:rsidRPr="008A68B4">
        <w:t>i.11</w:t>
      </w:r>
      <w:r w:rsidR="00594A60" w:rsidRPr="008A68B4">
        <w:fldChar w:fldCharType="end"/>
      </w:r>
      <w:r w:rsidR="008946B0" w:rsidRPr="008A68B4">
        <w:t>]</w:t>
      </w:r>
      <w:r w:rsidR="008946B0" w:rsidRPr="008A68B4">
        <w:rPr>
          <w:color w:val="000000"/>
        </w:rPr>
        <w:t xml:space="preserve"> (V1.2.1)</w:t>
      </w:r>
    </w:p>
    <w:p w14:paraId="6A1B7FF5" w14:textId="77777777" w:rsidR="008F0E7C" w:rsidRPr="008A68B4" w:rsidRDefault="008F0E7C" w:rsidP="008F0E7C">
      <w:proofErr w:type="gramStart"/>
      <w:r w:rsidRPr="008A68B4">
        <w:t>and</w:t>
      </w:r>
      <w:proofErr w:type="gramEnd"/>
      <w:r w:rsidRPr="008A68B4">
        <w:t xml:space="preserve"> can be used together with those packages.</w:t>
      </w:r>
    </w:p>
    <w:p w14:paraId="3C08C23B" w14:textId="77777777" w:rsidR="008F0E7C" w:rsidRPr="008A68B4" w:rsidRDefault="008F0E7C" w:rsidP="008F0E7C">
      <w:r w:rsidRPr="008A68B4">
        <w:t xml:space="preserve">If later versions of those packages are available and should be used instead, the compatibility to the package </w:t>
      </w:r>
      <w:r w:rsidR="00756346" w:rsidRPr="008A68B4">
        <w:t>defin</w:t>
      </w:r>
      <w:r w:rsidRPr="008A68B4">
        <w:t xml:space="preserve">ed in </w:t>
      </w:r>
      <w:r w:rsidR="00D15FF3" w:rsidRPr="008A68B4">
        <w:t>the present</w:t>
      </w:r>
      <w:r w:rsidRPr="008A68B4">
        <w:t xml:space="preserve"> document has to be checked individually.</w:t>
      </w:r>
    </w:p>
    <w:p w14:paraId="37101E50" w14:textId="77777777" w:rsidR="00CB3396" w:rsidRPr="008A68B4" w:rsidRDefault="008C7169" w:rsidP="00370C97">
      <w:pPr>
        <w:pStyle w:val="Heading1"/>
      </w:pPr>
      <w:bookmarkStart w:id="188" w:name="_Toc87877503"/>
      <w:r w:rsidRPr="008A68B4">
        <w:t>5</w:t>
      </w:r>
      <w:r w:rsidR="00CB3396" w:rsidRPr="008A68B4">
        <w:tab/>
      </w:r>
      <w:r w:rsidR="00FC1895" w:rsidRPr="008A68B4">
        <w:t xml:space="preserve">Package </w:t>
      </w:r>
      <w:r w:rsidR="00A13E24" w:rsidRPr="008A68B4">
        <w:t>c</w:t>
      </w:r>
      <w:r w:rsidR="00FC1895" w:rsidRPr="008A68B4">
        <w:t xml:space="preserve">oncepts for the </w:t>
      </w:r>
      <w:r w:rsidR="00A13E24" w:rsidRPr="008A68B4">
        <w:t>c</w:t>
      </w:r>
      <w:r w:rsidR="00FC1895" w:rsidRPr="008A68B4">
        <w:t xml:space="preserve">ore </w:t>
      </w:r>
      <w:r w:rsidR="00A13E24" w:rsidRPr="008A68B4">
        <w:t>l</w:t>
      </w:r>
      <w:r w:rsidR="00FC1895" w:rsidRPr="008A68B4">
        <w:t>anguage</w:t>
      </w:r>
      <w:bookmarkEnd w:id="188"/>
    </w:p>
    <w:p w14:paraId="0067A47B" w14:textId="77777777" w:rsidR="0035720C" w:rsidRPr="008A68B4" w:rsidRDefault="0035720C" w:rsidP="0035720C">
      <w:r w:rsidRPr="008A68B4">
        <w:t>Not applicable.</w:t>
      </w:r>
    </w:p>
    <w:p w14:paraId="231DA5C1" w14:textId="77777777" w:rsidR="00F22121" w:rsidRPr="008A68B4" w:rsidRDefault="008C7169" w:rsidP="00370C97">
      <w:pPr>
        <w:pStyle w:val="Heading1"/>
      </w:pPr>
      <w:bookmarkStart w:id="189" w:name="_Toc87877504"/>
      <w:r w:rsidRPr="008A68B4">
        <w:t>6</w:t>
      </w:r>
      <w:r w:rsidR="00F22121" w:rsidRPr="008A68B4">
        <w:tab/>
      </w:r>
      <w:r w:rsidR="00FC1895" w:rsidRPr="008A68B4">
        <w:t xml:space="preserve">Package </w:t>
      </w:r>
      <w:r w:rsidR="00A13E24" w:rsidRPr="008A68B4">
        <w:t>s</w:t>
      </w:r>
      <w:r w:rsidR="00FC1895" w:rsidRPr="008A68B4">
        <w:t>emantics</w:t>
      </w:r>
      <w:bookmarkEnd w:id="189"/>
    </w:p>
    <w:p w14:paraId="436C90E4" w14:textId="77777777" w:rsidR="0035720C" w:rsidRPr="008A68B4" w:rsidRDefault="0035720C" w:rsidP="0035720C">
      <w:r w:rsidRPr="008A68B4">
        <w:t>Not applicable.</w:t>
      </w:r>
    </w:p>
    <w:p w14:paraId="36FF5066" w14:textId="77777777" w:rsidR="00F22121" w:rsidRPr="008A68B4" w:rsidRDefault="008C7169" w:rsidP="00135FD1">
      <w:pPr>
        <w:pStyle w:val="Heading1"/>
      </w:pPr>
      <w:bookmarkStart w:id="190" w:name="_Toc87877505"/>
      <w:r w:rsidRPr="008A68B4">
        <w:lastRenderedPageBreak/>
        <w:t>7</w:t>
      </w:r>
      <w:r w:rsidR="00F22121" w:rsidRPr="008A68B4">
        <w:tab/>
      </w:r>
      <w:r w:rsidR="00FC1895" w:rsidRPr="008A68B4">
        <w:t xml:space="preserve">TRI </w:t>
      </w:r>
      <w:r w:rsidR="00B07C8C" w:rsidRPr="008A68B4">
        <w:t>e</w:t>
      </w:r>
      <w:r w:rsidR="00FC1895" w:rsidRPr="008A68B4">
        <w:t xml:space="preserve">xtensions for the </w:t>
      </w:r>
      <w:r w:rsidR="00B07C8C" w:rsidRPr="008A68B4">
        <w:t>p</w:t>
      </w:r>
      <w:r w:rsidR="00FC1895" w:rsidRPr="008A68B4">
        <w:t>ackage</w:t>
      </w:r>
      <w:bookmarkEnd w:id="190"/>
    </w:p>
    <w:p w14:paraId="7BBC1D29" w14:textId="77777777" w:rsidR="00813F9E" w:rsidRPr="008A68B4" w:rsidRDefault="00813F9E" w:rsidP="00813F9E">
      <w:pPr>
        <w:pStyle w:val="Heading2"/>
      </w:pPr>
      <w:bookmarkStart w:id="191" w:name="_Toc87877506"/>
      <w:r w:rsidRPr="008A68B4">
        <w:t>7.0</w:t>
      </w:r>
      <w:r w:rsidRPr="008A68B4">
        <w:tab/>
        <w:t>Introduction</w:t>
      </w:r>
      <w:bookmarkEnd w:id="191"/>
    </w:p>
    <w:p w14:paraId="7AB7B25D" w14:textId="77777777" w:rsidR="00AA667E" w:rsidRPr="008A68B4" w:rsidRDefault="00AA667E" w:rsidP="00135FD1">
      <w:pPr>
        <w:keepNext/>
        <w:keepLines/>
      </w:pPr>
      <w:r w:rsidRPr="008A68B4">
        <w:t xml:space="preserve">Historically, TTCN has been used to test communication protocols which typically use encoded messages. This has been reflected in the TRI SA and TCI CD design of TTCN-3 by encoding and decoding </w:t>
      </w:r>
      <w:r w:rsidR="00EE3DC1" w:rsidRPr="008A68B4">
        <w:t>messages</w:t>
      </w:r>
      <w:r w:rsidRPr="008A68B4">
        <w:t xml:space="preserve"> to</w:t>
      </w:r>
      <w:r w:rsidR="00057995" w:rsidRPr="008A68B4">
        <w:t xml:space="preserve"> and </w:t>
      </w:r>
      <w:r w:rsidRPr="008A68B4">
        <w:t>from bitstrings. However, TTCN-3 also supports signature-based communication for which the transformation of objects into bitstrings and vice versa is cumbersome. Furthermore, some protocols use also structured messages for which the bitstring encoding is not helpful.</w:t>
      </w:r>
    </w:p>
    <w:p w14:paraId="74429F61" w14:textId="77777777" w:rsidR="00AA667E" w:rsidRPr="008A68B4" w:rsidRDefault="00AA667E" w:rsidP="00AA667E">
      <w:r w:rsidRPr="008A68B4">
        <w:t>Therefore, an alternative API is being defined in this extension package of TTCN-3 along which TTCN-3 values can be directly passed to/from the SUT.</w:t>
      </w:r>
      <w:r w:rsidR="00B16C26" w:rsidRPr="008A68B4">
        <w:t xml:space="preserve"> It is defined by redefining the operations in TRI SA and PA as follows.</w:t>
      </w:r>
    </w:p>
    <w:p w14:paraId="3AE94759" w14:textId="77777777" w:rsidR="00663037" w:rsidRPr="008A68B4" w:rsidRDefault="00663037" w:rsidP="00370C97">
      <w:pPr>
        <w:pStyle w:val="Heading2"/>
      </w:pPr>
      <w:bookmarkStart w:id="192" w:name="_Toc87877507"/>
      <w:r w:rsidRPr="008A68B4">
        <w:t>7.1</w:t>
      </w:r>
      <w:r w:rsidRPr="008A68B4">
        <w:tab/>
        <w:t>Changes to clause 5.2</w:t>
      </w:r>
      <w:r w:rsidR="008E74FC" w:rsidRPr="008A68B4">
        <w:t xml:space="preserve"> of </w:t>
      </w:r>
      <w:r w:rsidR="00946E6C" w:rsidRPr="008A68B4">
        <w:t>ETSI ES 201 873-5</w:t>
      </w:r>
      <w:r w:rsidR="008E74FC" w:rsidRPr="008A68B4">
        <w:t xml:space="preserve">, </w:t>
      </w:r>
      <w:r w:rsidRPr="008A68B4">
        <w:t>Error handling</w:t>
      </w:r>
      <w:bookmarkEnd w:id="192"/>
    </w:p>
    <w:p w14:paraId="2262E598" w14:textId="77777777" w:rsidR="00663037" w:rsidRPr="008A68B4" w:rsidRDefault="00663037" w:rsidP="00663037">
      <w:bookmarkStart w:id="193" w:name="Sec_TCIOperations_tciErrorReq"/>
      <w:r w:rsidRPr="008A68B4">
        <w:t>The SA or PA can in addition provide notifications about unrecoverable error situations by use of the operations xtriSAErrorReq and xtriPAErrorReq, respectively</w:t>
      </w:r>
      <w:r w:rsidR="0001477C" w:rsidRPr="008A68B4">
        <w:t>.</w:t>
      </w:r>
    </w:p>
    <w:bookmarkEnd w:id="193"/>
    <w:p w14:paraId="470EBDE7" w14:textId="77777777" w:rsidR="00663037" w:rsidRPr="008A68B4" w:rsidRDefault="00663037" w:rsidP="00663037">
      <w:pPr>
        <w:pStyle w:val="H6"/>
      </w:pPr>
      <w:r w:rsidRPr="008A68B4">
        <w:t>5.2.1</w:t>
      </w:r>
      <w:r w:rsidRPr="008A68B4">
        <w:tab/>
      </w:r>
      <w:proofErr w:type="gramStart"/>
      <w:r w:rsidRPr="008A68B4">
        <w:t>triSAErrorReq</w:t>
      </w:r>
      <w:proofErr w:type="gramEnd"/>
      <w:r w:rsidRPr="008A68B4">
        <w:t xml:space="preserve"> </w:t>
      </w:r>
      <w:r w:rsidRPr="008A68B4">
        <w:sym w:font="Wingdings" w:char="F0E0"/>
      </w:r>
      <w:r w:rsidRPr="008A68B4">
        <w:t xml:space="preserve"> xtriSAErrorReq</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7654"/>
      </w:tblGrid>
      <w:tr w:rsidR="00663037" w:rsidRPr="008A68B4" w14:paraId="2CBFC75A" w14:textId="77777777" w:rsidTr="00C1543E">
        <w:trPr>
          <w:jc w:val="center"/>
        </w:trPr>
        <w:tc>
          <w:tcPr>
            <w:tcW w:w="1898" w:type="dxa"/>
            <w:tcBorders>
              <w:top w:val="single" w:sz="6" w:space="0" w:color="000000"/>
              <w:left w:val="single" w:sz="6" w:space="0" w:color="000000"/>
              <w:bottom w:val="single" w:sz="6" w:space="0" w:color="000000"/>
              <w:right w:val="single" w:sz="6" w:space="0" w:color="000000"/>
            </w:tcBorders>
          </w:tcPr>
          <w:p w14:paraId="1B981DEA" w14:textId="77777777" w:rsidR="00663037" w:rsidRPr="008A68B4" w:rsidRDefault="00663037" w:rsidP="00A74DFE">
            <w:pPr>
              <w:pStyle w:val="TAL"/>
              <w:rPr>
                <w:b/>
                <w:bCs/>
              </w:rPr>
            </w:pPr>
            <w:r w:rsidRPr="008A68B4">
              <w:rPr>
                <w:b/>
                <w:bCs/>
              </w:rPr>
              <w:t>Signature</w:t>
            </w:r>
          </w:p>
        </w:tc>
        <w:tc>
          <w:tcPr>
            <w:tcW w:w="7654" w:type="dxa"/>
            <w:tcBorders>
              <w:top w:val="single" w:sz="6" w:space="0" w:color="000000"/>
              <w:left w:val="single" w:sz="6" w:space="0" w:color="000000"/>
              <w:bottom w:val="single" w:sz="6" w:space="0" w:color="000000"/>
              <w:right w:val="single" w:sz="6" w:space="0" w:color="000000"/>
            </w:tcBorders>
          </w:tcPr>
          <w:p w14:paraId="35C04910" w14:textId="77777777" w:rsidR="00663037" w:rsidRPr="008A68B4" w:rsidRDefault="00663037" w:rsidP="00663037">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8A68B4">
              <w:rPr>
                <w:rFonts w:ascii="Courier New" w:hAnsi="Courier New"/>
                <w:sz w:val="16"/>
              </w:rPr>
              <w:t>void xtriSAErrorReq(in string message</w:t>
            </w:r>
            <w:r w:rsidR="00274A96" w:rsidRPr="008A68B4">
              <w:rPr>
                <w:rFonts w:ascii="Courier New" w:hAnsi="Courier New"/>
                <w:sz w:val="16"/>
              </w:rPr>
              <w:t>, in any cause</w:t>
            </w:r>
            <w:r w:rsidRPr="008A68B4">
              <w:rPr>
                <w:rFonts w:ascii="Courier New" w:hAnsi="Courier New"/>
                <w:sz w:val="16"/>
              </w:rPr>
              <w:t>)</w:t>
            </w:r>
          </w:p>
        </w:tc>
      </w:tr>
      <w:tr w:rsidR="00274A96" w:rsidRPr="008A68B4" w14:paraId="50015552" w14:textId="77777777" w:rsidTr="00C1543E">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44F87AF" w14:textId="77777777" w:rsidR="00274A96" w:rsidRPr="008A68B4" w:rsidRDefault="00274A96" w:rsidP="00A74DFE">
            <w:pPr>
              <w:pStyle w:val="TAL"/>
              <w:rPr>
                <w:b/>
                <w:bCs/>
              </w:rPr>
            </w:pPr>
            <w:r w:rsidRPr="008A68B4">
              <w:rPr>
                <w:b/>
                <w:bCs/>
              </w:rPr>
              <w:t>In Parameters</w:t>
            </w:r>
          </w:p>
        </w:tc>
        <w:tc>
          <w:tcPr>
            <w:tcW w:w="7654" w:type="dxa"/>
            <w:tcBorders>
              <w:top w:val="single" w:sz="6" w:space="0" w:color="000000"/>
              <w:left w:val="single" w:sz="6" w:space="0" w:color="000000"/>
              <w:bottom w:val="single" w:sz="6" w:space="0" w:color="000000"/>
              <w:right w:val="single" w:sz="6" w:space="0" w:color="000000"/>
            </w:tcBorders>
          </w:tcPr>
          <w:p w14:paraId="0A152310" w14:textId="77777777" w:rsidR="00274A96" w:rsidRPr="008A68B4" w:rsidRDefault="00274A96" w:rsidP="00274A96">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proofErr w:type="gramStart"/>
            <w:r w:rsidRPr="008A68B4">
              <w:rPr>
                <w:rFonts w:ascii="Courier New" w:hAnsi="Courier New"/>
                <w:sz w:val="18"/>
                <w:szCs w:val="18"/>
              </w:rPr>
              <w:t>message</w:t>
            </w:r>
            <w:proofErr w:type="gramEnd"/>
            <w:r w:rsidRPr="008A68B4">
              <w:rPr>
                <w:szCs w:val="18"/>
              </w:rPr>
              <w:tab/>
            </w:r>
            <w:r w:rsidRPr="008A68B4">
              <w:rPr>
                <w:szCs w:val="18"/>
              </w:rPr>
              <w:tab/>
            </w:r>
            <w:r w:rsidRPr="008A68B4">
              <w:rPr>
                <w:szCs w:val="18"/>
              </w:rPr>
              <w:tab/>
            </w:r>
            <w:r w:rsidRPr="008A68B4">
              <w:rPr>
                <w:rFonts w:ascii="Arial" w:hAnsi="Arial"/>
                <w:sz w:val="18"/>
                <w:szCs w:val="18"/>
              </w:rPr>
              <w:t>A string value, i.e. the error phrase describing the problem.</w:t>
            </w:r>
          </w:p>
          <w:p w14:paraId="67EED229" w14:textId="784D9441" w:rsidR="00274A96" w:rsidRPr="008A68B4" w:rsidRDefault="00274A96" w:rsidP="00274A96">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proofErr w:type="gramStart"/>
            <w:r w:rsidRPr="008A68B4">
              <w:rPr>
                <w:rFonts w:ascii="Courier New" w:hAnsi="Courier New"/>
                <w:sz w:val="18"/>
                <w:szCs w:val="18"/>
              </w:rPr>
              <w:t>cause</w:t>
            </w:r>
            <w:proofErr w:type="gramEnd"/>
            <w:r w:rsidRPr="008A68B4">
              <w:rPr>
                <w:szCs w:val="18"/>
              </w:rPr>
              <w:tab/>
            </w:r>
            <w:r w:rsidRPr="008A68B4">
              <w:rPr>
                <w:szCs w:val="18"/>
              </w:rPr>
              <w:tab/>
            </w:r>
            <w:r w:rsidRPr="008A68B4">
              <w:rPr>
                <w:szCs w:val="18"/>
              </w:rPr>
              <w:tab/>
            </w:r>
            <w:r w:rsidRPr="008A68B4">
              <w:rPr>
                <w:rFonts w:ascii="Arial" w:hAnsi="Arial"/>
                <w:sz w:val="18"/>
                <w:szCs w:val="18"/>
              </w:rPr>
              <w:t>(Optional) cause of the problem.</w:t>
            </w:r>
          </w:p>
        </w:tc>
      </w:tr>
      <w:tr w:rsidR="00663037" w:rsidRPr="008A68B4" w14:paraId="540F2956" w14:textId="77777777" w:rsidTr="00C1543E">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E33103E" w14:textId="77777777" w:rsidR="00663037" w:rsidRPr="008A68B4" w:rsidRDefault="00663037" w:rsidP="00A74DFE">
            <w:pPr>
              <w:pStyle w:val="TAL"/>
              <w:rPr>
                <w:b/>
                <w:bCs/>
              </w:rPr>
            </w:pPr>
            <w:r w:rsidRPr="008A68B4">
              <w:rPr>
                <w:b/>
                <w:bCs/>
              </w:rPr>
              <w:t>Return Value</w:t>
            </w:r>
          </w:p>
        </w:tc>
        <w:tc>
          <w:tcPr>
            <w:tcW w:w="7654" w:type="dxa"/>
            <w:tcBorders>
              <w:top w:val="single" w:sz="6" w:space="0" w:color="000000"/>
              <w:left w:val="single" w:sz="6" w:space="0" w:color="000000"/>
              <w:bottom w:val="single" w:sz="6" w:space="0" w:color="000000"/>
              <w:right w:val="single" w:sz="6" w:space="0" w:color="000000"/>
            </w:tcBorders>
          </w:tcPr>
          <w:p w14:paraId="6802F21D" w14:textId="77777777" w:rsidR="00663037" w:rsidRPr="008A68B4" w:rsidRDefault="00663037" w:rsidP="00663037">
            <w:pPr>
              <w:widowControl w:val="0"/>
              <w:spacing w:after="0"/>
              <w:rPr>
                <w:rFonts w:ascii="Courier New" w:hAnsi="Courier New" w:cs="Courier New"/>
                <w:sz w:val="18"/>
                <w:szCs w:val="18"/>
              </w:rPr>
            </w:pPr>
            <w:r w:rsidRPr="008A68B4">
              <w:rPr>
                <w:rFonts w:ascii="Courier New" w:hAnsi="Courier New" w:cs="Courier New"/>
                <w:sz w:val="18"/>
                <w:szCs w:val="18"/>
              </w:rPr>
              <w:t>void</w:t>
            </w:r>
          </w:p>
        </w:tc>
      </w:tr>
      <w:tr w:rsidR="00663037" w:rsidRPr="008A68B4" w14:paraId="6655FC8D" w14:textId="77777777" w:rsidTr="00C1543E">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64B1AA2C" w14:textId="77777777" w:rsidR="00663037" w:rsidRPr="008A68B4" w:rsidRDefault="00663037" w:rsidP="00A74DFE">
            <w:pPr>
              <w:pStyle w:val="TAL"/>
              <w:rPr>
                <w:b/>
                <w:bCs/>
              </w:rPr>
            </w:pPr>
            <w:r w:rsidRPr="008A68B4">
              <w:rPr>
                <w:b/>
                <w:bCs/>
              </w:rPr>
              <w:t>Constraint</w:t>
            </w:r>
          </w:p>
        </w:tc>
        <w:tc>
          <w:tcPr>
            <w:tcW w:w="7654" w:type="dxa"/>
            <w:tcBorders>
              <w:top w:val="single" w:sz="6" w:space="0" w:color="000000"/>
              <w:left w:val="single" w:sz="6" w:space="0" w:color="000000"/>
              <w:bottom w:val="single" w:sz="6" w:space="0" w:color="000000"/>
              <w:right w:val="single" w:sz="6" w:space="0" w:color="000000"/>
            </w:tcBorders>
          </w:tcPr>
          <w:p w14:paraId="0EDA4356" w14:textId="77777777" w:rsidR="00663037" w:rsidRPr="008A68B4" w:rsidRDefault="00663037" w:rsidP="00663037">
            <w:pPr>
              <w:widowControl w:val="0"/>
              <w:spacing w:after="0"/>
              <w:rPr>
                <w:rFonts w:ascii="Arial" w:hAnsi="Arial"/>
                <w:sz w:val="18"/>
                <w:szCs w:val="18"/>
              </w:rPr>
            </w:pPr>
            <w:r w:rsidRPr="008A68B4">
              <w:rPr>
                <w:rFonts w:ascii="Arial" w:hAnsi="Arial"/>
                <w:sz w:val="18"/>
                <w:szCs w:val="18"/>
              </w:rPr>
              <w:t>Shall be called whenever an error situation has occurred in the SA with the exception of errors occurring when processing SA calls initiated by the TE. These errors are reported in the operation return.</w:t>
            </w:r>
            <w:r w:rsidR="00274A96" w:rsidRPr="008A68B4">
              <w:rPr>
                <w:rFonts w:ascii="Arial" w:hAnsi="Arial"/>
                <w:sz w:val="18"/>
                <w:szCs w:val="18"/>
              </w:rPr>
              <w:t xml:space="preserve"> The optional cause parameter can be used to provide information in addition to the error phrase in message.</w:t>
            </w:r>
          </w:p>
        </w:tc>
      </w:tr>
      <w:tr w:rsidR="00663037" w:rsidRPr="008A68B4" w14:paraId="1340A858" w14:textId="77777777" w:rsidTr="00C1543E">
        <w:trPr>
          <w:jc w:val="center"/>
        </w:trPr>
        <w:tc>
          <w:tcPr>
            <w:tcW w:w="1898" w:type="dxa"/>
            <w:tcBorders>
              <w:top w:val="single" w:sz="6" w:space="0" w:color="000000"/>
              <w:left w:val="single" w:sz="6" w:space="0" w:color="000000"/>
              <w:bottom w:val="single" w:sz="6" w:space="0" w:color="000000"/>
              <w:right w:val="single" w:sz="6" w:space="0" w:color="000000"/>
            </w:tcBorders>
          </w:tcPr>
          <w:p w14:paraId="0BC6A3EA" w14:textId="77777777" w:rsidR="00663037" w:rsidRPr="008A68B4" w:rsidRDefault="00663037" w:rsidP="00A74DFE">
            <w:pPr>
              <w:pStyle w:val="TAL"/>
              <w:rPr>
                <w:b/>
                <w:bCs/>
              </w:rPr>
            </w:pPr>
            <w:r w:rsidRPr="008A68B4">
              <w:rPr>
                <w:b/>
                <w:bCs/>
              </w:rPr>
              <w:t>Effect</w:t>
            </w:r>
          </w:p>
        </w:tc>
        <w:tc>
          <w:tcPr>
            <w:tcW w:w="7654" w:type="dxa"/>
            <w:tcBorders>
              <w:top w:val="single" w:sz="6" w:space="0" w:color="000000"/>
              <w:left w:val="single" w:sz="6" w:space="0" w:color="000000"/>
              <w:bottom w:val="single" w:sz="6" w:space="0" w:color="000000"/>
              <w:right w:val="single" w:sz="6" w:space="0" w:color="000000"/>
            </w:tcBorders>
          </w:tcPr>
          <w:p w14:paraId="5E8AF0B1" w14:textId="22B3CDE0" w:rsidR="00663037" w:rsidRPr="008A68B4" w:rsidRDefault="00663037" w:rsidP="00663037">
            <w:pPr>
              <w:widowControl w:val="0"/>
              <w:spacing w:after="0"/>
              <w:rPr>
                <w:rFonts w:ascii="Arial" w:hAnsi="Arial"/>
                <w:sz w:val="18"/>
                <w:szCs w:val="18"/>
              </w:rPr>
            </w:pPr>
            <w:r w:rsidRPr="008A68B4">
              <w:rPr>
                <w:rFonts w:ascii="Arial" w:hAnsi="Arial"/>
                <w:sz w:val="18"/>
                <w:szCs w:val="18"/>
              </w:rPr>
              <w:t>The TE will be notified about an unrecoverable error situation within the SA and may forward the error indication to the test management.</w:t>
            </w:r>
          </w:p>
        </w:tc>
      </w:tr>
    </w:tbl>
    <w:p w14:paraId="3286FCFB" w14:textId="77777777" w:rsidR="00663037" w:rsidRPr="008A68B4" w:rsidRDefault="00663037" w:rsidP="00471DA1">
      <w:pPr>
        <w:rPr>
          <w:rFonts w:eastAsia="Calibri"/>
        </w:rPr>
      </w:pPr>
    </w:p>
    <w:p w14:paraId="7FA3E7D2" w14:textId="77777777" w:rsidR="00663037" w:rsidRPr="008A68B4" w:rsidRDefault="00663037" w:rsidP="00663037">
      <w:pPr>
        <w:pStyle w:val="H6"/>
      </w:pPr>
      <w:r w:rsidRPr="008A68B4">
        <w:t>5.2.2</w:t>
      </w:r>
      <w:r w:rsidRPr="008A68B4">
        <w:tab/>
      </w:r>
      <w:proofErr w:type="gramStart"/>
      <w:r w:rsidRPr="008A68B4">
        <w:t>triPAErrorReq</w:t>
      </w:r>
      <w:proofErr w:type="gramEnd"/>
      <w:r w:rsidRPr="008A68B4">
        <w:t xml:space="preserve"> </w:t>
      </w:r>
      <w:r w:rsidRPr="008A68B4">
        <w:sym w:font="Wingdings" w:char="F0E0"/>
      </w:r>
      <w:r w:rsidRPr="008A68B4">
        <w:t xml:space="preserve"> xtriPAErrorReq</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7654"/>
      </w:tblGrid>
      <w:tr w:rsidR="00663037" w:rsidRPr="008A68B4" w14:paraId="0F7D20FD" w14:textId="77777777" w:rsidTr="00C1543E">
        <w:trPr>
          <w:jc w:val="center"/>
        </w:trPr>
        <w:tc>
          <w:tcPr>
            <w:tcW w:w="1898" w:type="dxa"/>
            <w:tcBorders>
              <w:top w:val="single" w:sz="6" w:space="0" w:color="000000"/>
              <w:left w:val="single" w:sz="6" w:space="0" w:color="000000"/>
              <w:bottom w:val="single" w:sz="6" w:space="0" w:color="000000"/>
              <w:right w:val="single" w:sz="6" w:space="0" w:color="000000"/>
            </w:tcBorders>
          </w:tcPr>
          <w:p w14:paraId="4E015DCC" w14:textId="77777777" w:rsidR="00663037" w:rsidRPr="008A68B4" w:rsidRDefault="00663037" w:rsidP="00A74DFE">
            <w:pPr>
              <w:pStyle w:val="TAL"/>
              <w:rPr>
                <w:b/>
                <w:bCs/>
              </w:rPr>
            </w:pPr>
            <w:r w:rsidRPr="008A68B4">
              <w:rPr>
                <w:b/>
                <w:bCs/>
              </w:rPr>
              <w:t>Signature</w:t>
            </w:r>
          </w:p>
        </w:tc>
        <w:tc>
          <w:tcPr>
            <w:tcW w:w="7654" w:type="dxa"/>
            <w:tcBorders>
              <w:top w:val="single" w:sz="6" w:space="0" w:color="000000"/>
              <w:left w:val="single" w:sz="6" w:space="0" w:color="000000"/>
              <w:bottom w:val="single" w:sz="6" w:space="0" w:color="000000"/>
              <w:right w:val="single" w:sz="6" w:space="0" w:color="000000"/>
            </w:tcBorders>
          </w:tcPr>
          <w:p w14:paraId="2578345A" w14:textId="77777777" w:rsidR="00663037" w:rsidRPr="008A68B4" w:rsidRDefault="00663037" w:rsidP="00663037">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6"/>
              </w:rPr>
            </w:pPr>
            <w:r w:rsidRPr="008A68B4">
              <w:rPr>
                <w:rFonts w:ascii="Courier New" w:hAnsi="Courier New"/>
                <w:sz w:val="16"/>
              </w:rPr>
              <w:t xml:space="preserve">void </w:t>
            </w:r>
            <w:r w:rsidR="00274A96" w:rsidRPr="008A68B4">
              <w:rPr>
                <w:rFonts w:ascii="Courier New" w:hAnsi="Courier New"/>
                <w:sz w:val="16"/>
              </w:rPr>
              <w:t>x</w:t>
            </w:r>
            <w:r w:rsidRPr="008A68B4">
              <w:rPr>
                <w:rFonts w:ascii="Courier New" w:hAnsi="Courier New"/>
                <w:sz w:val="16"/>
              </w:rPr>
              <w:t>triPAErrorReq(in string message</w:t>
            </w:r>
            <w:r w:rsidR="00492A89" w:rsidRPr="008A68B4">
              <w:rPr>
                <w:rFonts w:ascii="Courier New" w:hAnsi="Courier New"/>
                <w:sz w:val="16"/>
              </w:rPr>
              <w:t>, in any cause</w:t>
            </w:r>
            <w:r w:rsidRPr="008A68B4">
              <w:rPr>
                <w:rFonts w:ascii="Courier New" w:hAnsi="Courier New"/>
                <w:sz w:val="16"/>
              </w:rPr>
              <w:t>)</w:t>
            </w:r>
          </w:p>
        </w:tc>
      </w:tr>
      <w:tr w:rsidR="00274A96" w:rsidRPr="008A68B4" w14:paraId="417F56B8" w14:textId="77777777" w:rsidTr="00C1543E">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4E67378A" w14:textId="77777777" w:rsidR="00274A96" w:rsidRPr="008A68B4" w:rsidRDefault="00274A96" w:rsidP="00A74DFE">
            <w:pPr>
              <w:pStyle w:val="TAL"/>
              <w:rPr>
                <w:b/>
                <w:bCs/>
              </w:rPr>
            </w:pPr>
            <w:r w:rsidRPr="008A68B4">
              <w:rPr>
                <w:b/>
                <w:bCs/>
              </w:rPr>
              <w:t>In Parameters</w:t>
            </w:r>
          </w:p>
        </w:tc>
        <w:tc>
          <w:tcPr>
            <w:tcW w:w="7654" w:type="dxa"/>
            <w:tcBorders>
              <w:top w:val="single" w:sz="6" w:space="0" w:color="000000"/>
              <w:left w:val="single" w:sz="6" w:space="0" w:color="000000"/>
              <w:bottom w:val="single" w:sz="6" w:space="0" w:color="000000"/>
              <w:right w:val="single" w:sz="6" w:space="0" w:color="000000"/>
            </w:tcBorders>
          </w:tcPr>
          <w:p w14:paraId="68CA9AB9" w14:textId="0160E9E6" w:rsidR="00274A96" w:rsidRPr="008A68B4" w:rsidRDefault="00274A96" w:rsidP="00274A96">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proofErr w:type="gramStart"/>
            <w:r w:rsidRPr="008A68B4">
              <w:rPr>
                <w:rFonts w:ascii="Courier New" w:hAnsi="Courier New"/>
                <w:sz w:val="18"/>
                <w:szCs w:val="18"/>
              </w:rPr>
              <w:t>message</w:t>
            </w:r>
            <w:proofErr w:type="gramEnd"/>
            <w:r w:rsidRPr="008A68B4">
              <w:rPr>
                <w:szCs w:val="18"/>
              </w:rPr>
              <w:tab/>
            </w:r>
            <w:r w:rsidRPr="008A68B4">
              <w:rPr>
                <w:szCs w:val="18"/>
              </w:rPr>
              <w:tab/>
            </w:r>
            <w:r w:rsidRPr="008A68B4">
              <w:rPr>
                <w:szCs w:val="18"/>
              </w:rPr>
              <w:tab/>
            </w:r>
            <w:r w:rsidRPr="008A68B4">
              <w:rPr>
                <w:rFonts w:ascii="Arial" w:hAnsi="Arial"/>
                <w:sz w:val="18"/>
                <w:szCs w:val="18"/>
              </w:rPr>
              <w:t>A string value, i.e. the error phrase describing the problem.</w:t>
            </w:r>
          </w:p>
          <w:p w14:paraId="3F9E9322" w14:textId="77777777" w:rsidR="00274A96" w:rsidRPr="008A68B4" w:rsidRDefault="00274A96" w:rsidP="00274A96">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proofErr w:type="gramStart"/>
            <w:r w:rsidRPr="008A68B4">
              <w:rPr>
                <w:rFonts w:ascii="Courier New" w:hAnsi="Courier New"/>
                <w:sz w:val="18"/>
                <w:szCs w:val="18"/>
              </w:rPr>
              <w:t>cause</w:t>
            </w:r>
            <w:proofErr w:type="gramEnd"/>
            <w:r w:rsidRPr="008A68B4">
              <w:rPr>
                <w:szCs w:val="18"/>
              </w:rPr>
              <w:tab/>
            </w:r>
            <w:r w:rsidRPr="008A68B4">
              <w:rPr>
                <w:szCs w:val="18"/>
              </w:rPr>
              <w:tab/>
            </w:r>
            <w:r w:rsidRPr="008A68B4">
              <w:rPr>
                <w:szCs w:val="18"/>
              </w:rPr>
              <w:tab/>
            </w:r>
            <w:r w:rsidRPr="008A68B4">
              <w:rPr>
                <w:rFonts w:ascii="Arial" w:hAnsi="Arial"/>
                <w:sz w:val="18"/>
                <w:szCs w:val="18"/>
              </w:rPr>
              <w:t>(Optional) cause of the problem.</w:t>
            </w:r>
          </w:p>
        </w:tc>
      </w:tr>
      <w:tr w:rsidR="00663037" w:rsidRPr="008A68B4" w14:paraId="7DE4EADD" w14:textId="77777777" w:rsidTr="00C1543E">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4D2EA2BD" w14:textId="77777777" w:rsidR="00663037" w:rsidRPr="008A68B4" w:rsidRDefault="00663037" w:rsidP="00A74DFE">
            <w:pPr>
              <w:pStyle w:val="TAL"/>
              <w:rPr>
                <w:b/>
                <w:bCs/>
              </w:rPr>
            </w:pPr>
            <w:r w:rsidRPr="008A68B4">
              <w:rPr>
                <w:b/>
                <w:bCs/>
              </w:rPr>
              <w:t>Return Value</w:t>
            </w:r>
          </w:p>
        </w:tc>
        <w:tc>
          <w:tcPr>
            <w:tcW w:w="7654" w:type="dxa"/>
            <w:tcBorders>
              <w:top w:val="single" w:sz="6" w:space="0" w:color="000000"/>
              <w:left w:val="single" w:sz="6" w:space="0" w:color="000000"/>
              <w:bottom w:val="single" w:sz="6" w:space="0" w:color="000000"/>
              <w:right w:val="single" w:sz="6" w:space="0" w:color="000000"/>
            </w:tcBorders>
          </w:tcPr>
          <w:p w14:paraId="11261AF5" w14:textId="77777777" w:rsidR="00663037" w:rsidRPr="008A68B4" w:rsidRDefault="00663037" w:rsidP="00663037">
            <w:pPr>
              <w:widowControl w:val="0"/>
              <w:spacing w:after="0"/>
              <w:rPr>
                <w:rFonts w:ascii="Courier New" w:hAnsi="Courier New" w:cs="Courier New"/>
                <w:sz w:val="18"/>
                <w:szCs w:val="18"/>
              </w:rPr>
            </w:pPr>
            <w:r w:rsidRPr="008A68B4">
              <w:rPr>
                <w:rFonts w:ascii="Courier New" w:hAnsi="Courier New" w:cs="Courier New"/>
                <w:sz w:val="18"/>
                <w:szCs w:val="18"/>
              </w:rPr>
              <w:t>Void</w:t>
            </w:r>
          </w:p>
        </w:tc>
      </w:tr>
      <w:tr w:rsidR="00663037" w:rsidRPr="008A68B4" w14:paraId="0E8888AE" w14:textId="77777777" w:rsidTr="00C1543E">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2131386" w14:textId="77777777" w:rsidR="00663037" w:rsidRPr="008A68B4" w:rsidRDefault="00663037" w:rsidP="00A74DFE">
            <w:pPr>
              <w:pStyle w:val="TAL"/>
              <w:rPr>
                <w:b/>
                <w:bCs/>
              </w:rPr>
            </w:pPr>
            <w:r w:rsidRPr="008A68B4">
              <w:rPr>
                <w:b/>
                <w:bCs/>
              </w:rPr>
              <w:t>Constraint</w:t>
            </w:r>
          </w:p>
        </w:tc>
        <w:tc>
          <w:tcPr>
            <w:tcW w:w="7654" w:type="dxa"/>
            <w:tcBorders>
              <w:top w:val="single" w:sz="6" w:space="0" w:color="000000"/>
              <w:left w:val="single" w:sz="6" w:space="0" w:color="000000"/>
              <w:bottom w:val="single" w:sz="6" w:space="0" w:color="000000"/>
              <w:right w:val="single" w:sz="6" w:space="0" w:color="000000"/>
            </w:tcBorders>
          </w:tcPr>
          <w:p w14:paraId="40E0E39B" w14:textId="77777777" w:rsidR="00663037" w:rsidRPr="008A68B4" w:rsidRDefault="00663037" w:rsidP="00663037">
            <w:pPr>
              <w:widowControl w:val="0"/>
              <w:spacing w:after="0"/>
              <w:rPr>
                <w:rFonts w:ascii="Arial" w:hAnsi="Arial"/>
                <w:sz w:val="18"/>
                <w:szCs w:val="18"/>
              </w:rPr>
            </w:pPr>
            <w:r w:rsidRPr="008A68B4">
              <w:rPr>
                <w:rFonts w:ascii="Arial" w:hAnsi="Arial"/>
                <w:sz w:val="18"/>
                <w:szCs w:val="18"/>
              </w:rPr>
              <w:t>Shall be called whenever an error situation has occurred in the PA with the exception of errors occurring when processing PA calls initiated by the TE. These errors are reported in the operation return.</w:t>
            </w:r>
            <w:r w:rsidR="00274A96" w:rsidRPr="008A68B4">
              <w:rPr>
                <w:rFonts w:ascii="Arial" w:hAnsi="Arial"/>
                <w:sz w:val="18"/>
                <w:szCs w:val="18"/>
              </w:rPr>
              <w:t xml:space="preserve"> The optional cause parameter can be used to provide information in addition to the error phrase in message.</w:t>
            </w:r>
          </w:p>
        </w:tc>
      </w:tr>
      <w:tr w:rsidR="00663037" w:rsidRPr="008A68B4" w14:paraId="57094CA6" w14:textId="77777777" w:rsidTr="00C1543E">
        <w:trPr>
          <w:jc w:val="center"/>
        </w:trPr>
        <w:tc>
          <w:tcPr>
            <w:tcW w:w="1898" w:type="dxa"/>
            <w:tcBorders>
              <w:top w:val="single" w:sz="6" w:space="0" w:color="000000"/>
              <w:left w:val="single" w:sz="6" w:space="0" w:color="000000"/>
              <w:bottom w:val="single" w:sz="6" w:space="0" w:color="000000"/>
              <w:right w:val="single" w:sz="6" w:space="0" w:color="000000"/>
            </w:tcBorders>
          </w:tcPr>
          <w:p w14:paraId="26F026BF" w14:textId="77777777" w:rsidR="00663037" w:rsidRPr="008A68B4" w:rsidRDefault="00663037" w:rsidP="00A74DFE">
            <w:pPr>
              <w:pStyle w:val="TAL"/>
              <w:rPr>
                <w:b/>
                <w:bCs/>
              </w:rPr>
            </w:pPr>
            <w:r w:rsidRPr="008A68B4">
              <w:rPr>
                <w:b/>
                <w:bCs/>
              </w:rPr>
              <w:t>Effect</w:t>
            </w:r>
          </w:p>
        </w:tc>
        <w:tc>
          <w:tcPr>
            <w:tcW w:w="7654" w:type="dxa"/>
            <w:tcBorders>
              <w:top w:val="single" w:sz="6" w:space="0" w:color="000000"/>
              <w:left w:val="single" w:sz="6" w:space="0" w:color="000000"/>
              <w:bottom w:val="single" w:sz="6" w:space="0" w:color="000000"/>
              <w:right w:val="single" w:sz="6" w:space="0" w:color="000000"/>
            </w:tcBorders>
          </w:tcPr>
          <w:p w14:paraId="660B3551" w14:textId="44D717EB" w:rsidR="00663037" w:rsidRPr="008A68B4" w:rsidRDefault="00663037" w:rsidP="00663037">
            <w:pPr>
              <w:widowControl w:val="0"/>
              <w:spacing w:after="0"/>
              <w:rPr>
                <w:rFonts w:ascii="Arial" w:hAnsi="Arial"/>
                <w:sz w:val="18"/>
                <w:szCs w:val="18"/>
              </w:rPr>
            </w:pPr>
            <w:r w:rsidRPr="008A68B4">
              <w:rPr>
                <w:rFonts w:ascii="Arial" w:hAnsi="Arial"/>
                <w:sz w:val="18"/>
                <w:szCs w:val="18"/>
              </w:rPr>
              <w:t>The TE will be notified about an unrecoverable error situation within the PA and may forward the error indication to the test management.</w:t>
            </w:r>
          </w:p>
        </w:tc>
      </w:tr>
    </w:tbl>
    <w:p w14:paraId="1ACE6F8C" w14:textId="77777777" w:rsidR="00663037" w:rsidRPr="008A68B4" w:rsidRDefault="00663037" w:rsidP="00471DA1">
      <w:pPr>
        <w:rPr>
          <w:rFonts w:eastAsia="Calibri"/>
        </w:rPr>
      </w:pPr>
    </w:p>
    <w:p w14:paraId="7C9A0F45" w14:textId="77777777" w:rsidR="00F22121" w:rsidRPr="008A68B4" w:rsidRDefault="008C7169" w:rsidP="00370C97">
      <w:pPr>
        <w:pStyle w:val="Heading2"/>
      </w:pPr>
      <w:bookmarkStart w:id="194" w:name="_Toc87877508"/>
      <w:r w:rsidRPr="008A68B4">
        <w:lastRenderedPageBreak/>
        <w:t>7</w:t>
      </w:r>
      <w:r w:rsidR="00F22121" w:rsidRPr="008A68B4">
        <w:t>.</w:t>
      </w:r>
      <w:r w:rsidR="00663037" w:rsidRPr="008A68B4">
        <w:t>2</w:t>
      </w:r>
      <w:r w:rsidR="00F22121" w:rsidRPr="008A68B4">
        <w:tab/>
      </w:r>
      <w:r w:rsidR="00B16C26" w:rsidRPr="008A68B4">
        <w:t xml:space="preserve">Changes to </w:t>
      </w:r>
      <w:r w:rsidR="001541C1" w:rsidRPr="008A68B4">
        <w:t xml:space="preserve">clause </w:t>
      </w:r>
      <w:r w:rsidR="000C34D2" w:rsidRPr="008A68B4">
        <w:t>5.</w:t>
      </w:r>
      <w:r w:rsidR="005D6177" w:rsidRPr="008A68B4">
        <w:t>5</w:t>
      </w:r>
      <w:r w:rsidR="000C34D2" w:rsidRPr="008A68B4">
        <w:t>.2</w:t>
      </w:r>
      <w:r w:rsidR="00813F9E" w:rsidRPr="008A68B4">
        <w:t xml:space="preserve"> of ETSI ES 201 873-5,</w:t>
      </w:r>
      <w:r w:rsidR="000C34D2" w:rsidRPr="008A68B4">
        <w:t xml:space="preserve"> Connection handling operations</w:t>
      </w:r>
      <w:bookmarkEnd w:id="194"/>
    </w:p>
    <w:p w14:paraId="3D48B9DC" w14:textId="77777777" w:rsidR="00B16C26" w:rsidRPr="008A68B4" w:rsidRDefault="00B16C26" w:rsidP="00A7430B">
      <w:pPr>
        <w:pStyle w:val="H6"/>
      </w:pPr>
      <w:r w:rsidRPr="008A68B4">
        <w:t>5.5.2.</w:t>
      </w:r>
      <w:r w:rsidR="006E6655" w:rsidRPr="008A68B4">
        <w:t>3</w:t>
      </w:r>
      <w:r w:rsidRPr="008A68B4">
        <w:tab/>
      </w:r>
      <w:proofErr w:type="gramStart"/>
      <w:r w:rsidRPr="008A68B4">
        <w:t>triMapParam</w:t>
      </w:r>
      <w:proofErr w:type="gramEnd"/>
      <w:r w:rsidRPr="008A68B4">
        <w:t xml:space="preserve"> </w:t>
      </w:r>
      <w:r w:rsidR="000C34D2" w:rsidRPr="008A68B4">
        <w:sym w:font="Wingdings" w:char="F0E0"/>
      </w:r>
      <w:r w:rsidR="000C34D2" w:rsidRPr="008A68B4">
        <w:t xml:space="preserve"> xtriMapParam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08"/>
        <w:gridCol w:w="8167"/>
      </w:tblGrid>
      <w:tr w:rsidR="00B16C26" w:rsidRPr="008A68B4" w14:paraId="07357A8C" w14:textId="77777777" w:rsidTr="003F0691">
        <w:trPr>
          <w:jc w:val="center"/>
        </w:trPr>
        <w:tc>
          <w:tcPr>
            <w:tcW w:w="1608" w:type="dxa"/>
          </w:tcPr>
          <w:p w14:paraId="2A0F0710" w14:textId="77777777" w:rsidR="00B16C26" w:rsidRPr="008A68B4" w:rsidRDefault="00B16C26" w:rsidP="003F0691">
            <w:pPr>
              <w:pStyle w:val="TAL"/>
              <w:rPr>
                <w:b/>
              </w:rPr>
            </w:pPr>
            <w:r w:rsidRPr="008A68B4">
              <w:rPr>
                <w:b/>
              </w:rPr>
              <w:t>Signature</w:t>
            </w:r>
          </w:p>
        </w:tc>
        <w:tc>
          <w:tcPr>
            <w:tcW w:w="8167" w:type="dxa"/>
          </w:tcPr>
          <w:p w14:paraId="1D8EB7FF" w14:textId="77777777" w:rsidR="00B16C26" w:rsidRPr="008A68B4" w:rsidRDefault="00B16C26" w:rsidP="003F0691">
            <w:pPr>
              <w:pStyle w:val="TAL"/>
              <w:ind w:left="1953" w:hanging="1953"/>
              <w:rPr>
                <w:rFonts w:ascii="Courier New" w:hAnsi="Courier New" w:cs="Courier New"/>
                <w:szCs w:val="18"/>
              </w:rPr>
            </w:pPr>
            <w:r w:rsidRPr="008A68B4">
              <w:rPr>
                <w:rFonts w:ascii="Courier New" w:hAnsi="Courier New" w:cs="Courier New"/>
                <w:szCs w:val="18"/>
              </w:rPr>
              <w:t xml:space="preserve">TriStatusType </w:t>
            </w:r>
            <w:r w:rsidR="000C34D2" w:rsidRPr="008A68B4">
              <w:rPr>
                <w:rFonts w:ascii="Courier New" w:hAnsi="Courier New" w:cs="Courier New"/>
                <w:szCs w:val="18"/>
              </w:rPr>
              <w:t>x</w:t>
            </w:r>
            <w:r w:rsidRPr="008A68B4">
              <w:rPr>
                <w:rFonts w:ascii="Courier New" w:hAnsi="Courier New" w:cs="Courier New"/>
                <w:szCs w:val="18"/>
              </w:rPr>
              <w:t>triMap(in TriPortIdType compPortId,</w:t>
            </w:r>
            <w:r w:rsidRPr="008A68B4">
              <w:rPr>
                <w:rFonts w:ascii="Courier New" w:hAnsi="Courier New" w:cs="Courier New"/>
                <w:szCs w:val="18"/>
              </w:rPr>
              <w:br/>
              <w:t xml:space="preserve"> in Tri</w:t>
            </w:r>
            <w:r w:rsidR="00A81107" w:rsidRPr="008A68B4">
              <w:rPr>
                <w:rFonts w:ascii="Courier New" w:hAnsi="Courier New" w:cs="Courier New"/>
                <w:szCs w:val="18"/>
              </w:rPr>
              <w:t>PortIdType tsiPortId,</w:t>
            </w:r>
            <w:r w:rsidRPr="008A68B4">
              <w:rPr>
                <w:rFonts w:ascii="Courier New" w:hAnsi="Courier New" w:cs="Courier New"/>
                <w:szCs w:val="18"/>
              </w:rPr>
              <w:br/>
              <w:t xml:space="preserve"> in TciParameterListType paramList)</w:t>
            </w:r>
          </w:p>
        </w:tc>
      </w:tr>
      <w:tr w:rsidR="00B16C26" w:rsidRPr="008A68B4" w14:paraId="506B21E8" w14:textId="77777777" w:rsidTr="003F0691">
        <w:trPr>
          <w:jc w:val="center"/>
        </w:trPr>
        <w:tc>
          <w:tcPr>
            <w:tcW w:w="1608" w:type="dxa"/>
          </w:tcPr>
          <w:p w14:paraId="29AAF639" w14:textId="77777777" w:rsidR="00B16C26" w:rsidRPr="008A68B4" w:rsidRDefault="00B16C26" w:rsidP="003F0691">
            <w:pPr>
              <w:pStyle w:val="TAL"/>
              <w:rPr>
                <w:b/>
              </w:rPr>
            </w:pPr>
            <w:r w:rsidRPr="008A68B4">
              <w:rPr>
                <w:b/>
              </w:rPr>
              <w:t xml:space="preserve">In Parameters </w:t>
            </w:r>
          </w:p>
        </w:tc>
        <w:tc>
          <w:tcPr>
            <w:tcW w:w="8167" w:type="dxa"/>
          </w:tcPr>
          <w:p w14:paraId="1EB4A660" w14:textId="77777777" w:rsidR="00B16C26" w:rsidRPr="008A68B4" w:rsidRDefault="00B16C26" w:rsidP="00B16C26">
            <w:pPr>
              <w:pStyle w:val="TAL"/>
              <w:tabs>
                <w:tab w:val="left" w:pos="1409"/>
              </w:tabs>
              <w:rPr>
                <w:szCs w:val="18"/>
              </w:rPr>
            </w:pPr>
            <w:r w:rsidRPr="008A68B4">
              <w:rPr>
                <w:rFonts w:ascii="Courier New" w:hAnsi="Courier New" w:cs="Courier New"/>
                <w:szCs w:val="18"/>
              </w:rPr>
              <w:t>compPortId</w:t>
            </w:r>
            <w:r w:rsidRPr="008A68B4">
              <w:rPr>
                <w:szCs w:val="18"/>
              </w:rPr>
              <w:tab/>
              <w:t>identifier of the test component port to be mapped</w:t>
            </w:r>
            <w:r w:rsidRPr="008A68B4">
              <w:rPr>
                <w:szCs w:val="18"/>
              </w:rPr>
              <w:br/>
            </w:r>
            <w:r w:rsidRPr="008A68B4">
              <w:rPr>
                <w:rFonts w:ascii="Courier New" w:hAnsi="Courier New" w:cs="Courier New"/>
                <w:szCs w:val="18"/>
              </w:rPr>
              <w:t>tsiPortId</w:t>
            </w:r>
            <w:r w:rsidRPr="008A68B4">
              <w:rPr>
                <w:szCs w:val="18"/>
              </w:rPr>
              <w:tab/>
              <w:t>identifier of the test sys</w:t>
            </w:r>
            <w:r w:rsidR="00A81107" w:rsidRPr="008A68B4">
              <w:rPr>
                <w:szCs w:val="18"/>
              </w:rPr>
              <w:t>tem interface port to be mapped</w:t>
            </w:r>
          </w:p>
          <w:p w14:paraId="135F7729" w14:textId="77777777" w:rsidR="00B16C26" w:rsidRPr="008A68B4" w:rsidRDefault="00B16C26" w:rsidP="00A81107">
            <w:pPr>
              <w:pStyle w:val="TAL"/>
              <w:tabs>
                <w:tab w:val="left" w:pos="1409"/>
              </w:tabs>
              <w:rPr>
                <w:szCs w:val="18"/>
              </w:rPr>
            </w:pPr>
            <w:r w:rsidRPr="008A68B4">
              <w:rPr>
                <w:rFonts w:ascii="Courier New" w:hAnsi="Courier New" w:cs="Courier New"/>
                <w:szCs w:val="18"/>
              </w:rPr>
              <w:t>paramList</w:t>
            </w:r>
            <w:r w:rsidR="00A81107" w:rsidRPr="008A68B4">
              <w:rPr>
                <w:rFonts w:ascii="Courier New" w:hAnsi="Courier New" w:cs="Courier New"/>
                <w:szCs w:val="18"/>
              </w:rPr>
              <w:tab/>
            </w:r>
            <w:r w:rsidRPr="008A68B4">
              <w:rPr>
                <w:szCs w:val="18"/>
              </w:rPr>
              <w:t>parameters of the parameterized map</w:t>
            </w:r>
          </w:p>
        </w:tc>
      </w:tr>
      <w:tr w:rsidR="00B16C26" w:rsidRPr="008A68B4" w14:paraId="7A889BCA" w14:textId="77777777" w:rsidTr="003F0691">
        <w:trPr>
          <w:jc w:val="center"/>
        </w:trPr>
        <w:tc>
          <w:tcPr>
            <w:tcW w:w="1608" w:type="dxa"/>
          </w:tcPr>
          <w:p w14:paraId="39009C18" w14:textId="77777777" w:rsidR="00B16C26" w:rsidRPr="008A68B4" w:rsidRDefault="00B16C26" w:rsidP="003F0691">
            <w:pPr>
              <w:pStyle w:val="TAL"/>
              <w:rPr>
                <w:b/>
              </w:rPr>
            </w:pPr>
            <w:r w:rsidRPr="008A68B4">
              <w:rPr>
                <w:b/>
              </w:rPr>
              <w:t>Out Parameters</w:t>
            </w:r>
          </w:p>
        </w:tc>
        <w:tc>
          <w:tcPr>
            <w:tcW w:w="8167" w:type="dxa"/>
          </w:tcPr>
          <w:p w14:paraId="67712440" w14:textId="77777777" w:rsidR="00B16C26" w:rsidRPr="008A68B4" w:rsidRDefault="00B16C26" w:rsidP="003F0691">
            <w:pPr>
              <w:pStyle w:val="TAL"/>
              <w:rPr>
                <w:szCs w:val="18"/>
              </w:rPr>
            </w:pPr>
            <w:r w:rsidRPr="008A68B4">
              <w:rPr>
                <w:szCs w:val="18"/>
              </w:rPr>
              <w:t>n.a.</w:t>
            </w:r>
          </w:p>
        </w:tc>
      </w:tr>
      <w:tr w:rsidR="00B16C26" w:rsidRPr="008A68B4" w14:paraId="101C9A5D" w14:textId="77777777" w:rsidTr="003F0691">
        <w:trPr>
          <w:jc w:val="center"/>
        </w:trPr>
        <w:tc>
          <w:tcPr>
            <w:tcW w:w="1608" w:type="dxa"/>
          </w:tcPr>
          <w:p w14:paraId="65CD8DD7" w14:textId="77777777" w:rsidR="00B16C26" w:rsidRPr="008A68B4" w:rsidRDefault="00B16C26" w:rsidP="003F0691">
            <w:pPr>
              <w:pStyle w:val="TAL"/>
              <w:rPr>
                <w:b/>
              </w:rPr>
            </w:pPr>
            <w:r w:rsidRPr="008A68B4">
              <w:rPr>
                <w:b/>
              </w:rPr>
              <w:t>Return Value</w:t>
            </w:r>
          </w:p>
        </w:tc>
        <w:tc>
          <w:tcPr>
            <w:tcW w:w="8167" w:type="dxa"/>
          </w:tcPr>
          <w:p w14:paraId="19C75BE2" w14:textId="77777777" w:rsidR="00B16C26" w:rsidRPr="008A68B4" w:rsidRDefault="00B16C26" w:rsidP="003F0691">
            <w:pPr>
              <w:pStyle w:val="TAL"/>
              <w:rPr>
                <w:szCs w:val="18"/>
              </w:rPr>
            </w:pPr>
            <w:r w:rsidRPr="008A68B4">
              <w:rPr>
                <w:szCs w:val="18"/>
              </w:rPr>
              <w:t xml:space="preserve">The return status of the </w:t>
            </w:r>
            <w:r w:rsidRPr="008A68B4">
              <w:rPr>
                <w:rFonts w:ascii="Courier New" w:hAnsi="Courier New" w:cs="Courier New"/>
                <w:szCs w:val="18"/>
              </w:rPr>
              <w:t>triMap</w:t>
            </w:r>
            <w:r w:rsidRPr="008A68B4">
              <w:rPr>
                <w:szCs w:val="18"/>
              </w:rPr>
              <w:t xml:space="preserve"> 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B16C26" w:rsidRPr="008A68B4" w14:paraId="3C6DFDA9" w14:textId="77777777" w:rsidTr="003F0691">
        <w:trPr>
          <w:jc w:val="center"/>
        </w:trPr>
        <w:tc>
          <w:tcPr>
            <w:tcW w:w="1608" w:type="dxa"/>
          </w:tcPr>
          <w:p w14:paraId="345A8A2C" w14:textId="77777777" w:rsidR="00B16C26" w:rsidRPr="008A68B4" w:rsidRDefault="00B16C26" w:rsidP="003F0691">
            <w:pPr>
              <w:pStyle w:val="TAL"/>
              <w:rPr>
                <w:b/>
              </w:rPr>
            </w:pPr>
            <w:r w:rsidRPr="008A68B4">
              <w:rPr>
                <w:b/>
              </w:rPr>
              <w:t>Constraints</w:t>
            </w:r>
          </w:p>
        </w:tc>
        <w:tc>
          <w:tcPr>
            <w:tcW w:w="8167" w:type="dxa"/>
          </w:tcPr>
          <w:p w14:paraId="10739028" w14:textId="77777777" w:rsidR="00B16C26" w:rsidRPr="008A68B4" w:rsidRDefault="00B16C26" w:rsidP="003F0691">
            <w:pPr>
              <w:pStyle w:val="TAL"/>
              <w:rPr>
                <w:szCs w:val="18"/>
              </w:rPr>
            </w:pPr>
            <w:r w:rsidRPr="008A68B4">
              <w:rPr>
                <w:szCs w:val="18"/>
              </w:rPr>
              <w:t>This operation is called by the TE when it executes a TTCN</w:t>
            </w:r>
            <w:r w:rsidRPr="008A68B4">
              <w:rPr>
                <w:szCs w:val="18"/>
              </w:rPr>
              <w:noBreakHyphen/>
              <w:t>3 map operation.</w:t>
            </w:r>
          </w:p>
        </w:tc>
      </w:tr>
      <w:tr w:rsidR="00B16C26" w:rsidRPr="008A68B4" w14:paraId="7640A9E0" w14:textId="77777777" w:rsidTr="003F0691">
        <w:trPr>
          <w:jc w:val="center"/>
        </w:trPr>
        <w:tc>
          <w:tcPr>
            <w:tcW w:w="1608" w:type="dxa"/>
          </w:tcPr>
          <w:p w14:paraId="62A91FE6" w14:textId="77777777" w:rsidR="00B16C26" w:rsidRPr="008A68B4" w:rsidRDefault="00B16C26" w:rsidP="003F0691">
            <w:pPr>
              <w:pStyle w:val="TAL"/>
              <w:rPr>
                <w:b/>
              </w:rPr>
            </w:pPr>
            <w:r w:rsidRPr="008A68B4">
              <w:rPr>
                <w:b/>
              </w:rPr>
              <w:t>Effect</w:t>
            </w:r>
          </w:p>
        </w:tc>
        <w:tc>
          <w:tcPr>
            <w:tcW w:w="8167" w:type="dxa"/>
          </w:tcPr>
          <w:p w14:paraId="0D399CCA" w14:textId="4F560CD2" w:rsidR="00B16C26" w:rsidRPr="008A68B4" w:rsidRDefault="00B16C26" w:rsidP="003F0691">
            <w:pPr>
              <w:pStyle w:val="TAL"/>
              <w:rPr>
                <w:szCs w:val="18"/>
              </w:rPr>
            </w:pPr>
            <w:r w:rsidRPr="008A68B4">
              <w:rPr>
                <w:szCs w:val="18"/>
              </w:rPr>
              <w:t>The SA can establish a dynamic connection to the SUT for the referenced TSI port.</w:t>
            </w:r>
            <w:r w:rsidRPr="008A68B4">
              <w:rPr>
                <w:szCs w:val="18"/>
              </w:rPr>
              <w:br/>
              <w:t xml:space="preserve">The </w:t>
            </w:r>
            <w:r w:rsidRPr="008A68B4">
              <w:rPr>
                <w:rFonts w:ascii="Courier New" w:hAnsi="Courier New" w:cs="Courier New"/>
                <w:szCs w:val="18"/>
              </w:rPr>
              <w:t>triMap</w:t>
            </w:r>
            <w:r w:rsidRPr="008A68B4">
              <w:rPr>
                <w:szCs w:val="18"/>
              </w:rPr>
              <w:t xml:space="preserve"> operation returns </w:t>
            </w:r>
            <w:r w:rsidRPr="008A68B4">
              <w:rPr>
                <w:b/>
                <w:i/>
                <w:szCs w:val="18"/>
              </w:rPr>
              <w:t>TRI_Error</w:t>
            </w:r>
            <w:r w:rsidRPr="008A68B4">
              <w:rPr>
                <w:szCs w:val="18"/>
              </w:rPr>
              <w:t xml:space="preserve"> in case a connection could not be established successfully, </w:t>
            </w:r>
            <w:r w:rsidRPr="008A68B4">
              <w:rPr>
                <w:b/>
                <w:i/>
                <w:szCs w:val="18"/>
              </w:rPr>
              <w:t>TRI_OK</w:t>
            </w:r>
            <w:r w:rsidRPr="008A68B4">
              <w:rPr>
                <w:szCs w:val="18"/>
              </w:rPr>
              <w:t xml:space="preserve"> otherwise. The operation should return </w:t>
            </w:r>
            <w:r w:rsidRPr="008A68B4">
              <w:rPr>
                <w:b/>
                <w:i/>
                <w:szCs w:val="18"/>
              </w:rPr>
              <w:t>TRI_OK</w:t>
            </w:r>
            <w:r w:rsidRPr="008A68B4">
              <w:rPr>
                <w:szCs w:val="18"/>
              </w:rPr>
              <w:t xml:space="preserve"> in case no dynamic connection needs to be established by the test system.</w:t>
            </w:r>
          </w:p>
        </w:tc>
      </w:tr>
    </w:tbl>
    <w:p w14:paraId="29C1F4EE" w14:textId="77777777" w:rsidR="00B16C26" w:rsidRPr="008A68B4" w:rsidRDefault="00B16C26" w:rsidP="00B16C26"/>
    <w:p w14:paraId="10DE205C" w14:textId="77777777" w:rsidR="00B16C26" w:rsidRPr="008A68B4" w:rsidRDefault="00B16C26" w:rsidP="00A7430B">
      <w:pPr>
        <w:pStyle w:val="H6"/>
      </w:pPr>
      <w:r w:rsidRPr="008A68B4">
        <w:t>5.5.2.</w:t>
      </w:r>
      <w:r w:rsidR="00CB30B2" w:rsidRPr="008A68B4">
        <w:t>5</w:t>
      </w:r>
      <w:r w:rsidRPr="008A68B4">
        <w:tab/>
      </w:r>
      <w:proofErr w:type="gramStart"/>
      <w:r w:rsidRPr="008A68B4">
        <w:t>triUnmapParam</w:t>
      </w:r>
      <w:proofErr w:type="gramEnd"/>
      <w:r w:rsidRPr="008A68B4">
        <w:t xml:space="preserve"> </w:t>
      </w:r>
      <w:r w:rsidR="000C34D2" w:rsidRPr="008A68B4">
        <w:sym w:font="Wingdings" w:char="F0E0"/>
      </w:r>
      <w:r w:rsidR="000C34D2" w:rsidRPr="008A68B4">
        <w:t xml:space="preserve"> xtriUnmapParam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B16C26" w:rsidRPr="008A68B4" w14:paraId="2FDDF79D" w14:textId="77777777" w:rsidTr="003F0691">
        <w:trPr>
          <w:jc w:val="center"/>
        </w:trPr>
        <w:tc>
          <w:tcPr>
            <w:tcW w:w="1486" w:type="dxa"/>
          </w:tcPr>
          <w:p w14:paraId="348C315B" w14:textId="77777777" w:rsidR="00B16C26" w:rsidRPr="008A68B4" w:rsidRDefault="00B16C26" w:rsidP="003F0691">
            <w:pPr>
              <w:pStyle w:val="TAL"/>
              <w:rPr>
                <w:b/>
              </w:rPr>
            </w:pPr>
            <w:r w:rsidRPr="008A68B4">
              <w:rPr>
                <w:b/>
              </w:rPr>
              <w:t>Signature</w:t>
            </w:r>
          </w:p>
        </w:tc>
        <w:tc>
          <w:tcPr>
            <w:tcW w:w="8289" w:type="dxa"/>
          </w:tcPr>
          <w:p w14:paraId="014E31ED" w14:textId="77777777" w:rsidR="00B16C26" w:rsidRPr="008A68B4" w:rsidRDefault="00B16C26" w:rsidP="00A81107">
            <w:pPr>
              <w:pStyle w:val="TAL"/>
              <w:ind w:left="2253" w:hanging="2253"/>
              <w:rPr>
                <w:szCs w:val="18"/>
              </w:rPr>
            </w:pPr>
            <w:r w:rsidRPr="008A68B4">
              <w:rPr>
                <w:rFonts w:ascii="Courier New" w:hAnsi="Courier New" w:cs="Courier New"/>
                <w:szCs w:val="18"/>
              </w:rPr>
              <w:t xml:space="preserve">TriStatusType </w:t>
            </w:r>
            <w:r w:rsidR="000C34D2" w:rsidRPr="008A68B4">
              <w:rPr>
                <w:rFonts w:ascii="Courier New" w:hAnsi="Courier New" w:cs="Courier New"/>
                <w:szCs w:val="18"/>
              </w:rPr>
              <w:t>x</w:t>
            </w:r>
            <w:r w:rsidRPr="008A68B4">
              <w:rPr>
                <w:rFonts w:ascii="Courier New" w:hAnsi="Courier New" w:cs="Courier New"/>
                <w:szCs w:val="18"/>
              </w:rPr>
              <w:t>triUnmap</w:t>
            </w:r>
            <w:r w:rsidR="00A81107" w:rsidRPr="008A68B4">
              <w:rPr>
                <w:rFonts w:ascii="Courier New" w:hAnsi="Courier New" w:cs="Courier New"/>
                <w:szCs w:val="18"/>
              </w:rPr>
              <w:t>(in TriPortIdType compPortId,</w:t>
            </w:r>
            <w:r w:rsidR="00A81107" w:rsidRPr="008A68B4">
              <w:rPr>
                <w:rFonts w:ascii="Courier New" w:hAnsi="Courier New" w:cs="Courier New"/>
                <w:szCs w:val="18"/>
              </w:rPr>
              <w:br/>
              <w:t>in TriPortIdType tsiPortId,</w:t>
            </w:r>
            <w:r w:rsidRPr="008A68B4">
              <w:rPr>
                <w:rFonts w:ascii="Courier New" w:hAnsi="Courier New" w:cs="Courier New"/>
                <w:szCs w:val="18"/>
              </w:rPr>
              <w:br/>
              <w:t>in TciParameterListType paramList)</w:t>
            </w:r>
          </w:p>
        </w:tc>
      </w:tr>
      <w:tr w:rsidR="00B16C26" w:rsidRPr="008A68B4" w14:paraId="50D59306" w14:textId="77777777" w:rsidTr="003F0691">
        <w:trPr>
          <w:jc w:val="center"/>
        </w:trPr>
        <w:tc>
          <w:tcPr>
            <w:tcW w:w="1486" w:type="dxa"/>
          </w:tcPr>
          <w:p w14:paraId="71710372" w14:textId="77777777" w:rsidR="00B16C26" w:rsidRPr="008A68B4" w:rsidRDefault="00B16C26" w:rsidP="003F0691">
            <w:pPr>
              <w:pStyle w:val="TAL"/>
              <w:rPr>
                <w:b/>
              </w:rPr>
            </w:pPr>
            <w:r w:rsidRPr="008A68B4">
              <w:rPr>
                <w:b/>
              </w:rPr>
              <w:t xml:space="preserve">In Parameters </w:t>
            </w:r>
          </w:p>
        </w:tc>
        <w:tc>
          <w:tcPr>
            <w:tcW w:w="8289" w:type="dxa"/>
          </w:tcPr>
          <w:p w14:paraId="179E27B6" w14:textId="77777777" w:rsidR="00B16C26" w:rsidRPr="008A68B4" w:rsidRDefault="00B16C26" w:rsidP="00B16C26">
            <w:pPr>
              <w:pStyle w:val="TAL"/>
              <w:tabs>
                <w:tab w:val="left" w:pos="1409"/>
              </w:tabs>
              <w:rPr>
                <w:szCs w:val="18"/>
              </w:rPr>
            </w:pPr>
            <w:r w:rsidRPr="008A68B4">
              <w:rPr>
                <w:rFonts w:ascii="Courier New" w:hAnsi="Courier New" w:cs="Courier New"/>
                <w:szCs w:val="18"/>
              </w:rPr>
              <w:t>compPortId</w:t>
            </w:r>
            <w:r w:rsidRPr="008A68B4">
              <w:rPr>
                <w:szCs w:val="18"/>
              </w:rPr>
              <w:tab/>
              <w:t>identifier of the test component port to be unmapped</w:t>
            </w:r>
            <w:r w:rsidRPr="008A68B4">
              <w:rPr>
                <w:szCs w:val="18"/>
              </w:rPr>
              <w:br/>
            </w:r>
            <w:r w:rsidRPr="008A68B4">
              <w:rPr>
                <w:rFonts w:ascii="Courier New" w:hAnsi="Courier New" w:cs="Courier New"/>
                <w:szCs w:val="18"/>
              </w:rPr>
              <w:t>tsiPortId</w:t>
            </w:r>
            <w:r w:rsidRPr="008A68B4">
              <w:rPr>
                <w:szCs w:val="18"/>
              </w:rPr>
              <w:tab/>
              <w:t>identifier of the test syste</w:t>
            </w:r>
            <w:r w:rsidR="00A81107" w:rsidRPr="008A68B4">
              <w:rPr>
                <w:szCs w:val="18"/>
              </w:rPr>
              <w:t>m interface port to be unmapped</w:t>
            </w:r>
          </w:p>
          <w:p w14:paraId="29663395" w14:textId="77777777" w:rsidR="00B16C26" w:rsidRPr="008A68B4" w:rsidRDefault="00B16C26" w:rsidP="00A81107">
            <w:pPr>
              <w:pStyle w:val="TAL"/>
              <w:tabs>
                <w:tab w:val="left" w:pos="1409"/>
              </w:tabs>
              <w:rPr>
                <w:szCs w:val="18"/>
              </w:rPr>
            </w:pPr>
            <w:r w:rsidRPr="008A68B4">
              <w:rPr>
                <w:rFonts w:ascii="Courier New" w:hAnsi="Courier New" w:cs="Courier New"/>
                <w:szCs w:val="18"/>
              </w:rPr>
              <w:t>paramList</w:t>
            </w:r>
            <w:r w:rsidR="00A81107" w:rsidRPr="008A68B4">
              <w:rPr>
                <w:rFonts w:ascii="Courier New" w:hAnsi="Courier New" w:cs="Courier New"/>
                <w:szCs w:val="18"/>
              </w:rPr>
              <w:tab/>
            </w:r>
            <w:r w:rsidRPr="008A68B4">
              <w:rPr>
                <w:szCs w:val="18"/>
              </w:rPr>
              <w:t>parameters of the parameterized map</w:t>
            </w:r>
          </w:p>
        </w:tc>
      </w:tr>
      <w:tr w:rsidR="00B16C26" w:rsidRPr="008A68B4" w14:paraId="52199897" w14:textId="77777777" w:rsidTr="003F0691">
        <w:trPr>
          <w:jc w:val="center"/>
        </w:trPr>
        <w:tc>
          <w:tcPr>
            <w:tcW w:w="1486" w:type="dxa"/>
          </w:tcPr>
          <w:p w14:paraId="2C763A5A" w14:textId="77777777" w:rsidR="00B16C26" w:rsidRPr="008A68B4" w:rsidRDefault="00B16C26" w:rsidP="003F0691">
            <w:pPr>
              <w:pStyle w:val="TAL"/>
              <w:rPr>
                <w:b/>
              </w:rPr>
            </w:pPr>
            <w:r w:rsidRPr="008A68B4">
              <w:rPr>
                <w:b/>
              </w:rPr>
              <w:t>Out Parameters</w:t>
            </w:r>
          </w:p>
        </w:tc>
        <w:tc>
          <w:tcPr>
            <w:tcW w:w="8289" w:type="dxa"/>
          </w:tcPr>
          <w:p w14:paraId="4EA95B1F" w14:textId="77777777" w:rsidR="00B16C26" w:rsidRPr="008A68B4" w:rsidRDefault="00B16C26" w:rsidP="003F0691">
            <w:pPr>
              <w:pStyle w:val="TAL"/>
              <w:rPr>
                <w:szCs w:val="18"/>
              </w:rPr>
            </w:pPr>
            <w:r w:rsidRPr="008A68B4">
              <w:rPr>
                <w:szCs w:val="18"/>
              </w:rPr>
              <w:t>n.a.</w:t>
            </w:r>
          </w:p>
        </w:tc>
      </w:tr>
      <w:tr w:rsidR="00B16C26" w:rsidRPr="008A68B4" w14:paraId="0CDB2E80" w14:textId="77777777" w:rsidTr="003F0691">
        <w:trPr>
          <w:jc w:val="center"/>
        </w:trPr>
        <w:tc>
          <w:tcPr>
            <w:tcW w:w="1486" w:type="dxa"/>
          </w:tcPr>
          <w:p w14:paraId="3AFFBB03" w14:textId="77777777" w:rsidR="00B16C26" w:rsidRPr="008A68B4" w:rsidRDefault="00B16C26" w:rsidP="003F0691">
            <w:pPr>
              <w:pStyle w:val="TAL"/>
              <w:rPr>
                <w:b/>
              </w:rPr>
            </w:pPr>
            <w:r w:rsidRPr="008A68B4">
              <w:rPr>
                <w:b/>
              </w:rPr>
              <w:t>Return Value</w:t>
            </w:r>
          </w:p>
        </w:tc>
        <w:tc>
          <w:tcPr>
            <w:tcW w:w="8289" w:type="dxa"/>
          </w:tcPr>
          <w:p w14:paraId="7FB639FA" w14:textId="77777777" w:rsidR="00B16C26" w:rsidRPr="008A68B4" w:rsidRDefault="00B16C26" w:rsidP="003F0691">
            <w:pPr>
              <w:pStyle w:val="TAL"/>
              <w:rPr>
                <w:szCs w:val="18"/>
              </w:rPr>
            </w:pPr>
            <w:r w:rsidRPr="008A68B4">
              <w:rPr>
                <w:szCs w:val="18"/>
              </w:rPr>
              <w:t xml:space="preserve">The return status of the </w:t>
            </w:r>
            <w:r w:rsidRPr="008A68B4">
              <w:rPr>
                <w:rFonts w:ascii="Courier New" w:hAnsi="Courier New" w:cs="Courier New"/>
                <w:szCs w:val="18"/>
              </w:rPr>
              <w:t>triUnmap</w:t>
            </w:r>
            <w:r w:rsidRPr="008A68B4">
              <w:rPr>
                <w:szCs w:val="18"/>
              </w:rPr>
              <w:t xml:space="preserve"> 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B16C26" w:rsidRPr="008A68B4" w14:paraId="4EA21E68" w14:textId="77777777" w:rsidTr="003F0691">
        <w:trPr>
          <w:jc w:val="center"/>
        </w:trPr>
        <w:tc>
          <w:tcPr>
            <w:tcW w:w="1486" w:type="dxa"/>
          </w:tcPr>
          <w:p w14:paraId="4F938F95" w14:textId="77777777" w:rsidR="00B16C26" w:rsidRPr="008A68B4" w:rsidRDefault="00B16C26" w:rsidP="003F0691">
            <w:pPr>
              <w:pStyle w:val="TAL"/>
              <w:rPr>
                <w:b/>
              </w:rPr>
            </w:pPr>
            <w:r w:rsidRPr="008A68B4">
              <w:rPr>
                <w:b/>
              </w:rPr>
              <w:t>Constraints</w:t>
            </w:r>
          </w:p>
        </w:tc>
        <w:tc>
          <w:tcPr>
            <w:tcW w:w="8289" w:type="dxa"/>
          </w:tcPr>
          <w:p w14:paraId="6AF831F9" w14:textId="77777777" w:rsidR="00B16C26" w:rsidRPr="008A68B4" w:rsidRDefault="00B16C26" w:rsidP="003F0691">
            <w:pPr>
              <w:pStyle w:val="TAL"/>
              <w:rPr>
                <w:szCs w:val="18"/>
              </w:rPr>
            </w:pPr>
            <w:r w:rsidRPr="008A68B4">
              <w:rPr>
                <w:szCs w:val="18"/>
              </w:rPr>
              <w:t>This operation is called by the TE when it executes any TTCN</w:t>
            </w:r>
            <w:r w:rsidRPr="008A68B4">
              <w:rPr>
                <w:szCs w:val="18"/>
              </w:rPr>
              <w:noBreakHyphen/>
              <w:t>3 unmap operation.</w:t>
            </w:r>
          </w:p>
        </w:tc>
      </w:tr>
      <w:tr w:rsidR="00B16C26" w:rsidRPr="008A68B4" w14:paraId="33D23EA4" w14:textId="77777777" w:rsidTr="003F0691">
        <w:trPr>
          <w:jc w:val="center"/>
        </w:trPr>
        <w:tc>
          <w:tcPr>
            <w:tcW w:w="1486" w:type="dxa"/>
          </w:tcPr>
          <w:p w14:paraId="3C756CD9" w14:textId="77777777" w:rsidR="00B16C26" w:rsidRPr="008A68B4" w:rsidRDefault="00B16C26" w:rsidP="003F0691">
            <w:pPr>
              <w:pStyle w:val="TAL"/>
              <w:rPr>
                <w:b/>
              </w:rPr>
            </w:pPr>
            <w:r w:rsidRPr="008A68B4">
              <w:rPr>
                <w:b/>
              </w:rPr>
              <w:t>Effect</w:t>
            </w:r>
          </w:p>
        </w:tc>
        <w:tc>
          <w:tcPr>
            <w:tcW w:w="8289" w:type="dxa"/>
          </w:tcPr>
          <w:p w14:paraId="7FDD9E57" w14:textId="6A146780" w:rsidR="00B16C26" w:rsidRPr="008A68B4" w:rsidRDefault="00B16C26" w:rsidP="003F0691">
            <w:pPr>
              <w:pStyle w:val="EW"/>
              <w:ind w:left="2100" w:hanging="2100"/>
              <w:rPr>
                <w:rFonts w:ascii="Arial" w:hAnsi="Arial" w:cs="Arial"/>
                <w:sz w:val="18"/>
                <w:szCs w:val="18"/>
              </w:rPr>
            </w:pPr>
            <w:r w:rsidRPr="008A68B4">
              <w:rPr>
                <w:rFonts w:ascii="Arial" w:hAnsi="Arial" w:cs="Arial"/>
                <w:sz w:val="18"/>
                <w:szCs w:val="18"/>
              </w:rPr>
              <w:t>The SA shall close a dynamic connection to the SUT for the referenced TSI port.</w:t>
            </w:r>
          </w:p>
          <w:p w14:paraId="741063D1" w14:textId="77777777" w:rsidR="00B16C26" w:rsidRPr="008A68B4" w:rsidRDefault="00B16C26" w:rsidP="003F0691">
            <w:pPr>
              <w:pStyle w:val="TAL"/>
              <w:rPr>
                <w:szCs w:val="18"/>
              </w:rPr>
            </w:pPr>
            <w:r w:rsidRPr="008A68B4">
              <w:rPr>
                <w:szCs w:val="18"/>
              </w:rPr>
              <w:t xml:space="preserve">The </w:t>
            </w:r>
            <w:r w:rsidRPr="008A68B4">
              <w:rPr>
                <w:rFonts w:ascii="Courier New" w:hAnsi="Courier New" w:cs="Courier New"/>
                <w:szCs w:val="18"/>
              </w:rPr>
              <w:t>triUnmap</w:t>
            </w:r>
            <w:r w:rsidRPr="008A68B4">
              <w:rPr>
                <w:szCs w:val="18"/>
              </w:rPr>
              <w:t xml:space="preserve"> operation returns </w:t>
            </w:r>
            <w:r w:rsidRPr="008A68B4">
              <w:rPr>
                <w:b/>
                <w:i/>
                <w:szCs w:val="18"/>
              </w:rPr>
              <w:t>TRI_Error</w:t>
            </w:r>
            <w:r w:rsidRPr="008A68B4">
              <w:rPr>
                <w:b/>
                <w:szCs w:val="18"/>
              </w:rPr>
              <w:t xml:space="preserve"> </w:t>
            </w:r>
            <w:r w:rsidRPr="008A68B4">
              <w:rPr>
                <w:szCs w:val="18"/>
              </w:rPr>
              <w:t xml:space="preserve">in case a connection could not be closed successfully or no such connection has been established previously, </w:t>
            </w:r>
            <w:r w:rsidRPr="008A68B4">
              <w:rPr>
                <w:b/>
                <w:i/>
                <w:szCs w:val="18"/>
              </w:rPr>
              <w:t>TRI_OK</w:t>
            </w:r>
            <w:r w:rsidRPr="008A68B4">
              <w:rPr>
                <w:szCs w:val="18"/>
              </w:rPr>
              <w:t xml:space="preserve"> otherwise. The operation should return </w:t>
            </w:r>
            <w:r w:rsidRPr="008A68B4">
              <w:rPr>
                <w:b/>
                <w:i/>
                <w:szCs w:val="18"/>
              </w:rPr>
              <w:t>TRI_OK</w:t>
            </w:r>
            <w:r w:rsidRPr="008A68B4">
              <w:rPr>
                <w:szCs w:val="18"/>
              </w:rPr>
              <w:t xml:space="preserve"> in case no dynamic connections have to be closed by the test system.</w:t>
            </w:r>
          </w:p>
        </w:tc>
      </w:tr>
    </w:tbl>
    <w:p w14:paraId="23B9DAD8" w14:textId="77777777" w:rsidR="00B16C26" w:rsidRPr="008A68B4" w:rsidRDefault="00B16C26" w:rsidP="00B16C26"/>
    <w:p w14:paraId="2C0D4BF7" w14:textId="77777777" w:rsidR="000C34D2" w:rsidRPr="008A68B4" w:rsidRDefault="008C7169" w:rsidP="00A74DFE">
      <w:pPr>
        <w:pStyle w:val="Heading2"/>
        <w:keepNext w:val="0"/>
      </w:pPr>
      <w:bookmarkStart w:id="195" w:name="_Toc87877509"/>
      <w:r w:rsidRPr="008A68B4">
        <w:t>7</w:t>
      </w:r>
      <w:r w:rsidR="000C34D2" w:rsidRPr="008A68B4">
        <w:t>.</w:t>
      </w:r>
      <w:r w:rsidR="00663037" w:rsidRPr="008A68B4">
        <w:t>3</w:t>
      </w:r>
      <w:r w:rsidR="000C34D2" w:rsidRPr="008A68B4">
        <w:tab/>
        <w:t xml:space="preserve">Changes to </w:t>
      </w:r>
      <w:r w:rsidR="001541C1" w:rsidRPr="008A68B4">
        <w:t xml:space="preserve">clause </w:t>
      </w:r>
      <w:r w:rsidR="000C34D2" w:rsidRPr="008A68B4">
        <w:t>5.5.3</w:t>
      </w:r>
      <w:r w:rsidR="00813F9E" w:rsidRPr="008A68B4">
        <w:t xml:space="preserve"> of ETSI ES 201 873-5,</w:t>
      </w:r>
      <w:r w:rsidR="0035720C" w:rsidRPr="008A68B4">
        <w:t xml:space="preserve"> </w:t>
      </w:r>
      <w:r w:rsidR="000C34D2" w:rsidRPr="008A68B4">
        <w:t>Message based communication operations</w:t>
      </w:r>
      <w:bookmarkEnd w:id="195"/>
    </w:p>
    <w:p w14:paraId="1527FEC0" w14:textId="77777777" w:rsidR="000C34D2" w:rsidRPr="008A68B4" w:rsidRDefault="000C34D2" w:rsidP="00A74DFE">
      <w:pPr>
        <w:pStyle w:val="H6"/>
        <w:keepNext w:val="0"/>
      </w:pPr>
      <w:r w:rsidRPr="008A68B4">
        <w:t>5.5.3.1</w:t>
      </w:r>
      <w:r w:rsidRPr="008A68B4">
        <w:tab/>
      </w:r>
      <w:proofErr w:type="gramStart"/>
      <w:r w:rsidRPr="008A68B4">
        <w:t>triSend</w:t>
      </w:r>
      <w:proofErr w:type="gramEnd"/>
      <w:r w:rsidRPr="008A68B4">
        <w:t xml:space="preserve"> </w:t>
      </w:r>
      <w:r w:rsidRPr="008A68B4">
        <w:sym w:font="Wingdings" w:char="F0E0"/>
      </w:r>
      <w:r w:rsidRPr="008A68B4">
        <w:t xml:space="preserve"> xtriSend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0C34D2" w:rsidRPr="008A68B4" w14:paraId="59F929C0" w14:textId="77777777" w:rsidTr="003F0691">
        <w:trPr>
          <w:jc w:val="center"/>
        </w:trPr>
        <w:tc>
          <w:tcPr>
            <w:tcW w:w="1486" w:type="dxa"/>
          </w:tcPr>
          <w:p w14:paraId="3A64D22F" w14:textId="77777777" w:rsidR="000C34D2" w:rsidRPr="008A68B4" w:rsidRDefault="000C34D2" w:rsidP="00A74DFE">
            <w:pPr>
              <w:pStyle w:val="TAL"/>
              <w:keepNext w:val="0"/>
              <w:rPr>
                <w:b/>
                <w:szCs w:val="18"/>
              </w:rPr>
            </w:pPr>
            <w:r w:rsidRPr="008A68B4">
              <w:rPr>
                <w:b/>
                <w:szCs w:val="18"/>
              </w:rPr>
              <w:t>Signature</w:t>
            </w:r>
          </w:p>
        </w:tc>
        <w:tc>
          <w:tcPr>
            <w:tcW w:w="8289" w:type="dxa"/>
          </w:tcPr>
          <w:p w14:paraId="48E02506" w14:textId="77777777" w:rsidR="000C34D2" w:rsidRPr="008A68B4" w:rsidRDefault="000C34D2" w:rsidP="00A74DFE">
            <w:pPr>
              <w:pStyle w:val="TAL"/>
              <w:keepNext w:val="0"/>
              <w:ind w:left="2523" w:hanging="2523"/>
              <w:rPr>
                <w:rFonts w:ascii="Courier New" w:hAnsi="Courier New" w:cs="Courier New"/>
                <w:szCs w:val="18"/>
              </w:rPr>
            </w:pPr>
            <w:r w:rsidRPr="008A68B4">
              <w:rPr>
                <w:rFonts w:ascii="Courier New" w:hAnsi="Courier New"/>
                <w:szCs w:val="18"/>
              </w:rPr>
              <w:t>TriStatusType xtriSend(in TriComponentIdType componentId,</w:t>
            </w:r>
            <w:r w:rsidRPr="008A68B4">
              <w:rPr>
                <w:rFonts w:ascii="Courier New" w:hAnsi="Courier New"/>
                <w:szCs w:val="18"/>
              </w:rPr>
              <w:br/>
            </w:r>
            <w:r w:rsidR="007B35D0" w:rsidRPr="008A68B4">
              <w:rPr>
                <w:rFonts w:ascii="Courier New" w:hAnsi="Courier New"/>
                <w:szCs w:val="18"/>
              </w:rPr>
              <w:t>in TriPortIdType tsiPortId,</w:t>
            </w:r>
            <w:r w:rsidRPr="008A68B4">
              <w:rPr>
                <w:rFonts w:ascii="Courier New" w:hAnsi="Courier New"/>
                <w:szCs w:val="18"/>
              </w:rPr>
              <w:br/>
              <w:t>in Value SUTaddress</w:t>
            </w:r>
            <w:r w:rsidR="007B35D0" w:rsidRPr="008A68B4">
              <w:rPr>
                <w:rFonts w:ascii="Courier New" w:hAnsi="Courier New"/>
                <w:szCs w:val="18"/>
              </w:rPr>
              <w:t>,</w:t>
            </w:r>
            <w:r w:rsidRPr="008A68B4">
              <w:rPr>
                <w:rFonts w:ascii="Courier New" w:hAnsi="Courier New"/>
                <w:szCs w:val="18"/>
              </w:rPr>
              <w:br/>
              <w:t>in Value sendMessage)</w:t>
            </w:r>
          </w:p>
        </w:tc>
      </w:tr>
      <w:tr w:rsidR="000C34D2" w:rsidRPr="008A68B4" w14:paraId="3DB912D4" w14:textId="77777777" w:rsidTr="003F0691">
        <w:trPr>
          <w:jc w:val="center"/>
        </w:trPr>
        <w:tc>
          <w:tcPr>
            <w:tcW w:w="1486" w:type="dxa"/>
          </w:tcPr>
          <w:p w14:paraId="46C38B08" w14:textId="77777777" w:rsidR="000C34D2" w:rsidRPr="008A68B4" w:rsidRDefault="000C34D2" w:rsidP="00A74DFE">
            <w:pPr>
              <w:pStyle w:val="TAL"/>
              <w:keepNext w:val="0"/>
              <w:rPr>
                <w:b/>
                <w:szCs w:val="18"/>
              </w:rPr>
            </w:pPr>
            <w:r w:rsidRPr="008A68B4">
              <w:rPr>
                <w:b/>
                <w:szCs w:val="18"/>
              </w:rPr>
              <w:t xml:space="preserve">In Parameters </w:t>
            </w:r>
          </w:p>
        </w:tc>
        <w:tc>
          <w:tcPr>
            <w:tcW w:w="8289" w:type="dxa"/>
          </w:tcPr>
          <w:p w14:paraId="56B99B67" w14:textId="77777777" w:rsidR="000C34D2" w:rsidRPr="008A68B4" w:rsidRDefault="000C34D2" w:rsidP="00A74DFE">
            <w:pPr>
              <w:pStyle w:val="TAL"/>
              <w:keepNext w:val="0"/>
              <w:tabs>
                <w:tab w:val="left" w:pos="1449"/>
              </w:tabs>
              <w:rPr>
                <w:szCs w:val="18"/>
              </w:rPr>
            </w:pPr>
            <w:r w:rsidRPr="008A68B4">
              <w:rPr>
                <w:rFonts w:ascii="Courier New" w:hAnsi="Courier New"/>
                <w:szCs w:val="18"/>
              </w:rPr>
              <w:t>componentId</w:t>
            </w:r>
            <w:r w:rsidRPr="008A68B4">
              <w:rPr>
                <w:szCs w:val="18"/>
              </w:rPr>
              <w:tab/>
              <w:t>identifier of the sending test component</w:t>
            </w:r>
          </w:p>
          <w:p w14:paraId="298BB508" w14:textId="77777777" w:rsidR="000C34D2" w:rsidRPr="008A68B4" w:rsidRDefault="000C34D2" w:rsidP="00A74DFE">
            <w:pPr>
              <w:pStyle w:val="TAL"/>
              <w:keepNext w:val="0"/>
              <w:tabs>
                <w:tab w:val="left" w:pos="1449"/>
              </w:tabs>
              <w:rPr>
                <w:szCs w:val="18"/>
              </w:rPr>
            </w:pPr>
            <w:r w:rsidRPr="008A68B4">
              <w:rPr>
                <w:rFonts w:ascii="Courier New" w:hAnsi="Courier New"/>
                <w:szCs w:val="18"/>
              </w:rPr>
              <w:t>tsiPortId</w:t>
            </w:r>
            <w:r w:rsidRPr="008A68B4">
              <w:rPr>
                <w:szCs w:val="18"/>
              </w:rPr>
              <w:tab/>
              <w:t xml:space="preserve">identifier of the test system interface port via which the message is sent to the SUT </w:t>
            </w:r>
            <w:r w:rsidRPr="008A68B4">
              <w:rPr>
                <w:szCs w:val="18"/>
              </w:rPr>
              <w:tab/>
              <w:t>Adaptor</w:t>
            </w:r>
          </w:p>
          <w:p w14:paraId="6FACBBFC" w14:textId="77777777" w:rsidR="000C34D2" w:rsidRPr="008A68B4" w:rsidRDefault="000C34D2" w:rsidP="00A74DFE">
            <w:pPr>
              <w:pStyle w:val="TAL"/>
              <w:keepNext w:val="0"/>
              <w:tabs>
                <w:tab w:val="left" w:pos="1449"/>
              </w:tabs>
              <w:rPr>
                <w:szCs w:val="18"/>
              </w:rPr>
            </w:pPr>
            <w:r w:rsidRPr="008A68B4">
              <w:rPr>
                <w:rFonts w:ascii="Courier New" w:hAnsi="Courier New"/>
                <w:szCs w:val="18"/>
              </w:rPr>
              <w:t>SUTaddress</w:t>
            </w:r>
            <w:r w:rsidRPr="008A68B4">
              <w:rPr>
                <w:szCs w:val="18"/>
              </w:rPr>
              <w:tab/>
              <w:t>(optional) destination address value within the SUT</w:t>
            </w:r>
          </w:p>
          <w:p w14:paraId="50B4A8B5" w14:textId="77777777" w:rsidR="000C34D2" w:rsidRPr="008A68B4" w:rsidRDefault="000C34D2" w:rsidP="00A74DFE">
            <w:pPr>
              <w:pStyle w:val="TAL"/>
              <w:keepNext w:val="0"/>
              <w:tabs>
                <w:tab w:val="left" w:pos="1449"/>
              </w:tabs>
              <w:rPr>
                <w:szCs w:val="18"/>
              </w:rPr>
            </w:pPr>
            <w:r w:rsidRPr="008A68B4">
              <w:rPr>
                <w:rFonts w:ascii="Courier New" w:hAnsi="Courier New"/>
                <w:szCs w:val="18"/>
              </w:rPr>
              <w:t>sendMessage</w:t>
            </w:r>
            <w:r w:rsidRPr="008A68B4">
              <w:rPr>
                <w:szCs w:val="18"/>
              </w:rPr>
              <w:tab/>
              <w:t>the value to be sent</w:t>
            </w:r>
          </w:p>
        </w:tc>
      </w:tr>
      <w:tr w:rsidR="000C34D2" w:rsidRPr="008A68B4" w14:paraId="7AE11234" w14:textId="77777777" w:rsidTr="003F0691">
        <w:trPr>
          <w:jc w:val="center"/>
        </w:trPr>
        <w:tc>
          <w:tcPr>
            <w:tcW w:w="1486" w:type="dxa"/>
          </w:tcPr>
          <w:p w14:paraId="00141826" w14:textId="77777777" w:rsidR="000C34D2" w:rsidRPr="008A68B4" w:rsidRDefault="000C34D2" w:rsidP="00A74DFE">
            <w:pPr>
              <w:pStyle w:val="TAL"/>
              <w:keepNext w:val="0"/>
              <w:rPr>
                <w:b/>
                <w:szCs w:val="18"/>
              </w:rPr>
            </w:pPr>
            <w:r w:rsidRPr="008A68B4">
              <w:rPr>
                <w:b/>
                <w:szCs w:val="18"/>
              </w:rPr>
              <w:t>Out Parameters</w:t>
            </w:r>
          </w:p>
        </w:tc>
        <w:tc>
          <w:tcPr>
            <w:tcW w:w="8289" w:type="dxa"/>
          </w:tcPr>
          <w:p w14:paraId="1DEF2813" w14:textId="77777777" w:rsidR="000C34D2" w:rsidRPr="008A68B4" w:rsidRDefault="000C34D2" w:rsidP="00A74DFE">
            <w:pPr>
              <w:pStyle w:val="TAL"/>
              <w:keepNext w:val="0"/>
              <w:rPr>
                <w:szCs w:val="18"/>
              </w:rPr>
            </w:pPr>
            <w:r w:rsidRPr="008A68B4">
              <w:rPr>
                <w:szCs w:val="18"/>
              </w:rPr>
              <w:t>n.a.</w:t>
            </w:r>
          </w:p>
        </w:tc>
      </w:tr>
      <w:tr w:rsidR="000C34D2" w:rsidRPr="008A68B4" w14:paraId="72DE7B95" w14:textId="77777777" w:rsidTr="003F0691">
        <w:trPr>
          <w:jc w:val="center"/>
        </w:trPr>
        <w:tc>
          <w:tcPr>
            <w:tcW w:w="1486" w:type="dxa"/>
          </w:tcPr>
          <w:p w14:paraId="2784504D" w14:textId="77777777" w:rsidR="000C34D2" w:rsidRPr="008A68B4" w:rsidRDefault="000C34D2" w:rsidP="002847F6">
            <w:pPr>
              <w:pStyle w:val="TAL"/>
              <w:keepNext w:val="0"/>
              <w:rPr>
                <w:b/>
                <w:szCs w:val="18"/>
              </w:rPr>
            </w:pPr>
            <w:r w:rsidRPr="008A68B4">
              <w:rPr>
                <w:b/>
                <w:szCs w:val="18"/>
              </w:rPr>
              <w:t>Return Value</w:t>
            </w:r>
          </w:p>
        </w:tc>
        <w:tc>
          <w:tcPr>
            <w:tcW w:w="8289" w:type="dxa"/>
          </w:tcPr>
          <w:p w14:paraId="1A0953BF" w14:textId="77777777" w:rsidR="000C34D2" w:rsidRPr="008A68B4" w:rsidRDefault="000C34D2" w:rsidP="002847F6">
            <w:pPr>
              <w:pStyle w:val="TAL"/>
              <w:keepNext w:val="0"/>
              <w:rPr>
                <w:szCs w:val="18"/>
              </w:rPr>
            </w:pPr>
            <w:r w:rsidRPr="008A68B4">
              <w:rPr>
                <w:szCs w:val="18"/>
              </w:rPr>
              <w:t xml:space="preserve">The return status of the </w:t>
            </w:r>
            <w:r w:rsidRPr="008A68B4">
              <w:rPr>
                <w:rFonts w:ascii="Courier New" w:hAnsi="Courier New"/>
                <w:szCs w:val="18"/>
              </w:rPr>
              <w:t xml:space="preserve">triSend </w:t>
            </w:r>
            <w:r w:rsidRPr="008A68B4">
              <w:rPr>
                <w:szCs w:val="18"/>
              </w:rPr>
              <w:t>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0C34D2" w:rsidRPr="008A68B4" w14:paraId="7CBF5973" w14:textId="77777777" w:rsidTr="003F0691">
        <w:trPr>
          <w:jc w:val="center"/>
        </w:trPr>
        <w:tc>
          <w:tcPr>
            <w:tcW w:w="1486" w:type="dxa"/>
          </w:tcPr>
          <w:p w14:paraId="5C3801FB" w14:textId="77777777" w:rsidR="000C34D2" w:rsidRPr="008A68B4" w:rsidRDefault="000C34D2" w:rsidP="003F0691">
            <w:pPr>
              <w:pStyle w:val="TAL"/>
              <w:rPr>
                <w:b/>
                <w:szCs w:val="18"/>
              </w:rPr>
            </w:pPr>
            <w:r w:rsidRPr="008A68B4">
              <w:rPr>
                <w:b/>
                <w:szCs w:val="18"/>
              </w:rPr>
              <w:lastRenderedPageBreak/>
              <w:t>Constraints</w:t>
            </w:r>
          </w:p>
        </w:tc>
        <w:tc>
          <w:tcPr>
            <w:tcW w:w="8289" w:type="dxa"/>
          </w:tcPr>
          <w:p w14:paraId="6BB0E7F4" w14:textId="77777777" w:rsidR="000C34D2" w:rsidRPr="008A68B4" w:rsidRDefault="000C34D2" w:rsidP="003F0691">
            <w:pPr>
              <w:pStyle w:val="TAL"/>
              <w:rPr>
                <w:szCs w:val="18"/>
              </w:rPr>
            </w:pPr>
            <w:r w:rsidRPr="008A68B4">
              <w:rPr>
                <w:szCs w:val="18"/>
              </w:rPr>
              <w:t>This operation is called by the TE when it executes a TTCN</w:t>
            </w:r>
            <w:r w:rsidRPr="008A68B4">
              <w:rPr>
                <w:szCs w:val="18"/>
              </w:rPr>
              <w:noBreakHyphen/>
              <w:t>3 unicast send operation on a component port, which has been mapped to a TSI port. This operation is called by the TE for all TTCN</w:t>
            </w:r>
            <w:r w:rsidRPr="008A68B4">
              <w:rPr>
                <w:szCs w:val="18"/>
              </w:rPr>
              <w:noBreakHyphen/>
              <w:t>3 send operations if no system component has been specified for a test case, i.e. only a MTC test component is created for a test case.</w:t>
            </w:r>
          </w:p>
        </w:tc>
      </w:tr>
      <w:tr w:rsidR="000C34D2" w:rsidRPr="008A68B4" w14:paraId="36609590" w14:textId="77777777" w:rsidTr="003F0691">
        <w:trPr>
          <w:jc w:val="center"/>
        </w:trPr>
        <w:tc>
          <w:tcPr>
            <w:tcW w:w="1486" w:type="dxa"/>
          </w:tcPr>
          <w:p w14:paraId="53D77A80" w14:textId="77777777" w:rsidR="000C34D2" w:rsidRPr="008A68B4" w:rsidRDefault="000C34D2" w:rsidP="003F0691">
            <w:pPr>
              <w:pStyle w:val="TAL"/>
              <w:rPr>
                <w:b/>
                <w:szCs w:val="18"/>
              </w:rPr>
            </w:pPr>
            <w:r w:rsidRPr="008A68B4">
              <w:rPr>
                <w:b/>
                <w:szCs w:val="18"/>
              </w:rPr>
              <w:t>Effect</w:t>
            </w:r>
          </w:p>
        </w:tc>
        <w:tc>
          <w:tcPr>
            <w:tcW w:w="8289" w:type="dxa"/>
          </w:tcPr>
          <w:p w14:paraId="0C8365BB" w14:textId="77777777" w:rsidR="000C34D2" w:rsidRPr="008A68B4" w:rsidRDefault="000C34D2" w:rsidP="003F0691">
            <w:pPr>
              <w:pStyle w:val="TAL"/>
              <w:rPr>
                <w:szCs w:val="18"/>
              </w:rPr>
            </w:pPr>
            <w:r w:rsidRPr="008A68B4">
              <w:rPr>
                <w:szCs w:val="18"/>
              </w:rPr>
              <w:t xml:space="preserve">The SA can send the message to the SUT. </w:t>
            </w:r>
          </w:p>
          <w:p w14:paraId="27E2799F" w14:textId="77777777" w:rsidR="000C34D2" w:rsidRPr="008A68B4" w:rsidRDefault="000C34D2" w:rsidP="003F0691">
            <w:pPr>
              <w:pStyle w:val="TAL"/>
              <w:rPr>
                <w:szCs w:val="18"/>
              </w:rPr>
            </w:pPr>
            <w:r w:rsidRPr="008A68B4">
              <w:rPr>
                <w:szCs w:val="18"/>
              </w:rPr>
              <w:t xml:space="preserve">The </w:t>
            </w:r>
            <w:r w:rsidRPr="008A68B4">
              <w:rPr>
                <w:rFonts w:ascii="Courier New" w:hAnsi="Courier New"/>
                <w:szCs w:val="18"/>
              </w:rPr>
              <w:t>triSend</w:t>
            </w:r>
            <w:r w:rsidRPr="008A68B4">
              <w:rPr>
                <w:szCs w:val="18"/>
              </w:rPr>
              <w:t xml:space="preserve"> operation returns </w:t>
            </w:r>
            <w:r w:rsidRPr="008A68B4">
              <w:rPr>
                <w:b/>
                <w:i/>
                <w:szCs w:val="18"/>
              </w:rPr>
              <w:t>TRI_OK</w:t>
            </w:r>
            <w:r w:rsidRPr="008A68B4">
              <w:rPr>
                <w:b/>
                <w:szCs w:val="18"/>
              </w:rPr>
              <w:t xml:space="preserve"> </w:t>
            </w:r>
            <w:r w:rsidRPr="008A68B4">
              <w:rPr>
                <w:szCs w:val="18"/>
              </w:rPr>
              <w:t xml:space="preserve">in case it has been completed successfully. Otherwise </w:t>
            </w:r>
            <w:r w:rsidRPr="008A68B4">
              <w:rPr>
                <w:b/>
                <w:i/>
                <w:szCs w:val="18"/>
              </w:rPr>
              <w:t>TRI_Error</w:t>
            </w:r>
            <w:r w:rsidRPr="008A68B4">
              <w:rPr>
                <w:szCs w:val="18"/>
              </w:rPr>
              <w:t xml:space="preserve"> shall be returned. Notice that the return value </w:t>
            </w:r>
            <w:r w:rsidRPr="008A68B4">
              <w:rPr>
                <w:b/>
                <w:i/>
                <w:szCs w:val="18"/>
              </w:rPr>
              <w:t>TRI_OK</w:t>
            </w:r>
            <w:r w:rsidRPr="008A68B4">
              <w:rPr>
                <w:szCs w:val="18"/>
              </w:rPr>
              <w:t xml:space="preserve"> does not imply that the SUT has received </w:t>
            </w:r>
            <w:r w:rsidRPr="008A68B4">
              <w:rPr>
                <w:rFonts w:ascii="Courier New" w:hAnsi="Courier New"/>
                <w:szCs w:val="18"/>
              </w:rPr>
              <w:t>sendMessage</w:t>
            </w:r>
            <w:r w:rsidRPr="008A68B4">
              <w:rPr>
                <w:szCs w:val="18"/>
              </w:rPr>
              <w:t>.</w:t>
            </w:r>
          </w:p>
        </w:tc>
      </w:tr>
    </w:tbl>
    <w:p w14:paraId="3256961F" w14:textId="77777777" w:rsidR="000C34D2" w:rsidRPr="008A68B4" w:rsidRDefault="000C34D2" w:rsidP="000C34D2"/>
    <w:p w14:paraId="3EC9F0D0" w14:textId="77777777" w:rsidR="000C34D2" w:rsidRPr="008A68B4" w:rsidRDefault="000C34D2" w:rsidP="00A7430B">
      <w:pPr>
        <w:pStyle w:val="H6"/>
      </w:pPr>
      <w:r w:rsidRPr="008A68B4">
        <w:t>5.5.3.2</w:t>
      </w:r>
      <w:r w:rsidRPr="008A68B4">
        <w:tab/>
      </w:r>
      <w:proofErr w:type="gramStart"/>
      <w:r w:rsidRPr="008A68B4">
        <w:t>triSendBC</w:t>
      </w:r>
      <w:proofErr w:type="gramEnd"/>
      <w:r w:rsidRPr="008A68B4">
        <w:t xml:space="preserve"> </w:t>
      </w:r>
      <w:r w:rsidR="000D5DD6" w:rsidRPr="008A68B4">
        <w:sym w:font="Wingdings" w:char="F0E0"/>
      </w:r>
      <w:r w:rsidR="000D5DD6" w:rsidRPr="008A68B4">
        <w:t xml:space="preserve"> xtriSendBC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0C34D2" w:rsidRPr="008A68B4" w14:paraId="09476E6A" w14:textId="77777777" w:rsidTr="003F0691">
        <w:trPr>
          <w:jc w:val="center"/>
        </w:trPr>
        <w:tc>
          <w:tcPr>
            <w:tcW w:w="1486" w:type="dxa"/>
          </w:tcPr>
          <w:p w14:paraId="64283553" w14:textId="77777777" w:rsidR="000C34D2" w:rsidRPr="008A68B4" w:rsidRDefault="000C34D2" w:rsidP="003F0691">
            <w:pPr>
              <w:pStyle w:val="TAL"/>
              <w:rPr>
                <w:b/>
                <w:szCs w:val="18"/>
              </w:rPr>
            </w:pPr>
            <w:r w:rsidRPr="008A68B4">
              <w:rPr>
                <w:b/>
                <w:szCs w:val="18"/>
              </w:rPr>
              <w:t>Signature</w:t>
            </w:r>
          </w:p>
        </w:tc>
        <w:tc>
          <w:tcPr>
            <w:tcW w:w="8289" w:type="dxa"/>
          </w:tcPr>
          <w:p w14:paraId="7592A237" w14:textId="77777777" w:rsidR="000C34D2" w:rsidRPr="008A68B4" w:rsidRDefault="000C34D2" w:rsidP="003F0691">
            <w:pPr>
              <w:pStyle w:val="TAL"/>
              <w:ind w:left="2025" w:hanging="2025"/>
              <w:rPr>
                <w:rFonts w:ascii="Courier New" w:hAnsi="Courier New"/>
                <w:szCs w:val="18"/>
              </w:rPr>
            </w:pPr>
            <w:r w:rsidRPr="008A68B4">
              <w:rPr>
                <w:rFonts w:ascii="Courier New" w:hAnsi="Courier New"/>
                <w:szCs w:val="18"/>
              </w:rPr>
              <w:t xml:space="preserve">TriStatusType </w:t>
            </w:r>
            <w:r w:rsidR="000D5DD6" w:rsidRPr="008A68B4">
              <w:rPr>
                <w:rFonts w:ascii="Courier New" w:hAnsi="Courier New"/>
                <w:szCs w:val="18"/>
              </w:rPr>
              <w:t>x</w:t>
            </w:r>
            <w:r w:rsidRPr="008A68B4">
              <w:rPr>
                <w:rFonts w:ascii="Courier New" w:hAnsi="Courier New"/>
                <w:szCs w:val="18"/>
              </w:rPr>
              <w:t>triSendBC(in TriComponentIdType componentId,</w:t>
            </w:r>
          </w:p>
          <w:p w14:paraId="15661BDB" w14:textId="77777777" w:rsidR="000C34D2" w:rsidRPr="008A68B4" w:rsidRDefault="007B35D0" w:rsidP="007B35D0">
            <w:pPr>
              <w:pStyle w:val="TAL"/>
              <w:ind w:left="2523" w:hanging="2523"/>
              <w:rPr>
                <w:rFonts w:ascii="Courier New" w:hAnsi="Courier New" w:cs="Courier New"/>
                <w:szCs w:val="18"/>
              </w:rPr>
            </w:pPr>
            <w:r w:rsidRPr="008A68B4">
              <w:rPr>
                <w:rFonts w:ascii="Courier New" w:hAnsi="Courier New"/>
                <w:szCs w:val="18"/>
              </w:rPr>
              <w:tab/>
              <w:t>in TriPortIdType tsiPortId,</w:t>
            </w:r>
            <w:r w:rsidR="000C34D2" w:rsidRPr="008A68B4">
              <w:rPr>
                <w:rFonts w:ascii="Courier New" w:hAnsi="Courier New"/>
                <w:szCs w:val="18"/>
              </w:rPr>
              <w:br/>
              <w:t xml:space="preserve">in </w:t>
            </w:r>
            <w:r w:rsidR="000D5DD6" w:rsidRPr="008A68B4">
              <w:rPr>
                <w:rFonts w:ascii="Courier New" w:hAnsi="Courier New"/>
                <w:szCs w:val="18"/>
              </w:rPr>
              <w:t xml:space="preserve">Value </w:t>
            </w:r>
            <w:r w:rsidR="000C34D2" w:rsidRPr="008A68B4">
              <w:rPr>
                <w:rFonts w:ascii="Courier New" w:hAnsi="Courier New"/>
                <w:szCs w:val="18"/>
              </w:rPr>
              <w:t>sendMessage)</w:t>
            </w:r>
          </w:p>
        </w:tc>
      </w:tr>
      <w:tr w:rsidR="000C34D2" w:rsidRPr="008A68B4" w14:paraId="49D55C7A" w14:textId="77777777" w:rsidTr="003F0691">
        <w:trPr>
          <w:jc w:val="center"/>
        </w:trPr>
        <w:tc>
          <w:tcPr>
            <w:tcW w:w="1486" w:type="dxa"/>
          </w:tcPr>
          <w:p w14:paraId="1463816C" w14:textId="77777777" w:rsidR="000C34D2" w:rsidRPr="008A68B4" w:rsidRDefault="000C34D2" w:rsidP="003F0691">
            <w:pPr>
              <w:pStyle w:val="TAL"/>
              <w:rPr>
                <w:b/>
                <w:szCs w:val="18"/>
              </w:rPr>
            </w:pPr>
            <w:r w:rsidRPr="008A68B4">
              <w:rPr>
                <w:b/>
                <w:szCs w:val="18"/>
              </w:rPr>
              <w:t xml:space="preserve">In Parameters </w:t>
            </w:r>
          </w:p>
        </w:tc>
        <w:tc>
          <w:tcPr>
            <w:tcW w:w="8289" w:type="dxa"/>
          </w:tcPr>
          <w:p w14:paraId="4868C674" w14:textId="77777777" w:rsidR="000C34D2" w:rsidRPr="008A68B4" w:rsidRDefault="000C34D2" w:rsidP="003F0691">
            <w:pPr>
              <w:pStyle w:val="TAL"/>
              <w:tabs>
                <w:tab w:val="left" w:pos="1449"/>
              </w:tabs>
              <w:rPr>
                <w:szCs w:val="18"/>
              </w:rPr>
            </w:pPr>
            <w:r w:rsidRPr="008A68B4">
              <w:rPr>
                <w:rFonts w:ascii="Courier New" w:hAnsi="Courier New"/>
                <w:szCs w:val="18"/>
              </w:rPr>
              <w:t>componentId</w:t>
            </w:r>
            <w:r w:rsidRPr="008A68B4">
              <w:rPr>
                <w:szCs w:val="18"/>
              </w:rPr>
              <w:tab/>
              <w:t>identifier of the sending test component</w:t>
            </w:r>
          </w:p>
          <w:p w14:paraId="76922F26" w14:textId="77777777" w:rsidR="000C34D2" w:rsidRPr="008A68B4" w:rsidRDefault="000C34D2" w:rsidP="003F0691">
            <w:pPr>
              <w:pStyle w:val="TAL"/>
              <w:tabs>
                <w:tab w:val="left" w:pos="1449"/>
              </w:tabs>
              <w:rPr>
                <w:szCs w:val="18"/>
              </w:rPr>
            </w:pPr>
            <w:r w:rsidRPr="008A68B4">
              <w:rPr>
                <w:rFonts w:ascii="Courier New" w:hAnsi="Courier New"/>
                <w:szCs w:val="18"/>
              </w:rPr>
              <w:t>tsiPortId</w:t>
            </w:r>
            <w:r w:rsidRPr="008A68B4">
              <w:rPr>
                <w:szCs w:val="18"/>
              </w:rPr>
              <w:tab/>
              <w:t xml:space="preserve">identifier of the test system interface port via which the message is sent to the SUT </w:t>
            </w:r>
            <w:r w:rsidRPr="008A68B4">
              <w:rPr>
                <w:szCs w:val="18"/>
              </w:rPr>
              <w:tab/>
              <w:t>Adaptor</w:t>
            </w:r>
          </w:p>
          <w:p w14:paraId="6127AAEE" w14:textId="77777777" w:rsidR="000C34D2" w:rsidRPr="008A68B4" w:rsidRDefault="000C34D2" w:rsidP="000D5DD6">
            <w:pPr>
              <w:pStyle w:val="TAL"/>
              <w:tabs>
                <w:tab w:val="left" w:pos="1449"/>
              </w:tabs>
              <w:rPr>
                <w:szCs w:val="18"/>
              </w:rPr>
            </w:pPr>
            <w:r w:rsidRPr="008A68B4">
              <w:rPr>
                <w:rFonts w:ascii="Courier New" w:hAnsi="Courier New"/>
                <w:szCs w:val="18"/>
              </w:rPr>
              <w:t>sendMessage</w:t>
            </w:r>
            <w:r w:rsidRPr="008A68B4">
              <w:rPr>
                <w:szCs w:val="18"/>
              </w:rPr>
              <w:tab/>
              <w:t xml:space="preserve">the </w:t>
            </w:r>
            <w:r w:rsidR="000D5DD6" w:rsidRPr="008A68B4">
              <w:rPr>
                <w:szCs w:val="18"/>
              </w:rPr>
              <w:t xml:space="preserve">value </w:t>
            </w:r>
            <w:r w:rsidRPr="008A68B4">
              <w:rPr>
                <w:szCs w:val="18"/>
              </w:rPr>
              <w:t>to be sent</w:t>
            </w:r>
          </w:p>
        </w:tc>
      </w:tr>
      <w:tr w:rsidR="000C34D2" w:rsidRPr="008A68B4" w14:paraId="43F77F1F" w14:textId="77777777" w:rsidTr="003F0691">
        <w:trPr>
          <w:jc w:val="center"/>
        </w:trPr>
        <w:tc>
          <w:tcPr>
            <w:tcW w:w="1486" w:type="dxa"/>
          </w:tcPr>
          <w:p w14:paraId="1949A35E" w14:textId="77777777" w:rsidR="000C34D2" w:rsidRPr="008A68B4" w:rsidRDefault="000C34D2" w:rsidP="003F0691">
            <w:pPr>
              <w:pStyle w:val="TAL"/>
              <w:rPr>
                <w:b/>
                <w:szCs w:val="18"/>
              </w:rPr>
            </w:pPr>
            <w:r w:rsidRPr="008A68B4">
              <w:rPr>
                <w:b/>
                <w:szCs w:val="18"/>
              </w:rPr>
              <w:t>Out Parameters</w:t>
            </w:r>
          </w:p>
        </w:tc>
        <w:tc>
          <w:tcPr>
            <w:tcW w:w="8289" w:type="dxa"/>
          </w:tcPr>
          <w:p w14:paraId="390D07F8" w14:textId="77777777" w:rsidR="000C34D2" w:rsidRPr="008A68B4" w:rsidRDefault="000C34D2" w:rsidP="003F0691">
            <w:pPr>
              <w:pStyle w:val="TAL"/>
              <w:rPr>
                <w:szCs w:val="18"/>
              </w:rPr>
            </w:pPr>
            <w:r w:rsidRPr="008A68B4">
              <w:rPr>
                <w:szCs w:val="18"/>
              </w:rPr>
              <w:t>n.a.</w:t>
            </w:r>
          </w:p>
        </w:tc>
      </w:tr>
      <w:tr w:rsidR="000C34D2" w:rsidRPr="008A68B4" w14:paraId="5CC4A37C" w14:textId="77777777" w:rsidTr="003F0691">
        <w:trPr>
          <w:jc w:val="center"/>
        </w:trPr>
        <w:tc>
          <w:tcPr>
            <w:tcW w:w="1486" w:type="dxa"/>
          </w:tcPr>
          <w:p w14:paraId="08D4B3CA" w14:textId="77777777" w:rsidR="000C34D2" w:rsidRPr="008A68B4" w:rsidRDefault="000C34D2" w:rsidP="003F0691">
            <w:pPr>
              <w:pStyle w:val="TAL"/>
              <w:rPr>
                <w:b/>
                <w:szCs w:val="18"/>
              </w:rPr>
            </w:pPr>
            <w:r w:rsidRPr="008A68B4">
              <w:rPr>
                <w:b/>
                <w:szCs w:val="18"/>
              </w:rPr>
              <w:t>Return Value</w:t>
            </w:r>
          </w:p>
        </w:tc>
        <w:tc>
          <w:tcPr>
            <w:tcW w:w="8289" w:type="dxa"/>
          </w:tcPr>
          <w:p w14:paraId="6301F298" w14:textId="77777777" w:rsidR="000C34D2" w:rsidRPr="008A68B4" w:rsidRDefault="000C34D2" w:rsidP="003F0691">
            <w:pPr>
              <w:pStyle w:val="TAL"/>
              <w:rPr>
                <w:szCs w:val="18"/>
              </w:rPr>
            </w:pPr>
            <w:r w:rsidRPr="008A68B4">
              <w:rPr>
                <w:szCs w:val="18"/>
              </w:rPr>
              <w:t xml:space="preserve">The return status of the </w:t>
            </w:r>
            <w:r w:rsidRPr="008A68B4">
              <w:rPr>
                <w:rFonts w:ascii="Courier New" w:hAnsi="Courier New"/>
                <w:szCs w:val="18"/>
              </w:rPr>
              <w:t xml:space="preserve">triSendBC </w:t>
            </w:r>
            <w:r w:rsidRPr="008A68B4">
              <w:rPr>
                <w:szCs w:val="18"/>
              </w:rPr>
              <w:t>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0C34D2" w:rsidRPr="008A68B4" w14:paraId="3732CD12" w14:textId="77777777" w:rsidTr="003F0691">
        <w:trPr>
          <w:jc w:val="center"/>
        </w:trPr>
        <w:tc>
          <w:tcPr>
            <w:tcW w:w="1486" w:type="dxa"/>
          </w:tcPr>
          <w:p w14:paraId="7EC0A5F5" w14:textId="77777777" w:rsidR="000C34D2" w:rsidRPr="008A68B4" w:rsidRDefault="000C34D2" w:rsidP="003F0691">
            <w:pPr>
              <w:pStyle w:val="TAL"/>
              <w:rPr>
                <w:b/>
                <w:szCs w:val="18"/>
              </w:rPr>
            </w:pPr>
            <w:r w:rsidRPr="008A68B4">
              <w:rPr>
                <w:b/>
                <w:szCs w:val="18"/>
              </w:rPr>
              <w:t>Constraints</w:t>
            </w:r>
          </w:p>
        </w:tc>
        <w:tc>
          <w:tcPr>
            <w:tcW w:w="8289" w:type="dxa"/>
          </w:tcPr>
          <w:p w14:paraId="3FABA702" w14:textId="77777777" w:rsidR="000C34D2" w:rsidRPr="008A68B4" w:rsidRDefault="000C34D2" w:rsidP="003F0691">
            <w:pPr>
              <w:pStyle w:val="TAL"/>
              <w:rPr>
                <w:szCs w:val="18"/>
              </w:rPr>
            </w:pPr>
            <w:r w:rsidRPr="008A68B4">
              <w:rPr>
                <w:szCs w:val="18"/>
              </w:rPr>
              <w:t>This operation is called by the TE when it executes a TTCN</w:t>
            </w:r>
            <w:r w:rsidRPr="008A68B4">
              <w:rPr>
                <w:szCs w:val="18"/>
              </w:rPr>
              <w:noBreakHyphen/>
              <w:t>3 broadcast send operation on a component port, which has been mapped to a TSI port. This operation is called by the TE for all TTCN</w:t>
            </w:r>
            <w:r w:rsidRPr="008A68B4">
              <w:rPr>
                <w:szCs w:val="18"/>
              </w:rPr>
              <w:noBreakHyphen/>
              <w:t>3 send operations if no system component has been specified for a test case, i.e. only a MTC test component is created for a test case.</w:t>
            </w:r>
          </w:p>
        </w:tc>
      </w:tr>
      <w:tr w:rsidR="000C34D2" w:rsidRPr="008A68B4" w14:paraId="281042F0" w14:textId="77777777" w:rsidTr="003F0691">
        <w:trPr>
          <w:jc w:val="center"/>
        </w:trPr>
        <w:tc>
          <w:tcPr>
            <w:tcW w:w="1486" w:type="dxa"/>
          </w:tcPr>
          <w:p w14:paraId="32F2011C" w14:textId="77777777" w:rsidR="000C34D2" w:rsidRPr="008A68B4" w:rsidRDefault="000C34D2" w:rsidP="003F0691">
            <w:pPr>
              <w:pStyle w:val="TAL"/>
              <w:rPr>
                <w:b/>
                <w:szCs w:val="18"/>
              </w:rPr>
            </w:pPr>
            <w:r w:rsidRPr="008A68B4">
              <w:rPr>
                <w:b/>
                <w:szCs w:val="18"/>
              </w:rPr>
              <w:t>Effect</w:t>
            </w:r>
          </w:p>
        </w:tc>
        <w:tc>
          <w:tcPr>
            <w:tcW w:w="8289" w:type="dxa"/>
          </w:tcPr>
          <w:p w14:paraId="09215349" w14:textId="77777777" w:rsidR="000C34D2" w:rsidRPr="008A68B4" w:rsidRDefault="000C34D2" w:rsidP="003F0691">
            <w:pPr>
              <w:pStyle w:val="TAL"/>
              <w:rPr>
                <w:szCs w:val="18"/>
              </w:rPr>
            </w:pPr>
            <w:r w:rsidRPr="008A68B4">
              <w:rPr>
                <w:szCs w:val="18"/>
              </w:rPr>
              <w:t xml:space="preserve">The SA can broadcast the message to the SUT. </w:t>
            </w:r>
          </w:p>
          <w:p w14:paraId="5E84CF44" w14:textId="77777777" w:rsidR="000C34D2" w:rsidRPr="008A68B4" w:rsidRDefault="000C34D2" w:rsidP="003F0691">
            <w:pPr>
              <w:pStyle w:val="TAL"/>
              <w:rPr>
                <w:szCs w:val="18"/>
              </w:rPr>
            </w:pPr>
            <w:r w:rsidRPr="008A68B4">
              <w:rPr>
                <w:szCs w:val="18"/>
              </w:rPr>
              <w:t xml:space="preserve">The </w:t>
            </w:r>
            <w:r w:rsidRPr="008A68B4">
              <w:rPr>
                <w:rFonts w:ascii="Courier New" w:hAnsi="Courier New"/>
                <w:szCs w:val="18"/>
              </w:rPr>
              <w:t>triSendBC</w:t>
            </w:r>
            <w:r w:rsidRPr="008A68B4">
              <w:rPr>
                <w:szCs w:val="18"/>
              </w:rPr>
              <w:t xml:space="preserve"> operation returns </w:t>
            </w:r>
            <w:r w:rsidRPr="008A68B4">
              <w:rPr>
                <w:b/>
                <w:i/>
                <w:szCs w:val="18"/>
              </w:rPr>
              <w:t>TRI_OK</w:t>
            </w:r>
            <w:r w:rsidRPr="008A68B4">
              <w:rPr>
                <w:b/>
                <w:szCs w:val="18"/>
              </w:rPr>
              <w:t xml:space="preserve"> </w:t>
            </w:r>
            <w:r w:rsidRPr="008A68B4">
              <w:rPr>
                <w:szCs w:val="18"/>
              </w:rPr>
              <w:t xml:space="preserve">in case it has been completed successfully. Otherwise </w:t>
            </w:r>
            <w:r w:rsidRPr="008A68B4">
              <w:rPr>
                <w:b/>
                <w:i/>
                <w:szCs w:val="18"/>
              </w:rPr>
              <w:t>TRI_Error</w:t>
            </w:r>
            <w:r w:rsidRPr="008A68B4">
              <w:rPr>
                <w:szCs w:val="18"/>
              </w:rPr>
              <w:t xml:space="preserve"> shall be returned. Notice that the return value </w:t>
            </w:r>
            <w:r w:rsidRPr="008A68B4">
              <w:rPr>
                <w:b/>
                <w:i/>
                <w:szCs w:val="18"/>
              </w:rPr>
              <w:t>TRI_OK</w:t>
            </w:r>
            <w:r w:rsidRPr="008A68B4">
              <w:rPr>
                <w:szCs w:val="18"/>
              </w:rPr>
              <w:t xml:space="preserve"> does not imply that the SUT has received </w:t>
            </w:r>
            <w:r w:rsidRPr="008A68B4">
              <w:rPr>
                <w:rFonts w:ascii="Courier New" w:hAnsi="Courier New"/>
                <w:szCs w:val="18"/>
              </w:rPr>
              <w:t>sendMessage</w:t>
            </w:r>
            <w:r w:rsidRPr="008A68B4">
              <w:rPr>
                <w:szCs w:val="18"/>
              </w:rPr>
              <w:t>.</w:t>
            </w:r>
          </w:p>
        </w:tc>
      </w:tr>
    </w:tbl>
    <w:p w14:paraId="12E4C5DC" w14:textId="77777777" w:rsidR="000C34D2" w:rsidRPr="008A68B4" w:rsidRDefault="000C34D2" w:rsidP="000C34D2"/>
    <w:p w14:paraId="6D874623" w14:textId="77777777" w:rsidR="000C34D2" w:rsidRPr="008A68B4" w:rsidRDefault="000C34D2" w:rsidP="00A7430B">
      <w:pPr>
        <w:pStyle w:val="H6"/>
      </w:pPr>
      <w:r w:rsidRPr="008A68B4">
        <w:t>5.5.3.3</w:t>
      </w:r>
      <w:r w:rsidRPr="008A68B4">
        <w:tab/>
      </w:r>
      <w:proofErr w:type="gramStart"/>
      <w:r w:rsidRPr="008A68B4">
        <w:t>triSendMC</w:t>
      </w:r>
      <w:proofErr w:type="gramEnd"/>
      <w:r w:rsidRPr="008A68B4">
        <w:t xml:space="preserve"> </w:t>
      </w:r>
      <w:r w:rsidR="000D5DD6" w:rsidRPr="008A68B4">
        <w:sym w:font="Wingdings" w:char="F0E0"/>
      </w:r>
      <w:r w:rsidR="000D5DD6" w:rsidRPr="008A68B4">
        <w:t xml:space="preserve"> xtriSendMC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0C34D2" w:rsidRPr="008A68B4" w14:paraId="2279E5D0" w14:textId="77777777" w:rsidTr="003F0691">
        <w:trPr>
          <w:jc w:val="center"/>
        </w:trPr>
        <w:tc>
          <w:tcPr>
            <w:tcW w:w="1486" w:type="dxa"/>
          </w:tcPr>
          <w:p w14:paraId="799A95E9" w14:textId="77777777" w:rsidR="000C34D2" w:rsidRPr="008A68B4" w:rsidRDefault="000C34D2" w:rsidP="003F0691">
            <w:pPr>
              <w:pStyle w:val="TAL"/>
              <w:rPr>
                <w:b/>
                <w:szCs w:val="18"/>
              </w:rPr>
            </w:pPr>
            <w:r w:rsidRPr="008A68B4">
              <w:rPr>
                <w:b/>
                <w:szCs w:val="18"/>
              </w:rPr>
              <w:t>Signature</w:t>
            </w:r>
          </w:p>
        </w:tc>
        <w:tc>
          <w:tcPr>
            <w:tcW w:w="8289" w:type="dxa"/>
          </w:tcPr>
          <w:p w14:paraId="3A760CBF" w14:textId="77777777" w:rsidR="000C34D2" w:rsidRPr="008A68B4" w:rsidRDefault="000C34D2" w:rsidP="003F0691">
            <w:pPr>
              <w:pStyle w:val="TAL"/>
              <w:ind w:left="2025" w:hanging="2025"/>
              <w:rPr>
                <w:rFonts w:ascii="Courier New" w:hAnsi="Courier New"/>
                <w:szCs w:val="18"/>
              </w:rPr>
            </w:pPr>
            <w:r w:rsidRPr="008A68B4">
              <w:rPr>
                <w:rFonts w:ascii="Courier New" w:hAnsi="Courier New"/>
                <w:szCs w:val="18"/>
              </w:rPr>
              <w:t xml:space="preserve">TriStatusType </w:t>
            </w:r>
            <w:r w:rsidR="000D5DD6" w:rsidRPr="008A68B4">
              <w:rPr>
                <w:rFonts w:ascii="Courier New" w:hAnsi="Courier New"/>
                <w:szCs w:val="18"/>
              </w:rPr>
              <w:t>x</w:t>
            </w:r>
            <w:r w:rsidRPr="008A68B4">
              <w:rPr>
                <w:rFonts w:ascii="Courier New" w:hAnsi="Courier New"/>
                <w:szCs w:val="18"/>
              </w:rPr>
              <w:t>triSendMC(in TriComponentIdType componentId,</w:t>
            </w:r>
          </w:p>
          <w:p w14:paraId="5DD3D407" w14:textId="77777777" w:rsidR="000C34D2" w:rsidRPr="008A68B4" w:rsidRDefault="00DB77E9" w:rsidP="00DB77E9">
            <w:pPr>
              <w:pStyle w:val="TAL"/>
              <w:ind w:left="2523" w:hanging="2523"/>
              <w:rPr>
                <w:rFonts w:ascii="Courier New" w:hAnsi="Courier New" w:cs="Courier New"/>
                <w:szCs w:val="18"/>
              </w:rPr>
            </w:pPr>
            <w:r w:rsidRPr="008A68B4">
              <w:rPr>
                <w:rFonts w:ascii="Courier New" w:hAnsi="Courier New"/>
                <w:szCs w:val="18"/>
              </w:rPr>
              <w:tab/>
            </w:r>
            <w:r w:rsidR="00D04F5E" w:rsidRPr="008A68B4">
              <w:rPr>
                <w:rFonts w:ascii="Courier New" w:hAnsi="Courier New"/>
                <w:szCs w:val="18"/>
              </w:rPr>
              <w:t>in TriPortIdType tsiPortId,</w:t>
            </w:r>
            <w:r w:rsidR="000C34D2" w:rsidRPr="008A68B4">
              <w:rPr>
                <w:rFonts w:ascii="Courier New" w:hAnsi="Courier New"/>
                <w:szCs w:val="18"/>
              </w:rPr>
              <w:br/>
              <w:t xml:space="preserve">in </w:t>
            </w:r>
            <w:r w:rsidR="00624657" w:rsidRPr="008A68B4">
              <w:rPr>
                <w:rFonts w:ascii="Courier New" w:hAnsi="Courier New"/>
                <w:szCs w:val="18"/>
              </w:rPr>
              <w:t>Tci</w:t>
            </w:r>
            <w:r w:rsidR="000D5DD6" w:rsidRPr="008A68B4">
              <w:rPr>
                <w:rFonts w:ascii="Courier New" w:hAnsi="Courier New"/>
                <w:szCs w:val="18"/>
              </w:rPr>
              <w:t xml:space="preserve">ValueList </w:t>
            </w:r>
            <w:r w:rsidR="000C34D2" w:rsidRPr="008A68B4">
              <w:rPr>
                <w:rFonts w:ascii="Courier New" w:hAnsi="Courier New"/>
                <w:szCs w:val="18"/>
              </w:rPr>
              <w:t>SUTaddresse</w:t>
            </w:r>
            <w:r w:rsidR="00D04F5E" w:rsidRPr="008A68B4">
              <w:rPr>
                <w:rFonts w:ascii="Courier New" w:hAnsi="Courier New"/>
                <w:szCs w:val="18"/>
              </w:rPr>
              <w:t>s,</w:t>
            </w:r>
            <w:r w:rsidR="000C34D2" w:rsidRPr="008A68B4">
              <w:rPr>
                <w:rFonts w:ascii="Courier New" w:hAnsi="Courier New"/>
                <w:szCs w:val="18"/>
              </w:rPr>
              <w:br/>
              <w:t xml:space="preserve">in </w:t>
            </w:r>
            <w:r w:rsidR="000D5DD6" w:rsidRPr="008A68B4">
              <w:rPr>
                <w:rFonts w:ascii="Courier New" w:hAnsi="Courier New"/>
                <w:szCs w:val="18"/>
              </w:rPr>
              <w:t xml:space="preserve">Value </w:t>
            </w:r>
            <w:r w:rsidR="000C34D2" w:rsidRPr="008A68B4">
              <w:rPr>
                <w:rFonts w:ascii="Courier New" w:hAnsi="Courier New"/>
                <w:szCs w:val="18"/>
              </w:rPr>
              <w:t>sendMessage)</w:t>
            </w:r>
          </w:p>
        </w:tc>
      </w:tr>
      <w:tr w:rsidR="000C34D2" w:rsidRPr="008A68B4" w14:paraId="0F692C70" w14:textId="77777777" w:rsidTr="003F0691">
        <w:trPr>
          <w:jc w:val="center"/>
        </w:trPr>
        <w:tc>
          <w:tcPr>
            <w:tcW w:w="1486" w:type="dxa"/>
          </w:tcPr>
          <w:p w14:paraId="39722B2A" w14:textId="77777777" w:rsidR="000C34D2" w:rsidRPr="008A68B4" w:rsidRDefault="000C34D2" w:rsidP="003F0691">
            <w:pPr>
              <w:pStyle w:val="TAL"/>
              <w:rPr>
                <w:b/>
                <w:szCs w:val="18"/>
              </w:rPr>
            </w:pPr>
            <w:r w:rsidRPr="008A68B4">
              <w:rPr>
                <w:b/>
                <w:szCs w:val="18"/>
              </w:rPr>
              <w:t xml:space="preserve">In Parameters </w:t>
            </w:r>
          </w:p>
        </w:tc>
        <w:tc>
          <w:tcPr>
            <w:tcW w:w="8289" w:type="dxa"/>
          </w:tcPr>
          <w:p w14:paraId="6BEEB27D" w14:textId="77777777" w:rsidR="000C34D2" w:rsidRPr="008A68B4" w:rsidRDefault="000C34D2" w:rsidP="003F0691">
            <w:pPr>
              <w:pStyle w:val="TAL"/>
              <w:tabs>
                <w:tab w:val="left" w:pos="1815"/>
              </w:tabs>
              <w:rPr>
                <w:szCs w:val="18"/>
              </w:rPr>
            </w:pPr>
            <w:r w:rsidRPr="008A68B4">
              <w:rPr>
                <w:rFonts w:ascii="Courier New" w:hAnsi="Courier New"/>
                <w:szCs w:val="18"/>
              </w:rPr>
              <w:t>componentId</w:t>
            </w:r>
            <w:r w:rsidRPr="008A68B4">
              <w:rPr>
                <w:szCs w:val="18"/>
              </w:rPr>
              <w:tab/>
              <w:t>identifier of the sending test component</w:t>
            </w:r>
          </w:p>
          <w:p w14:paraId="3F424325" w14:textId="77777777" w:rsidR="000C34D2" w:rsidRPr="008A68B4" w:rsidRDefault="000C34D2" w:rsidP="003F0691">
            <w:pPr>
              <w:pStyle w:val="TAL"/>
              <w:tabs>
                <w:tab w:val="left" w:pos="1815"/>
              </w:tabs>
              <w:rPr>
                <w:szCs w:val="18"/>
              </w:rPr>
            </w:pPr>
            <w:r w:rsidRPr="008A68B4">
              <w:rPr>
                <w:rFonts w:ascii="Courier New" w:hAnsi="Courier New"/>
                <w:szCs w:val="18"/>
              </w:rPr>
              <w:t>tsiPortId</w:t>
            </w:r>
            <w:r w:rsidRPr="008A68B4">
              <w:rPr>
                <w:szCs w:val="18"/>
              </w:rPr>
              <w:tab/>
              <w:t xml:space="preserve">identifier of the test system interface port via which the message is sent to the </w:t>
            </w:r>
            <w:r w:rsidRPr="008A68B4">
              <w:rPr>
                <w:szCs w:val="18"/>
              </w:rPr>
              <w:tab/>
              <w:t>SUT Adaptor</w:t>
            </w:r>
          </w:p>
          <w:p w14:paraId="6C16C545" w14:textId="77777777" w:rsidR="000C34D2" w:rsidRPr="008A68B4" w:rsidRDefault="000C34D2" w:rsidP="003F0691">
            <w:pPr>
              <w:pStyle w:val="TAL"/>
              <w:tabs>
                <w:tab w:val="left" w:pos="1815"/>
              </w:tabs>
              <w:rPr>
                <w:szCs w:val="18"/>
              </w:rPr>
            </w:pPr>
            <w:r w:rsidRPr="008A68B4">
              <w:rPr>
                <w:rFonts w:ascii="Courier New" w:hAnsi="Courier New"/>
                <w:szCs w:val="18"/>
              </w:rPr>
              <w:t>SUTaddresses</w:t>
            </w:r>
            <w:r w:rsidRPr="008A68B4">
              <w:rPr>
                <w:szCs w:val="18"/>
              </w:rPr>
              <w:tab/>
              <w:t>destination address</w:t>
            </w:r>
            <w:r w:rsidR="000D5DD6" w:rsidRPr="008A68B4">
              <w:rPr>
                <w:szCs w:val="18"/>
              </w:rPr>
              <w:t xml:space="preserve"> valu</w:t>
            </w:r>
            <w:r w:rsidRPr="008A68B4">
              <w:rPr>
                <w:szCs w:val="18"/>
              </w:rPr>
              <w:t>es within the SUT</w:t>
            </w:r>
          </w:p>
          <w:p w14:paraId="409AD84F" w14:textId="77777777" w:rsidR="000C34D2" w:rsidRPr="008A68B4" w:rsidRDefault="000C34D2" w:rsidP="000D5DD6">
            <w:pPr>
              <w:pStyle w:val="TAL"/>
              <w:tabs>
                <w:tab w:val="left" w:pos="1815"/>
              </w:tabs>
              <w:rPr>
                <w:szCs w:val="18"/>
              </w:rPr>
            </w:pPr>
            <w:r w:rsidRPr="008A68B4">
              <w:rPr>
                <w:rFonts w:ascii="Courier New" w:hAnsi="Courier New"/>
                <w:szCs w:val="18"/>
              </w:rPr>
              <w:t>sendMessage</w:t>
            </w:r>
            <w:r w:rsidRPr="008A68B4">
              <w:rPr>
                <w:szCs w:val="18"/>
              </w:rPr>
              <w:tab/>
              <w:t xml:space="preserve">the </w:t>
            </w:r>
            <w:r w:rsidR="000D5DD6" w:rsidRPr="008A68B4">
              <w:rPr>
                <w:szCs w:val="18"/>
              </w:rPr>
              <w:t>values</w:t>
            </w:r>
            <w:r w:rsidRPr="008A68B4">
              <w:rPr>
                <w:szCs w:val="18"/>
              </w:rPr>
              <w:t xml:space="preserve"> to be sent</w:t>
            </w:r>
          </w:p>
        </w:tc>
      </w:tr>
      <w:tr w:rsidR="000C34D2" w:rsidRPr="008A68B4" w14:paraId="582520D7" w14:textId="77777777" w:rsidTr="003F0691">
        <w:trPr>
          <w:jc w:val="center"/>
        </w:trPr>
        <w:tc>
          <w:tcPr>
            <w:tcW w:w="1486" w:type="dxa"/>
          </w:tcPr>
          <w:p w14:paraId="50DA8114" w14:textId="77777777" w:rsidR="000C34D2" w:rsidRPr="008A68B4" w:rsidRDefault="000C34D2" w:rsidP="003F0691">
            <w:pPr>
              <w:pStyle w:val="TAL"/>
              <w:rPr>
                <w:b/>
                <w:szCs w:val="18"/>
              </w:rPr>
            </w:pPr>
            <w:r w:rsidRPr="008A68B4">
              <w:rPr>
                <w:b/>
                <w:szCs w:val="18"/>
              </w:rPr>
              <w:t>Out Parameters</w:t>
            </w:r>
          </w:p>
        </w:tc>
        <w:tc>
          <w:tcPr>
            <w:tcW w:w="8289" w:type="dxa"/>
          </w:tcPr>
          <w:p w14:paraId="6996C58A" w14:textId="77777777" w:rsidR="000C34D2" w:rsidRPr="008A68B4" w:rsidRDefault="000C34D2" w:rsidP="003F0691">
            <w:pPr>
              <w:pStyle w:val="TAL"/>
              <w:rPr>
                <w:szCs w:val="18"/>
              </w:rPr>
            </w:pPr>
            <w:r w:rsidRPr="008A68B4">
              <w:rPr>
                <w:szCs w:val="18"/>
              </w:rPr>
              <w:t>n.a.</w:t>
            </w:r>
          </w:p>
        </w:tc>
      </w:tr>
      <w:tr w:rsidR="000C34D2" w:rsidRPr="008A68B4" w14:paraId="25F125C1" w14:textId="77777777" w:rsidTr="003F0691">
        <w:trPr>
          <w:jc w:val="center"/>
        </w:trPr>
        <w:tc>
          <w:tcPr>
            <w:tcW w:w="1486" w:type="dxa"/>
          </w:tcPr>
          <w:p w14:paraId="2369AC8D" w14:textId="77777777" w:rsidR="000C34D2" w:rsidRPr="008A68B4" w:rsidRDefault="000C34D2" w:rsidP="003F0691">
            <w:pPr>
              <w:pStyle w:val="TAL"/>
              <w:rPr>
                <w:b/>
                <w:szCs w:val="18"/>
              </w:rPr>
            </w:pPr>
            <w:r w:rsidRPr="008A68B4">
              <w:rPr>
                <w:b/>
                <w:szCs w:val="18"/>
              </w:rPr>
              <w:t>Return Value</w:t>
            </w:r>
          </w:p>
        </w:tc>
        <w:tc>
          <w:tcPr>
            <w:tcW w:w="8289" w:type="dxa"/>
          </w:tcPr>
          <w:p w14:paraId="280D6BE6" w14:textId="77777777" w:rsidR="000C34D2" w:rsidRPr="008A68B4" w:rsidRDefault="000C34D2" w:rsidP="003F0691">
            <w:pPr>
              <w:pStyle w:val="TAL"/>
              <w:rPr>
                <w:szCs w:val="18"/>
              </w:rPr>
            </w:pPr>
            <w:r w:rsidRPr="008A68B4">
              <w:rPr>
                <w:szCs w:val="18"/>
              </w:rPr>
              <w:t xml:space="preserve">The return status of the </w:t>
            </w:r>
            <w:r w:rsidRPr="008A68B4">
              <w:rPr>
                <w:rFonts w:ascii="Courier New" w:hAnsi="Courier New"/>
                <w:szCs w:val="18"/>
              </w:rPr>
              <w:t xml:space="preserve">triSendMC </w:t>
            </w:r>
            <w:r w:rsidRPr="008A68B4">
              <w:rPr>
                <w:szCs w:val="18"/>
              </w:rPr>
              <w:t>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0C34D2" w:rsidRPr="008A68B4" w14:paraId="4C9C98C8" w14:textId="77777777" w:rsidTr="003F0691">
        <w:trPr>
          <w:jc w:val="center"/>
        </w:trPr>
        <w:tc>
          <w:tcPr>
            <w:tcW w:w="1486" w:type="dxa"/>
          </w:tcPr>
          <w:p w14:paraId="2F4236BB" w14:textId="77777777" w:rsidR="000C34D2" w:rsidRPr="008A68B4" w:rsidRDefault="000C34D2" w:rsidP="003F0691">
            <w:pPr>
              <w:pStyle w:val="TAL"/>
              <w:rPr>
                <w:b/>
                <w:szCs w:val="18"/>
              </w:rPr>
            </w:pPr>
            <w:r w:rsidRPr="008A68B4">
              <w:rPr>
                <w:b/>
                <w:szCs w:val="18"/>
              </w:rPr>
              <w:t>Constraints</w:t>
            </w:r>
          </w:p>
        </w:tc>
        <w:tc>
          <w:tcPr>
            <w:tcW w:w="8289" w:type="dxa"/>
          </w:tcPr>
          <w:p w14:paraId="1A3A60B4" w14:textId="77777777" w:rsidR="000C34D2" w:rsidRPr="008A68B4" w:rsidRDefault="000C34D2" w:rsidP="003F0691">
            <w:pPr>
              <w:pStyle w:val="TAL"/>
              <w:rPr>
                <w:szCs w:val="18"/>
              </w:rPr>
            </w:pPr>
            <w:r w:rsidRPr="008A68B4">
              <w:rPr>
                <w:szCs w:val="18"/>
              </w:rPr>
              <w:t>This operation is called by the TE when it executes a TTCN</w:t>
            </w:r>
            <w:r w:rsidRPr="008A68B4">
              <w:rPr>
                <w:szCs w:val="18"/>
              </w:rPr>
              <w:noBreakHyphen/>
              <w:t>3 multicast send operation on a component port, which has been mapped to a TSI port. This operation is called by the TE for all TTCN</w:t>
            </w:r>
            <w:r w:rsidRPr="008A68B4">
              <w:rPr>
                <w:szCs w:val="18"/>
              </w:rPr>
              <w:noBreakHyphen/>
              <w:t>3 send operations if no system component has been specified for a test case, i.e. only a MTC test component is created for a test case.</w:t>
            </w:r>
          </w:p>
        </w:tc>
      </w:tr>
      <w:tr w:rsidR="000C34D2" w:rsidRPr="008A68B4" w14:paraId="217665B0" w14:textId="77777777" w:rsidTr="003F0691">
        <w:trPr>
          <w:jc w:val="center"/>
        </w:trPr>
        <w:tc>
          <w:tcPr>
            <w:tcW w:w="1486" w:type="dxa"/>
          </w:tcPr>
          <w:p w14:paraId="2E9DFDC2" w14:textId="77777777" w:rsidR="000C34D2" w:rsidRPr="008A68B4" w:rsidRDefault="000C34D2" w:rsidP="003F0691">
            <w:pPr>
              <w:pStyle w:val="TAL"/>
              <w:rPr>
                <w:b/>
                <w:szCs w:val="18"/>
              </w:rPr>
            </w:pPr>
            <w:r w:rsidRPr="008A68B4">
              <w:rPr>
                <w:b/>
                <w:szCs w:val="18"/>
              </w:rPr>
              <w:t>Effect</w:t>
            </w:r>
          </w:p>
        </w:tc>
        <w:tc>
          <w:tcPr>
            <w:tcW w:w="8289" w:type="dxa"/>
          </w:tcPr>
          <w:p w14:paraId="7E1CD1CA" w14:textId="77777777" w:rsidR="000C34D2" w:rsidRPr="008A68B4" w:rsidRDefault="000C34D2" w:rsidP="003F0691">
            <w:pPr>
              <w:pStyle w:val="TAL"/>
              <w:rPr>
                <w:szCs w:val="18"/>
              </w:rPr>
            </w:pPr>
            <w:r w:rsidRPr="008A68B4">
              <w:rPr>
                <w:szCs w:val="18"/>
              </w:rPr>
              <w:t xml:space="preserve">The SA can multicast the message to the SUT. </w:t>
            </w:r>
          </w:p>
          <w:p w14:paraId="32A93C2D" w14:textId="77777777" w:rsidR="000C34D2" w:rsidRPr="008A68B4" w:rsidRDefault="000C34D2" w:rsidP="003F0691">
            <w:pPr>
              <w:pStyle w:val="TAL"/>
              <w:rPr>
                <w:szCs w:val="18"/>
              </w:rPr>
            </w:pPr>
            <w:r w:rsidRPr="008A68B4">
              <w:rPr>
                <w:szCs w:val="18"/>
              </w:rPr>
              <w:t xml:space="preserve">The </w:t>
            </w:r>
            <w:r w:rsidRPr="008A68B4">
              <w:rPr>
                <w:rFonts w:ascii="Courier New" w:hAnsi="Courier New"/>
                <w:szCs w:val="18"/>
              </w:rPr>
              <w:t>triSendMC</w:t>
            </w:r>
            <w:r w:rsidRPr="008A68B4">
              <w:rPr>
                <w:szCs w:val="18"/>
              </w:rPr>
              <w:t xml:space="preserve"> operation returns </w:t>
            </w:r>
            <w:r w:rsidRPr="008A68B4">
              <w:rPr>
                <w:b/>
                <w:i/>
                <w:szCs w:val="18"/>
              </w:rPr>
              <w:t>TRI_OK</w:t>
            </w:r>
            <w:r w:rsidRPr="008A68B4">
              <w:rPr>
                <w:b/>
                <w:szCs w:val="18"/>
              </w:rPr>
              <w:t xml:space="preserve"> </w:t>
            </w:r>
            <w:r w:rsidRPr="008A68B4">
              <w:rPr>
                <w:szCs w:val="18"/>
              </w:rPr>
              <w:t xml:space="preserve">in case it has been completed successfully. Otherwise </w:t>
            </w:r>
            <w:r w:rsidRPr="008A68B4">
              <w:rPr>
                <w:b/>
                <w:i/>
                <w:szCs w:val="18"/>
              </w:rPr>
              <w:t>TRI_Error</w:t>
            </w:r>
            <w:r w:rsidRPr="008A68B4">
              <w:rPr>
                <w:szCs w:val="18"/>
              </w:rPr>
              <w:t xml:space="preserve"> shall be returned. Notice that the return value </w:t>
            </w:r>
            <w:r w:rsidRPr="008A68B4">
              <w:rPr>
                <w:b/>
                <w:i/>
                <w:szCs w:val="18"/>
              </w:rPr>
              <w:t>TRI_OK</w:t>
            </w:r>
            <w:r w:rsidRPr="008A68B4">
              <w:rPr>
                <w:szCs w:val="18"/>
              </w:rPr>
              <w:t xml:space="preserve"> does not imply that the SUT has received </w:t>
            </w:r>
            <w:r w:rsidRPr="008A68B4">
              <w:rPr>
                <w:rFonts w:ascii="Courier New" w:hAnsi="Courier New"/>
                <w:szCs w:val="18"/>
              </w:rPr>
              <w:t>sendMessage</w:t>
            </w:r>
            <w:r w:rsidRPr="008A68B4">
              <w:rPr>
                <w:szCs w:val="18"/>
              </w:rPr>
              <w:t>.</w:t>
            </w:r>
          </w:p>
        </w:tc>
      </w:tr>
    </w:tbl>
    <w:p w14:paraId="5627D486" w14:textId="77777777" w:rsidR="000C34D2" w:rsidRPr="008A68B4" w:rsidRDefault="000C34D2" w:rsidP="000C34D2"/>
    <w:p w14:paraId="5110EC60" w14:textId="77777777" w:rsidR="000C34D2" w:rsidRPr="008A68B4" w:rsidRDefault="000C34D2" w:rsidP="00A7430B">
      <w:pPr>
        <w:pStyle w:val="H6"/>
      </w:pPr>
      <w:r w:rsidRPr="008A68B4">
        <w:lastRenderedPageBreak/>
        <w:t>5.5.3.4</w:t>
      </w:r>
      <w:r w:rsidRPr="008A68B4">
        <w:tab/>
      </w:r>
      <w:proofErr w:type="gramStart"/>
      <w:r w:rsidRPr="008A68B4">
        <w:t>triEnqueueMsg</w:t>
      </w:r>
      <w:proofErr w:type="gramEnd"/>
      <w:r w:rsidRPr="008A68B4">
        <w:t xml:space="preserve"> </w:t>
      </w:r>
      <w:r w:rsidR="00695E3A" w:rsidRPr="008A68B4">
        <w:sym w:font="Wingdings" w:char="F0E0"/>
      </w:r>
      <w:r w:rsidR="00695E3A" w:rsidRPr="008A68B4">
        <w:t xml:space="preserve"> </w:t>
      </w:r>
      <w:r w:rsidR="00001597" w:rsidRPr="008A68B4">
        <w:t>x</w:t>
      </w:r>
      <w:r w:rsidR="00695E3A" w:rsidRPr="008A68B4">
        <w:t>triEnqueueMsg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0C34D2" w:rsidRPr="008A68B4" w14:paraId="3A272F92" w14:textId="77777777" w:rsidTr="003F0691">
        <w:trPr>
          <w:jc w:val="center"/>
        </w:trPr>
        <w:tc>
          <w:tcPr>
            <w:tcW w:w="1486" w:type="dxa"/>
          </w:tcPr>
          <w:p w14:paraId="1148F499" w14:textId="77777777" w:rsidR="000C34D2" w:rsidRPr="008A68B4" w:rsidRDefault="000C34D2" w:rsidP="003F0691">
            <w:pPr>
              <w:pStyle w:val="TAL"/>
              <w:rPr>
                <w:b/>
                <w:szCs w:val="18"/>
              </w:rPr>
            </w:pPr>
            <w:r w:rsidRPr="008A68B4">
              <w:rPr>
                <w:b/>
                <w:szCs w:val="18"/>
              </w:rPr>
              <w:t>Signature</w:t>
            </w:r>
          </w:p>
        </w:tc>
        <w:tc>
          <w:tcPr>
            <w:tcW w:w="8289" w:type="dxa"/>
          </w:tcPr>
          <w:p w14:paraId="36DC3D44" w14:textId="77777777" w:rsidR="000C34D2" w:rsidRPr="008A68B4" w:rsidRDefault="000C34D2" w:rsidP="009C0997">
            <w:pPr>
              <w:pStyle w:val="TAL"/>
              <w:ind w:left="2025" w:hanging="2025"/>
              <w:rPr>
                <w:szCs w:val="18"/>
              </w:rPr>
            </w:pPr>
            <w:r w:rsidRPr="008A68B4">
              <w:rPr>
                <w:rFonts w:ascii="Courier New" w:hAnsi="Courier New"/>
                <w:szCs w:val="18"/>
              </w:rPr>
              <w:t xml:space="preserve">void </w:t>
            </w:r>
            <w:r w:rsidR="00695E3A" w:rsidRPr="008A68B4">
              <w:rPr>
                <w:rFonts w:ascii="Courier New" w:hAnsi="Courier New"/>
                <w:szCs w:val="18"/>
              </w:rPr>
              <w:t>x</w:t>
            </w:r>
            <w:r w:rsidRPr="008A68B4">
              <w:rPr>
                <w:rFonts w:ascii="Courier New" w:hAnsi="Courier New"/>
                <w:szCs w:val="18"/>
              </w:rPr>
              <w:t>triEnqueueMsg</w:t>
            </w:r>
            <w:r w:rsidR="00D04F5E" w:rsidRPr="008A68B4">
              <w:rPr>
                <w:rFonts w:ascii="Courier New" w:hAnsi="Courier New"/>
                <w:szCs w:val="18"/>
              </w:rPr>
              <w:t>(in TriPortIdType tsiPortId,</w:t>
            </w:r>
            <w:r w:rsidRPr="008A68B4">
              <w:rPr>
                <w:rFonts w:ascii="Courier New" w:hAnsi="Courier New"/>
                <w:szCs w:val="18"/>
              </w:rPr>
              <w:br/>
              <w:t xml:space="preserve">in </w:t>
            </w:r>
            <w:r w:rsidR="009C0997" w:rsidRPr="008A68B4">
              <w:rPr>
                <w:rFonts w:ascii="Courier New" w:hAnsi="Courier New"/>
                <w:szCs w:val="18"/>
              </w:rPr>
              <w:t xml:space="preserve">any </w:t>
            </w:r>
            <w:r w:rsidRPr="008A68B4">
              <w:rPr>
                <w:rFonts w:ascii="Courier New" w:hAnsi="Courier New"/>
                <w:szCs w:val="18"/>
              </w:rPr>
              <w:t>SUTaddress,</w:t>
            </w:r>
            <w:r w:rsidRPr="008A68B4">
              <w:rPr>
                <w:rFonts w:ascii="Courier New" w:hAnsi="Courier New"/>
                <w:szCs w:val="18"/>
              </w:rPr>
              <w:br/>
              <w:t xml:space="preserve">in </w:t>
            </w:r>
            <w:r w:rsidR="00D04F5E" w:rsidRPr="008A68B4">
              <w:rPr>
                <w:rFonts w:ascii="Courier New" w:hAnsi="Courier New"/>
                <w:szCs w:val="18"/>
              </w:rPr>
              <w:t>TriComponentIdType componentId,</w:t>
            </w:r>
            <w:r w:rsidRPr="008A68B4">
              <w:rPr>
                <w:rFonts w:ascii="Courier New" w:hAnsi="Courier New"/>
                <w:szCs w:val="18"/>
              </w:rPr>
              <w:br/>
              <w:t xml:space="preserve">in </w:t>
            </w:r>
            <w:r w:rsidR="009C0997" w:rsidRPr="008A68B4">
              <w:rPr>
                <w:rFonts w:ascii="Courier New" w:hAnsi="Courier New"/>
                <w:szCs w:val="18"/>
              </w:rPr>
              <w:t>any</w:t>
            </w:r>
            <w:r w:rsidR="00695E3A" w:rsidRPr="008A68B4">
              <w:rPr>
                <w:rFonts w:ascii="Courier New" w:hAnsi="Courier New"/>
                <w:szCs w:val="18"/>
              </w:rPr>
              <w:t xml:space="preserve"> </w:t>
            </w:r>
            <w:r w:rsidRPr="008A68B4">
              <w:rPr>
                <w:rFonts w:ascii="Courier New" w:hAnsi="Courier New"/>
                <w:szCs w:val="18"/>
              </w:rPr>
              <w:t>receivedMessage)</w:t>
            </w:r>
          </w:p>
        </w:tc>
      </w:tr>
      <w:tr w:rsidR="000C34D2" w:rsidRPr="008A68B4" w14:paraId="437338A2" w14:textId="77777777" w:rsidTr="003F0691">
        <w:trPr>
          <w:jc w:val="center"/>
        </w:trPr>
        <w:tc>
          <w:tcPr>
            <w:tcW w:w="1486" w:type="dxa"/>
          </w:tcPr>
          <w:p w14:paraId="0C58D407" w14:textId="77777777" w:rsidR="000C34D2" w:rsidRPr="008A68B4" w:rsidRDefault="000C34D2" w:rsidP="003F0691">
            <w:pPr>
              <w:pStyle w:val="TAL"/>
              <w:rPr>
                <w:b/>
                <w:szCs w:val="18"/>
              </w:rPr>
            </w:pPr>
            <w:r w:rsidRPr="008A68B4">
              <w:rPr>
                <w:b/>
                <w:szCs w:val="18"/>
              </w:rPr>
              <w:t xml:space="preserve">In Parameters </w:t>
            </w:r>
          </w:p>
        </w:tc>
        <w:tc>
          <w:tcPr>
            <w:tcW w:w="8289" w:type="dxa"/>
          </w:tcPr>
          <w:p w14:paraId="46CAB7CE" w14:textId="77777777" w:rsidR="000C34D2" w:rsidRPr="008A68B4" w:rsidRDefault="000C34D2" w:rsidP="003F0691">
            <w:pPr>
              <w:pStyle w:val="TAL"/>
              <w:tabs>
                <w:tab w:val="left" w:pos="1815"/>
              </w:tabs>
              <w:rPr>
                <w:szCs w:val="18"/>
              </w:rPr>
            </w:pPr>
            <w:r w:rsidRPr="008A68B4">
              <w:rPr>
                <w:rFonts w:ascii="Courier New" w:hAnsi="Courier New"/>
                <w:szCs w:val="18"/>
              </w:rPr>
              <w:t>tsiPortId</w:t>
            </w:r>
            <w:r w:rsidRPr="008A68B4">
              <w:rPr>
                <w:szCs w:val="18"/>
              </w:rPr>
              <w:tab/>
              <w:t xml:space="preserve">identifier of the test system interface port via which the message is enqueued </w:t>
            </w:r>
            <w:r w:rsidRPr="008A68B4">
              <w:rPr>
                <w:szCs w:val="18"/>
              </w:rPr>
              <w:tab/>
              <w:t>by the SUT Adaptor</w:t>
            </w:r>
          </w:p>
          <w:p w14:paraId="69FA3A91" w14:textId="77777777" w:rsidR="001E0FFB" w:rsidRPr="008A68B4" w:rsidRDefault="000C34D2" w:rsidP="001E0FFB">
            <w:pPr>
              <w:pStyle w:val="TAL"/>
              <w:tabs>
                <w:tab w:val="left" w:pos="1815"/>
              </w:tabs>
              <w:rPr>
                <w:szCs w:val="18"/>
              </w:rPr>
            </w:pPr>
            <w:r w:rsidRPr="008A68B4">
              <w:rPr>
                <w:rFonts w:ascii="Courier New" w:hAnsi="Courier New" w:cs="Courier New"/>
              </w:rPr>
              <w:t>SUTaddress</w:t>
            </w:r>
            <w:r w:rsidRPr="008A68B4">
              <w:tab/>
              <w:t xml:space="preserve">(optional) source address </w:t>
            </w:r>
            <w:r w:rsidR="00695E3A" w:rsidRPr="008A68B4">
              <w:t xml:space="preserve">value </w:t>
            </w:r>
            <w:r w:rsidRPr="008A68B4">
              <w:t>within the SUT</w:t>
            </w:r>
          </w:p>
          <w:p w14:paraId="3FA5B99F" w14:textId="77777777" w:rsidR="001E0FFB" w:rsidRPr="008A68B4" w:rsidRDefault="000C34D2" w:rsidP="001E0FFB">
            <w:pPr>
              <w:pStyle w:val="TAL"/>
              <w:tabs>
                <w:tab w:val="left" w:pos="1815"/>
              </w:tabs>
              <w:rPr>
                <w:szCs w:val="18"/>
              </w:rPr>
            </w:pPr>
            <w:r w:rsidRPr="008A68B4">
              <w:rPr>
                <w:rFonts w:ascii="Courier New" w:hAnsi="Courier New" w:cs="Courier New"/>
              </w:rPr>
              <w:t>componentId</w:t>
            </w:r>
            <w:r w:rsidRPr="008A68B4">
              <w:tab/>
              <w:t>identifier of the receiving test component</w:t>
            </w:r>
          </w:p>
          <w:p w14:paraId="53CEE6A5" w14:textId="77777777" w:rsidR="000C34D2" w:rsidRPr="008A68B4" w:rsidRDefault="000C34D2" w:rsidP="00695E3A">
            <w:pPr>
              <w:pStyle w:val="TAL"/>
              <w:tabs>
                <w:tab w:val="left" w:pos="1815"/>
              </w:tabs>
              <w:ind w:left="-28" w:firstLine="28"/>
              <w:rPr>
                <w:szCs w:val="18"/>
              </w:rPr>
            </w:pPr>
            <w:r w:rsidRPr="008A68B4">
              <w:rPr>
                <w:rFonts w:ascii="Courier New" w:hAnsi="Courier New"/>
                <w:szCs w:val="18"/>
              </w:rPr>
              <w:t>receivedMessage</w:t>
            </w:r>
            <w:r w:rsidRPr="008A68B4">
              <w:rPr>
                <w:szCs w:val="18"/>
              </w:rPr>
              <w:tab/>
            </w:r>
            <w:r w:rsidRPr="008A68B4">
              <w:rPr>
                <w:rFonts w:cs="Arial"/>
                <w:szCs w:val="18"/>
              </w:rPr>
              <w:t xml:space="preserve">the received </w:t>
            </w:r>
            <w:r w:rsidR="00695E3A" w:rsidRPr="008A68B4">
              <w:rPr>
                <w:rFonts w:cs="Arial"/>
                <w:szCs w:val="18"/>
              </w:rPr>
              <w:t>value</w:t>
            </w:r>
          </w:p>
        </w:tc>
      </w:tr>
      <w:tr w:rsidR="000C34D2" w:rsidRPr="008A68B4" w14:paraId="3F94B25A" w14:textId="77777777" w:rsidTr="003F0691">
        <w:trPr>
          <w:jc w:val="center"/>
        </w:trPr>
        <w:tc>
          <w:tcPr>
            <w:tcW w:w="1486" w:type="dxa"/>
          </w:tcPr>
          <w:p w14:paraId="36507FE2" w14:textId="77777777" w:rsidR="000C34D2" w:rsidRPr="008A68B4" w:rsidRDefault="000C34D2" w:rsidP="003F0691">
            <w:pPr>
              <w:pStyle w:val="TAL"/>
              <w:rPr>
                <w:b/>
                <w:szCs w:val="18"/>
              </w:rPr>
            </w:pPr>
            <w:r w:rsidRPr="008A68B4">
              <w:rPr>
                <w:b/>
                <w:szCs w:val="18"/>
              </w:rPr>
              <w:t>Out Parameters</w:t>
            </w:r>
          </w:p>
        </w:tc>
        <w:tc>
          <w:tcPr>
            <w:tcW w:w="8289" w:type="dxa"/>
          </w:tcPr>
          <w:p w14:paraId="4946E38F" w14:textId="77777777" w:rsidR="000C34D2" w:rsidRPr="008A68B4" w:rsidRDefault="000C34D2" w:rsidP="003F0691">
            <w:pPr>
              <w:pStyle w:val="TAL"/>
              <w:rPr>
                <w:szCs w:val="18"/>
              </w:rPr>
            </w:pPr>
            <w:r w:rsidRPr="008A68B4">
              <w:rPr>
                <w:szCs w:val="18"/>
              </w:rPr>
              <w:t>n.a.</w:t>
            </w:r>
          </w:p>
        </w:tc>
      </w:tr>
      <w:tr w:rsidR="000C34D2" w:rsidRPr="008A68B4" w14:paraId="5E24C3E2" w14:textId="77777777" w:rsidTr="003F0691">
        <w:trPr>
          <w:jc w:val="center"/>
        </w:trPr>
        <w:tc>
          <w:tcPr>
            <w:tcW w:w="1486" w:type="dxa"/>
          </w:tcPr>
          <w:p w14:paraId="468AF286" w14:textId="77777777" w:rsidR="000C34D2" w:rsidRPr="008A68B4" w:rsidRDefault="000C34D2" w:rsidP="003F0691">
            <w:pPr>
              <w:pStyle w:val="TAL"/>
              <w:rPr>
                <w:b/>
                <w:szCs w:val="18"/>
              </w:rPr>
            </w:pPr>
            <w:r w:rsidRPr="008A68B4">
              <w:rPr>
                <w:b/>
                <w:szCs w:val="18"/>
              </w:rPr>
              <w:t>Return Value</w:t>
            </w:r>
          </w:p>
        </w:tc>
        <w:tc>
          <w:tcPr>
            <w:tcW w:w="8289" w:type="dxa"/>
          </w:tcPr>
          <w:p w14:paraId="5B86D1A0" w14:textId="77777777" w:rsidR="000C34D2" w:rsidRPr="008A68B4" w:rsidRDefault="007C70D1" w:rsidP="003F0691">
            <w:pPr>
              <w:pStyle w:val="TAL"/>
              <w:rPr>
                <w:szCs w:val="18"/>
              </w:rPr>
            </w:pPr>
            <w:r w:rsidRPr="008A68B4">
              <w:rPr>
                <w:szCs w:val="18"/>
              </w:rPr>
              <w:t>v</w:t>
            </w:r>
            <w:r w:rsidR="000C34D2" w:rsidRPr="008A68B4">
              <w:rPr>
                <w:szCs w:val="18"/>
              </w:rPr>
              <w:t>oid</w:t>
            </w:r>
          </w:p>
        </w:tc>
      </w:tr>
      <w:tr w:rsidR="000C34D2" w:rsidRPr="008A68B4" w14:paraId="03DB3056" w14:textId="77777777" w:rsidTr="003F0691">
        <w:trPr>
          <w:jc w:val="center"/>
        </w:trPr>
        <w:tc>
          <w:tcPr>
            <w:tcW w:w="1486" w:type="dxa"/>
          </w:tcPr>
          <w:p w14:paraId="437BB05C" w14:textId="77777777" w:rsidR="000C34D2" w:rsidRPr="008A68B4" w:rsidRDefault="000C34D2" w:rsidP="003F0691">
            <w:pPr>
              <w:pStyle w:val="TAL"/>
              <w:rPr>
                <w:b/>
                <w:szCs w:val="18"/>
              </w:rPr>
            </w:pPr>
            <w:r w:rsidRPr="008A68B4">
              <w:rPr>
                <w:b/>
                <w:szCs w:val="18"/>
              </w:rPr>
              <w:t>Constraints</w:t>
            </w:r>
          </w:p>
        </w:tc>
        <w:tc>
          <w:tcPr>
            <w:tcW w:w="8289" w:type="dxa"/>
          </w:tcPr>
          <w:p w14:paraId="7B298B8A" w14:textId="77777777" w:rsidR="000C34D2" w:rsidRPr="008A68B4" w:rsidRDefault="000C34D2" w:rsidP="003F0691">
            <w:pPr>
              <w:pStyle w:val="TAL"/>
              <w:rPr>
                <w:szCs w:val="18"/>
              </w:rPr>
            </w:pPr>
            <w:r w:rsidRPr="008A68B4">
              <w:rPr>
                <w:szCs w:val="18"/>
              </w:rPr>
              <w:t>This operation is called by the SA after it has received a message from the SUT. It can only be used when tsiPortId has been either previously mapped to a port of componentId or has been referenced in the previous triExecuteTestCase statement.</w:t>
            </w:r>
          </w:p>
        </w:tc>
      </w:tr>
      <w:tr w:rsidR="000C34D2" w:rsidRPr="008A68B4" w14:paraId="67AFE2DF" w14:textId="77777777" w:rsidTr="003F0691">
        <w:trPr>
          <w:jc w:val="center"/>
        </w:trPr>
        <w:tc>
          <w:tcPr>
            <w:tcW w:w="1486" w:type="dxa"/>
          </w:tcPr>
          <w:p w14:paraId="0ADA08D2" w14:textId="77777777" w:rsidR="000C34D2" w:rsidRPr="008A68B4" w:rsidRDefault="000C34D2" w:rsidP="003F0691">
            <w:pPr>
              <w:pStyle w:val="TAL"/>
              <w:rPr>
                <w:b/>
                <w:szCs w:val="18"/>
              </w:rPr>
            </w:pPr>
            <w:r w:rsidRPr="008A68B4">
              <w:rPr>
                <w:b/>
                <w:szCs w:val="18"/>
              </w:rPr>
              <w:t>Effect</w:t>
            </w:r>
          </w:p>
        </w:tc>
        <w:tc>
          <w:tcPr>
            <w:tcW w:w="8289" w:type="dxa"/>
          </w:tcPr>
          <w:p w14:paraId="69910EE4" w14:textId="6FA3928A" w:rsidR="000C34D2" w:rsidRPr="008A68B4" w:rsidRDefault="000C34D2" w:rsidP="003F0691">
            <w:pPr>
              <w:pStyle w:val="TAL"/>
              <w:rPr>
                <w:szCs w:val="18"/>
              </w:rPr>
            </w:pPr>
            <w:r w:rsidRPr="008A68B4">
              <w:rPr>
                <w:szCs w:val="18"/>
              </w:rPr>
              <w:t>This operation shall pass the message to the TE indicating the component componentId to which the TSI port tsiPortId is mapped.</w:t>
            </w:r>
          </w:p>
          <w:p w14:paraId="7CF54047" w14:textId="77777777" w:rsidR="000C34D2" w:rsidRPr="008A68B4" w:rsidRDefault="000C34D2" w:rsidP="003F0691">
            <w:pPr>
              <w:pStyle w:val="TAL"/>
              <w:rPr>
                <w:szCs w:val="18"/>
              </w:rPr>
            </w:pPr>
            <w:r w:rsidRPr="008A68B4">
              <w:rPr>
                <w:rFonts w:cs="Arial"/>
                <w:szCs w:val="18"/>
              </w:rPr>
              <w:t>The decoding of receivedMessage has to be done in the TE.</w:t>
            </w:r>
          </w:p>
        </w:tc>
      </w:tr>
    </w:tbl>
    <w:p w14:paraId="619F613F" w14:textId="77777777" w:rsidR="000C34D2" w:rsidRPr="008A68B4" w:rsidRDefault="000C34D2" w:rsidP="000C34D2"/>
    <w:p w14:paraId="3A629EBB" w14:textId="77777777" w:rsidR="00695E3A" w:rsidRPr="008A68B4" w:rsidRDefault="008C7169" w:rsidP="00A74DFE">
      <w:pPr>
        <w:pStyle w:val="Heading2"/>
        <w:keepNext w:val="0"/>
      </w:pPr>
      <w:bookmarkStart w:id="196" w:name="_Toc87877510"/>
      <w:r w:rsidRPr="008A68B4">
        <w:t>7</w:t>
      </w:r>
      <w:r w:rsidR="00695E3A" w:rsidRPr="008A68B4">
        <w:t>.</w:t>
      </w:r>
      <w:r w:rsidR="00663037" w:rsidRPr="008A68B4">
        <w:t>4</w:t>
      </w:r>
      <w:r w:rsidR="00695E3A" w:rsidRPr="008A68B4">
        <w:tab/>
        <w:t xml:space="preserve">Addition to </w:t>
      </w:r>
      <w:r w:rsidR="001541C1" w:rsidRPr="008A68B4">
        <w:t xml:space="preserve">clause </w:t>
      </w:r>
      <w:r w:rsidR="0035720C" w:rsidRPr="008A68B4">
        <w:t>5.5.3</w:t>
      </w:r>
      <w:r w:rsidR="00813F9E" w:rsidRPr="008A68B4">
        <w:t xml:space="preserve"> of ETSI ES 201 873-5,</w:t>
      </w:r>
      <w:r w:rsidR="0035720C" w:rsidRPr="008A68B4">
        <w:t xml:space="preserve"> </w:t>
      </w:r>
      <w:r w:rsidR="00695E3A" w:rsidRPr="008A68B4">
        <w:t>Message based communication operations</w:t>
      </w:r>
      <w:bookmarkEnd w:id="196"/>
    </w:p>
    <w:p w14:paraId="74703489" w14:textId="77777777" w:rsidR="00695E3A" w:rsidRPr="008A68B4" w:rsidRDefault="00695E3A" w:rsidP="00A74DFE">
      <w:pPr>
        <w:keepLines/>
      </w:pPr>
      <w:r w:rsidRPr="008A68B4">
        <w:t xml:space="preserve">In order to interpret unknown values along a </w:t>
      </w:r>
      <w:r w:rsidR="00001597" w:rsidRPr="008A68B4">
        <w:t xml:space="preserve">type </w:t>
      </w:r>
      <w:r w:rsidRPr="008A68B4">
        <w:t>hypothesis, an additional xtri</w:t>
      </w:r>
      <w:r w:rsidR="00EE33B7" w:rsidRPr="008A68B4">
        <w:t>Convert</w:t>
      </w:r>
      <w:r w:rsidRPr="008A68B4">
        <w:t xml:space="preserve"> operation is defined. It can be used in all cases where the type of the incoming value is not known. Please note that typically the value type is </w:t>
      </w:r>
      <w:r w:rsidR="00EE3DC1" w:rsidRPr="008A68B4">
        <w:t>known</w:t>
      </w:r>
      <w:r w:rsidRPr="008A68B4">
        <w:t xml:space="preserve"> in procedure-based communication and sometimes in message-based communication.</w:t>
      </w:r>
    </w:p>
    <w:p w14:paraId="0F9C6C5A" w14:textId="77777777" w:rsidR="00695E3A" w:rsidRPr="008A68B4" w:rsidRDefault="00695E3A" w:rsidP="00A7430B">
      <w:pPr>
        <w:pStyle w:val="H6"/>
      </w:pPr>
      <w:r w:rsidRPr="008A68B4">
        <w:t>5.5.3.</w:t>
      </w:r>
      <w:r w:rsidR="00E76A94" w:rsidRPr="008A68B4">
        <w:t>5</w:t>
      </w:r>
      <w:r w:rsidRPr="008A68B4">
        <w:tab/>
      </w:r>
      <w:proofErr w:type="gramStart"/>
      <w:r w:rsidRPr="008A68B4">
        <w:t>xtri</w:t>
      </w:r>
      <w:r w:rsidR="00EE33B7" w:rsidRPr="008A68B4">
        <w:t>Convert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695E3A" w:rsidRPr="008A68B4" w14:paraId="134E70A1" w14:textId="77777777" w:rsidTr="003F0691">
        <w:trPr>
          <w:jc w:val="center"/>
        </w:trPr>
        <w:tc>
          <w:tcPr>
            <w:tcW w:w="1486" w:type="dxa"/>
          </w:tcPr>
          <w:p w14:paraId="7EF5607B" w14:textId="77777777" w:rsidR="00695E3A" w:rsidRPr="008A68B4" w:rsidRDefault="00695E3A" w:rsidP="003F0691">
            <w:pPr>
              <w:pStyle w:val="TAL"/>
              <w:rPr>
                <w:b/>
                <w:szCs w:val="18"/>
              </w:rPr>
            </w:pPr>
            <w:r w:rsidRPr="008A68B4">
              <w:rPr>
                <w:b/>
                <w:szCs w:val="18"/>
              </w:rPr>
              <w:t>Signature</w:t>
            </w:r>
          </w:p>
        </w:tc>
        <w:tc>
          <w:tcPr>
            <w:tcW w:w="8289" w:type="dxa"/>
          </w:tcPr>
          <w:p w14:paraId="268339D5" w14:textId="77777777" w:rsidR="00695E3A" w:rsidRPr="008A68B4" w:rsidRDefault="00695E3A" w:rsidP="00CE0246">
            <w:pPr>
              <w:pStyle w:val="TAL"/>
              <w:ind w:left="2025" w:hanging="2025"/>
              <w:rPr>
                <w:rFonts w:ascii="Courier New" w:hAnsi="Courier New" w:cs="Courier New"/>
                <w:szCs w:val="18"/>
              </w:rPr>
            </w:pPr>
            <w:r w:rsidRPr="008A68B4">
              <w:rPr>
                <w:rFonts w:ascii="Courier New" w:hAnsi="Courier New"/>
                <w:szCs w:val="18"/>
              </w:rPr>
              <w:t>Value xtri</w:t>
            </w:r>
            <w:r w:rsidR="00EE33B7" w:rsidRPr="008A68B4">
              <w:rPr>
                <w:rFonts w:ascii="Courier New" w:hAnsi="Courier New"/>
                <w:szCs w:val="18"/>
              </w:rPr>
              <w:t>Convert</w:t>
            </w:r>
            <w:r w:rsidRPr="008A68B4">
              <w:rPr>
                <w:rFonts w:ascii="Courier New" w:hAnsi="Courier New"/>
                <w:szCs w:val="18"/>
              </w:rPr>
              <w:t xml:space="preserve">(in </w:t>
            </w:r>
            <w:r w:rsidR="009C0997" w:rsidRPr="008A68B4">
              <w:rPr>
                <w:rFonts w:ascii="Courier New" w:hAnsi="Courier New"/>
                <w:szCs w:val="18"/>
              </w:rPr>
              <w:t>any</w:t>
            </w:r>
            <w:r w:rsidRPr="008A68B4">
              <w:rPr>
                <w:rFonts w:ascii="Courier New" w:hAnsi="Courier New"/>
                <w:szCs w:val="18"/>
              </w:rPr>
              <w:t xml:space="preserve"> value, in Type </w:t>
            </w:r>
            <w:r w:rsidR="00CE0246" w:rsidRPr="008A68B4">
              <w:rPr>
                <w:rFonts w:ascii="Courier New" w:hAnsi="Courier New"/>
                <w:szCs w:val="18"/>
              </w:rPr>
              <w:t>type</w:t>
            </w:r>
            <w:r w:rsidRPr="008A68B4">
              <w:rPr>
                <w:rFonts w:ascii="Courier New" w:hAnsi="Courier New"/>
                <w:szCs w:val="18"/>
              </w:rPr>
              <w:t>Hypothesis)</w:t>
            </w:r>
          </w:p>
        </w:tc>
      </w:tr>
      <w:tr w:rsidR="00695E3A" w:rsidRPr="008A68B4" w14:paraId="4926EF2F" w14:textId="77777777" w:rsidTr="003F0691">
        <w:trPr>
          <w:jc w:val="center"/>
        </w:trPr>
        <w:tc>
          <w:tcPr>
            <w:tcW w:w="1486" w:type="dxa"/>
          </w:tcPr>
          <w:p w14:paraId="43439892" w14:textId="77777777" w:rsidR="00695E3A" w:rsidRPr="008A68B4" w:rsidRDefault="00695E3A" w:rsidP="003F0691">
            <w:pPr>
              <w:pStyle w:val="TAL"/>
              <w:rPr>
                <w:b/>
                <w:szCs w:val="18"/>
              </w:rPr>
            </w:pPr>
            <w:r w:rsidRPr="008A68B4">
              <w:rPr>
                <w:b/>
                <w:szCs w:val="18"/>
              </w:rPr>
              <w:t xml:space="preserve">In Parameters </w:t>
            </w:r>
          </w:p>
        </w:tc>
        <w:tc>
          <w:tcPr>
            <w:tcW w:w="8289" w:type="dxa"/>
          </w:tcPr>
          <w:p w14:paraId="1340E8D7" w14:textId="77777777" w:rsidR="00695E3A" w:rsidRPr="008A68B4" w:rsidRDefault="00695E3A" w:rsidP="0089531D">
            <w:pPr>
              <w:pStyle w:val="TAL"/>
              <w:tabs>
                <w:tab w:val="left" w:pos="1673"/>
              </w:tabs>
              <w:rPr>
                <w:szCs w:val="18"/>
              </w:rPr>
            </w:pPr>
            <w:r w:rsidRPr="008A68B4">
              <w:rPr>
                <w:rFonts w:ascii="Courier New" w:hAnsi="Courier New"/>
                <w:szCs w:val="18"/>
              </w:rPr>
              <w:t>value</w:t>
            </w:r>
            <w:r w:rsidR="0089531D" w:rsidRPr="008A68B4">
              <w:rPr>
                <w:szCs w:val="18"/>
              </w:rPr>
              <w:tab/>
            </w:r>
            <w:r w:rsidRPr="008A68B4">
              <w:rPr>
                <w:szCs w:val="18"/>
              </w:rPr>
              <w:t xml:space="preserve">the value to be </w:t>
            </w:r>
            <w:r w:rsidR="00EE33B7" w:rsidRPr="008A68B4">
              <w:rPr>
                <w:szCs w:val="18"/>
              </w:rPr>
              <w:t>converte</w:t>
            </w:r>
            <w:r w:rsidRPr="008A68B4">
              <w:rPr>
                <w:szCs w:val="18"/>
              </w:rPr>
              <w:t>d</w:t>
            </w:r>
          </w:p>
          <w:p w14:paraId="3C3144BE" w14:textId="77777777" w:rsidR="00695E3A" w:rsidRPr="008A68B4" w:rsidRDefault="00CE0246" w:rsidP="00CE0246">
            <w:pPr>
              <w:pStyle w:val="TAL"/>
              <w:tabs>
                <w:tab w:val="left" w:pos="1449"/>
              </w:tabs>
              <w:rPr>
                <w:szCs w:val="18"/>
              </w:rPr>
            </w:pPr>
            <w:r w:rsidRPr="008A68B4">
              <w:rPr>
                <w:rFonts w:ascii="Courier New" w:hAnsi="Courier New"/>
                <w:szCs w:val="18"/>
              </w:rPr>
              <w:t>type</w:t>
            </w:r>
            <w:r w:rsidR="0089531D" w:rsidRPr="008A68B4">
              <w:rPr>
                <w:rFonts w:ascii="Courier New" w:hAnsi="Courier New"/>
                <w:szCs w:val="18"/>
              </w:rPr>
              <w:t>Hypothesis</w:t>
            </w:r>
            <w:r w:rsidR="00695E3A" w:rsidRPr="008A68B4">
              <w:rPr>
                <w:szCs w:val="18"/>
              </w:rPr>
              <w:tab/>
              <w:t xml:space="preserve">the </w:t>
            </w:r>
            <w:r w:rsidRPr="008A68B4">
              <w:rPr>
                <w:szCs w:val="18"/>
              </w:rPr>
              <w:t xml:space="preserve">type </w:t>
            </w:r>
            <w:r w:rsidR="00695E3A" w:rsidRPr="008A68B4">
              <w:rPr>
                <w:szCs w:val="18"/>
              </w:rPr>
              <w:t>hypothesis</w:t>
            </w:r>
          </w:p>
        </w:tc>
      </w:tr>
      <w:tr w:rsidR="00695E3A" w:rsidRPr="008A68B4" w14:paraId="334105EB" w14:textId="77777777" w:rsidTr="003F0691">
        <w:trPr>
          <w:jc w:val="center"/>
        </w:trPr>
        <w:tc>
          <w:tcPr>
            <w:tcW w:w="1486" w:type="dxa"/>
          </w:tcPr>
          <w:p w14:paraId="75B2C6D2" w14:textId="77777777" w:rsidR="00695E3A" w:rsidRPr="008A68B4" w:rsidRDefault="00695E3A" w:rsidP="003F0691">
            <w:pPr>
              <w:pStyle w:val="TAL"/>
              <w:rPr>
                <w:b/>
                <w:szCs w:val="18"/>
              </w:rPr>
            </w:pPr>
            <w:r w:rsidRPr="008A68B4">
              <w:rPr>
                <w:b/>
                <w:szCs w:val="18"/>
              </w:rPr>
              <w:t>Out Parameters</w:t>
            </w:r>
          </w:p>
        </w:tc>
        <w:tc>
          <w:tcPr>
            <w:tcW w:w="8289" w:type="dxa"/>
          </w:tcPr>
          <w:p w14:paraId="668263F1" w14:textId="77777777" w:rsidR="00695E3A" w:rsidRPr="008A68B4" w:rsidRDefault="00304459" w:rsidP="00695E3A">
            <w:pPr>
              <w:pStyle w:val="TAL"/>
              <w:tabs>
                <w:tab w:val="left" w:pos="1449"/>
              </w:tabs>
              <w:rPr>
                <w:szCs w:val="18"/>
              </w:rPr>
            </w:pPr>
            <w:r w:rsidRPr="008A68B4">
              <w:rPr>
                <w:szCs w:val="18"/>
              </w:rPr>
              <w:t>n.a.</w:t>
            </w:r>
          </w:p>
        </w:tc>
      </w:tr>
      <w:tr w:rsidR="00695E3A" w:rsidRPr="008A68B4" w14:paraId="48B66339" w14:textId="77777777" w:rsidTr="003F0691">
        <w:trPr>
          <w:jc w:val="center"/>
        </w:trPr>
        <w:tc>
          <w:tcPr>
            <w:tcW w:w="1486" w:type="dxa"/>
          </w:tcPr>
          <w:p w14:paraId="608CDB64" w14:textId="77777777" w:rsidR="00695E3A" w:rsidRPr="008A68B4" w:rsidRDefault="00695E3A" w:rsidP="003F0691">
            <w:pPr>
              <w:pStyle w:val="TAL"/>
              <w:rPr>
                <w:b/>
                <w:szCs w:val="18"/>
              </w:rPr>
            </w:pPr>
            <w:r w:rsidRPr="008A68B4">
              <w:rPr>
                <w:b/>
                <w:szCs w:val="18"/>
              </w:rPr>
              <w:t>Return Value</w:t>
            </w:r>
          </w:p>
        </w:tc>
        <w:tc>
          <w:tcPr>
            <w:tcW w:w="8289" w:type="dxa"/>
          </w:tcPr>
          <w:p w14:paraId="16C96F0F" w14:textId="77777777" w:rsidR="00695E3A" w:rsidRPr="008A68B4" w:rsidRDefault="00304459" w:rsidP="00CE0246">
            <w:pPr>
              <w:pStyle w:val="TAL"/>
              <w:rPr>
                <w:szCs w:val="18"/>
              </w:rPr>
            </w:pPr>
            <w:r w:rsidRPr="008A68B4">
              <w:rPr>
                <w:szCs w:val="18"/>
              </w:rPr>
              <w:t xml:space="preserve">Returns the </w:t>
            </w:r>
            <w:r w:rsidR="00EE33B7" w:rsidRPr="008A68B4">
              <w:rPr>
                <w:szCs w:val="18"/>
              </w:rPr>
              <w:t>converte</w:t>
            </w:r>
            <w:r w:rsidRPr="008A68B4">
              <w:rPr>
                <w:szCs w:val="18"/>
              </w:rPr>
              <w:t xml:space="preserve">d value, if the value is of a compatible type as the </w:t>
            </w:r>
            <w:r w:rsidR="00CE0246" w:rsidRPr="008A68B4">
              <w:rPr>
                <w:rFonts w:ascii="Courier New" w:hAnsi="Courier New" w:cs="Courier New"/>
                <w:szCs w:val="18"/>
              </w:rPr>
              <w:t>type</w:t>
            </w:r>
            <w:r w:rsidRPr="008A68B4">
              <w:rPr>
                <w:rFonts w:ascii="Courier New" w:hAnsi="Courier New" w:cs="Courier New"/>
                <w:szCs w:val="18"/>
              </w:rPr>
              <w:t>Hypothesis</w:t>
            </w:r>
            <w:r w:rsidRPr="008A68B4">
              <w:rPr>
                <w:szCs w:val="18"/>
              </w:rPr>
              <w:t xml:space="preserve">, else the distinct value </w:t>
            </w:r>
            <w:r w:rsidRPr="008A68B4">
              <w:rPr>
                <w:rFonts w:ascii="Courier New" w:hAnsi="Courier New" w:cs="Courier New"/>
                <w:szCs w:val="18"/>
              </w:rPr>
              <w:t>null</w:t>
            </w:r>
            <w:r w:rsidRPr="008A68B4">
              <w:rPr>
                <w:szCs w:val="18"/>
              </w:rPr>
              <w:t>.</w:t>
            </w:r>
          </w:p>
        </w:tc>
      </w:tr>
      <w:tr w:rsidR="00304459" w:rsidRPr="008A68B4" w14:paraId="70434082" w14:textId="77777777" w:rsidTr="003F0691">
        <w:trPr>
          <w:jc w:val="center"/>
        </w:trPr>
        <w:tc>
          <w:tcPr>
            <w:tcW w:w="1486" w:type="dxa"/>
          </w:tcPr>
          <w:p w14:paraId="18095435" w14:textId="77777777" w:rsidR="00304459" w:rsidRPr="008A68B4" w:rsidRDefault="00304459" w:rsidP="003F0691">
            <w:pPr>
              <w:pStyle w:val="TAL"/>
              <w:rPr>
                <w:b/>
                <w:szCs w:val="18"/>
              </w:rPr>
            </w:pPr>
            <w:r w:rsidRPr="008A68B4">
              <w:rPr>
                <w:b/>
                <w:szCs w:val="18"/>
              </w:rPr>
              <w:t>Constraints</w:t>
            </w:r>
          </w:p>
        </w:tc>
        <w:tc>
          <w:tcPr>
            <w:tcW w:w="8289" w:type="dxa"/>
          </w:tcPr>
          <w:p w14:paraId="38F02835" w14:textId="77777777" w:rsidR="00304459" w:rsidRPr="008A68B4" w:rsidRDefault="00304459" w:rsidP="00CE0246">
            <w:pPr>
              <w:pStyle w:val="TAL"/>
              <w:widowControl w:val="0"/>
              <w:rPr>
                <w:szCs w:val="18"/>
              </w:rPr>
            </w:pPr>
            <w:r w:rsidRPr="008A68B4">
              <w:rPr>
                <w:szCs w:val="18"/>
              </w:rPr>
              <w:t xml:space="preserve">This operation shall be called whenever the TE has to </w:t>
            </w:r>
            <w:r w:rsidR="00EE33B7" w:rsidRPr="008A68B4">
              <w:rPr>
                <w:szCs w:val="18"/>
              </w:rPr>
              <w:t>convert</w:t>
            </w:r>
            <w:r w:rsidRPr="008A68B4">
              <w:rPr>
                <w:szCs w:val="18"/>
              </w:rPr>
              <w:t xml:space="preserve"> a value. The TE might </w:t>
            </w:r>
            <w:r w:rsidR="00EE33B7" w:rsidRPr="008A68B4">
              <w:rPr>
                <w:szCs w:val="18"/>
              </w:rPr>
              <w:t>convert</w:t>
            </w:r>
            <w:r w:rsidRPr="008A68B4">
              <w:rPr>
                <w:szCs w:val="18"/>
              </w:rPr>
              <w:t xml:space="preserve"> immediately after reception of the value, or might for performance considerations postpone the </w:t>
            </w:r>
            <w:r w:rsidR="00CE0246" w:rsidRPr="008A68B4">
              <w:rPr>
                <w:szCs w:val="18"/>
              </w:rPr>
              <w:t xml:space="preserve">conversion </w:t>
            </w:r>
            <w:r w:rsidRPr="008A68B4">
              <w:rPr>
                <w:szCs w:val="18"/>
              </w:rPr>
              <w:t>until the actual access to the value.</w:t>
            </w:r>
          </w:p>
        </w:tc>
      </w:tr>
      <w:tr w:rsidR="00304459" w:rsidRPr="008A68B4" w14:paraId="0B48A887" w14:textId="77777777" w:rsidTr="003F0691">
        <w:trPr>
          <w:jc w:val="center"/>
        </w:trPr>
        <w:tc>
          <w:tcPr>
            <w:tcW w:w="1486" w:type="dxa"/>
          </w:tcPr>
          <w:p w14:paraId="5F0EB176" w14:textId="77777777" w:rsidR="00304459" w:rsidRPr="008A68B4" w:rsidRDefault="00304459" w:rsidP="003F0691">
            <w:pPr>
              <w:pStyle w:val="TAL"/>
              <w:rPr>
                <w:b/>
                <w:szCs w:val="18"/>
              </w:rPr>
            </w:pPr>
            <w:r w:rsidRPr="008A68B4">
              <w:rPr>
                <w:b/>
                <w:szCs w:val="18"/>
              </w:rPr>
              <w:t>Effect</w:t>
            </w:r>
          </w:p>
        </w:tc>
        <w:tc>
          <w:tcPr>
            <w:tcW w:w="8289" w:type="dxa"/>
          </w:tcPr>
          <w:p w14:paraId="51BAEDFB" w14:textId="77777777" w:rsidR="00304459" w:rsidRPr="008A68B4" w:rsidRDefault="00304459" w:rsidP="00CE0246">
            <w:pPr>
              <w:pStyle w:val="TAL"/>
              <w:widowControl w:val="0"/>
              <w:rPr>
                <w:szCs w:val="18"/>
              </w:rPr>
            </w:pPr>
            <w:r w:rsidRPr="008A68B4">
              <w:rPr>
                <w:szCs w:val="18"/>
              </w:rPr>
              <w:t xml:space="preserve">This operation </w:t>
            </w:r>
            <w:r w:rsidR="00057995" w:rsidRPr="008A68B4">
              <w:rPr>
                <w:szCs w:val="18"/>
              </w:rPr>
              <w:t>convert</w:t>
            </w:r>
            <w:r w:rsidRPr="008A68B4">
              <w:rPr>
                <w:szCs w:val="18"/>
              </w:rPr>
              <w:t xml:space="preserve">s a </w:t>
            </w:r>
            <w:r w:rsidRPr="008A68B4">
              <w:rPr>
                <w:rFonts w:ascii="Courier New" w:hAnsi="Courier New" w:cs="Courier New"/>
                <w:szCs w:val="18"/>
              </w:rPr>
              <w:t>value</w:t>
            </w:r>
            <w:r w:rsidRPr="008A68B4">
              <w:rPr>
                <w:szCs w:val="18"/>
              </w:rPr>
              <w:t xml:space="preserve"> and returns a value according to the </w:t>
            </w:r>
            <w:r w:rsidR="00CE0246" w:rsidRPr="008A68B4">
              <w:rPr>
                <w:szCs w:val="18"/>
              </w:rPr>
              <w:t xml:space="preserve">type </w:t>
            </w:r>
            <w:r w:rsidRPr="008A68B4">
              <w:rPr>
                <w:szCs w:val="18"/>
              </w:rPr>
              <w:t xml:space="preserve">hypothesis if it matches. The </w:t>
            </w:r>
            <w:r w:rsidR="00CE0246" w:rsidRPr="008A68B4">
              <w:rPr>
                <w:rFonts w:ascii="Courier New" w:hAnsi="Courier New" w:cs="Courier New"/>
                <w:szCs w:val="18"/>
              </w:rPr>
              <w:t>type</w:t>
            </w:r>
            <w:r w:rsidRPr="008A68B4">
              <w:rPr>
                <w:rFonts w:ascii="Courier New" w:hAnsi="Courier New" w:cs="Courier New"/>
                <w:szCs w:val="18"/>
              </w:rPr>
              <w:t>Hypothesis</w:t>
            </w:r>
            <w:r w:rsidR="0089531D" w:rsidRPr="008A68B4">
              <w:rPr>
                <w:szCs w:val="18"/>
              </w:rPr>
              <w:t xml:space="preserve"> </w:t>
            </w:r>
            <w:r w:rsidRPr="008A68B4">
              <w:rPr>
                <w:szCs w:val="18"/>
              </w:rPr>
              <w:t xml:space="preserve">determines whether the value can be </w:t>
            </w:r>
            <w:r w:rsidR="00057995" w:rsidRPr="008A68B4">
              <w:rPr>
                <w:szCs w:val="18"/>
              </w:rPr>
              <w:t>converte</w:t>
            </w:r>
            <w:r w:rsidRPr="008A68B4">
              <w:rPr>
                <w:szCs w:val="18"/>
              </w:rPr>
              <w:t xml:space="preserve">d. If not, the distinct </w:t>
            </w:r>
            <w:r w:rsidRPr="008A68B4">
              <w:rPr>
                <w:rFonts w:ascii="Courier New" w:hAnsi="Courier New"/>
                <w:szCs w:val="18"/>
              </w:rPr>
              <w:t>null</w:t>
            </w:r>
            <w:r w:rsidRPr="008A68B4">
              <w:rPr>
                <w:szCs w:val="18"/>
              </w:rPr>
              <w:t xml:space="preserve"> value shall be returned.</w:t>
            </w:r>
          </w:p>
        </w:tc>
      </w:tr>
    </w:tbl>
    <w:p w14:paraId="7D75FD8F" w14:textId="77777777" w:rsidR="00695E3A" w:rsidRPr="008A68B4" w:rsidRDefault="00695E3A" w:rsidP="000C34D2"/>
    <w:p w14:paraId="328D51D5" w14:textId="77777777" w:rsidR="002F23A6" w:rsidRPr="008A68B4" w:rsidRDefault="008C7169" w:rsidP="00A74DFE">
      <w:pPr>
        <w:pStyle w:val="Heading2"/>
        <w:keepNext w:val="0"/>
      </w:pPr>
      <w:bookmarkStart w:id="197" w:name="_Toc87877511"/>
      <w:r w:rsidRPr="008A68B4">
        <w:t>7</w:t>
      </w:r>
      <w:r w:rsidR="002F23A6" w:rsidRPr="008A68B4">
        <w:t>.</w:t>
      </w:r>
      <w:r w:rsidR="00663037" w:rsidRPr="008A68B4">
        <w:t>5</w:t>
      </w:r>
      <w:r w:rsidR="002F23A6" w:rsidRPr="008A68B4">
        <w:tab/>
        <w:t xml:space="preserve">Changes to </w:t>
      </w:r>
      <w:r w:rsidR="001541C1" w:rsidRPr="008A68B4">
        <w:t xml:space="preserve">clause </w:t>
      </w:r>
      <w:r w:rsidR="0035720C" w:rsidRPr="008A68B4">
        <w:t>5.5.4</w:t>
      </w:r>
      <w:r w:rsidR="00813F9E" w:rsidRPr="008A68B4">
        <w:t xml:space="preserve"> of ETSI ES 201 873-5,</w:t>
      </w:r>
      <w:r w:rsidR="0035720C" w:rsidRPr="008A68B4">
        <w:t xml:space="preserve"> </w:t>
      </w:r>
      <w:r w:rsidR="002F23A6" w:rsidRPr="008A68B4">
        <w:t>Procedure based communication operations</w:t>
      </w:r>
      <w:bookmarkEnd w:id="197"/>
    </w:p>
    <w:p w14:paraId="72892E05" w14:textId="77777777" w:rsidR="002F23A6" w:rsidRPr="008A68B4" w:rsidRDefault="002F23A6" w:rsidP="00A74DFE">
      <w:pPr>
        <w:pStyle w:val="H6"/>
        <w:keepNext w:val="0"/>
      </w:pPr>
      <w:r w:rsidRPr="008A68B4">
        <w:t>5.5.4.1</w:t>
      </w:r>
      <w:r w:rsidRPr="008A68B4">
        <w:tab/>
      </w:r>
      <w:proofErr w:type="gramStart"/>
      <w:r w:rsidRPr="008A68B4">
        <w:t>triCall</w:t>
      </w:r>
      <w:proofErr w:type="gramEnd"/>
      <w:r w:rsidRPr="008A68B4">
        <w:t xml:space="preserve"> </w:t>
      </w:r>
      <w:r w:rsidRPr="008A68B4">
        <w:sym w:font="Wingdings" w:char="F0E0"/>
      </w:r>
      <w:r w:rsidRPr="008A68B4">
        <w:t xml:space="preserve"> xtriCall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F23A6" w:rsidRPr="008A68B4" w14:paraId="61E88DAF" w14:textId="77777777" w:rsidTr="003F0691">
        <w:trPr>
          <w:jc w:val="center"/>
        </w:trPr>
        <w:tc>
          <w:tcPr>
            <w:tcW w:w="1568" w:type="dxa"/>
          </w:tcPr>
          <w:p w14:paraId="13B76743" w14:textId="77777777" w:rsidR="002F23A6" w:rsidRPr="008A68B4" w:rsidRDefault="002F23A6" w:rsidP="00A74DFE">
            <w:pPr>
              <w:pStyle w:val="TAL"/>
              <w:keepNext w:val="0"/>
              <w:rPr>
                <w:b/>
                <w:szCs w:val="18"/>
              </w:rPr>
            </w:pPr>
            <w:r w:rsidRPr="008A68B4">
              <w:rPr>
                <w:b/>
                <w:szCs w:val="18"/>
              </w:rPr>
              <w:t>Signature</w:t>
            </w:r>
          </w:p>
        </w:tc>
        <w:tc>
          <w:tcPr>
            <w:tcW w:w="8207" w:type="dxa"/>
          </w:tcPr>
          <w:p w14:paraId="7E01291D" w14:textId="77777777" w:rsidR="002F23A6" w:rsidRPr="008A68B4" w:rsidRDefault="002F23A6" w:rsidP="00A74DFE">
            <w:pPr>
              <w:spacing w:after="0"/>
              <w:rPr>
                <w:rFonts w:ascii="Courier New" w:hAnsi="Courier New" w:cs="Courier New"/>
                <w:sz w:val="18"/>
                <w:szCs w:val="18"/>
              </w:rPr>
            </w:pPr>
            <w:r w:rsidRPr="008A68B4">
              <w:rPr>
                <w:rFonts w:ascii="Courier New" w:hAnsi="Courier New" w:cs="Courier New"/>
                <w:sz w:val="18"/>
                <w:szCs w:val="18"/>
              </w:rPr>
              <w:t>TriStatusType xtriCall(in TriComponentIdType componentId,</w:t>
            </w:r>
          </w:p>
          <w:p w14:paraId="0D932B15" w14:textId="77777777" w:rsidR="002F23A6" w:rsidRPr="008A68B4" w:rsidRDefault="00D04F5E" w:rsidP="00A74DFE">
            <w:pPr>
              <w:pStyle w:val="TAL"/>
              <w:keepNext w:val="0"/>
              <w:ind w:left="2153"/>
              <w:rPr>
                <w:szCs w:val="18"/>
              </w:rPr>
            </w:pPr>
            <w:r w:rsidRPr="008A68B4">
              <w:rPr>
                <w:rFonts w:ascii="Courier New" w:hAnsi="Courier New"/>
                <w:szCs w:val="18"/>
              </w:rPr>
              <w:t>in TriPortIdType tsiPortId,</w:t>
            </w:r>
            <w:r w:rsidR="002F23A6" w:rsidRPr="008A68B4">
              <w:rPr>
                <w:rFonts w:ascii="Courier New" w:hAnsi="Courier New"/>
                <w:szCs w:val="18"/>
              </w:rPr>
              <w:br/>
              <w:t xml:space="preserve">in </w:t>
            </w:r>
            <w:r w:rsidR="00713195" w:rsidRPr="008A68B4">
              <w:rPr>
                <w:rFonts w:ascii="Courier New" w:hAnsi="Courier New"/>
                <w:szCs w:val="18"/>
              </w:rPr>
              <w:t>Value</w:t>
            </w:r>
            <w:r w:rsidRPr="008A68B4">
              <w:rPr>
                <w:rFonts w:ascii="Courier New" w:hAnsi="Courier New"/>
                <w:szCs w:val="18"/>
              </w:rPr>
              <w:t xml:space="preserve"> SUTaddress,</w:t>
            </w:r>
            <w:r w:rsidR="002F23A6" w:rsidRPr="008A68B4">
              <w:rPr>
                <w:rFonts w:ascii="Courier New" w:hAnsi="Courier New"/>
                <w:szCs w:val="18"/>
              </w:rPr>
              <w:br/>
              <w:t xml:space="preserve">in </w:t>
            </w:r>
            <w:r w:rsidRPr="008A68B4">
              <w:rPr>
                <w:rFonts w:ascii="Courier New" w:hAnsi="Courier New"/>
                <w:szCs w:val="18"/>
              </w:rPr>
              <w:t>TriSignatureIdType signatureId,</w:t>
            </w:r>
            <w:r w:rsidR="002F23A6" w:rsidRPr="008A68B4">
              <w:rPr>
                <w:rFonts w:ascii="Courier New" w:hAnsi="Courier New"/>
                <w:szCs w:val="18"/>
              </w:rPr>
              <w:br/>
              <w:t>in T</w:t>
            </w:r>
            <w:r w:rsidR="00370626" w:rsidRPr="008A68B4">
              <w:rPr>
                <w:rFonts w:ascii="Courier New" w:hAnsi="Courier New"/>
                <w:szCs w:val="18"/>
              </w:rPr>
              <w:t>c</w:t>
            </w:r>
            <w:r w:rsidR="002F23A6" w:rsidRPr="008A68B4">
              <w:rPr>
                <w:rFonts w:ascii="Courier New" w:hAnsi="Courier New"/>
                <w:szCs w:val="18"/>
              </w:rPr>
              <w:t>iParameterListType parameterList)</w:t>
            </w:r>
          </w:p>
        </w:tc>
      </w:tr>
      <w:tr w:rsidR="002F23A6" w:rsidRPr="008A68B4" w14:paraId="7134E679" w14:textId="77777777" w:rsidTr="003F0691">
        <w:trPr>
          <w:jc w:val="center"/>
        </w:trPr>
        <w:tc>
          <w:tcPr>
            <w:tcW w:w="1568" w:type="dxa"/>
          </w:tcPr>
          <w:p w14:paraId="3190503C" w14:textId="77777777" w:rsidR="002F23A6" w:rsidRPr="008A68B4" w:rsidRDefault="002F23A6" w:rsidP="003F0691">
            <w:pPr>
              <w:pStyle w:val="TAL"/>
              <w:rPr>
                <w:b/>
                <w:szCs w:val="18"/>
              </w:rPr>
            </w:pPr>
            <w:r w:rsidRPr="008A68B4">
              <w:rPr>
                <w:b/>
                <w:szCs w:val="18"/>
              </w:rPr>
              <w:lastRenderedPageBreak/>
              <w:t xml:space="preserve">In Parameters </w:t>
            </w:r>
          </w:p>
        </w:tc>
        <w:tc>
          <w:tcPr>
            <w:tcW w:w="8207" w:type="dxa"/>
          </w:tcPr>
          <w:p w14:paraId="0862E996" w14:textId="77777777" w:rsidR="002F23A6" w:rsidRPr="008A68B4" w:rsidRDefault="002F23A6" w:rsidP="00E400A1">
            <w:pPr>
              <w:pStyle w:val="TAL"/>
              <w:tabs>
                <w:tab w:val="left" w:pos="1966"/>
              </w:tabs>
              <w:rPr>
                <w:szCs w:val="18"/>
              </w:rPr>
            </w:pPr>
            <w:r w:rsidRPr="008A68B4">
              <w:rPr>
                <w:rFonts w:ascii="Courier New" w:hAnsi="Courier New"/>
                <w:szCs w:val="18"/>
              </w:rPr>
              <w:t>componentId</w:t>
            </w:r>
            <w:r w:rsidR="00E400A1" w:rsidRPr="008A68B4">
              <w:rPr>
                <w:szCs w:val="18"/>
              </w:rPr>
              <w:tab/>
            </w:r>
            <w:r w:rsidRPr="008A68B4">
              <w:rPr>
                <w:szCs w:val="18"/>
              </w:rPr>
              <w:t>identifier of the test component issuing the procedure call</w:t>
            </w:r>
          </w:p>
          <w:p w14:paraId="55A7E686" w14:textId="77777777" w:rsidR="00E400A1" w:rsidRPr="008A68B4" w:rsidRDefault="002F23A6" w:rsidP="00E400A1">
            <w:pPr>
              <w:pStyle w:val="TAL"/>
              <w:tabs>
                <w:tab w:val="left" w:pos="1966"/>
              </w:tabs>
              <w:rPr>
                <w:szCs w:val="18"/>
              </w:rPr>
            </w:pPr>
            <w:r w:rsidRPr="008A68B4">
              <w:rPr>
                <w:rFonts w:ascii="Courier New" w:hAnsi="Courier New" w:cs="Courier New"/>
              </w:rPr>
              <w:t>tsiPortId</w:t>
            </w:r>
            <w:r w:rsidRPr="008A68B4">
              <w:tab/>
              <w:t xml:space="preserve">identifier of the test system interface port via which the procedure call is sent </w:t>
            </w:r>
            <w:r w:rsidR="00E400A1" w:rsidRPr="008A68B4">
              <w:tab/>
            </w:r>
            <w:r w:rsidRPr="008A68B4">
              <w:t>to the SUT Adaptor</w:t>
            </w:r>
          </w:p>
          <w:p w14:paraId="25438403" w14:textId="77777777" w:rsidR="002F23A6" w:rsidRPr="008A68B4" w:rsidRDefault="00CE0246" w:rsidP="00EE1539">
            <w:pPr>
              <w:pStyle w:val="TAL"/>
              <w:tabs>
                <w:tab w:val="left" w:pos="1966"/>
              </w:tabs>
              <w:rPr>
                <w:szCs w:val="18"/>
              </w:rPr>
            </w:pPr>
            <w:r w:rsidRPr="008A68B4">
              <w:rPr>
                <w:rFonts w:ascii="Courier New" w:hAnsi="Courier New" w:cs="Courier New"/>
              </w:rPr>
              <w:t>SUTaddress</w:t>
            </w:r>
            <w:r w:rsidR="002F23A6" w:rsidRPr="008A68B4">
              <w:tab/>
              <w:t>(optional) destination address within the SUT</w:t>
            </w:r>
          </w:p>
          <w:p w14:paraId="2A2C3F0F" w14:textId="77777777" w:rsidR="002F23A6" w:rsidRPr="008A68B4" w:rsidRDefault="002F23A6" w:rsidP="00EE1539">
            <w:pPr>
              <w:pStyle w:val="TAL"/>
              <w:tabs>
                <w:tab w:val="left" w:pos="1966"/>
              </w:tabs>
              <w:rPr>
                <w:szCs w:val="18"/>
              </w:rPr>
            </w:pPr>
            <w:r w:rsidRPr="008A68B4">
              <w:rPr>
                <w:rFonts w:ascii="Courier New" w:hAnsi="Courier New" w:cs="Courier New"/>
              </w:rPr>
              <w:t>signatureId</w:t>
            </w:r>
            <w:r w:rsidRPr="008A68B4">
              <w:tab/>
              <w:t>identifier of the signature of the procedure call</w:t>
            </w:r>
          </w:p>
          <w:p w14:paraId="7E7BDF5D" w14:textId="77777777" w:rsidR="002F23A6" w:rsidRPr="008A68B4" w:rsidRDefault="002F23A6" w:rsidP="00AF1C7D">
            <w:pPr>
              <w:pStyle w:val="TAL"/>
              <w:tabs>
                <w:tab w:val="left" w:pos="1953"/>
              </w:tabs>
              <w:ind w:left="1953" w:hanging="1953"/>
              <w:rPr>
                <w:szCs w:val="18"/>
              </w:rPr>
            </w:pPr>
            <w:proofErr w:type="gramStart"/>
            <w:r w:rsidRPr="008A68B4">
              <w:rPr>
                <w:rFonts w:ascii="Courier New" w:hAnsi="Courier New"/>
                <w:szCs w:val="18"/>
              </w:rPr>
              <w:t>parameterList</w:t>
            </w:r>
            <w:proofErr w:type="gramEnd"/>
            <w:r w:rsidRPr="008A68B4">
              <w:rPr>
                <w:szCs w:val="18"/>
              </w:rPr>
              <w:tab/>
            </w:r>
            <w:r w:rsidRPr="008A68B4">
              <w:rPr>
                <w:rFonts w:cs="Arial"/>
                <w:szCs w:val="18"/>
              </w:rPr>
              <w:t xml:space="preserve">a list of parameters which are part of the indicated signature. The parameters in </w:t>
            </w:r>
            <w:r w:rsidRPr="008A68B4">
              <w:rPr>
                <w:rFonts w:ascii="Courier New" w:hAnsi="Courier New" w:cs="Courier New"/>
                <w:szCs w:val="18"/>
              </w:rPr>
              <w:t>parameterList</w:t>
            </w:r>
            <w:r w:rsidRPr="008A68B4">
              <w:rPr>
                <w:rFonts w:cs="Arial"/>
                <w:szCs w:val="18"/>
              </w:rPr>
              <w:t xml:space="preserve"> are ordered as they appear in the TTCN</w:t>
            </w:r>
            <w:r w:rsidRPr="008A68B4">
              <w:rPr>
                <w:rFonts w:cs="Arial"/>
                <w:szCs w:val="18"/>
              </w:rPr>
              <w:noBreakHyphen/>
              <w:t>3 signature declaration</w:t>
            </w:r>
          </w:p>
        </w:tc>
      </w:tr>
      <w:tr w:rsidR="002F23A6" w:rsidRPr="008A68B4" w14:paraId="65CD308C" w14:textId="77777777" w:rsidTr="003F0691">
        <w:trPr>
          <w:jc w:val="center"/>
        </w:trPr>
        <w:tc>
          <w:tcPr>
            <w:tcW w:w="1568" w:type="dxa"/>
          </w:tcPr>
          <w:p w14:paraId="157A9B2F" w14:textId="77777777" w:rsidR="002F23A6" w:rsidRPr="008A68B4" w:rsidRDefault="002F23A6" w:rsidP="003F0691">
            <w:pPr>
              <w:pStyle w:val="TAL"/>
              <w:rPr>
                <w:b/>
                <w:szCs w:val="18"/>
              </w:rPr>
            </w:pPr>
            <w:r w:rsidRPr="008A68B4">
              <w:rPr>
                <w:b/>
                <w:szCs w:val="18"/>
              </w:rPr>
              <w:t>Out Parameters</w:t>
            </w:r>
          </w:p>
        </w:tc>
        <w:tc>
          <w:tcPr>
            <w:tcW w:w="8207" w:type="dxa"/>
          </w:tcPr>
          <w:p w14:paraId="1BA00ADB" w14:textId="77777777" w:rsidR="002F23A6" w:rsidRPr="008A68B4" w:rsidRDefault="002F23A6" w:rsidP="003F0691">
            <w:pPr>
              <w:pStyle w:val="TAL"/>
              <w:rPr>
                <w:szCs w:val="18"/>
              </w:rPr>
            </w:pPr>
            <w:r w:rsidRPr="008A68B4">
              <w:rPr>
                <w:szCs w:val="18"/>
              </w:rPr>
              <w:t>n.a.</w:t>
            </w:r>
          </w:p>
        </w:tc>
      </w:tr>
      <w:tr w:rsidR="002F23A6" w:rsidRPr="008A68B4" w14:paraId="54F4D087" w14:textId="77777777" w:rsidTr="003F0691">
        <w:trPr>
          <w:jc w:val="center"/>
        </w:trPr>
        <w:tc>
          <w:tcPr>
            <w:tcW w:w="1568" w:type="dxa"/>
          </w:tcPr>
          <w:p w14:paraId="0BCC6585" w14:textId="77777777" w:rsidR="002F23A6" w:rsidRPr="008A68B4" w:rsidRDefault="002F23A6" w:rsidP="003F0691">
            <w:pPr>
              <w:pStyle w:val="TAL"/>
              <w:rPr>
                <w:b/>
                <w:szCs w:val="18"/>
              </w:rPr>
            </w:pPr>
            <w:r w:rsidRPr="008A68B4">
              <w:rPr>
                <w:b/>
                <w:szCs w:val="18"/>
              </w:rPr>
              <w:t>Return Value</w:t>
            </w:r>
          </w:p>
        </w:tc>
        <w:tc>
          <w:tcPr>
            <w:tcW w:w="8207" w:type="dxa"/>
          </w:tcPr>
          <w:p w14:paraId="3B5F600E" w14:textId="77777777" w:rsidR="002F23A6" w:rsidRPr="008A68B4" w:rsidRDefault="002F23A6" w:rsidP="003F0691">
            <w:pPr>
              <w:pStyle w:val="TAL"/>
              <w:rPr>
                <w:szCs w:val="18"/>
              </w:rPr>
            </w:pPr>
            <w:r w:rsidRPr="008A68B4">
              <w:rPr>
                <w:szCs w:val="18"/>
              </w:rPr>
              <w:t xml:space="preserve">The return status of the </w:t>
            </w:r>
            <w:r w:rsidRPr="008A68B4">
              <w:rPr>
                <w:rFonts w:ascii="Courier New" w:hAnsi="Courier New"/>
                <w:szCs w:val="18"/>
              </w:rPr>
              <w:t xml:space="preserve">triCall </w:t>
            </w:r>
            <w:r w:rsidRPr="008A68B4">
              <w:rPr>
                <w:szCs w:val="18"/>
              </w:rPr>
              <w:t>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2F23A6" w:rsidRPr="008A68B4" w14:paraId="4F8B7BBD" w14:textId="77777777" w:rsidTr="003F0691">
        <w:trPr>
          <w:jc w:val="center"/>
        </w:trPr>
        <w:tc>
          <w:tcPr>
            <w:tcW w:w="1568" w:type="dxa"/>
          </w:tcPr>
          <w:p w14:paraId="4EF0A3E8" w14:textId="77777777" w:rsidR="002F23A6" w:rsidRPr="008A68B4" w:rsidRDefault="002F23A6" w:rsidP="003F0691">
            <w:pPr>
              <w:pStyle w:val="TAL"/>
              <w:rPr>
                <w:b/>
                <w:szCs w:val="18"/>
              </w:rPr>
            </w:pPr>
            <w:r w:rsidRPr="008A68B4">
              <w:rPr>
                <w:b/>
                <w:szCs w:val="18"/>
              </w:rPr>
              <w:t>Constraints</w:t>
            </w:r>
          </w:p>
        </w:tc>
        <w:tc>
          <w:tcPr>
            <w:tcW w:w="8207" w:type="dxa"/>
          </w:tcPr>
          <w:p w14:paraId="00CCE575" w14:textId="0E82CFD7" w:rsidR="002F23A6" w:rsidRPr="008A68B4" w:rsidRDefault="002F23A6" w:rsidP="00AF1C7D">
            <w:pPr>
              <w:pStyle w:val="TAL"/>
              <w:rPr>
                <w:szCs w:val="18"/>
              </w:rPr>
            </w:pPr>
            <w:r w:rsidRPr="008A68B4">
              <w:rPr>
                <w:szCs w:val="18"/>
              </w:rPr>
              <w:t>This operation is called by the TE when it executes a TTCN</w:t>
            </w:r>
            <w:r w:rsidRPr="008A68B4">
              <w:rPr>
                <w:szCs w:val="18"/>
              </w:rPr>
              <w:noBreakHyphen/>
              <w:t>3 unicast call operation on a component port, which has been mapped to a TSI port. This operation is called by the TE for all TTCN</w:t>
            </w:r>
            <w:r w:rsidRPr="008A68B4">
              <w:rPr>
                <w:szCs w:val="18"/>
              </w:rPr>
              <w:noBreakHyphen/>
              <w:t>3 call operations if no system component has been specified for a test case, i.e. only a MTC test compone</w:t>
            </w:r>
            <w:r w:rsidR="00AF1C7D" w:rsidRPr="008A68B4">
              <w:rPr>
                <w:szCs w:val="18"/>
              </w:rPr>
              <w:t>nt is created for a test case.</w:t>
            </w:r>
            <w:r w:rsidRPr="008A68B4">
              <w:rPr>
                <w:strike/>
                <w:szCs w:val="18"/>
              </w:rPr>
              <w:br/>
            </w:r>
            <w:r w:rsidRPr="008A68B4">
              <w:rPr>
                <w:szCs w:val="18"/>
              </w:rPr>
              <w:t>The procedure parameters are the parameters specified in the TTCN</w:t>
            </w:r>
            <w:r w:rsidRPr="008A68B4">
              <w:rPr>
                <w:szCs w:val="18"/>
              </w:rPr>
              <w:noBreakHyphen/>
              <w:t>3 signature template.</w:t>
            </w:r>
          </w:p>
        </w:tc>
      </w:tr>
      <w:tr w:rsidR="002F23A6" w:rsidRPr="008A68B4" w14:paraId="735CF8A8" w14:textId="77777777" w:rsidTr="003F0691">
        <w:trPr>
          <w:jc w:val="center"/>
        </w:trPr>
        <w:tc>
          <w:tcPr>
            <w:tcW w:w="1568" w:type="dxa"/>
          </w:tcPr>
          <w:p w14:paraId="3516F161" w14:textId="77777777" w:rsidR="002F23A6" w:rsidRPr="008A68B4" w:rsidRDefault="002F23A6" w:rsidP="003F0691">
            <w:pPr>
              <w:pStyle w:val="TAL"/>
              <w:rPr>
                <w:b/>
                <w:szCs w:val="18"/>
              </w:rPr>
            </w:pPr>
            <w:r w:rsidRPr="008A68B4">
              <w:rPr>
                <w:b/>
                <w:szCs w:val="18"/>
              </w:rPr>
              <w:t>Effect</w:t>
            </w:r>
          </w:p>
        </w:tc>
        <w:tc>
          <w:tcPr>
            <w:tcW w:w="8207" w:type="dxa"/>
          </w:tcPr>
          <w:p w14:paraId="4C36F4DF" w14:textId="77777777" w:rsidR="002F23A6" w:rsidRPr="008A68B4" w:rsidRDefault="002F23A6" w:rsidP="003F0691">
            <w:pPr>
              <w:pStyle w:val="TAL"/>
              <w:rPr>
                <w:szCs w:val="18"/>
              </w:rPr>
            </w:pPr>
            <w:r w:rsidRPr="008A68B4">
              <w:rPr>
                <w:szCs w:val="18"/>
              </w:rPr>
              <w:t xml:space="preserve">On invocation of this operation the SA can initiate the procedure call corresponding to the signature identifier </w:t>
            </w:r>
            <w:r w:rsidRPr="008A68B4">
              <w:rPr>
                <w:rFonts w:ascii="Courier New" w:hAnsi="Courier New"/>
                <w:szCs w:val="18"/>
              </w:rPr>
              <w:t>signatureId</w:t>
            </w:r>
            <w:r w:rsidRPr="008A68B4">
              <w:rPr>
                <w:szCs w:val="18"/>
              </w:rPr>
              <w:t xml:space="preserve"> and the TSI port </w:t>
            </w:r>
            <w:r w:rsidRPr="008A68B4">
              <w:rPr>
                <w:rFonts w:ascii="Courier New" w:hAnsi="Courier New"/>
                <w:szCs w:val="18"/>
              </w:rPr>
              <w:t>tsiPortId</w:t>
            </w:r>
            <w:r w:rsidRPr="008A68B4">
              <w:rPr>
                <w:szCs w:val="18"/>
              </w:rPr>
              <w:t>.</w:t>
            </w:r>
            <w:r w:rsidRPr="008A68B4">
              <w:rPr>
                <w:szCs w:val="18"/>
              </w:rPr>
              <w:br/>
              <w:t xml:space="preserve">The </w:t>
            </w:r>
            <w:r w:rsidRPr="008A68B4">
              <w:rPr>
                <w:rFonts w:ascii="Courier New" w:hAnsi="Courier New"/>
                <w:szCs w:val="18"/>
              </w:rPr>
              <w:t>triCall</w:t>
            </w:r>
            <w:r w:rsidRPr="008A68B4">
              <w:rPr>
                <w:szCs w:val="18"/>
              </w:rPr>
              <w:t xml:space="preserve"> operation shall return without waiting for the return of the issued procedure call (see note). This TRI operation returns </w:t>
            </w:r>
            <w:r w:rsidRPr="008A68B4">
              <w:rPr>
                <w:i/>
                <w:szCs w:val="18"/>
              </w:rPr>
              <w:t>TRI_OK</w:t>
            </w:r>
            <w:r w:rsidRPr="008A68B4">
              <w:rPr>
                <w:szCs w:val="18"/>
              </w:rPr>
              <w:t xml:space="preserve"> on successful initiation of the procedure call, </w:t>
            </w:r>
            <w:r w:rsidRPr="008A68B4">
              <w:rPr>
                <w:i/>
                <w:szCs w:val="18"/>
              </w:rPr>
              <w:t>TRI_Error</w:t>
            </w:r>
            <w:r w:rsidRPr="008A68B4">
              <w:rPr>
                <w:szCs w:val="18"/>
              </w:rPr>
              <w:t xml:space="preserve"> otherwise. No error shall be indicated by the SA in case the value of any </w:t>
            </w:r>
            <w:r w:rsidRPr="008A68B4">
              <w:rPr>
                <w:i/>
                <w:szCs w:val="18"/>
              </w:rPr>
              <w:t xml:space="preserve">out </w:t>
            </w:r>
            <w:r w:rsidRPr="008A68B4">
              <w:rPr>
                <w:szCs w:val="18"/>
              </w:rPr>
              <w:t>parameter is non</w:t>
            </w:r>
            <w:r w:rsidRPr="008A68B4">
              <w:rPr>
                <w:szCs w:val="18"/>
              </w:rPr>
              <w:noBreakHyphen/>
              <w:t>null. Notice that the return value of this TRI operation does not make any statement about the success or failure of the procedure call.</w:t>
            </w:r>
            <w:r w:rsidRPr="008A68B4">
              <w:rPr>
                <w:szCs w:val="18"/>
              </w:rPr>
              <w:br/>
              <w:t>Note that an optional timeout value, which can be specified in the TTCN</w:t>
            </w:r>
            <w:r w:rsidRPr="008A68B4">
              <w:rPr>
                <w:szCs w:val="18"/>
              </w:rPr>
              <w:noBreakHyphen/>
              <w:t xml:space="preserve">3 ATS for a call operation, is </w:t>
            </w:r>
            <w:r w:rsidRPr="008A68B4">
              <w:rPr>
                <w:i/>
                <w:szCs w:val="18"/>
              </w:rPr>
              <w:t xml:space="preserve">not </w:t>
            </w:r>
            <w:r w:rsidRPr="008A68B4">
              <w:rPr>
                <w:szCs w:val="18"/>
              </w:rPr>
              <w:t xml:space="preserve">included in the </w:t>
            </w:r>
            <w:r w:rsidRPr="008A68B4">
              <w:rPr>
                <w:rFonts w:ascii="Courier New" w:hAnsi="Courier New"/>
                <w:szCs w:val="18"/>
              </w:rPr>
              <w:t>triCall</w:t>
            </w:r>
            <w:r w:rsidRPr="008A68B4">
              <w:rPr>
                <w:szCs w:val="18"/>
              </w:rPr>
              <w:t xml:space="preserve"> operation signature. The TE is responsible to address this issue by starting a timer for the TTCN</w:t>
            </w:r>
            <w:r w:rsidRPr="008A68B4">
              <w:rPr>
                <w:szCs w:val="18"/>
              </w:rPr>
              <w:noBreakHyphen/>
              <w:t>3 call operation in the PA with a separate TRI operation call, i.e. </w:t>
            </w:r>
            <w:r w:rsidRPr="008A68B4">
              <w:rPr>
                <w:rFonts w:ascii="Courier New" w:hAnsi="Courier New"/>
                <w:szCs w:val="18"/>
              </w:rPr>
              <w:t>triStartTimer</w:t>
            </w:r>
            <w:r w:rsidRPr="008A68B4">
              <w:rPr>
                <w:szCs w:val="18"/>
              </w:rPr>
              <w:t>.</w:t>
            </w:r>
          </w:p>
        </w:tc>
      </w:tr>
      <w:tr w:rsidR="002F23A6" w:rsidRPr="008A68B4" w14:paraId="625F990A" w14:textId="77777777" w:rsidTr="003F0691">
        <w:trPr>
          <w:jc w:val="center"/>
        </w:trPr>
        <w:tc>
          <w:tcPr>
            <w:tcW w:w="9775" w:type="dxa"/>
            <w:gridSpan w:val="2"/>
          </w:tcPr>
          <w:p w14:paraId="50BC4994" w14:textId="77777777" w:rsidR="002F23A6" w:rsidRPr="008A68B4" w:rsidRDefault="002F23A6" w:rsidP="003F0691">
            <w:pPr>
              <w:pStyle w:val="TAN"/>
              <w:rPr>
                <w:szCs w:val="18"/>
              </w:rPr>
            </w:pPr>
            <w:r w:rsidRPr="008A68B4">
              <w:rPr>
                <w:szCs w:val="18"/>
              </w:rPr>
              <w:t>NOTE:</w:t>
            </w:r>
            <w:r w:rsidRPr="008A68B4">
              <w:rPr>
                <w:szCs w:val="18"/>
              </w:rPr>
              <w:tab/>
              <w:t>This might be achieved for example by spawning a new thread or process. This handling of this procedure call is, however, dependent on implementation of the TE.</w:t>
            </w:r>
          </w:p>
        </w:tc>
      </w:tr>
    </w:tbl>
    <w:p w14:paraId="087F1284" w14:textId="77777777" w:rsidR="002F23A6" w:rsidRPr="008A68B4" w:rsidRDefault="002F23A6" w:rsidP="002F23A6"/>
    <w:p w14:paraId="0DF60B6D" w14:textId="77777777" w:rsidR="002F23A6" w:rsidRPr="008A68B4" w:rsidRDefault="002F23A6" w:rsidP="00A7430B">
      <w:pPr>
        <w:pStyle w:val="H6"/>
      </w:pPr>
      <w:r w:rsidRPr="008A68B4">
        <w:t>5.5.4.2</w:t>
      </w:r>
      <w:r w:rsidRPr="008A68B4">
        <w:tab/>
      </w:r>
      <w:proofErr w:type="gramStart"/>
      <w:r w:rsidRPr="008A68B4">
        <w:t>triCallBC</w:t>
      </w:r>
      <w:proofErr w:type="gramEnd"/>
      <w:r w:rsidRPr="008A68B4">
        <w:t xml:space="preserve"> </w:t>
      </w:r>
      <w:r w:rsidRPr="008A68B4">
        <w:sym w:font="Wingdings" w:char="F0E0"/>
      </w:r>
      <w:r w:rsidRPr="008A68B4">
        <w:t xml:space="preserve"> xtriCallBC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F23A6" w:rsidRPr="008A68B4" w14:paraId="49614D06" w14:textId="77777777" w:rsidTr="003F0691">
        <w:trPr>
          <w:jc w:val="center"/>
        </w:trPr>
        <w:tc>
          <w:tcPr>
            <w:tcW w:w="1568" w:type="dxa"/>
          </w:tcPr>
          <w:p w14:paraId="3321144A" w14:textId="77777777" w:rsidR="002F23A6" w:rsidRPr="008A68B4" w:rsidRDefault="002F23A6" w:rsidP="003F0691">
            <w:pPr>
              <w:pStyle w:val="TAL"/>
              <w:rPr>
                <w:b/>
                <w:szCs w:val="18"/>
              </w:rPr>
            </w:pPr>
            <w:r w:rsidRPr="008A68B4">
              <w:rPr>
                <w:b/>
                <w:szCs w:val="18"/>
              </w:rPr>
              <w:t>Signature</w:t>
            </w:r>
          </w:p>
        </w:tc>
        <w:tc>
          <w:tcPr>
            <w:tcW w:w="8207" w:type="dxa"/>
          </w:tcPr>
          <w:p w14:paraId="17141D7F" w14:textId="77777777" w:rsidR="002F23A6" w:rsidRPr="008A68B4" w:rsidRDefault="002F23A6" w:rsidP="00085EF0">
            <w:pPr>
              <w:spacing w:after="0"/>
              <w:rPr>
                <w:rFonts w:ascii="Courier New" w:hAnsi="Courier New" w:cs="Courier New"/>
                <w:sz w:val="18"/>
                <w:szCs w:val="18"/>
              </w:rPr>
            </w:pPr>
            <w:r w:rsidRPr="008A68B4">
              <w:rPr>
                <w:rFonts w:ascii="Courier New" w:hAnsi="Courier New" w:cs="Courier New"/>
                <w:sz w:val="18"/>
                <w:szCs w:val="18"/>
              </w:rPr>
              <w:t>TriStatusType xtriCallBC(in TriComponentIdType componentId,</w:t>
            </w:r>
          </w:p>
          <w:p w14:paraId="79BC56F7" w14:textId="77777777" w:rsidR="002F23A6" w:rsidRPr="008A68B4" w:rsidRDefault="00D04F5E" w:rsidP="002D4375">
            <w:pPr>
              <w:pStyle w:val="TAL"/>
              <w:ind w:left="2155"/>
              <w:rPr>
                <w:szCs w:val="18"/>
              </w:rPr>
            </w:pPr>
            <w:r w:rsidRPr="008A68B4">
              <w:rPr>
                <w:rFonts w:ascii="Courier New" w:hAnsi="Courier New"/>
                <w:szCs w:val="18"/>
              </w:rPr>
              <w:t>in TriPortIdType tsiPortId,</w:t>
            </w:r>
            <w:r w:rsidR="002F23A6" w:rsidRPr="008A68B4">
              <w:rPr>
                <w:rFonts w:ascii="Courier New" w:hAnsi="Courier New"/>
                <w:szCs w:val="18"/>
              </w:rPr>
              <w:br/>
              <w:t>in TriSignatureIdType sig</w:t>
            </w:r>
            <w:r w:rsidRPr="008A68B4">
              <w:rPr>
                <w:rFonts w:ascii="Courier New" w:hAnsi="Courier New"/>
                <w:szCs w:val="18"/>
              </w:rPr>
              <w:t>natureId,</w:t>
            </w:r>
            <w:r w:rsidR="002F23A6" w:rsidRPr="008A68B4">
              <w:rPr>
                <w:rFonts w:ascii="Courier New" w:hAnsi="Courier New"/>
                <w:szCs w:val="18"/>
              </w:rPr>
              <w:br/>
              <w:t xml:space="preserve">in </w:t>
            </w:r>
            <w:r w:rsidR="00370626" w:rsidRPr="008A68B4">
              <w:rPr>
                <w:rFonts w:ascii="Courier New" w:hAnsi="Courier New"/>
                <w:szCs w:val="18"/>
              </w:rPr>
              <w:t xml:space="preserve">TciParameterListType </w:t>
            </w:r>
            <w:r w:rsidR="002F23A6" w:rsidRPr="008A68B4">
              <w:rPr>
                <w:rFonts w:ascii="Courier New" w:hAnsi="Courier New"/>
                <w:szCs w:val="18"/>
              </w:rPr>
              <w:t>parameterList)</w:t>
            </w:r>
          </w:p>
        </w:tc>
      </w:tr>
      <w:tr w:rsidR="002F23A6" w:rsidRPr="008A68B4" w14:paraId="0175025B" w14:textId="77777777" w:rsidTr="003F0691">
        <w:trPr>
          <w:jc w:val="center"/>
        </w:trPr>
        <w:tc>
          <w:tcPr>
            <w:tcW w:w="1568" w:type="dxa"/>
          </w:tcPr>
          <w:p w14:paraId="34D4AC6F" w14:textId="77777777" w:rsidR="002F23A6" w:rsidRPr="008A68B4" w:rsidRDefault="002F23A6" w:rsidP="003F0691">
            <w:pPr>
              <w:pStyle w:val="TAL"/>
              <w:rPr>
                <w:b/>
                <w:szCs w:val="18"/>
              </w:rPr>
            </w:pPr>
            <w:r w:rsidRPr="008A68B4">
              <w:rPr>
                <w:b/>
                <w:szCs w:val="18"/>
              </w:rPr>
              <w:t xml:space="preserve">In Parameters </w:t>
            </w:r>
          </w:p>
        </w:tc>
        <w:tc>
          <w:tcPr>
            <w:tcW w:w="8207" w:type="dxa"/>
          </w:tcPr>
          <w:p w14:paraId="5DE7DC37" w14:textId="77777777" w:rsidR="002F23A6" w:rsidRPr="008A68B4" w:rsidRDefault="002F23A6" w:rsidP="003F0691">
            <w:pPr>
              <w:pStyle w:val="TAL"/>
              <w:tabs>
                <w:tab w:val="left" w:pos="2016"/>
              </w:tabs>
              <w:rPr>
                <w:szCs w:val="18"/>
              </w:rPr>
            </w:pPr>
            <w:r w:rsidRPr="008A68B4">
              <w:rPr>
                <w:rFonts w:ascii="Courier New" w:hAnsi="Courier New"/>
                <w:szCs w:val="18"/>
              </w:rPr>
              <w:t>componentId</w:t>
            </w:r>
            <w:r w:rsidRPr="008A68B4">
              <w:rPr>
                <w:szCs w:val="18"/>
              </w:rPr>
              <w:tab/>
              <w:t>identifier of the test component issuing the procedure call</w:t>
            </w:r>
          </w:p>
          <w:p w14:paraId="22F8052C" w14:textId="77777777" w:rsidR="002F23A6" w:rsidRPr="008A68B4" w:rsidRDefault="002F23A6" w:rsidP="004A16BF">
            <w:pPr>
              <w:pStyle w:val="TAL"/>
              <w:tabs>
                <w:tab w:val="left" w:pos="2016"/>
              </w:tabs>
              <w:ind w:left="2016" w:hanging="2016"/>
              <w:rPr>
                <w:rFonts w:cs="Arial"/>
                <w:szCs w:val="18"/>
              </w:rPr>
            </w:pPr>
            <w:r w:rsidRPr="008A68B4">
              <w:rPr>
                <w:rFonts w:ascii="Courier New" w:hAnsi="Courier New" w:cs="Courier New"/>
                <w:szCs w:val="18"/>
              </w:rPr>
              <w:t>tsiPortId</w:t>
            </w:r>
            <w:r w:rsidRPr="008A68B4">
              <w:tab/>
            </w:r>
            <w:r w:rsidRPr="008A68B4">
              <w:rPr>
                <w:rFonts w:cs="Arial"/>
                <w:szCs w:val="18"/>
              </w:rPr>
              <w:t>identifier of the test system interface port via which the procedure call is sent to the SUT Adaptor</w:t>
            </w:r>
          </w:p>
          <w:p w14:paraId="1FEB1EA3" w14:textId="77777777" w:rsidR="002F23A6" w:rsidRPr="008A68B4" w:rsidRDefault="002F23A6" w:rsidP="003F0691">
            <w:pPr>
              <w:pStyle w:val="SignatureDefCont"/>
              <w:keepNext w:val="0"/>
              <w:keepLines/>
              <w:numPr>
                <w:ilvl w:val="12"/>
                <w:numId w:val="0"/>
              </w:numPr>
              <w:tabs>
                <w:tab w:val="clear" w:pos="1716"/>
                <w:tab w:val="left" w:pos="2016"/>
              </w:tabs>
              <w:rPr>
                <w:rFonts w:ascii="Arial" w:hAnsi="Arial" w:cs="Arial"/>
                <w:sz w:val="18"/>
                <w:szCs w:val="18"/>
                <w:lang w:val="en-GB"/>
              </w:rPr>
            </w:pPr>
            <w:r w:rsidRPr="008A68B4">
              <w:rPr>
                <w:rFonts w:ascii="Courier New" w:hAnsi="Courier New"/>
                <w:sz w:val="18"/>
                <w:szCs w:val="18"/>
                <w:lang w:val="en-GB"/>
              </w:rPr>
              <w:t>signatureId</w:t>
            </w:r>
            <w:r w:rsidRPr="008A68B4">
              <w:rPr>
                <w:sz w:val="18"/>
                <w:szCs w:val="18"/>
                <w:lang w:val="en-GB"/>
              </w:rPr>
              <w:tab/>
            </w:r>
            <w:r w:rsidRPr="008A68B4">
              <w:rPr>
                <w:rFonts w:ascii="Arial" w:hAnsi="Arial" w:cs="Arial"/>
                <w:sz w:val="18"/>
                <w:szCs w:val="18"/>
                <w:lang w:val="en-GB"/>
              </w:rPr>
              <w:t>identifier of the signature of the procedure call</w:t>
            </w:r>
          </w:p>
          <w:p w14:paraId="1A0308CB" w14:textId="76C3DDD5" w:rsidR="004A16BF" w:rsidRPr="008A68B4" w:rsidRDefault="002F23A6" w:rsidP="00AF1C7D">
            <w:pPr>
              <w:pStyle w:val="TAL"/>
              <w:tabs>
                <w:tab w:val="left" w:pos="2016"/>
              </w:tabs>
              <w:ind w:left="2016" w:hanging="2016"/>
              <w:rPr>
                <w:szCs w:val="18"/>
              </w:rPr>
            </w:pPr>
            <w:proofErr w:type="gramStart"/>
            <w:r w:rsidRPr="008A68B4">
              <w:rPr>
                <w:rFonts w:ascii="Courier New" w:hAnsi="Courier New"/>
                <w:szCs w:val="18"/>
              </w:rPr>
              <w:t>parameterList</w:t>
            </w:r>
            <w:proofErr w:type="gramEnd"/>
            <w:r w:rsidRPr="008A68B4">
              <w:rPr>
                <w:szCs w:val="18"/>
              </w:rPr>
              <w:tab/>
            </w:r>
            <w:r w:rsidRPr="008A68B4">
              <w:rPr>
                <w:rFonts w:cs="Arial"/>
                <w:szCs w:val="18"/>
              </w:rPr>
              <w:t xml:space="preserve">a list of parameters which are part of the indicated signature. The parameters in </w:t>
            </w:r>
            <w:r w:rsidRPr="008A68B4">
              <w:rPr>
                <w:rFonts w:ascii="Courier New" w:hAnsi="Courier New" w:cs="Courier New"/>
                <w:szCs w:val="18"/>
              </w:rPr>
              <w:t>parameterList</w:t>
            </w:r>
            <w:r w:rsidRPr="008A68B4">
              <w:rPr>
                <w:rFonts w:cs="Arial"/>
                <w:szCs w:val="18"/>
              </w:rPr>
              <w:t xml:space="preserve"> are ordered as they appear in the TTCN</w:t>
            </w:r>
            <w:r w:rsidRPr="008A68B4">
              <w:rPr>
                <w:rFonts w:cs="Arial"/>
                <w:szCs w:val="18"/>
              </w:rPr>
              <w:noBreakHyphen/>
              <w:t>3 signature declaration</w:t>
            </w:r>
          </w:p>
        </w:tc>
      </w:tr>
      <w:tr w:rsidR="002F23A6" w:rsidRPr="008A68B4" w14:paraId="14B59609" w14:textId="77777777" w:rsidTr="003F0691">
        <w:trPr>
          <w:jc w:val="center"/>
        </w:trPr>
        <w:tc>
          <w:tcPr>
            <w:tcW w:w="1568" w:type="dxa"/>
          </w:tcPr>
          <w:p w14:paraId="00E80FCA" w14:textId="77777777" w:rsidR="002F23A6" w:rsidRPr="008A68B4" w:rsidRDefault="002F23A6" w:rsidP="003F0691">
            <w:pPr>
              <w:pStyle w:val="TAL"/>
              <w:rPr>
                <w:b/>
                <w:szCs w:val="18"/>
              </w:rPr>
            </w:pPr>
            <w:r w:rsidRPr="008A68B4">
              <w:rPr>
                <w:b/>
                <w:szCs w:val="18"/>
              </w:rPr>
              <w:t>Out Parameters</w:t>
            </w:r>
          </w:p>
        </w:tc>
        <w:tc>
          <w:tcPr>
            <w:tcW w:w="8207" w:type="dxa"/>
          </w:tcPr>
          <w:p w14:paraId="61B26ABC" w14:textId="77777777" w:rsidR="002F23A6" w:rsidRPr="008A68B4" w:rsidRDefault="002F23A6" w:rsidP="003F0691">
            <w:pPr>
              <w:pStyle w:val="TAL"/>
              <w:rPr>
                <w:szCs w:val="18"/>
              </w:rPr>
            </w:pPr>
            <w:r w:rsidRPr="008A68B4">
              <w:rPr>
                <w:szCs w:val="18"/>
              </w:rPr>
              <w:t>n.a.</w:t>
            </w:r>
          </w:p>
        </w:tc>
      </w:tr>
      <w:tr w:rsidR="002F23A6" w:rsidRPr="008A68B4" w14:paraId="056B926A" w14:textId="77777777" w:rsidTr="003F0691">
        <w:trPr>
          <w:jc w:val="center"/>
        </w:trPr>
        <w:tc>
          <w:tcPr>
            <w:tcW w:w="1568" w:type="dxa"/>
          </w:tcPr>
          <w:p w14:paraId="1549996F" w14:textId="77777777" w:rsidR="002F23A6" w:rsidRPr="008A68B4" w:rsidRDefault="002F23A6" w:rsidP="003F0691">
            <w:pPr>
              <w:pStyle w:val="TAL"/>
              <w:rPr>
                <w:b/>
                <w:szCs w:val="18"/>
              </w:rPr>
            </w:pPr>
            <w:r w:rsidRPr="008A68B4">
              <w:rPr>
                <w:b/>
                <w:szCs w:val="18"/>
              </w:rPr>
              <w:t>Return Value</w:t>
            </w:r>
          </w:p>
        </w:tc>
        <w:tc>
          <w:tcPr>
            <w:tcW w:w="8207" w:type="dxa"/>
          </w:tcPr>
          <w:p w14:paraId="438FF9B6" w14:textId="77777777" w:rsidR="002F23A6" w:rsidRPr="008A68B4" w:rsidRDefault="002F23A6" w:rsidP="003F0691">
            <w:pPr>
              <w:pStyle w:val="TAL"/>
              <w:rPr>
                <w:szCs w:val="18"/>
              </w:rPr>
            </w:pPr>
            <w:r w:rsidRPr="008A68B4">
              <w:rPr>
                <w:szCs w:val="18"/>
              </w:rPr>
              <w:t xml:space="preserve">The return status of the </w:t>
            </w:r>
            <w:r w:rsidRPr="008A68B4">
              <w:rPr>
                <w:rFonts w:ascii="Courier New" w:hAnsi="Courier New"/>
                <w:szCs w:val="18"/>
              </w:rPr>
              <w:t xml:space="preserve">triCallBC </w:t>
            </w:r>
            <w:r w:rsidRPr="008A68B4">
              <w:rPr>
                <w:szCs w:val="18"/>
              </w:rPr>
              <w:t>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2F23A6" w:rsidRPr="008A68B4" w14:paraId="4F72E57E" w14:textId="77777777" w:rsidTr="003F0691">
        <w:trPr>
          <w:jc w:val="center"/>
        </w:trPr>
        <w:tc>
          <w:tcPr>
            <w:tcW w:w="1568" w:type="dxa"/>
          </w:tcPr>
          <w:p w14:paraId="0ADC9114" w14:textId="77777777" w:rsidR="002F23A6" w:rsidRPr="008A68B4" w:rsidRDefault="002F23A6" w:rsidP="003F0691">
            <w:pPr>
              <w:pStyle w:val="TAL"/>
              <w:rPr>
                <w:b/>
                <w:szCs w:val="18"/>
              </w:rPr>
            </w:pPr>
            <w:r w:rsidRPr="008A68B4">
              <w:rPr>
                <w:b/>
                <w:szCs w:val="18"/>
              </w:rPr>
              <w:t>Constraints</w:t>
            </w:r>
          </w:p>
        </w:tc>
        <w:tc>
          <w:tcPr>
            <w:tcW w:w="8207" w:type="dxa"/>
          </w:tcPr>
          <w:p w14:paraId="4AB651F4" w14:textId="00071B4F" w:rsidR="002F23A6" w:rsidRPr="008A68B4" w:rsidRDefault="002F23A6" w:rsidP="00AF1C7D">
            <w:pPr>
              <w:pStyle w:val="TAL"/>
              <w:rPr>
                <w:szCs w:val="18"/>
              </w:rPr>
            </w:pPr>
            <w:r w:rsidRPr="008A68B4">
              <w:rPr>
                <w:szCs w:val="18"/>
              </w:rPr>
              <w:t>This operation is called by the TE when it executes a TTCN</w:t>
            </w:r>
            <w:r w:rsidRPr="008A68B4">
              <w:rPr>
                <w:szCs w:val="18"/>
              </w:rPr>
              <w:noBreakHyphen/>
              <w:t>3 broadcast call operation on a component port, which has been mapped to a TSI port. This operation is called by the TE for all TTCN</w:t>
            </w:r>
            <w:r w:rsidRPr="008A68B4">
              <w:rPr>
                <w:szCs w:val="18"/>
              </w:rPr>
              <w:noBreakHyphen/>
              <w:t>3 call operations if no system component has been specified for a test case, i.e. only a MTC test component is created for a test case.</w:t>
            </w:r>
            <w:r w:rsidRPr="008A68B4">
              <w:rPr>
                <w:szCs w:val="18"/>
              </w:rPr>
              <w:br/>
              <w:t>The procedure parameters are the parameters specified in the TTCN</w:t>
            </w:r>
            <w:r w:rsidRPr="008A68B4">
              <w:rPr>
                <w:szCs w:val="18"/>
              </w:rPr>
              <w:noBreakHyphen/>
              <w:t>3 signature template.</w:t>
            </w:r>
          </w:p>
        </w:tc>
      </w:tr>
      <w:tr w:rsidR="002F23A6" w:rsidRPr="008A68B4" w14:paraId="62E31EEB" w14:textId="77777777" w:rsidTr="003F0691">
        <w:trPr>
          <w:jc w:val="center"/>
        </w:trPr>
        <w:tc>
          <w:tcPr>
            <w:tcW w:w="1568" w:type="dxa"/>
          </w:tcPr>
          <w:p w14:paraId="05DAE32D" w14:textId="77777777" w:rsidR="002F23A6" w:rsidRPr="008A68B4" w:rsidRDefault="002F23A6" w:rsidP="003F0691">
            <w:pPr>
              <w:pStyle w:val="TAL"/>
              <w:rPr>
                <w:b/>
                <w:szCs w:val="18"/>
              </w:rPr>
            </w:pPr>
            <w:r w:rsidRPr="008A68B4">
              <w:rPr>
                <w:b/>
                <w:szCs w:val="18"/>
              </w:rPr>
              <w:t>Effect</w:t>
            </w:r>
          </w:p>
        </w:tc>
        <w:tc>
          <w:tcPr>
            <w:tcW w:w="8207" w:type="dxa"/>
          </w:tcPr>
          <w:p w14:paraId="3949E501" w14:textId="77777777" w:rsidR="002F23A6" w:rsidRPr="008A68B4" w:rsidRDefault="002F23A6" w:rsidP="003F0691">
            <w:pPr>
              <w:pStyle w:val="TAL"/>
              <w:rPr>
                <w:szCs w:val="18"/>
              </w:rPr>
            </w:pPr>
            <w:r w:rsidRPr="008A68B4">
              <w:rPr>
                <w:szCs w:val="18"/>
              </w:rPr>
              <w:t xml:space="preserve">On invocation of this operation the SA can initiate and broadcast the procedure call corresponding to the signature identifier </w:t>
            </w:r>
            <w:r w:rsidRPr="008A68B4">
              <w:rPr>
                <w:rFonts w:ascii="Courier New" w:hAnsi="Courier New"/>
                <w:szCs w:val="18"/>
              </w:rPr>
              <w:t>signatureId</w:t>
            </w:r>
            <w:r w:rsidRPr="008A68B4">
              <w:rPr>
                <w:szCs w:val="18"/>
              </w:rPr>
              <w:t xml:space="preserve"> and the TSI port </w:t>
            </w:r>
            <w:r w:rsidRPr="008A68B4">
              <w:rPr>
                <w:rFonts w:ascii="Courier New" w:hAnsi="Courier New"/>
                <w:szCs w:val="18"/>
              </w:rPr>
              <w:t>tsiPortId</w:t>
            </w:r>
            <w:r w:rsidRPr="008A68B4">
              <w:rPr>
                <w:szCs w:val="18"/>
              </w:rPr>
              <w:t>.</w:t>
            </w:r>
            <w:r w:rsidRPr="008A68B4">
              <w:rPr>
                <w:szCs w:val="18"/>
              </w:rPr>
              <w:br/>
              <w:t xml:space="preserve">The </w:t>
            </w:r>
            <w:r w:rsidRPr="008A68B4">
              <w:rPr>
                <w:rFonts w:ascii="Courier New" w:hAnsi="Courier New"/>
                <w:szCs w:val="18"/>
              </w:rPr>
              <w:t>triCallBC</w:t>
            </w:r>
            <w:r w:rsidRPr="008A68B4">
              <w:rPr>
                <w:szCs w:val="18"/>
              </w:rPr>
              <w:t xml:space="preserve"> operation shall return without waiting for the return of the issued procedure call (see note). This TRI operation returns </w:t>
            </w:r>
            <w:r w:rsidRPr="008A68B4">
              <w:rPr>
                <w:i/>
                <w:szCs w:val="18"/>
              </w:rPr>
              <w:t>TRI_OK</w:t>
            </w:r>
            <w:r w:rsidRPr="008A68B4">
              <w:rPr>
                <w:szCs w:val="18"/>
              </w:rPr>
              <w:t xml:space="preserve"> on successful initiation of the procedure call, </w:t>
            </w:r>
            <w:r w:rsidRPr="008A68B4">
              <w:rPr>
                <w:i/>
                <w:szCs w:val="18"/>
              </w:rPr>
              <w:t>TRI_Error</w:t>
            </w:r>
            <w:r w:rsidRPr="008A68B4">
              <w:rPr>
                <w:szCs w:val="18"/>
              </w:rPr>
              <w:t xml:space="preserve"> otherwise. No error shall be indicated by the SA in case the value of any </w:t>
            </w:r>
            <w:r w:rsidRPr="008A68B4">
              <w:rPr>
                <w:i/>
                <w:szCs w:val="18"/>
              </w:rPr>
              <w:t xml:space="preserve">out </w:t>
            </w:r>
            <w:r w:rsidRPr="008A68B4">
              <w:rPr>
                <w:szCs w:val="18"/>
              </w:rPr>
              <w:t>parameter is non</w:t>
            </w:r>
            <w:r w:rsidRPr="008A68B4">
              <w:rPr>
                <w:szCs w:val="18"/>
              </w:rPr>
              <w:noBreakHyphen/>
              <w:t>null. Notice that the return value of this TRI operation does not make any statement about the success or failure of the procedure call.</w:t>
            </w:r>
            <w:r w:rsidRPr="008A68B4">
              <w:rPr>
                <w:szCs w:val="18"/>
              </w:rPr>
              <w:br/>
              <w:t>Note that an optional timeout value, which can be specified in the TTCN</w:t>
            </w:r>
            <w:r w:rsidRPr="008A68B4">
              <w:rPr>
                <w:szCs w:val="18"/>
              </w:rPr>
              <w:noBreakHyphen/>
              <w:t xml:space="preserve">3 ATS for a call operation, is </w:t>
            </w:r>
            <w:r w:rsidRPr="008A68B4">
              <w:rPr>
                <w:i/>
                <w:szCs w:val="18"/>
              </w:rPr>
              <w:t xml:space="preserve">not </w:t>
            </w:r>
            <w:r w:rsidRPr="008A68B4">
              <w:rPr>
                <w:szCs w:val="18"/>
              </w:rPr>
              <w:t xml:space="preserve">included in the </w:t>
            </w:r>
            <w:r w:rsidRPr="008A68B4">
              <w:rPr>
                <w:rFonts w:ascii="Courier New" w:hAnsi="Courier New"/>
                <w:szCs w:val="18"/>
              </w:rPr>
              <w:t>triCallBC</w:t>
            </w:r>
            <w:r w:rsidRPr="008A68B4">
              <w:rPr>
                <w:szCs w:val="18"/>
              </w:rPr>
              <w:t xml:space="preserve"> operation signature. The TE is responsible to address this issue by starting a timer for the TTCN</w:t>
            </w:r>
            <w:r w:rsidRPr="008A68B4">
              <w:rPr>
                <w:szCs w:val="18"/>
              </w:rPr>
              <w:noBreakHyphen/>
              <w:t>3 call operation in the PA with a separate TRI operation call, i.e. </w:t>
            </w:r>
            <w:r w:rsidRPr="008A68B4">
              <w:rPr>
                <w:rFonts w:ascii="Courier New" w:hAnsi="Courier New"/>
                <w:szCs w:val="18"/>
              </w:rPr>
              <w:t>triStartTimer</w:t>
            </w:r>
            <w:r w:rsidRPr="008A68B4">
              <w:rPr>
                <w:szCs w:val="18"/>
              </w:rPr>
              <w:t>.</w:t>
            </w:r>
          </w:p>
        </w:tc>
      </w:tr>
      <w:tr w:rsidR="002F23A6" w:rsidRPr="008A68B4" w14:paraId="5438A561" w14:textId="77777777" w:rsidTr="003F0691">
        <w:trPr>
          <w:jc w:val="center"/>
        </w:trPr>
        <w:tc>
          <w:tcPr>
            <w:tcW w:w="9775" w:type="dxa"/>
            <w:gridSpan w:val="2"/>
          </w:tcPr>
          <w:p w14:paraId="3E26091E" w14:textId="77777777" w:rsidR="002F23A6" w:rsidRPr="008A68B4" w:rsidRDefault="002F23A6" w:rsidP="003F0691">
            <w:pPr>
              <w:pStyle w:val="TAN"/>
              <w:rPr>
                <w:szCs w:val="18"/>
              </w:rPr>
            </w:pPr>
            <w:r w:rsidRPr="008A68B4">
              <w:rPr>
                <w:szCs w:val="18"/>
              </w:rPr>
              <w:t>NOTE:</w:t>
            </w:r>
            <w:r w:rsidRPr="008A68B4">
              <w:rPr>
                <w:szCs w:val="18"/>
              </w:rPr>
              <w:tab/>
              <w:t>This might be achieved for example by spawning a new thread or process. This handling of this procedure call is, however, dependent on implementation of the TE.</w:t>
            </w:r>
          </w:p>
        </w:tc>
      </w:tr>
    </w:tbl>
    <w:p w14:paraId="1C2D6025" w14:textId="77777777" w:rsidR="002F23A6" w:rsidRPr="008A68B4" w:rsidRDefault="002F23A6" w:rsidP="002F23A6"/>
    <w:p w14:paraId="13CE201E" w14:textId="77777777" w:rsidR="002F23A6" w:rsidRPr="008A68B4" w:rsidRDefault="002F23A6" w:rsidP="00A74DFE">
      <w:pPr>
        <w:pStyle w:val="H6"/>
        <w:keepNext w:val="0"/>
      </w:pPr>
      <w:r w:rsidRPr="008A68B4">
        <w:lastRenderedPageBreak/>
        <w:t>5.5.4.3</w:t>
      </w:r>
      <w:r w:rsidRPr="008A68B4">
        <w:tab/>
      </w:r>
      <w:proofErr w:type="gramStart"/>
      <w:r w:rsidRPr="008A68B4">
        <w:t>triCallMC</w:t>
      </w:r>
      <w:proofErr w:type="gramEnd"/>
      <w:r w:rsidRPr="008A68B4">
        <w:t xml:space="preserve"> </w:t>
      </w:r>
      <w:r w:rsidRPr="008A68B4">
        <w:sym w:font="Wingdings" w:char="F0E0"/>
      </w:r>
      <w:r w:rsidRPr="008A68B4">
        <w:t xml:space="preserve"> xtriCallMC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F23A6" w:rsidRPr="008A68B4" w14:paraId="7EF98F74" w14:textId="77777777" w:rsidTr="003F0691">
        <w:trPr>
          <w:jc w:val="center"/>
        </w:trPr>
        <w:tc>
          <w:tcPr>
            <w:tcW w:w="1568" w:type="dxa"/>
          </w:tcPr>
          <w:p w14:paraId="65B2ECF9" w14:textId="77777777" w:rsidR="002F23A6" w:rsidRPr="008A68B4" w:rsidRDefault="002F23A6" w:rsidP="00A74DFE">
            <w:pPr>
              <w:pStyle w:val="TAL"/>
              <w:keepNext w:val="0"/>
              <w:rPr>
                <w:b/>
                <w:szCs w:val="18"/>
              </w:rPr>
            </w:pPr>
            <w:r w:rsidRPr="008A68B4">
              <w:rPr>
                <w:b/>
                <w:szCs w:val="18"/>
              </w:rPr>
              <w:t>Signature</w:t>
            </w:r>
          </w:p>
        </w:tc>
        <w:tc>
          <w:tcPr>
            <w:tcW w:w="8207" w:type="dxa"/>
          </w:tcPr>
          <w:p w14:paraId="1C39F0A3" w14:textId="77777777" w:rsidR="002F23A6" w:rsidRPr="008A68B4" w:rsidRDefault="002F23A6" w:rsidP="00A74DFE">
            <w:pPr>
              <w:spacing w:after="0"/>
              <w:rPr>
                <w:rFonts w:ascii="Courier New" w:hAnsi="Courier New" w:cs="Courier New"/>
                <w:sz w:val="18"/>
                <w:szCs w:val="18"/>
              </w:rPr>
            </w:pPr>
            <w:r w:rsidRPr="008A68B4">
              <w:rPr>
                <w:rFonts w:ascii="Courier New" w:hAnsi="Courier New" w:cs="Courier New"/>
                <w:sz w:val="18"/>
                <w:szCs w:val="18"/>
              </w:rPr>
              <w:t>TriStatusType xtriCallMC(in TriComponentIdType componentId,</w:t>
            </w:r>
          </w:p>
          <w:p w14:paraId="75D1716E" w14:textId="77777777" w:rsidR="002F23A6" w:rsidRPr="008A68B4" w:rsidRDefault="00D04F5E" w:rsidP="00A74DFE">
            <w:pPr>
              <w:pStyle w:val="TAL"/>
              <w:keepNext w:val="0"/>
              <w:ind w:left="2272"/>
              <w:rPr>
                <w:szCs w:val="18"/>
              </w:rPr>
            </w:pPr>
            <w:r w:rsidRPr="008A68B4">
              <w:rPr>
                <w:rFonts w:ascii="Courier New" w:hAnsi="Courier New"/>
                <w:szCs w:val="18"/>
              </w:rPr>
              <w:t>in TriPortIdType tsiPortId,</w:t>
            </w:r>
            <w:r w:rsidR="002F23A6" w:rsidRPr="008A68B4">
              <w:rPr>
                <w:rFonts w:ascii="Courier New" w:hAnsi="Courier New"/>
                <w:szCs w:val="18"/>
              </w:rPr>
              <w:br/>
              <w:t xml:space="preserve">in </w:t>
            </w:r>
            <w:r w:rsidR="00624657" w:rsidRPr="008A68B4">
              <w:rPr>
                <w:rFonts w:ascii="Courier New" w:hAnsi="Courier New"/>
                <w:szCs w:val="18"/>
              </w:rPr>
              <w:t>TciValueList</w:t>
            </w:r>
            <w:r w:rsidR="00713195" w:rsidRPr="008A68B4">
              <w:rPr>
                <w:rFonts w:ascii="Courier New" w:hAnsi="Courier New"/>
                <w:szCs w:val="18"/>
              </w:rPr>
              <w:t xml:space="preserve"> </w:t>
            </w:r>
            <w:r w:rsidRPr="008A68B4">
              <w:rPr>
                <w:rFonts w:ascii="Courier New" w:hAnsi="Courier New"/>
                <w:szCs w:val="18"/>
              </w:rPr>
              <w:t>SUTaddresses,</w:t>
            </w:r>
            <w:r w:rsidR="002F23A6" w:rsidRPr="008A68B4">
              <w:rPr>
                <w:rFonts w:ascii="Courier New" w:hAnsi="Courier New"/>
                <w:szCs w:val="18"/>
              </w:rPr>
              <w:br/>
              <w:t xml:space="preserve">in </w:t>
            </w:r>
            <w:r w:rsidRPr="008A68B4">
              <w:rPr>
                <w:rFonts w:ascii="Courier New" w:hAnsi="Courier New"/>
                <w:szCs w:val="18"/>
              </w:rPr>
              <w:t>TriSignatureIdType signatureId,</w:t>
            </w:r>
            <w:r w:rsidR="002F23A6" w:rsidRPr="008A68B4">
              <w:rPr>
                <w:rFonts w:ascii="Courier New" w:hAnsi="Courier New"/>
                <w:szCs w:val="18"/>
              </w:rPr>
              <w:br/>
              <w:t xml:space="preserve">in </w:t>
            </w:r>
            <w:r w:rsidR="00370626" w:rsidRPr="008A68B4">
              <w:rPr>
                <w:rFonts w:ascii="Courier New" w:hAnsi="Courier New"/>
                <w:szCs w:val="18"/>
              </w:rPr>
              <w:t xml:space="preserve">TciParameterListType </w:t>
            </w:r>
            <w:r w:rsidR="002F23A6" w:rsidRPr="008A68B4">
              <w:rPr>
                <w:rFonts w:ascii="Courier New" w:hAnsi="Courier New"/>
                <w:szCs w:val="18"/>
              </w:rPr>
              <w:t>parameterList)</w:t>
            </w:r>
          </w:p>
        </w:tc>
      </w:tr>
      <w:tr w:rsidR="002F23A6" w:rsidRPr="008A68B4" w14:paraId="795C2473" w14:textId="77777777" w:rsidTr="003F0691">
        <w:trPr>
          <w:jc w:val="center"/>
        </w:trPr>
        <w:tc>
          <w:tcPr>
            <w:tcW w:w="1568" w:type="dxa"/>
          </w:tcPr>
          <w:p w14:paraId="47015724" w14:textId="77777777" w:rsidR="002F23A6" w:rsidRPr="008A68B4" w:rsidRDefault="002F23A6" w:rsidP="00A74DFE">
            <w:pPr>
              <w:pStyle w:val="TAL"/>
              <w:keepNext w:val="0"/>
              <w:rPr>
                <w:b/>
                <w:szCs w:val="18"/>
              </w:rPr>
            </w:pPr>
            <w:r w:rsidRPr="008A68B4">
              <w:rPr>
                <w:b/>
                <w:szCs w:val="18"/>
              </w:rPr>
              <w:t xml:space="preserve">In Parameters </w:t>
            </w:r>
          </w:p>
        </w:tc>
        <w:tc>
          <w:tcPr>
            <w:tcW w:w="8207" w:type="dxa"/>
          </w:tcPr>
          <w:p w14:paraId="1978DF9D" w14:textId="77777777" w:rsidR="002F23A6" w:rsidRPr="008A68B4" w:rsidRDefault="002F23A6" w:rsidP="00A74DFE">
            <w:pPr>
              <w:pStyle w:val="TAL"/>
              <w:keepNext w:val="0"/>
              <w:tabs>
                <w:tab w:val="left" w:pos="2016"/>
              </w:tabs>
              <w:rPr>
                <w:szCs w:val="18"/>
              </w:rPr>
            </w:pPr>
            <w:r w:rsidRPr="008A68B4">
              <w:rPr>
                <w:rFonts w:ascii="Courier New" w:hAnsi="Courier New"/>
                <w:szCs w:val="18"/>
              </w:rPr>
              <w:t>componentId</w:t>
            </w:r>
            <w:r w:rsidRPr="008A68B4">
              <w:rPr>
                <w:szCs w:val="18"/>
              </w:rPr>
              <w:tab/>
              <w:t>identifier of the test component issuing the procedure call</w:t>
            </w:r>
          </w:p>
          <w:p w14:paraId="4D275437" w14:textId="77777777" w:rsidR="002F23A6" w:rsidRPr="008A68B4" w:rsidRDefault="002F23A6" w:rsidP="00A74DFE">
            <w:pPr>
              <w:pStyle w:val="TAL"/>
              <w:keepNext w:val="0"/>
              <w:tabs>
                <w:tab w:val="left" w:pos="2016"/>
              </w:tabs>
              <w:ind w:left="2016" w:hanging="2016"/>
              <w:rPr>
                <w:rFonts w:cs="Arial"/>
                <w:szCs w:val="18"/>
              </w:rPr>
            </w:pPr>
            <w:r w:rsidRPr="008A68B4">
              <w:rPr>
                <w:rFonts w:ascii="Courier New" w:hAnsi="Courier New" w:cs="Courier New"/>
                <w:szCs w:val="18"/>
              </w:rPr>
              <w:t>tsiPortId</w:t>
            </w:r>
            <w:r w:rsidRPr="008A68B4">
              <w:tab/>
            </w:r>
            <w:r w:rsidRPr="008A68B4">
              <w:rPr>
                <w:rFonts w:cs="Arial"/>
                <w:szCs w:val="18"/>
              </w:rPr>
              <w:t>identifier of the test system interface port via which the procedure call is sent to the SUT Adaptor</w:t>
            </w:r>
          </w:p>
          <w:p w14:paraId="78D69513" w14:textId="77777777" w:rsidR="002F23A6" w:rsidRPr="008A68B4" w:rsidRDefault="00CE0246" w:rsidP="00A74DFE">
            <w:pPr>
              <w:pStyle w:val="SignatureDefCont"/>
              <w:keepNext w:val="0"/>
              <w:keepLines/>
              <w:numPr>
                <w:ilvl w:val="12"/>
                <w:numId w:val="0"/>
              </w:numPr>
              <w:tabs>
                <w:tab w:val="clear" w:pos="1716"/>
                <w:tab w:val="left" w:pos="2016"/>
              </w:tabs>
              <w:rPr>
                <w:rFonts w:ascii="Arial" w:hAnsi="Arial" w:cs="Arial"/>
                <w:sz w:val="18"/>
                <w:szCs w:val="18"/>
                <w:lang w:val="en-GB"/>
              </w:rPr>
            </w:pPr>
            <w:r w:rsidRPr="008A68B4">
              <w:rPr>
                <w:rFonts w:ascii="Courier New" w:hAnsi="Courier New"/>
                <w:sz w:val="18"/>
                <w:szCs w:val="18"/>
                <w:lang w:val="en-GB"/>
              </w:rPr>
              <w:t>SUTaddresses</w:t>
            </w:r>
            <w:r w:rsidR="002F23A6" w:rsidRPr="008A68B4">
              <w:rPr>
                <w:sz w:val="18"/>
                <w:szCs w:val="18"/>
                <w:lang w:val="en-GB"/>
              </w:rPr>
              <w:tab/>
            </w:r>
            <w:r w:rsidR="002F23A6" w:rsidRPr="008A68B4">
              <w:rPr>
                <w:rFonts w:ascii="Arial" w:hAnsi="Arial" w:cs="Arial"/>
                <w:sz w:val="18"/>
                <w:szCs w:val="18"/>
                <w:lang w:val="en-GB"/>
              </w:rPr>
              <w:t>destination addresses within the SUT</w:t>
            </w:r>
          </w:p>
          <w:p w14:paraId="5B21E499" w14:textId="77777777" w:rsidR="002F23A6" w:rsidRPr="008A68B4" w:rsidRDefault="002F23A6" w:rsidP="00A74DFE">
            <w:pPr>
              <w:pStyle w:val="SignatureDefCont"/>
              <w:keepNext w:val="0"/>
              <w:keepLines/>
              <w:numPr>
                <w:ilvl w:val="12"/>
                <w:numId w:val="0"/>
              </w:numPr>
              <w:tabs>
                <w:tab w:val="clear" w:pos="1716"/>
                <w:tab w:val="left" w:pos="2016"/>
              </w:tabs>
              <w:rPr>
                <w:rFonts w:ascii="Arial" w:hAnsi="Arial" w:cs="Arial"/>
                <w:sz w:val="18"/>
                <w:szCs w:val="18"/>
                <w:lang w:val="en-GB"/>
              </w:rPr>
            </w:pPr>
            <w:r w:rsidRPr="008A68B4">
              <w:rPr>
                <w:rFonts w:ascii="Courier New" w:hAnsi="Courier New"/>
                <w:sz w:val="18"/>
                <w:szCs w:val="18"/>
                <w:lang w:val="en-GB"/>
              </w:rPr>
              <w:t>signatureId</w:t>
            </w:r>
            <w:r w:rsidRPr="008A68B4">
              <w:rPr>
                <w:sz w:val="18"/>
                <w:szCs w:val="18"/>
                <w:lang w:val="en-GB"/>
              </w:rPr>
              <w:tab/>
            </w:r>
            <w:r w:rsidRPr="008A68B4">
              <w:rPr>
                <w:rFonts w:ascii="Arial" w:hAnsi="Arial" w:cs="Arial"/>
                <w:sz w:val="18"/>
                <w:szCs w:val="18"/>
                <w:lang w:val="en-GB"/>
              </w:rPr>
              <w:t>identifier of the signature of the procedure call</w:t>
            </w:r>
          </w:p>
          <w:p w14:paraId="3E4BB499" w14:textId="1F9D2836" w:rsidR="004A16BF" w:rsidRPr="008A68B4" w:rsidRDefault="002F23A6" w:rsidP="00A74DFE">
            <w:pPr>
              <w:pStyle w:val="TAL"/>
              <w:keepNext w:val="0"/>
              <w:tabs>
                <w:tab w:val="left" w:pos="2016"/>
              </w:tabs>
              <w:ind w:left="2016" w:hanging="2016"/>
              <w:rPr>
                <w:szCs w:val="18"/>
              </w:rPr>
            </w:pPr>
            <w:proofErr w:type="gramStart"/>
            <w:r w:rsidRPr="008A68B4">
              <w:rPr>
                <w:rFonts w:ascii="Courier New" w:hAnsi="Courier New"/>
                <w:szCs w:val="18"/>
              </w:rPr>
              <w:t>parameterList</w:t>
            </w:r>
            <w:proofErr w:type="gramEnd"/>
            <w:r w:rsidRPr="008A68B4">
              <w:rPr>
                <w:szCs w:val="18"/>
              </w:rPr>
              <w:tab/>
            </w:r>
            <w:r w:rsidRPr="008A68B4">
              <w:rPr>
                <w:rFonts w:cs="Arial"/>
                <w:szCs w:val="18"/>
              </w:rPr>
              <w:t xml:space="preserve">a list of parameters which are part of the indicated signature. The parameters in </w:t>
            </w:r>
            <w:r w:rsidRPr="008A68B4">
              <w:rPr>
                <w:rFonts w:ascii="Courier New" w:hAnsi="Courier New" w:cs="Courier New"/>
                <w:szCs w:val="18"/>
              </w:rPr>
              <w:t>parameterList</w:t>
            </w:r>
            <w:r w:rsidRPr="008A68B4">
              <w:rPr>
                <w:rFonts w:cs="Arial"/>
                <w:szCs w:val="18"/>
              </w:rPr>
              <w:t xml:space="preserve"> are ordered as they appear in the TTCN</w:t>
            </w:r>
            <w:r w:rsidRPr="008A68B4">
              <w:rPr>
                <w:rFonts w:cs="Arial"/>
                <w:szCs w:val="18"/>
              </w:rPr>
              <w:noBreakHyphen/>
              <w:t>3 signature declaration</w:t>
            </w:r>
          </w:p>
        </w:tc>
      </w:tr>
      <w:tr w:rsidR="002F23A6" w:rsidRPr="008A68B4" w14:paraId="5E3431B9" w14:textId="77777777" w:rsidTr="003F0691">
        <w:trPr>
          <w:jc w:val="center"/>
        </w:trPr>
        <w:tc>
          <w:tcPr>
            <w:tcW w:w="1568" w:type="dxa"/>
          </w:tcPr>
          <w:p w14:paraId="5EEF4BEF" w14:textId="77777777" w:rsidR="002F23A6" w:rsidRPr="008A68B4" w:rsidRDefault="002F23A6" w:rsidP="00A74DFE">
            <w:pPr>
              <w:pStyle w:val="TAL"/>
              <w:keepNext w:val="0"/>
              <w:rPr>
                <w:b/>
                <w:szCs w:val="18"/>
              </w:rPr>
            </w:pPr>
            <w:r w:rsidRPr="008A68B4">
              <w:rPr>
                <w:b/>
                <w:szCs w:val="18"/>
              </w:rPr>
              <w:t>Out Parameters</w:t>
            </w:r>
          </w:p>
        </w:tc>
        <w:tc>
          <w:tcPr>
            <w:tcW w:w="8207" w:type="dxa"/>
          </w:tcPr>
          <w:p w14:paraId="1D40E8EB" w14:textId="77777777" w:rsidR="002F23A6" w:rsidRPr="008A68B4" w:rsidRDefault="002F23A6" w:rsidP="00A74DFE">
            <w:pPr>
              <w:pStyle w:val="TAL"/>
              <w:keepNext w:val="0"/>
              <w:rPr>
                <w:szCs w:val="18"/>
              </w:rPr>
            </w:pPr>
            <w:r w:rsidRPr="008A68B4">
              <w:rPr>
                <w:szCs w:val="18"/>
              </w:rPr>
              <w:t>n.a.</w:t>
            </w:r>
          </w:p>
        </w:tc>
      </w:tr>
      <w:tr w:rsidR="002F23A6" w:rsidRPr="008A68B4" w14:paraId="584E0ECC" w14:textId="77777777" w:rsidTr="003F0691">
        <w:trPr>
          <w:jc w:val="center"/>
        </w:trPr>
        <w:tc>
          <w:tcPr>
            <w:tcW w:w="1568" w:type="dxa"/>
          </w:tcPr>
          <w:p w14:paraId="13646272" w14:textId="77777777" w:rsidR="002F23A6" w:rsidRPr="008A68B4" w:rsidRDefault="002F23A6" w:rsidP="00A74DFE">
            <w:pPr>
              <w:pStyle w:val="TAL"/>
              <w:keepNext w:val="0"/>
              <w:rPr>
                <w:b/>
                <w:szCs w:val="18"/>
              </w:rPr>
            </w:pPr>
            <w:r w:rsidRPr="008A68B4">
              <w:rPr>
                <w:b/>
                <w:szCs w:val="18"/>
              </w:rPr>
              <w:t>Return Value</w:t>
            </w:r>
          </w:p>
        </w:tc>
        <w:tc>
          <w:tcPr>
            <w:tcW w:w="8207" w:type="dxa"/>
          </w:tcPr>
          <w:p w14:paraId="0D2179E5" w14:textId="77777777" w:rsidR="002F23A6" w:rsidRPr="008A68B4" w:rsidRDefault="002F23A6" w:rsidP="00A74DFE">
            <w:pPr>
              <w:pStyle w:val="TAL"/>
              <w:keepNext w:val="0"/>
              <w:rPr>
                <w:szCs w:val="18"/>
              </w:rPr>
            </w:pPr>
            <w:r w:rsidRPr="008A68B4">
              <w:rPr>
                <w:szCs w:val="18"/>
              </w:rPr>
              <w:t xml:space="preserve">The return status of the </w:t>
            </w:r>
            <w:r w:rsidRPr="008A68B4">
              <w:rPr>
                <w:rFonts w:ascii="Courier New" w:hAnsi="Courier New"/>
                <w:szCs w:val="18"/>
              </w:rPr>
              <w:t xml:space="preserve">triCallMC </w:t>
            </w:r>
            <w:r w:rsidRPr="008A68B4">
              <w:rPr>
                <w:szCs w:val="18"/>
              </w:rPr>
              <w:t>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2F23A6" w:rsidRPr="008A68B4" w14:paraId="68C20D1E" w14:textId="77777777" w:rsidTr="003F0691">
        <w:trPr>
          <w:jc w:val="center"/>
        </w:trPr>
        <w:tc>
          <w:tcPr>
            <w:tcW w:w="1568" w:type="dxa"/>
          </w:tcPr>
          <w:p w14:paraId="459A8253" w14:textId="77777777" w:rsidR="002F23A6" w:rsidRPr="008A68B4" w:rsidRDefault="002F23A6" w:rsidP="00A74DFE">
            <w:pPr>
              <w:pStyle w:val="TAL"/>
              <w:keepNext w:val="0"/>
              <w:rPr>
                <w:b/>
                <w:szCs w:val="18"/>
              </w:rPr>
            </w:pPr>
            <w:r w:rsidRPr="008A68B4">
              <w:rPr>
                <w:b/>
                <w:szCs w:val="18"/>
              </w:rPr>
              <w:t>Constraints</w:t>
            </w:r>
          </w:p>
        </w:tc>
        <w:tc>
          <w:tcPr>
            <w:tcW w:w="8207" w:type="dxa"/>
          </w:tcPr>
          <w:p w14:paraId="5386784D" w14:textId="11CBDF8F" w:rsidR="002F23A6" w:rsidRPr="008A68B4" w:rsidRDefault="002F23A6" w:rsidP="00A74DFE">
            <w:pPr>
              <w:pStyle w:val="TAL"/>
              <w:keepNext w:val="0"/>
              <w:rPr>
                <w:szCs w:val="18"/>
              </w:rPr>
            </w:pPr>
            <w:r w:rsidRPr="008A68B4">
              <w:rPr>
                <w:szCs w:val="18"/>
              </w:rPr>
              <w:t>This operation is called by the TE when it executes a TTCN</w:t>
            </w:r>
            <w:r w:rsidRPr="008A68B4">
              <w:rPr>
                <w:szCs w:val="18"/>
              </w:rPr>
              <w:noBreakHyphen/>
              <w:t>3 multicast call operation on a component port, which has been mapped to a TSI port. This operation is called by the TE for all TTCN</w:t>
            </w:r>
            <w:r w:rsidRPr="008A68B4">
              <w:rPr>
                <w:szCs w:val="18"/>
              </w:rPr>
              <w:noBreakHyphen/>
              <w:t>3 call operations if no system component has been specified for a test case, i.e. only a MTC test compone</w:t>
            </w:r>
            <w:r w:rsidR="00AF1C7D" w:rsidRPr="008A68B4">
              <w:rPr>
                <w:szCs w:val="18"/>
              </w:rPr>
              <w:t>nt is created for a test case.</w:t>
            </w:r>
            <w:r w:rsidRPr="008A68B4">
              <w:rPr>
                <w:strike/>
                <w:szCs w:val="18"/>
              </w:rPr>
              <w:br/>
            </w:r>
            <w:r w:rsidRPr="008A68B4">
              <w:rPr>
                <w:szCs w:val="18"/>
              </w:rPr>
              <w:t>The procedure parameters are the parameters specified in the TTCN</w:t>
            </w:r>
            <w:r w:rsidRPr="008A68B4">
              <w:rPr>
                <w:szCs w:val="18"/>
              </w:rPr>
              <w:noBreakHyphen/>
              <w:t>3 signature template.</w:t>
            </w:r>
          </w:p>
        </w:tc>
      </w:tr>
      <w:tr w:rsidR="002F23A6" w:rsidRPr="008A68B4" w14:paraId="34FE0581" w14:textId="77777777" w:rsidTr="003F0691">
        <w:trPr>
          <w:jc w:val="center"/>
        </w:trPr>
        <w:tc>
          <w:tcPr>
            <w:tcW w:w="1568" w:type="dxa"/>
          </w:tcPr>
          <w:p w14:paraId="777E2E5B" w14:textId="77777777" w:rsidR="002F23A6" w:rsidRPr="008A68B4" w:rsidRDefault="002F23A6" w:rsidP="003F0691">
            <w:pPr>
              <w:pStyle w:val="TAL"/>
              <w:rPr>
                <w:b/>
                <w:szCs w:val="18"/>
              </w:rPr>
            </w:pPr>
            <w:r w:rsidRPr="008A68B4">
              <w:rPr>
                <w:b/>
                <w:szCs w:val="18"/>
              </w:rPr>
              <w:t>Effect</w:t>
            </w:r>
          </w:p>
        </w:tc>
        <w:tc>
          <w:tcPr>
            <w:tcW w:w="8207" w:type="dxa"/>
          </w:tcPr>
          <w:p w14:paraId="3EC55FEE" w14:textId="77777777" w:rsidR="002F23A6" w:rsidRPr="008A68B4" w:rsidRDefault="002F23A6" w:rsidP="003F0691">
            <w:pPr>
              <w:pStyle w:val="TAL"/>
              <w:rPr>
                <w:szCs w:val="18"/>
              </w:rPr>
            </w:pPr>
            <w:r w:rsidRPr="008A68B4">
              <w:rPr>
                <w:szCs w:val="18"/>
              </w:rPr>
              <w:t xml:space="preserve">On invocation of this operation the SA can initiate and multicast the procedure call corresponding to the signature identifier </w:t>
            </w:r>
            <w:r w:rsidRPr="008A68B4">
              <w:rPr>
                <w:rFonts w:ascii="Courier New" w:hAnsi="Courier New"/>
                <w:szCs w:val="18"/>
              </w:rPr>
              <w:t>signatureId</w:t>
            </w:r>
            <w:r w:rsidRPr="008A68B4">
              <w:rPr>
                <w:szCs w:val="18"/>
              </w:rPr>
              <w:t xml:space="preserve"> and the TSI port </w:t>
            </w:r>
            <w:r w:rsidRPr="008A68B4">
              <w:rPr>
                <w:rFonts w:ascii="Courier New" w:hAnsi="Courier New"/>
                <w:szCs w:val="18"/>
              </w:rPr>
              <w:t>tsiPortId</w:t>
            </w:r>
            <w:r w:rsidRPr="008A68B4">
              <w:rPr>
                <w:szCs w:val="18"/>
              </w:rPr>
              <w:t>.</w:t>
            </w:r>
            <w:r w:rsidRPr="008A68B4">
              <w:rPr>
                <w:szCs w:val="18"/>
              </w:rPr>
              <w:br/>
              <w:t xml:space="preserve">The </w:t>
            </w:r>
            <w:r w:rsidRPr="008A68B4">
              <w:rPr>
                <w:rFonts w:ascii="Courier New" w:hAnsi="Courier New"/>
                <w:szCs w:val="18"/>
              </w:rPr>
              <w:t>triCallMC</w:t>
            </w:r>
            <w:r w:rsidRPr="008A68B4">
              <w:rPr>
                <w:szCs w:val="18"/>
              </w:rPr>
              <w:t xml:space="preserve"> operation shall return without waiting for the return of the issued procedure call (see note). This TRI operation returns </w:t>
            </w:r>
            <w:r w:rsidRPr="008A68B4">
              <w:rPr>
                <w:i/>
                <w:szCs w:val="18"/>
              </w:rPr>
              <w:t>TRI_OK</w:t>
            </w:r>
            <w:r w:rsidRPr="008A68B4">
              <w:rPr>
                <w:szCs w:val="18"/>
              </w:rPr>
              <w:t xml:space="preserve"> on successful initiation of the procedure call, </w:t>
            </w:r>
            <w:r w:rsidRPr="008A68B4">
              <w:rPr>
                <w:i/>
                <w:szCs w:val="18"/>
              </w:rPr>
              <w:t>TRI_Error</w:t>
            </w:r>
            <w:r w:rsidRPr="008A68B4">
              <w:rPr>
                <w:szCs w:val="18"/>
              </w:rPr>
              <w:t xml:space="preserve"> otherwise. No error shall be indicated by the SA in case the value of any </w:t>
            </w:r>
            <w:r w:rsidRPr="008A68B4">
              <w:rPr>
                <w:i/>
                <w:szCs w:val="18"/>
              </w:rPr>
              <w:t xml:space="preserve">out </w:t>
            </w:r>
            <w:r w:rsidRPr="008A68B4">
              <w:rPr>
                <w:szCs w:val="18"/>
              </w:rPr>
              <w:t>parameter is non</w:t>
            </w:r>
            <w:r w:rsidRPr="008A68B4">
              <w:rPr>
                <w:szCs w:val="18"/>
              </w:rPr>
              <w:noBreakHyphen/>
              <w:t>null. Notice that the return value of this TRI operation does not make any statement about the success or failure of the procedure call.</w:t>
            </w:r>
            <w:r w:rsidRPr="008A68B4">
              <w:rPr>
                <w:szCs w:val="18"/>
              </w:rPr>
              <w:br/>
              <w:t>Note that an optional timeout value, which can be specified in the TTCN</w:t>
            </w:r>
            <w:r w:rsidRPr="008A68B4">
              <w:rPr>
                <w:szCs w:val="18"/>
              </w:rPr>
              <w:noBreakHyphen/>
              <w:t xml:space="preserve">3 ATS for a call operation, is </w:t>
            </w:r>
            <w:r w:rsidRPr="008A68B4">
              <w:rPr>
                <w:i/>
                <w:szCs w:val="18"/>
              </w:rPr>
              <w:t xml:space="preserve">not </w:t>
            </w:r>
            <w:r w:rsidRPr="008A68B4">
              <w:rPr>
                <w:szCs w:val="18"/>
              </w:rPr>
              <w:t xml:space="preserve">included in the </w:t>
            </w:r>
            <w:r w:rsidRPr="008A68B4">
              <w:rPr>
                <w:rFonts w:ascii="Courier New" w:hAnsi="Courier New"/>
                <w:szCs w:val="18"/>
              </w:rPr>
              <w:t>triCallMC</w:t>
            </w:r>
            <w:r w:rsidRPr="008A68B4">
              <w:rPr>
                <w:szCs w:val="18"/>
              </w:rPr>
              <w:t xml:space="preserve"> operation signature. The TE is responsible to address this issue by starting a timer for the TTCN</w:t>
            </w:r>
            <w:r w:rsidRPr="008A68B4">
              <w:rPr>
                <w:szCs w:val="18"/>
              </w:rPr>
              <w:noBreakHyphen/>
              <w:t>3 call operation in the PA with a separate TRI operation call, i.e. </w:t>
            </w:r>
            <w:r w:rsidRPr="008A68B4">
              <w:rPr>
                <w:rFonts w:ascii="Courier New" w:hAnsi="Courier New"/>
                <w:szCs w:val="18"/>
              </w:rPr>
              <w:t>triStartTimer</w:t>
            </w:r>
            <w:r w:rsidRPr="008A68B4">
              <w:rPr>
                <w:szCs w:val="18"/>
              </w:rPr>
              <w:t>.</w:t>
            </w:r>
          </w:p>
        </w:tc>
      </w:tr>
      <w:tr w:rsidR="002F23A6" w:rsidRPr="008A68B4" w14:paraId="198533F5" w14:textId="77777777" w:rsidTr="003F0691">
        <w:trPr>
          <w:jc w:val="center"/>
        </w:trPr>
        <w:tc>
          <w:tcPr>
            <w:tcW w:w="9775" w:type="dxa"/>
            <w:gridSpan w:val="2"/>
          </w:tcPr>
          <w:p w14:paraId="1025E9C0" w14:textId="77777777" w:rsidR="002F23A6" w:rsidRPr="008A68B4" w:rsidRDefault="002F23A6" w:rsidP="003F0691">
            <w:pPr>
              <w:pStyle w:val="TAN"/>
            </w:pPr>
            <w:r w:rsidRPr="008A68B4">
              <w:t>NOTE:</w:t>
            </w:r>
            <w:r w:rsidRPr="008A68B4">
              <w:tab/>
              <w:t>This might be achieved for example by spawning a new thread or process. This handling of this procedure call is, however, dependent on implementation of the TE.</w:t>
            </w:r>
          </w:p>
        </w:tc>
      </w:tr>
    </w:tbl>
    <w:p w14:paraId="2627033D" w14:textId="77777777" w:rsidR="002F23A6" w:rsidRPr="008A68B4" w:rsidRDefault="002F23A6" w:rsidP="002F23A6"/>
    <w:p w14:paraId="41B40EB5" w14:textId="77777777" w:rsidR="002F23A6" w:rsidRPr="008A68B4" w:rsidRDefault="002F23A6" w:rsidP="00A74DFE">
      <w:pPr>
        <w:pStyle w:val="H6"/>
        <w:keepNext w:val="0"/>
      </w:pPr>
      <w:r w:rsidRPr="008A68B4">
        <w:t>5.5.4.4</w:t>
      </w:r>
      <w:r w:rsidRPr="008A68B4">
        <w:tab/>
      </w:r>
      <w:proofErr w:type="gramStart"/>
      <w:r w:rsidRPr="008A68B4">
        <w:t>triReply</w:t>
      </w:r>
      <w:proofErr w:type="gramEnd"/>
      <w:r w:rsidRPr="008A68B4">
        <w:t xml:space="preserve"> </w:t>
      </w:r>
      <w:r w:rsidRPr="008A68B4">
        <w:sym w:font="Wingdings" w:char="F0E0"/>
      </w:r>
      <w:r w:rsidRPr="008A68B4">
        <w:t xml:space="preserve"> xtriReply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F23A6" w:rsidRPr="008A68B4" w14:paraId="2C05C8B4" w14:textId="77777777" w:rsidTr="003F0691">
        <w:trPr>
          <w:jc w:val="center"/>
        </w:trPr>
        <w:tc>
          <w:tcPr>
            <w:tcW w:w="1568" w:type="dxa"/>
          </w:tcPr>
          <w:p w14:paraId="33A4FD89" w14:textId="77777777" w:rsidR="002F23A6" w:rsidRPr="008A68B4" w:rsidRDefault="002F23A6" w:rsidP="00A74DFE">
            <w:pPr>
              <w:pStyle w:val="TAL"/>
              <w:keepNext w:val="0"/>
              <w:rPr>
                <w:b/>
                <w:szCs w:val="18"/>
              </w:rPr>
            </w:pPr>
            <w:r w:rsidRPr="008A68B4">
              <w:rPr>
                <w:b/>
                <w:szCs w:val="18"/>
              </w:rPr>
              <w:t>Signature</w:t>
            </w:r>
          </w:p>
        </w:tc>
        <w:tc>
          <w:tcPr>
            <w:tcW w:w="8207" w:type="dxa"/>
          </w:tcPr>
          <w:p w14:paraId="5B9F4B0F" w14:textId="77777777" w:rsidR="002F23A6" w:rsidRPr="008A68B4" w:rsidRDefault="002F23A6" w:rsidP="00A74DFE">
            <w:pPr>
              <w:spacing w:after="0"/>
              <w:rPr>
                <w:rFonts w:ascii="Courier New" w:hAnsi="Courier New" w:cs="Courier New"/>
                <w:sz w:val="18"/>
                <w:szCs w:val="18"/>
              </w:rPr>
            </w:pPr>
            <w:r w:rsidRPr="008A68B4">
              <w:rPr>
                <w:rFonts w:ascii="Courier New" w:hAnsi="Courier New" w:cs="Courier New"/>
                <w:sz w:val="18"/>
                <w:szCs w:val="18"/>
              </w:rPr>
              <w:t>TriStatusType xtriReply(in TriComponentIdType componentId,</w:t>
            </w:r>
          </w:p>
          <w:p w14:paraId="090F5392" w14:textId="77777777" w:rsidR="002F23A6" w:rsidRPr="008A68B4" w:rsidRDefault="002F23A6" w:rsidP="00A74DFE">
            <w:pPr>
              <w:pStyle w:val="TAL"/>
              <w:keepNext w:val="0"/>
              <w:ind w:left="2153"/>
              <w:rPr>
                <w:szCs w:val="18"/>
              </w:rPr>
            </w:pPr>
            <w:r w:rsidRPr="008A68B4">
              <w:rPr>
                <w:rFonts w:ascii="Courier New" w:hAnsi="Courier New"/>
                <w:szCs w:val="18"/>
              </w:rPr>
              <w:t>in TriPortIdType tsiPortId,</w:t>
            </w:r>
            <w:r w:rsidRPr="008A68B4">
              <w:rPr>
                <w:rFonts w:ascii="Courier New" w:hAnsi="Courier New"/>
                <w:szCs w:val="18"/>
              </w:rPr>
              <w:br/>
              <w:t xml:space="preserve">in </w:t>
            </w:r>
            <w:r w:rsidR="00713195" w:rsidRPr="008A68B4">
              <w:rPr>
                <w:rFonts w:ascii="Courier New" w:hAnsi="Courier New"/>
                <w:szCs w:val="18"/>
              </w:rPr>
              <w:t xml:space="preserve">Value </w:t>
            </w:r>
            <w:r w:rsidRPr="008A68B4">
              <w:rPr>
                <w:rFonts w:ascii="Courier New" w:hAnsi="Courier New"/>
                <w:szCs w:val="18"/>
              </w:rPr>
              <w:t>SUTaddress,</w:t>
            </w:r>
            <w:r w:rsidRPr="008A68B4">
              <w:rPr>
                <w:rFonts w:ascii="Courier New" w:hAnsi="Courier New"/>
                <w:szCs w:val="18"/>
              </w:rPr>
              <w:br/>
              <w:t>in TriSignatureIdType signatureId,</w:t>
            </w:r>
            <w:r w:rsidRPr="008A68B4">
              <w:rPr>
                <w:rFonts w:ascii="Courier New" w:hAnsi="Courier New"/>
                <w:szCs w:val="18"/>
              </w:rPr>
              <w:br/>
              <w:t xml:space="preserve">in </w:t>
            </w:r>
            <w:r w:rsidR="00370626" w:rsidRPr="008A68B4">
              <w:rPr>
                <w:rFonts w:ascii="Courier New" w:hAnsi="Courier New"/>
                <w:szCs w:val="18"/>
              </w:rPr>
              <w:t xml:space="preserve">TciParameterListType </w:t>
            </w:r>
            <w:r w:rsidRPr="008A68B4">
              <w:rPr>
                <w:rFonts w:ascii="Courier New" w:hAnsi="Courier New"/>
                <w:szCs w:val="18"/>
              </w:rPr>
              <w:t>parameterList,</w:t>
            </w:r>
            <w:r w:rsidRPr="008A68B4">
              <w:rPr>
                <w:rFonts w:ascii="Courier New" w:hAnsi="Courier New"/>
                <w:szCs w:val="18"/>
              </w:rPr>
              <w:br/>
              <w:t xml:space="preserve">in </w:t>
            </w:r>
            <w:r w:rsidR="00370626" w:rsidRPr="008A68B4">
              <w:rPr>
                <w:rFonts w:ascii="Courier New" w:hAnsi="Courier New"/>
                <w:szCs w:val="18"/>
              </w:rPr>
              <w:t xml:space="preserve">Value </w:t>
            </w:r>
            <w:r w:rsidRPr="008A68B4">
              <w:rPr>
                <w:rFonts w:ascii="Courier New" w:hAnsi="Courier New"/>
                <w:szCs w:val="18"/>
              </w:rPr>
              <w:t>returnValue)</w:t>
            </w:r>
          </w:p>
        </w:tc>
      </w:tr>
      <w:tr w:rsidR="002F23A6" w:rsidRPr="008A68B4" w14:paraId="315F4E51" w14:textId="77777777" w:rsidTr="003F0691">
        <w:trPr>
          <w:jc w:val="center"/>
        </w:trPr>
        <w:tc>
          <w:tcPr>
            <w:tcW w:w="1568" w:type="dxa"/>
          </w:tcPr>
          <w:p w14:paraId="74F171DC" w14:textId="77777777" w:rsidR="002F23A6" w:rsidRPr="008A68B4" w:rsidRDefault="002F23A6" w:rsidP="00A74DFE">
            <w:pPr>
              <w:pStyle w:val="TAL"/>
              <w:keepNext w:val="0"/>
              <w:rPr>
                <w:b/>
                <w:szCs w:val="18"/>
              </w:rPr>
            </w:pPr>
            <w:r w:rsidRPr="008A68B4">
              <w:rPr>
                <w:b/>
                <w:szCs w:val="18"/>
              </w:rPr>
              <w:t xml:space="preserve">In Parameters </w:t>
            </w:r>
          </w:p>
        </w:tc>
        <w:tc>
          <w:tcPr>
            <w:tcW w:w="8207" w:type="dxa"/>
          </w:tcPr>
          <w:p w14:paraId="6DAA0845" w14:textId="77777777" w:rsidR="002F23A6" w:rsidRPr="008A68B4" w:rsidRDefault="002F23A6" w:rsidP="00A74DFE">
            <w:pPr>
              <w:pStyle w:val="TAL"/>
              <w:keepNext w:val="0"/>
              <w:ind w:left="2016" w:hanging="2016"/>
              <w:rPr>
                <w:szCs w:val="18"/>
              </w:rPr>
            </w:pPr>
            <w:r w:rsidRPr="008A68B4">
              <w:rPr>
                <w:rFonts w:ascii="Courier New" w:hAnsi="Courier New"/>
                <w:szCs w:val="18"/>
              </w:rPr>
              <w:t>componentId</w:t>
            </w:r>
            <w:r w:rsidRPr="008A68B4">
              <w:rPr>
                <w:szCs w:val="18"/>
              </w:rPr>
              <w:tab/>
              <w:t>identifier of the replying test component</w:t>
            </w:r>
          </w:p>
          <w:p w14:paraId="2F0C28F1" w14:textId="77777777" w:rsidR="002F23A6" w:rsidRPr="008A68B4" w:rsidRDefault="002F23A6" w:rsidP="00A74DFE">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8A68B4">
              <w:rPr>
                <w:rFonts w:ascii="Courier New" w:hAnsi="Courier New" w:cs="Courier New"/>
                <w:sz w:val="18"/>
                <w:szCs w:val="18"/>
                <w:lang w:val="en-GB"/>
              </w:rPr>
              <w:t>tsiPortId</w:t>
            </w:r>
            <w:r w:rsidRPr="008A68B4">
              <w:rPr>
                <w:lang w:val="en-GB"/>
              </w:rPr>
              <w:tab/>
            </w:r>
            <w:r w:rsidRPr="008A68B4">
              <w:rPr>
                <w:rFonts w:ascii="Arial" w:hAnsi="Arial" w:cs="Arial"/>
                <w:sz w:val="18"/>
                <w:szCs w:val="18"/>
                <w:lang w:val="en-GB"/>
              </w:rPr>
              <w:t>identifier of the test system interface port via which the reply is sent to the SUT Adaptor</w:t>
            </w:r>
          </w:p>
          <w:p w14:paraId="008B725B" w14:textId="77777777" w:rsidR="002F23A6" w:rsidRPr="008A68B4" w:rsidRDefault="00CE0246" w:rsidP="00A74DFE">
            <w:pPr>
              <w:pStyle w:val="SignatureDefCont"/>
              <w:keepNext w:val="0"/>
              <w:keepLines/>
              <w:numPr>
                <w:ilvl w:val="12"/>
                <w:numId w:val="0"/>
              </w:numPr>
              <w:tabs>
                <w:tab w:val="clear" w:pos="1716"/>
                <w:tab w:val="left" w:pos="2016"/>
              </w:tabs>
              <w:rPr>
                <w:rFonts w:ascii="Arial" w:hAnsi="Arial" w:cs="Arial"/>
                <w:sz w:val="18"/>
                <w:szCs w:val="18"/>
                <w:lang w:val="en-GB"/>
              </w:rPr>
            </w:pPr>
            <w:r w:rsidRPr="008A68B4">
              <w:rPr>
                <w:rFonts w:ascii="Courier New" w:hAnsi="Courier New" w:cs="Courier New"/>
                <w:sz w:val="18"/>
                <w:szCs w:val="18"/>
                <w:lang w:val="en-GB"/>
              </w:rPr>
              <w:t>SUTaddress</w:t>
            </w:r>
            <w:r w:rsidR="002F23A6" w:rsidRPr="008A68B4">
              <w:rPr>
                <w:lang w:val="en-GB"/>
              </w:rPr>
              <w:tab/>
            </w:r>
            <w:r w:rsidR="002F23A6" w:rsidRPr="008A68B4">
              <w:rPr>
                <w:rFonts w:ascii="Arial" w:hAnsi="Arial" w:cs="Arial"/>
                <w:sz w:val="18"/>
                <w:szCs w:val="18"/>
                <w:lang w:val="en-GB"/>
              </w:rPr>
              <w:t>(optional) destination address within the SUT</w:t>
            </w:r>
          </w:p>
          <w:p w14:paraId="00AEC782" w14:textId="77777777" w:rsidR="002F23A6" w:rsidRPr="008A68B4" w:rsidRDefault="002F23A6" w:rsidP="00A74DFE">
            <w:pPr>
              <w:pStyle w:val="SignatureDefCont"/>
              <w:keepNext w:val="0"/>
              <w:keepLines/>
              <w:numPr>
                <w:ilvl w:val="12"/>
                <w:numId w:val="0"/>
              </w:numPr>
              <w:tabs>
                <w:tab w:val="clear" w:pos="1716"/>
                <w:tab w:val="left" w:pos="2016"/>
              </w:tabs>
              <w:rPr>
                <w:rFonts w:ascii="Arial" w:hAnsi="Arial" w:cs="Arial"/>
                <w:sz w:val="18"/>
                <w:szCs w:val="18"/>
                <w:lang w:val="en-GB"/>
              </w:rPr>
            </w:pPr>
            <w:r w:rsidRPr="008A68B4">
              <w:rPr>
                <w:rFonts w:ascii="Courier New" w:hAnsi="Courier New" w:cs="Courier New"/>
                <w:sz w:val="18"/>
                <w:szCs w:val="18"/>
                <w:lang w:val="en-GB"/>
              </w:rPr>
              <w:t>signatureId</w:t>
            </w:r>
            <w:r w:rsidRPr="008A68B4">
              <w:rPr>
                <w:lang w:val="en-GB"/>
              </w:rPr>
              <w:tab/>
            </w:r>
            <w:r w:rsidRPr="008A68B4">
              <w:rPr>
                <w:rFonts w:ascii="Arial" w:hAnsi="Arial" w:cs="Arial"/>
                <w:sz w:val="18"/>
                <w:szCs w:val="18"/>
                <w:lang w:val="en-GB"/>
              </w:rPr>
              <w:t>identifier of the signature of the procedure call</w:t>
            </w:r>
          </w:p>
          <w:p w14:paraId="4C286D6A" w14:textId="77777777" w:rsidR="002F23A6" w:rsidRPr="008A68B4" w:rsidRDefault="002F23A6" w:rsidP="00A74DFE">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proofErr w:type="gramStart"/>
            <w:r w:rsidRPr="008A68B4">
              <w:rPr>
                <w:rFonts w:ascii="Courier New" w:hAnsi="Courier New" w:cs="Courier New"/>
                <w:sz w:val="18"/>
                <w:szCs w:val="18"/>
                <w:lang w:val="en-GB"/>
              </w:rPr>
              <w:t>parameterList</w:t>
            </w:r>
            <w:proofErr w:type="gramEnd"/>
            <w:r w:rsidRPr="008A68B4">
              <w:rPr>
                <w:lang w:val="en-GB"/>
              </w:rPr>
              <w:tab/>
            </w:r>
            <w:r w:rsidRPr="008A68B4">
              <w:rPr>
                <w:rFonts w:ascii="Arial" w:hAnsi="Arial" w:cs="Arial"/>
                <w:sz w:val="18"/>
                <w:szCs w:val="18"/>
                <w:lang w:val="en-GB"/>
              </w:rPr>
              <w:t xml:space="preserve">a list of parameters which are part of the indicated signature. The parameters in </w:t>
            </w:r>
            <w:r w:rsidRPr="008A68B4">
              <w:rPr>
                <w:rFonts w:ascii="Courier New" w:hAnsi="Courier New" w:cs="Courier New"/>
                <w:sz w:val="18"/>
                <w:szCs w:val="18"/>
                <w:lang w:val="en-GB"/>
              </w:rPr>
              <w:t>parameterList</w:t>
            </w:r>
            <w:r w:rsidRPr="008A68B4">
              <w:rPr>
                <w:rFonts w:ascii="Arial" w:hAnsi="Arial" w:cs="Arial"/>
                <w:sz w:val="18"/>
                <w:szCs w:val="18"/>
                <w:lang w:val="en-GB"/>
              </w:rPr>
              <w:t xml:space="preserve"> are ordered as they appear in the TTCN</w:t>
            </w:r>
            <w:r w:rsidRPr="008A68B4">
              <w:rPr>
                <w:rFonts w:ascii="Arial" w:hAnsi="Arial" w:cs="Arial"/>
                <w:sz w:val="18"/>
                <w:szCs w:val="18"/>
                <w:lang w:val="en-GB"/>
              </w:rPr>
              <w:noBreakHyphen/>
              <w:t>3 signature declaration</w:t>
            </w:r>
          </w:p>
          <w:p w14:paraId="45FA60C5" w14:textId="77777777" w:rsidR="002F23A6" w:rsidRPr="008A68B4" w:rsidRDefault="002F23A6" w:rsidP="00A74DFE">
            <w:pPr>
              <w:pStyle w:val="TAL"/>
              <w:keepNext w:val="0"/>
              <w:tabs>
                <w:tab w:val="left" w:pos="2016"/>
              </w:tabs>
              <w:ind w:left="2016" w:hanging="2016"/>
              <w:rPr>
                <w:szCs w:val="18"/>
              </w:rPr>
            </w:pPr>
            <w:r w:rsidRPr="008A68B4">
              <w:rPr>
                <w:rFonts w:ascii="Courier New" w:hAnsi="Courier New"/>
                <w:szCs w:val="18"/>
              </w:rPr>
              <w:t>returnValue</w:t>
            </w:r>
            <w:r w:rsidRPr="008A68B4">
              <w:rPr>
                <w:szCs w:val="18"/>
              </w:rPr>
              <w:tab/>
            </w:r>
            <w:r w:rsidRPr="008A68B4">
              <w:rPr>
                <w:rFonts w:cs="Arial"/>
                <w:szCs w:val="18"/>
              </w:rPr>
              <w:t>(optional) return value of the procedure call</w:t>
            </w:r>
          </w:p>
        </w:tc>
      </w:tr>
      <w:tr w:rsidR="002F23A6" w:rsidRPr="008A68B4" w14:paraId="699D10FB" w14:textId="77777777" w:rsidTr="003F0691">
        <w:trPr>
          <w:jc w:val="center"/>
        </w:trPr>
        <w:tc>
          <w:tcPr>
            <w:tcW w:w="1568" w:type="dxa"/>
          </w:tcPr>
          <w:p w14:paraId="304C50B8" w14:textId="77777777" w:rsidR="002F23A6" w:rsidRPr="008A68B4" w:rsidRDefault="002F23A6" w:rsidP="00A74DFE">
            <w:pPr>
              <w:pStyle w:val="TAL"/>
              <w:keepNext w:val="0"/>
              <w:rPr>
                <w:b/>
                <w:szCs w:val="18"/>
              </w:rPr>
            </w:pPr>
            <w:r w:rsidRPr="008A68B4">
              <w:rPr>
                <w:b/>
                <w:szCs w:val="18"/>
              </w:rPr>
              <w:t>Out Parameters</w:t>
            </w:r>
          </w:p>
        </w:tc>
        <w:tc>
          <w:tcPr>
            <w:tcW w:w="8207" w:type="dxa"/>
          </w:tcPr>
          <w:p w14:paraId="7AC16DC5" w14:textId="77777777" w:rsidR="002F23A6" w:rsidRPr="008A68B4" w:rsidRDefault="002F23A6" w:rsidP="00A74DFE">
            <w:pPr>
              <w:pStyle w:val="TAL"/>
              <w:keepNext w:val="0"/>
              <w:rPr>
                <w:szCs w:val="18"/>
              </w:rPr>
            </w:pPr>
            <w:r w:rsidRPr="008A68B4">
              <w:rPr>
                <w:szCs w:val="18"/>
              </w:rPr>
              <w:t>n.a.</w:t>
            </w:r>
          </w:p>
        </w:tc>
      </w:tr>
      <w:tr w:rsidR="002F23A6" w:rsidRPr="008A68B4" w14:paraId="4E148207" w14:textId="77777777" w:rsidTr="003F0691">
        <w:trPr>
          <w:jc w:val="center"/>
        </w:trPr>
        <w:tc>
          <w:tcPr>
            <w:tcW w:w="1568" w:type="dxa"/>
          </w:tcPr>
          <w:p w14:paraId="49A1551C" w14:textId="77777777" w:rsidR="002F23A6" w:rsidRPr="008A68B4" w:rsidRDefault="002F23A6" w:rsidP="00A74DFE">
            <w:pPr>
              <w:pStyle w:val="TAL"/>
              <w:keepNext w:val="0"/>
              <w:rPr>
                <w:b/>
                <w:szCs w:val="18"/>
              </w:rPr>
            </w:pPr>
            <w:r w:rsidRPr="008A68B4">
              <w:rPr>
                <w:b/>
                <w:szCs w:val="18"/>
              </w:rPr>
              <w:t>Return Value</w:t>
            </w:r>
          </w:p>
        </w:tc>
        <w:tc>
          <w:tcPr>
            <w:tcW w:w="8207" w:type="dxa"/>
          </w:tcPr>
          <w:p w14:paraId="4D4AEA8A" w14:textId="77777777" w:rsidR="002F23A6" w:rsidRPr="008A68B4" w:rsidRDefault="002F23A6" w:rsidP="00A74DFE">
            <w:pPr>
              <w:pStyle w:val="TAL"/>
              <w:keepNext w:val="0"/>
              <w:rPr>
                <w:szCs w:val="18"/>
              </w:rPr>
            </w:pPr>
            <w:r w:rsidRPr="008A68B4">
              <w:rPr>
                <w:szCs w:val="18"/>
              </w:rPr>
              <w:t xml:space="preserve">The return status of the </w:t>
            </w:r>
            <w:r w:rsidRPr="008A68B4">
              <w:rPr>
                <w:rFonts w:ascii="Courier New" w:hAnsi="Courier New"/>
                <w:szCs w:val="18"/>
              </w:rPr>
              <w:t>triReply</w:t>
            </w:r>
            <w:r w:rsidRPr="008A68B4">
              <w:rPr>
                <w:szCs w:val="18"/>
              </w:rPr>
              <w:t xml:space="preserve"> 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2F23A6" w:rsidRPr="008A68B4" w14:paraId="77A2F504" w14:textId="77777777" w:rsidTr="003F0691">
        <w:trPr>
          <w:jc w:val="center"/>
        </w:trPr>
        <w:tc>
          <w:tcPr>
            <w:tcW w:w="1568" w:type="dxa"/>
          </w:tcPr>
          <w:p w14:paraId="03CD34D7" w14:textId="77777777" w:rsidR="002F23A6" w:rsidRPr="008A68B4" w:rsidRDefault="002F23A6" w:rsidP="002847F6">
            <w:pPr>
              <w:pStyle w:val="TAL"/>
              <w:keepNext w:val="0"/>
              <w:rPr>
                <w:b/>
                <w:szCs w:val="18"/>
              </w:rPr>
            </w:pPr>
            <w:r w:rsidRPr="008A68B4">
              <w:rPr>
                <w:b/>
                <w:szCs w:val="18"/>
              </w:rPr>
              <w:t>Constraints</w:t>
            </w:r>
          </w:p>
        </w:tc>
        <w:tc>
          <w:tcPr>
            <w:tcW w:w="8207" w:type="dxa"/>
          </w:tcPr>
          <w:p w14:paraId="7270DDF7" w14:textId="475E3533" w:rsidR="002F23A6" w:rsidRPr="008A68B4" w:rsidRDefault="002F23A6" w:rsidP="002847F6">
            <w:pPr>
              <w:pStyle w:val="TAL"/>
              <w:keepNext w:val="0"/>
              <w:rPr>
                <w:rFonts w:cs="Arial"/>
                <w:strike/>
                <w:szCs w:val="18"/>
              </w:rPr>
            </w:pPr>
            <w:r w:rsidRPr="008A68B4">
              <w:rPr>
                <w:szCs w:val="18"/>
              </w:rPr>
              <w:t>This operation is called by the TE when it executes a TTCN</w:t>
            </w:r>
            <w:r w:rsidRPr="008A68B4">
              <w:rPr>
                <w:szCs w:val="18"/>
              </w:rPr>
              <w:noBreakHyphen/>
              <w:t>3 unicast reply operation on a component port that has been mapped to a TSI p</w:t>
            </w:r>
            <w:r w:rsidRPr="008A68B4">
              <w:rPr>
                <w:rFonts w:cs="Arial"/>
                <w:szCs w:val="18"/>
              </w:rPr>
              <w:t>ort. This operation is called by the TE for all TTCN</w:t>
            </w:r>
            <w:r w:rsidRPr="008A68B4">
              <w:rPr>
                <w:rFonts w:cs="Arial"/>
                <w:szCs w:val="18"/>
              </w:rPr>
              <w:noBreakHyphen/>
              <w:t>3 reply operations if no system component has been specified for a test case, i.e. only a MTC test component is created for a test case.</w:t>
            </w:r>
            <w:r w:rsidRPr="008A68B4">
              <w:rPr>
                <w:rFonts w:cs="Arial"/>
                <w:szCs w:val="18"/>
              </w:rPr>
              <w:br/>
              <w:t>The</w:t>
            </w:r>
            <w:r w:rsidRPr="008A68B4">
              <w:rPr>
                <w:szCs w:val="18"/>
              </w:rPr>
              <w:t xml:space="preserve"> </w:t>
            </w:r>
            <w:r w:rsidRPr="008A68B4">
              <w:rPr>
                <w:rFonts w:ascii="Courier New" w:hAnsi="Courier New"/>
                <w:szCs w:val="18"/>
              </w:rPr>
              <w:t>parameterList</w:t>
            </w:r>
            <w:r w:rsidRPr="008A68B4">
              <w:rPr>
                <w:szCs w:val="18"/>
              </w:rPr>
              <w:t xml:space="preserve"> </w:t>
            </w:r>
            <w:r w:rsidRPr="008A68B4">
              <w:rPr>
                <w:rFonts w:cs="Arial"/>
                <w:szCs w:val="18"/>
              </w:rPr>
              <w:t>contains procedure call parameters. These parameters are the parameters specified in the TTCN</w:t>
            </w:r>
            <w:r w:rsidRPr="008A68B4">
              <w:rPr>
                <w:rFonts w:cs="Arial"/>
                <w:szCs w:val="18"/>
              </w:rPr>
              <w:noBreakHyphen/>
              <w:t>3 signature template</w:t>
            </w:r>
            <w:r w:rsidR="00AF1C7D" w:rsidRPr="008A68B4">
              <w:rPr>
                <w:rFonts w:cs="Arial"/>
                <w:szCs w:val="18"/>
              </w:rPr>
              <w:t>.</w:t>
            </w:r>
          </w:p>
          <w:p w14:paraId="6F003FF8" w14:textId="77777777" w:rsidR="002F23A6" w:rsidRPr="008A68B4" w:rsidRDefault="002F23A6" w:rsidP="002847F6">
            <w:pPr>
              <w:pStyle w:val="TAL"/>
              <w:keepNext w:val="0"/>
              <w:rPr>
                <w:szCs w:val="18"/>
              </w:rPr>
            </w:pPr>
            <w:r w:rsidRPr="008A68B4">
              <w:rPr>
                <w:szCs w:val="18"/>
              </w:rPr>
              <w:t>If no return type has been defined for the procedure signature in the TTCN</w:t>
            </w:r>
            <w:r w:rsidRPr="008A68B4">
              <w:rPr>
                <w:szCs w:val="18"/>
              </w:rPr>
              <w:noBreakHyphen/>
              <w:t xml:space="preserve">3 ATS, the distinct value </w:t>
            </w:r>
            <w:r w:rsidRPr="008A68B4">
              <w:rPr>
                <w:rFonts w:ascii="Courier New" w:hAnsi="Courier New"/>
                <w:szCs w:val="18"/>
              </w:rPr>
              <w:t>null</w:t>
            </w:r>
            <w:r w:rsidRPr="008A68B4">
              <w:rPr>
                <w:szCs w:val="18"/>
              </w:rPr>
              <w:t xml:space="preserve"> shall be passed for the return value.</w:t>
            </w:r>
          </w:p>
        </w:tc>
      </w:tr>
      <w:tr w:rsidR="002F23A6" w:rsidRPr="008A68B4" w14:paraId="5617A626" w14:textId="77777777" w:rsidTr="003F0691">
        <w:trPr>
          <w:jc w:val="center"/>
        </w:trPr>
        <w:tc>
          <w:tcPr>
            <w:tcW w:w="1568" w:type="dxa"/>
          </w:tcPr>
          <w:p w14:paraId="419E9842" w14:textId="77777777" w:rsidR="002F23A6" w:rsidRPr="008A68B4" w:rsidRDefault="002F23A6" w:rsidP="003F0691">
            <w:pPr>
              <w:pStyle w:val="TAL"/>
              <w:rPr>
                <w:b/>
                <w:szCs w:val="18"/>
              </w:rPr>
            </w:pPr>
            <w:r w:rsidRPr="008A68B4">
              <w:rPr>
                <w:b/>
                <w:szCs w:val="18"/>
              </w:rPr>
              <w:lastRenderedPageBreak/>
              <w:t>Effect</w:t>
            </w:r>
          </w:p>
        </w:tc>
        <w:tc>
          <w:tcPr>
            <w:tcW w:w="8207" w:type="dxa"/>
          </w:tcPr>
          <w:p w14:paraId="7C43F4EA" w14:textId="77777777" w:rsidR="002F23A6" w:rsidRPr="008A68B4" w:rsidRDefault="002F23A6" w:rsidP="003F0691">
            <w:pPr>
              <w:pStyle w:val="TAL"/>
              <w:rPr>
                <w:szCs w:val="18"/>
              </w:rPr>
            </w:pPr>
            <w:r w:rsidRPr="008A68B4">
              <w:rPr>
                <w:szCs w:val="18"/>
              </w:rPr>
              <w:t xml:space="preserve">On invocation of this operation the SA can issue the reply to a procedure call corresponding to the signature identifier </w:t>
            </w:r>
            <w:r w:rsidRPr="008A68B4">
              <w:rPr>
                <w:rFonts w:ascii="Courier New" w:hAnsi="Courier New"/>
                <w:szCs w:val="18"/>
              </w:rPr>
              <w:t>signatureId</w:t>
            </w:r>
            <w:r w:rsidRPr="008A68B4">
              <w:rPr>
                <w:szCs w:val="18"/>
              </w:rPr>
              <w:t xml:space="preserve"> and the TSI port </w:t>
            </w:r>
            <w:r w:rsidRPr="008A68B4">
              <w:rPr>
                <w:rFonts w:ascii="Courier New" w:hAnsi="Courier New"/>
                <w:szCs w:val="18"/>
              </w:rPr>
              <w:t>tsiPortId</w:t>
            </w:r>
            <w:r w:rsidRPr="008A68B4">
              <w:rPr>
                <w:szCs w:val="18"/>
              </w:rPr>
              <w:t>.</w:t>
            </w:r>
            <w:r w:rsidRPr="008A68B4">
              <w:rPr>
                <w:szCs w:val="18"/>
              </w:rPr>
              <w:br/>
              <w:t xml:space="preserve">The </w:t>
            </w:r>
            <w:r w:rsidRPr="008A68B4">
              <w:rPr>
                <w:rFonts w:ascii="Courier New" w:hAnsi="Courier New"/>
                <w:szCs w:val="18"/>
              </w:rPr>
              <w:t>triReply</w:t>
            </w:r>
            <w:r w:rsidRPr="008A68B4">
              <w:rPr>
                <w:szCs w:val="18"/>
              </w:rPr>
              <w:t xml:space="preserve"> operation will return </w:t>
            </w:r>
            <w:r w:rsidRPr="008A68B4">
              <w:rPr>
                <w:b/>
                <w:i/>
                <w:szCs w:val="18"/>
              </w:rPr>
              <w:t>TRI_OK</w:t>
            </w:r>
            <w:r w:rsidRPr="008A68B4">
              <w:rPr>
                <w:szCs w:val="18"/>
              </w:rPr>
              <w:t xml:space="preserve"> on successful execution of this operation, </w:t>
            </w:r>
            <w:r w:rsidRPr="008A68B4">
              <w:rPr>
                <w:b/>
                <w:i/>
                <w:szCs w:val="18"/>
              </w:rPr>
              <w:t>TRI_Error</w:t>
            </w:r>
            <w:r w:rsidRPr="008A68B4">
              <w:rPr>
                <w:szCs w:val="18"/>
              </w:rPr>
              <w:t xml:space="preserve"> otherwise. The SA shall indicate no error in case the value of any </w:t>
            </w:r>
            <w:r w:rsidRPr="008A68B4">
              <w:rPr>
                <w:i/>
                <w:szCs w:val="18"/>
              </w:rPr>
              <w:t xml:space="preserve">in </w:t>
            </w:r>
            <w:r w:rsidRPr="008A68B4">
              <w:rPr>
                <w:szCs w:val="18"/>
              </w:rPr>
              <w:t>parameter or an undefined return value is different from null.</w:t>
            </w:r>
          </w:p>
        </w:tc>
      </w:tr>
    </w:tbl>
    <w:p w14:paraId="644DE46E" w14:textId="77777777" w:rsidR="002F23A6" w:rsidRPr="008A68B4" w:rsidRDefault="002F23A6" w:rsidP="002F23A6"/>
    <w:p w14:paraId="1B414DFE" w14:textId="77777777" w:rsidR="002F23A6" w:rsidRPr="008A68B4" w:rsidRDefault="002F23A6" w:rsidP="00A74DFE">
      <w:pPr>
        <w:pStyle w:val="H6"/>
        <w:keepNext w:val="0"/>
      </w:pPr>
      <w:r w:rsidRPr="008A68B4">
        <w:t>5.5.4.5</w:t>
      </w:r>
      <w:r w:rsidRPr="008A68B4">
        <w:tab/>
      </w:r>
      <w:proofErr w:type="gramStart"/>
      <w:r w:rsidRPr="008A68B4">
        <w:t>triReplyBC</w:t>
      </w:r>
      <w:proofErr w:type="gramEnd"/>
      <w:r w:rsidRPr="008A68B4">
        <w:t xml:space="preserve"> </w:t>
      </w:r>
      <w:r w:rsidRPr="008A68B4">
        <w:sym w:font="Wingdings" w:char="F0E0"/>
      </w:r>
      <w:r w:rsidRPr="008A68B4">
        <w:t xml:space="preserve"> xtriReplyBC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F23A6" w:rsidRPr="008A68B4" w14:paraId="71EF4149" w14:textId="77777777" w:rsidTr="003F0691">
        <w:trPr>
          <w:jc w:val="center"/>
        </w:trPr>
        <w:tc>
          <w:tcPr>
            <w:tcW w:w="1568" w:type="dxa"/>
          </w:tcPr>
          <w:p w14:paraId="3359D0AE" w14:textId="77777777" w:rsidR="002F23A6" w:rsidRPr="008A68B4" w:rsidRDefault="002F23A6" w:rsidP="00A74DFE">
            <w:pPr>
              <w:pStyle w:val="TAL"/>
              <w:keepNext w:val="0"/>
              <w:rPr>
                <w:b/>
                <w:szCs w:val="18"/>
              </w:rPr>
            </w:pPr>
            <w:r w:rsidRPr="008A68B4">
              <w:rPr>
                <w:b/>
                <w:szCs w:val="18"/>
              </w:rPr>
              <w:t>Signature</w:t>
            </w:r>
          </w:p>
        </w:tc>
        <w:tc>
          <w:tcPr>
            <w:tcW w:w="8207" w:type="dxa"/>
          </w:tcPr>
          <w:p w14:paraId="17A78106" w14:textId="77777777" w:rsidR="002F23A6" w:rsidRPr="008A68B4" w:rsidRDefault="002F23A6" w:rsidP="00A74DFE">
            <w:pPr>
              <w:spacing w:after="0"/>
              <w:rPr>
                <w:rFonts w:ascii="Courier New" w:hAnsi="Courier New" w:cs="Courier New"/>
                <w:sz w:val="18"/>
                <w:szCs w:val="18"/>
              </w:rPr>
            </w:pPr>
            <w:r w:rsidRPr="008A68B4">
              <w:rPr>
                <w:rFonts w:ascii="Courier New" w:hAnsi="Courier New" w:cs="Courier New"/>
                <w:sz w:val="18"/>
                <w:szCs w:val="18"/>
              </w:rPr>
              <w:t>TriStatusType xtriReplyBC(in TriComponentIdType componentId,</w:t>
            </w:r>
          </w:p>
          <w:p w14:paraId="100D868B" w14:textId="77777777" w:rsidR="002F23A6" w:rsidRPr="008A68B4" w:rsidRDefault="002F23A6" w:rsidP="00A74DFE">
            <w:pPr>
              <w:pStyle w:val="TAL"/>
              <w:keepNext w:val="0"/>
              <w:ind w:left="2372"/>
              <w:rPr>
                <w:szCs w:val="18"/>
              </w:rPr>
            </w:pPr>
            <w:r w:rsidRPr="008A68B4">
              <w:rPr>
                <w:rFonts w:ascii="Courier New" w:hAnsi="Courier New"/>
                <w:szCs w:val="18"/>
              </w:rPr>
              <w:t>in TriPortIdType tsiPortId,</w:t>
            </w:r>
            <w:r w:rsidRPr="008A68B4">
              <w:rPr>
                <w:rFonts w:ascii="Courier New" w:hAnsi="Courier New"/>
                <w:szCs w:val="18"/>
              </w:rPr>
              <w:br/>
              <w:t>in TriSignatureIdType signatureId,</w:t>
            </w:r>
            <w:r w:rsidRPr="008A68B4">
              <w:rPr>
                <w:rFonts w:ascii="Courier New" w:hAnsi="Courier New"/>
                <w:szCs w:val="18"/>
              </w:rPr>
              <w:br/>
              <w:t xml:space="preserve">in </w:t>
            </w:r>
            <w:r w:rsidR="00370626" w:rsidRPr="008A68B4">
              <w:rPr>
                <w:rFonts w:ascii="Courier New" w:hAnsi="Courier New"/>
                <w:szCs w:val="18"/>
              </w:rPr>
              <w:t xml:space="preserve">TciParameterListType </w:t>
            </w:r>
            <w:r w:rsidRPr="008A68B4">
              <w:rPr>
                <w:rFonts w:ascii="Courier New" w:hAnsi="Courier New"/>
                <w:szCs w:val="18"/>
              </w:rPr>
              <w:t>parameterList,</w:t>
            </w:r>
            <w:r w:rsidRPr="008A68B4">
              <w:rPr>
                <w:rFonts w:ascii="Courier New" w:hAnsi="Courier New"/>
                <w:szCs w:val="18"/>
              </w:rPr>
              <w:br/>
              <w:t xml:space="preserve">in </w:t>
            </w:r>
            <w:r w:rsidR="00370626" w:rsidRPr="008A68B4">
              <w:rPr>
                <w:rFonts w:ascii="Courier New" w:hAnsi="Courier New"/>
                <w:szCs w:val="18"/>
              </w:rPr>
              <w:t xml:space="preserve">Value </w:t>
            </w:r>
            <w:r w:rsidRPr="008A68B4">
              <w:rPr>
                <w:rFonts w:ascii="Courier New" w:hAnsi="Courier New"/>
                <w:szCs w:val="18"/>
              </w:rPr>
              <w:t>returnValue)</w:t>
            </w:r>
          </w:p>
        </w:tc>
      </w:tr>
      <w:tr w:rsidR="002F23A6" w:rsidRPr="008A68B4" w14:paraId="64E0E260" w14:textId="77777777" w:rsidTr="003F0691">
        <w:trPr>
          <w:jc w:val="center"/>
        </w:trPr>
        <w:tc>
          <w:tcPr>
            <w:tcW w:w="1568" w:type="dxa"/>
          </w:tcPr>
          <w:p w14:paraId="02A86F9B" w14:textId="77777777" w:rsidR="002F23A6" w:rsidRPr="008A68B4" w:rsidRDefault="002F23A6" w:rsidP="00A74DFE">
            <w:pPr>
              <w:pStyle w:val="TAL"/>
              <w:keepNext w:val="0"/>
              <w:rPr>
                <w:b/>
                <w:szCs w:val="18"/>
              </w:rPr>
            </w:pPr>
            <w:r w:rsidRPr="008A68B4">
              <w:rPr>
                <w:b/>
                <w:szCs w:val="18"/>
              </w:rPr>
              <w:t xml:space="preserve">In Parameters </w:t>
            </w:r>
          </w:p>
        </w:tc>
        <w:tc>
          <w:tcPr>
            <w:tcW w:w="8207" w:type="dxa"/>
          </w:tcPr>
          <w:p w14:paraId="12CE37F2" w14:textId="77777777" w:rsidR="002F23A6" w:rsidRPr="008A68B4" w:rsidRDefault="002F23A6" w:rsidP="00A74DFE">
            <w:pPr>
              <w:pStyle w:val="TAL"/>
              <w:keepNext w:val="0"/>
              <w:tabs>
                <w:tab w:val="left" w:pos="2016"/>
              </w:tabs>
              <w:rPr>
                <w:szCs w:val="18"/>
              </w:rPr>
            </w:pPr>
            <w:r w:rsidRPr="008A68B4">
              <w:rPr>
                <w:rFonts w:ascii="Courier New" w:hAnsi="Courier New"/>
                <w:szCs w:val="18"/>
              </w:rPr>
              <w:t>componentId</w:t>
            </w:r>
            <w:r w:rsidRPr="008A68B4">
              <w:rPr>
                <w:szCs w:val="18"/>
              </w:rPr>
              <w:tab/>
              <w:t>identifier of the replying test component</w:t>
            </w:r>
          </w:p>
          <w:p w14:paraId="0C44FFF5" w14:textId="77777777" w:rsidR="002F23A6" w:rsidRPr="008A68B4" w:rsidRDefault="002F23A6" w:rsidP="00A74DFE">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8A68B4">
              <w:rPr>
                <w:rFonts w:ascii="Courier New" w:hAnsi="Courier New" w:cs="Courier New"/>
                <w:sz w:val="18"/>
                <w:szCs w:val="18"/>
                <w:lang w:val="en-GB"/>
              </w:rPr>
              <w:t>tsiPortId</w:t>
            </w:r>
            <w:r w:rsidRPr="008A68B4">
              <w:rPr>
                <w:lang w:val="en-GB"/>
              </w:rPr>
              <w:tab/>
            </w:r>
            <w:r w:rsidRPr="008A68B4">
              <w:rPr>
                <w:rFonts w:ascii="Arial" w:hAnsi="Arial" w:cs="Arial"/>
                <w:sz w:val="18"/>
                <w:szCs w:val="18"/>
                <w:lang w:val="en-GB"/>
              </w:rPr>
              <w:t>identifier of the test system interface port via which the reply is sent to the SUT Adaptor</w:t>
            </w:r>
          </w:p>
          <w:p w14:paraId="4E1C1798" w14:textId="77777777" w:rsidR="002F23A6" w:rsidRPr="008A68B4" w:rsidRDefault="002F23A6" w:rsidP="00A74DFE">
            <w:pPr>
              <w:pStyle w:val="SignatureDefCont"/>
              <w:keepNext w:val="0"/>
              <w:keepLines/>
              <w:numPr>
                <w:ilvl w:val="12"/>
                <w:numId w:val="0"/>
              </w:numPr>
              <w:tabs>
                <w:tab w:val="clear" w:pos="1716"/>
                <w:tab w:val="left" w:pos="2016"/>
              </w:tabs>
              <w:rPr>
                <w:rFonts w:ascii="Arial" w:hAnsi="Arial" w:cs="Arial"/>
                <w:sz w:val="18"/>
                <w:szCs w:val="18"/>
                <w:lang w:val="en-GB"/>
              </w:rPr>
            </w:pPr>
            <w:r w:rsidRPr="008A68B4">
              <w:rPr>
                <w:rFonts w:ascii="Courier New" w:hAnsi="Courier New"/>
                <w:sz w:val="18"/>
                <w:szCs w:val="18"/>
                <w:lang w:val="en-GB"/>
              </w:rPr>
              <w:t>signatureId</w:t>
            </w:r>
            <w:r w:rsidRPr="008A68B4">
              <w:rPr>
                <w:sz w:val="18"/>
                <w:szCs w:val="18"/>
                <w:lang w:val="en-GB"/>
              </w:rPr>
              <w:tab/>
            </w:r>
            <w:r w:rsidRPr="008A68B4">
              <w:rPr>
                <w:rFonts w:ascii="Arial" w:hAnsi="Arial" w:cs="Arial"/>
                <w:sz w:val="18"/>
                <w:szCs w:val="18"/>
                <w:lang w:val="en-GB"/>
              </w:rPr>
              <w:t>identifier of the signature of the procedure call</w:t>
            </w:r>
          </w:p>
          <w:p w14:paraId="26C207E6" w14:textId="77777777" w:rsidR="002F23A6" w:rsidRPr="008A68B4" w:rsidRDefault="002F23A6" w:rsidP="00A74DFE">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proofErr w:type="gramStart"/>
            <w:r w:rsidRPr="008A68B4">
              <w:rPr>
                <w:rFonts w:ascii="Courier New" w:hAnsi="Courier New"/>
                <w:sz w:val="18"/>
                <w:szCs w:val="18"/>
                <w:lang w:val="en-GB"/>
              </w:rPr>
              <w:t>parameterList</w:t>
            </w:r>
            <w:proofErr w:type="gramEnd"/>
            <w:r w:rsidRPr="008A68B4">
              <w:rPr>
                <w:sz w:val="18"/>
                <w:szCs w:val="18"/>
                <w:lang w:val="en-GB"/>
              </w:rPr>
              <w:tab/>
            </w:r>
            <w:r w:rsidRPr="008A68B4">
              <w:rPr>
                <w:rFonts w:ascii="Arial" w:hAnsi="Arial" w:cs="Arial"/>
                <w:sz w:val="18"/>
                <w:szCs w:val="18"/>
                <w:lang w:val="en-GB"/>
              </w:rPr>
              <w:t>a list of parameters which are part of the indicated signature. The parameters in</w:t>
            </w:r>
            <w:r w:rsidRPr="008A68B4">
              <w:rPr>
                <w:sz w:val="18"/>
                <w:szCs w:val="18"/>
                <w:lang w:val="en-GB"/>
              </w:rPr>
              <w:t xml:space="preserve"> </w:t>
            </w:r>
            <w:r w:rsidRPr="008A68B4">
              <w:rPr>
                <w:rFonts w:ascii="Courier New" w:hAnsi="Courier New"/>
                <w:sz w:val="18"/>
                <w:szCs w:val="18"/>
                <w:lang w:val="en-GB"/>
              </w:rPr>
              <w:t xml:space="preserve">parameterList </w:t>
            </w:r>
            <w:r w:rsidRPr="008A68B4">
              <w:rPr>
                <w:rFonts w:ascii="Arial" w:hAnsi="Arial" w:cs="Arial"/>
                <w:sz w:val="18"/>
                <w:szCs w:val="18"/>
                <w:lang w:val="en-GB"/>
              </w:rPr>
              <w:t>are ordered as they appear in the TTCN</w:t>
            </w:r>
            <w:r w:rsidRPr="008A68B4">
              <w:rPr>
                <w:rFonts w:ascii="Arial" w:hAnsi="Arial" w:cs="Arial"/>
                <w:sz w:val="18"/>
                <w:szCs w:val="18"/>
                <w:lang w:val="en-GB"/>
              </w:rPr>
              <w:noBreakHyphen/>
              <w:t>3 signature declaration</w:t>
            </w:r>
          </w:p>
          <w:p w14:paraId="7CB5C8AF" w14:textId="77777777" w:rsidR="002F23A6" w:rsidRPr="008A68B4" w:rsidRDefault="002F23A6" w:rsidP="00A74DFE">
            <w:pPr>
              <w:pStyle w:val="TAL"/>
              <w:keepNext w:val="0"/>
              <w:tabs>
                <w:tab w:val="left" w:pos="2016"/>
              </w:tabs>
              <w:rPr>
                <w:szCs w:val="18"/>
              </w:rPr>
            </w:pPr>
            <w:r w:rsidRPr="008A68B4">
              <w:rPr>
                <w:rFonts w:ascii="Courier New" w:hAnsi="Courier New"/>
                <w:szCs w:val="18"/>
              </w:rPr>
              <w:t>returnValue</w:t>
            </w:r>
            <w:r w:rsidRPr="008A68B4">
              <w:rPr>
                <w:szCs w:val="18"/>
              </w:rPr>
              <w:tab/>
            </w:r>
            <w:r w:rsidRPr="008A68B4">
              <w:rPr>
                <w:rFonts w:cs="Arial"/>
                <w:szCs w:val="18"/>
              </w:rPr>
              <w:t>(optional) return value of the procedure call</w:t>
            </w:r>
          </w:p>
        </w:tc>
      </w:tr>
      <w:tr w:rsidR="002F23A6" w:rsidRPr="008A68B4" w14:paraId="72A307FF" w14:textId="77777777" w:rsidTr="003F0691">
        <w:trPr>
          <w:jc w:val="center"/>
        </w:trPr>
        <w:tc>
          <w:tcPr>
            <w:tcW w:w="1568" w:type="dxa"/>
          </w:tcPr>
          <w:p w14:paraId="22596002" w14:textId="77777777" w:rsidR="002F23A6" w:rsidRPr="008A68B4" w:rsidRDefault="002F23A6" w:rsidP="00A74DFE">
            <w:pPr>
              <w:pStyle w:val="TAL"/>
              <w:keepNext w:val="0"/>
              <w:rPr>
                <w:b/>
                <w:szCs w:val="18"/>
              </w:rPr>
            </w:pPr>
            <w:r w:rsidRPr="008A68B4">
              <w:rPr>
                <w:b/>
                <w:szCs w:val="18"/>
              </w:rPr>
              <w:t>Out Parameters</w:t>
            </w:r>
          </w:p>
        </w:tc>
        <w:tc>
          <w:tcPr>
            <w:tcW w:w="8207" w:type="dxa"/>
          </w:tcPr>
          <w:p w14:paraId="59C4EC1D" w14:textId="77777777" w:rsidR="002F23A6" w:rsidRPr="008A68B4" w:rsidRDefault="002F23A6" w:rsidP="003F0691">
            <w:pPr>
              <w:pStyle w:val="TAL"/>
              <w:rPr>
                <w:szCs w:val="18"/>
              </w:rPr>
            </w:pPr>
            <w:r w:rsidRPr="008A68B4">
              <w:rPr>
                <w:szCs w:val="18"/>
              </w:rPr>
              <w:t>n.a.</w:t>
            </w:r>
          </w:p>
        </w:tc>
      </w:tr>
      <w:tr w:rsidR="002F23A6" w:rsidRPr="008A68B4" w14:paraId="3EAA08E6" w14:textId="77777777" w:rsidTr="003F0691">
        <w:trPr>
          <w:jc w:val="center"/>
        </w:trPr>
        <w:tc>
          <w:tcPr>
            <w:tcW w:w="1568" w:type="dxa"/>
          </w:tcPr>
          <w:p w14:paraId="7376BE51" w14:textId="77777777" w:rsidR="002F23A6" w:rsidRPr="008A68B4" w:rsidRDefault="002F23A6" w:rsidP="003F0691">
            <w:pPr>
              <w:pStyle w:val="TAL"/>
              <w:rPr>
                <w:b/>
                <w:szCs w:val="18"/>
              </w:rPr>
            </w:pPr>
            <w:r w:rsidRPr="008A68B4">
              <w:rPr>
                <w:b/>
                <w:szCs w:val="18"/>
              </w:rPr>
              <w:t>Return Value</w:t>
            </w:r>
          </w:p>
        </w:tc>
        <w:tc>
          <w:tcPr>
            <w:tcW w:w="8207" w:type="dxa"/>
          </w:tcPr>
          <w:p w14:paraId="2D700CDB" w14:textId="77777777" w:rsidR="002F23A6" w:rsidRPr="008A68B4" w:rsidRDefault="002F23A6" w:rsidP="003F0691">
            <w:pPr>
              <w:pStyle w:val="TAL"/>
              <w:rPr>
                <w:szCs w:val="18"/>
              </w:rPr>
            </w:pPr>
            <w:r w:rsidRPr="008A68B4">
              <w:rPr>
                <w:szCs w:val="18"/>
              </w:rPr>
              <w:t xml:space="preserve">The return status of the </w:t>
            </w:r>
            <w:r w:rsidRPr="008A68B4">
              <w:rPr>
                <w:rFonts w:ascii="Courier New" w:hAnsi="Courier New"/>
                <w:szCs w:val="18"/>
              </w:rPr>
              <w:t>triReplyBC</w:t>
            </w:r>
            <w:r w:rsidRPr="008A68B4">
              <w:rPr>
                <w:szCs w:val="18"/>
              </w:rPr>
              <w:t xml:space="preserve"> 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2F23A6" w:rsidRPr="008A68B4" w14:paraId="666F3659" w14:textId="77777777" w:rsidTr="003F0691">
        <w:trPr>
          <w:jc w:val="center"/>
        </w:trPr>
        <w:tc>
          <w:tcPr>
            <w:tcW w:w="1568" w:type="dxa"/>
          </w:tcPr>
          <w:p w14:paraId="1C242324" w14:textId="77777777" w:rsidR="002F23A6" w:rsidRPr="008A68B4" w:rsidRDefault="002F23A6" w:rsidP="003F0691">
            <w:pPr>
              <w:pStyle w:val="TAL"/>
              <w:rPr>
                <w:b/>
                <w:szCs w:val="18"/>
              </w:rPr>
            </w:pPr>
            <w:r w:rsidRPr="008A68B4">
              <w:rPr>
                <w:b/>
                <w:szCs w:val="18"/>
              </w:rPr>
              <w:t>Constraints</w:t>
            </w:r>
          </w:p>
        </w:tc>
        <w:tc>
          <w:tcPr>
            <w:tcW w:w="8207" w:type="dxa"/>
          </w:tcPr>
          <w:p w14:paraId="3164EFC6" w14:textId="0872183A" w:rsidR="002F23A6" w:rsidRPr="008A68B4" w:rsidRDefault="002F23A6" w:rsidP="003F0691">
            <w:pPr>
              <w:pStyle w:val="TAL"/>
              <w:rPr>
                <w:rFonts w:cs="Arial"/>
                <w:strike/>
                <w:szCs w:val="18"/>
              </w:rPr>
            </w:pPr>
            <w:r w:rsidRPr="008A68B4">
              <w:rPr>
                <w:szCs w:val="18"/>
              </w:rPr>
              <w:t>This operation is called by the TE when it executes a TTCN</w:t>
            </w:r>
            <w:r w:rsidRPr="008A68B4">
              <w:rPr>
                <w:szCs w:val="18"/>
              </w:rPr>
              <w:noBreakHyphen/>
              <w:t>3 broadcast reply operation on a component port that has been mapped to a TSI p</w:t>
            </w:r>
            <w:r w:rsidRPr="008A68B4">
              <w:rPr>
                <w:rFonts w:cs="Arial"/>
                <w:szCs w:val="18"/>
              </w:rPr>
              <w:t>ort. This operation is called by the TE for all TTCN</w:t>
            </w:r>
            <w:r w:rsidRPr="008A68B4">
              <w:rPr>
                <w:rFonts w:cs="Arial"/>
                <w:szCs w:val="18"/>
              </w:rPr>
              <w:noBreakHyphen/>
              <w:t>3 reply operations if no system component has been specified for a test case, i.e. only a MTC test component is created for a test case.</w:t>
            </w:r>
            <w:r w:rsidRPr="008A68B4">
              <w:rPr>
                <w:rFonts w:cs="Arial"/>
                <w:szCs w:val="18"/>
              </w:rPr>
              <w:br/>
              <w:t>The</w:t>
            </w:r>
            <w:r w:rsidRPr="008A68B4">
              <w:rPr>
                <w:szCs w:val="18"/>
              </w:rPr>
              <w:t xml:space="preserve"> </w:t>
            </w:r>
            <w:r w:rsidRPr="008A68B4">
              <w:rPr>
                <w:rFonts w:ascii="Courier New" w:hAnsi="Courier New"/>
                <w:szCs w:val="18"/>
              </w:rPr>
              <w:t>parameterList</w:t>
            </w:r>
            <w:r w:rsidRPr="008A68B4">
              <w:rPr>
                <w:szCs w:val="18"/>
              </w:rPr>
              <w:t xml:space="preserve"> </w:t>
            </w:r>
            <w:r w:rsidRPr="008A68B4">
              <w:rPr>
                <w:rFonts w:cs="Arial"/>
                <w:szCs w:val="18"/>
              </w:rPr>
              <w:t>contains procedure call parameters. These parameters are the parameters specified in the TTCN</w:t>
            </w:r>
            <w:r w:rsidRPr="008A68B4">
              <w:rPr>
                <w:rFonts w:cs="Arial"/>
                <w:szCs w:val="18"/>
              </w:rPr>
              <w:noBreakHyphen/>
              <w:t>3 signature template.</w:t>
            </w:r>
          </w:p>
          <w:p w14:paraId="084F54A7" w14:textId="77777777" w:rsidR="002F23A6" w:rsidRPr="008A68B4" w:rsidRDefault="002F23A6" w:rsidP="003F0691">
            <w:pPr>
              <w:pStyle w:val="TAL"/>
              <w:rPr>
                <w:szCs w:val="18"/>
              </w:rPr>
            </w:pPr>
            <w:r w:rsidRPr="008A68B4">
              <w:rPr>
                <w:szCs w:val="18"/>
              </w:rPr>
              <w:t>If no return type has been defined for the procedure signature in the TTCN</w:t>
            </w:r>
            <w:r w:rsidRPr="008A68B4">
              <w:rPr>
                <w:szCs w:val="18"/>
              </w:rPr>
              <w:noBreakHyphen/>
              <w:t xml:space="preserve">3 ATS, the distinct value </w:t>
            </w:r>
            <w:r w:rsidRPr="008A68B4">
              <w:rPr>
                <w:rFonts w:ascii="Courier New" w:hAnsi="Courier New"/>
                <w:szCs w:val="18"/>
              </w:rPr>
              <w:t>null</w:t>
            </w:r>
            <w:r w:rsidRPr="008A68B4">
              <w:rPr>
                <w:szCs w:val="18"/>
              </w:rPr>
              <w:t xml:space="preserve"> shall be passed for the return value.</w:t>
            </w:r>
          </w:p>
        </w:tc>
      </w:tr>
      <w:tr w:rsidR="002F23A6" w:rsidRPr="008A68B4" w14:paraId="5C64C53C" w14:textId="77777777" w:rsidTr="003F0691">
        <w:trPr>
          <w:jc w:val="center"/>
        </w:trPr>
        <w:tc>
          <w:tcPr>
            <w:tcW w:w="1568" w:type="dxa"/>
          </w:tcPr>
          <w:p w14:paraId="5384F090" w14:textId="77777777" w:rsidR="002F23A6" w:rsidRPr="008A68B4" w:rsidRDefault="002F23A6" w:rsidP="003F0691">
            <w:pPr>
              <w:pStyle w:val="TAL"/>
              <w:rPr>
                <w:b/>
                <w:szCs w:val="18"/>
              </w:rPr>
            </w:pPr>
            <w:r w:rsidRPr="008A68B4">
              <w:rPr>
                <w:b/>
                <w:szCs w:val="18"/>
              </w:rPr>
              <w:t>Effect</w:t>
            </w:r>
          </w:p>
        </w:tc>
        <w:tc>
          <w:tcPr>
            <w:tcW w:w="8207" w:type="dxa"/>
          </w:tcPr>
          <w:p w14:paraId="2E0DA44C" w14:textId="77777777" w:rsidR="002F23A6" w:rsidRPr="008A68B4" w:rsidRDefault="002F23A6" w:rsidP="003F0691">
            <w:pPr>
              <w:pStyle w:val="TAL"/>
              <w:rPr>
                <w:szCs w:val="18"/>
              </w:rPr>
            </w:pPr>
            <w:r w:rsidRPr="008A68B4">
              <w:rPr>
                <w:szCs w:val="18"/>
              </w:rPr>
              <w:t xml:space="preserve">On invocation of this operation the SA can broadcast the reply to procedure calls corresponding to the signature identifier </w:t>
            </w:r>
            <w:r w:rsidRPr="008A68B4">
              <w:rPr>
                <w:rFonts w:ascii="Courier New" w:hAnsi="Courier New"/>
                <w:szCs w:val="18"/>
              </w:rPr>
              <w:t>signatureId</w:t>
            </w:r>
            <w:r w:rsidRPr="008A68B4">
              <w:rPr>
                <w:szCs w:val="18"/>
              </w:rPr>
              <w:t xml:space="preserve"> and the TSI port </w:t>
            </w:r>
            <w:r w:rsidRPr="008A68B4">
              <w:rPr>
                <w:rFonts w:ascii="Courier New" w:hAnsi="Courier New"/>
                <w:szCs w:val="18"/>
              </w:rPr>
              <w:t>tsiPortId</w:t>
            </w:r>
            <w:r w:rsidRPr="008A68B4">
              <w:rPr>
                <w:szCs w:val="18"/>
              </w:rPr>
              <w:t>.</w:t>
            </w:r>
            <w:r w:rsidRPr="008A68B4">
              <w:rPr>
                <w:szCs w:val="18"/>
              </w:rPr>
              <w:br/>
              <w:t xml:space="preserve">The </w:t>
            </w:r>
            <w:r w:rsidRPr="008A68B4">
              <w:rPr>
                <w:rFonts w:ascii="Courier New" w:hAnsi="Courier New"/>
                <w:szCs w:val="18"/>
              </w:rPr>
              <w:t>triReplyBC</w:t>
            </w:r>
            <w:r w:rsidRPr="008A68B4">
              <w:rPr>
                <w:szCs w:val="18"/>
              </w:rPr>
              <w:t xml:space="preserve"> operation will return </w:t>
            </w:r>
            <w:r w:rsidRPr="008A68B4">
              <w:rPr>
                <w:b/>
                <w:i/>
                <w:szCs w:val="18"/>
              </w:rPr>
              <w:t>TRI_OK</w:t>
            </w:r>
            <w:r w:rsidRPr="008A68B4">
              <w:rPr>
                <w:szCs w:val="18"/>
              </w:rPr>
              <w:t xml:space="preserve"> on successful execution of this operation, </w:t>
            </w:r>
            <w:r w:rsidRPr="008A68B4">
              <w:rPr>
                <w:b/>
                <w:i/>
                <w:szCs w:val="18"/>
              </w:rPr>
              <w:t>TRI_Error</w:t>
            </w:r>
            <w:r w:rsidRPr="008A68B4">
              <w:rPr>
                <w:szCs w:val="18"/>
              </w:rPr>
              <w:t xml:space="preserve"> otherwise. The SA shall indicate no error in case the value of any </w:t>
            </w:r>
            <w:r w:rsidRPr="008A68B4">
              <w:rPr>
                <w:i/>
                <w:szCs w:val="18"/>
              </w:rPr>
              <w:t xml:space="preserve">in </w:t>
            </w:r>
            <w:r w:rsidRPr="008A68B4">
              <w:rPr>
                <w:szCs w:val="18"/>
              </w:rPr>
              <w:t>parameter or an undefined return value is different from null.</w:t>
            </w:r>
          </w:p>
        </w:tc>
      </w:tr>
    </w:tbl>
    <w:p w14:paraId="20EF6F88" w14:textId="77777777" w:rsidR="002F23A6" w:rsidRPr="008A68B4" w:rsidRDefault="002F23A6" w:rsidP="002F23A6"/>
    <w:p w14:paraId="1C967AFE" w14:textId="77777777" w:rsidR="002F23A6" w:rsidRPr="008A68B4" w:rsidRDefault="002F23A6" w:rsidP="00A74DFE">
      <w:pPr>
        <w:pStyle w:val="H6"/>
        <w:keepNext w:val="0"/>
      </w:pPr>
      <w:r w:rsidRPr="008A68B4">
        <w:t>5.5.4.6</w:t>
      </w:r>
      <w:r w:rsidRPr="008A68B4">
        <w:tab/>
      </w:r>
      <w:proofErr w:type="gramStart"/>
      <w:r w:rsidRPr="008A68B4">
        <w:t>triReplyMC</w:t>
      </w:r>
      <w:proofErr w:type="gramEnd"/>
      <w:r w:rsidRPr="008A68B4">
        <w:t xml:space="preserve"> </w:t>
      </w:r>
      <w:r w:rsidRPr="008A68B4">
        <w:sym w:font="Wingdings" w:char="F0E0"/>
      </w:r>
      <w:r w:rsidRPr="008A68B4">
        <w:t xml:space="preserve"> xtriReplyMC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F23A6" w:rsidRPr="008A68B4" w14:paraId="3261934D" w14:textId="77777777" w:rsidTr="003F0691">
        <w:trPr>
          <w:jc w:val="center"/>
        </w:trPr>
        <w:tc>
          <w:tcPr>
            <w:tcW w:w="1568" w:type="dxa"/>
          </w:tcPr>
          <w:p w14:paraId="53F919CB" w14:textId="77777777" w:rsidR="002F23A6" w:rsidRPr="008A68B4" w:rsidRDefault="002F23A6" w:rsidP="00A74DFE">
            <w:pPr>
              <w:pStyle w:val="TAL"/>
              <w:keepNext w:val="0"/>
              <w:rPr>
                <w:b/>
                <w:szCs w:val="18"/>
              </w:rPr>
            </w:pPr>
            <w:r w:rsidRPr="008A68B4">
              <w:rPr>
                <w:b/>
                <w:szCs w:val="18"/>
              </w:rPr>
              <w:t>Signature</w:t>
            </w:r>
          </w:p>
        </w:tc>
        <w:tc>
          <w:tcPr>
            <w:tcW w:w="8207" w:type="dxa"/>
          </w:tcPr>
          <w:p w14:paraId="165F7171" w14:textId="77777777" w:rsidR="002F23A6" w:rsidRPr="008A68B4" w:rsidRDefault="002F23A6" w:rsidP="00A74DFE">
            <w:pPr>
              <w:spacing w:after="0"/>
              <w:rPr>
                <w:rFonts w:ascii="Courier New" w:hAnsi="Courier New" w:cs="Courier New"/>
                <w:sz w:val="18"/>
                <w:szCs w:val="18"/>
              </w:rPr>
            </w:pPr>
            <w:r w:rsidRPr="008A68B4">
              <w:rPr>
                <w:rFonts w:ascii="Courier New" w:hAnsi="Courier New" w:cs="Courier New"/>
                <w:sz w:val="18"/>
                <w:szCs w:val="18"/>
              </w:rPr>
              <w:t>TriStatusType xtriReplyMC(in TriComponentIdType componentId,</w:t>
            </w:r>
          </w:p>
          <w:p w14:paraId="668FB6B8" w14:textId="77777777" w:rsidR="002F23A6" w:rsidRPr="008A68B4" w:rsidRDefault="002F23A6" w:rsidP="00A74DFE">
            <w:pPr>
              <w:pStyle w:val="TAL"/>
              <w:keepNext w:val="0"/>
              <w:ind w:left="2372"/>
              <w:rPr>
                <w:szCs w:val="18"/>
              </w:rPr>
            </w:pPr>
            <w:r w:rsidRPr="008A68B4">
              <w:rPr>
                <w:rFonts w:ascii="Courier New" w:hAnsi="Courier New"/>
                <w:szCs w:val="18"/>
              </w:rPr>
              <w:t>in TriPortIdType tsiPortId,</w:t>
            </w:r>
            <w:r w:rsidRPr="008A68B4">
              <w:rPr>
                <w:rFonts w:ascii="Courier New" w:hAnsi="Courier New"/>
                <w:szCs w:val="18"/>
              </w:rPr>
              <w:br/>
              <w:t xml:space="preserve">in </w:t>
            </w:r>
            <w:r w:rsidR="00624657" w:rsidRPr="008A68B4">
              <w:rPr>
                <w:rFonts w:ascii="Courier New" w:hAnsi="Courier New"/>
                <w:szCs w:val="18"/>
              </w:rPr>
              <w:t>TciValueList</w:t>
            </w:r>
            <w:r w:rsidR="00713195" w:rsidRPr="008A68B4">
              <w:rPr>
                <w:rFonts w:ascii="Courier New" w:hAnsi="Courier New"/>
                <w:szCs w:val="18"/>
              </w:rPr>
              <w:t xml:space="preserve"> </w:t>
            </w:r>
            <w:r w:rsidRPr="008A68B4">
              <w:rPr>
                <w:rFonts w:ascii="Courier New" w:hAnsi="Courier New"/>
                <w:szCs w:val="18"/>
              </w:rPr>
              <w:t>SUTaddresses,</w:t>
            </w:r>
            <w:r w:rsidRPr="008A68B4">
              <w:rPr>
                <w:rFonts w:ascii="Courier New" w:hAnsi="Courier New"/>
                <w:szCs w:val="18"/>
              </w:rPr>
              <w:br/>
              <w:t>in TriSignatureIdType signatureId,</w:t>
            </w:r>
            <w:r w:rsidRPr="008A68B4">
              <w:rPr>
                <w:rFonts w:ascii="Courier New" w:hAnsi="Courier New"/>
                <w:szCs w:val="18"/>
              </w:rPr>
              <w:br/>
              <w:t xml:space="preserve">in </w:t>
            </w:r>
            <w:r w:rsidR="00370626" w:rsidRPr="008A68B4">
              <w:rPr>
                <w:rFonts w:ascii="Courier New" w:hAnsi="Courier New"/>
                <w:szCs w:val="18"/>
              </w:rPr>
              <w:t xml:space="preserve">TciParameterListType </w:t>
            </w:r>
            <w:r w:rsidRPr="008A68B4">
              <w:rPr>
                <w:rFonts w:ascii="Courier New" w:hAnsi="Courier New"/>
                <w:szCs w:val="18"/>
              </w:rPr>
              <w:t>parameterList,</w:t>
            </w:r>
            <w:r w:rsidRPr="008A68B4">
              <w:rPr>
                <w:rFonts w:ascii="Courier New" w:hAnsi="Courier New"/>
                <w:szCs w:val="18"/>
              </w:rPr>
              <w:br/>
              <w:t xml:space="preserve">in </w:t>
            </w:r>
            <w:r w:rsidR="00370626" w:rsidRPr="008A68B4">
              <w:rPr>
                <w:rFonts w:ascii="Courier New" w:hAnsi="Courier New"/>
                <w:szCs w:val="18"/>
              </w:rPr>
              <w:t xml:space="preserve">Value </w:t>
            </w:r>
            <w:r w:rsidRPr="008A68B4">
              <w:rPr>
                <w:rFonts w:ascii="Courier New" w:hAnsi="Courier New"/>
                <w:szCs w:val="18"/>
              </w:rPr>
              <w:t>returnValue)</w:t>
            </w:r>
          </w:p>
        </w:tc>
      </w:tr>
      <w:tr w:rsidR="002F23A6" w:rsidRPr="008A68B4" w14:paraId="43F8DF3C" w14:textId="77777777" w:rsidTr="003F0691">
        <w:trPr>
          <w:jc w:val="center"/>
        </w:trPr>
        <w:tc>
          <w:tcPr>
            <w:tcW w:w="1568" w:type="dxa"/>
          </w:tcPr>
          <w:p w14:paraId="645CBE5F" w14:textId="77777777" w:rsidR="002F23A6" w:rsidRPr="008A68B4" w:rsidRDefault="002F23A6" w:rsidP="002847F6">
            <w:pPr>
              <w:pStyle w:val="TAL"/>
              <w:keepNext w:val="0"/>
              <w:keepLines w:val="0"/>
              <w:rPr>
                <w:b/>
                <w:szCs w:val="18"/>
              </w:rPr>
            </w:pPr>
            <w:r w:rsidRPr="008A68B4">
              <w:rPr>
                <w:b/>
                <w:szCs w:val="18"/>
              </w:rPr>
              <w:t xml:space="preserve">In Parameters </w:t>
            </w:r>
          </w:p>
        </w:tc>
        <w:tc>
          <w:tcPr>
            <w:tcW w:w="8207" w:type="dxa"/>
          </w:tcPr>
          <w:p w14:paraId="550034B4" w14:textId="77777777" w:rsidR="002F23A6" w:rsidRPr="008A68B4" w:rsidRDefault="002F23A6" w:rsidP="002847F6">
            <w:pPr>
              <w:pStyle w:val="TAL"/>
              <w:keepNext w:val="0"/>
              <w:keepLines w:val="0"/>
              <w:tabs>
                <w:tab w:val="left" w:pos="2016"/>
              </w:tabs>
              <w:rPr>
                <w:szCs w:val="18"/>
              </w:rPr>
            </w:pPr>
            <w:r w:rsidRPr="008A68B4">
              <w:rPr>
                <w:rFonts w:ascii="Courier New" w:hAnsi="Courier New"/>
                <w:szCs w:val="18"/>
              </w:rPr>
              <w:t>componentId</w:t>
            </w:r>
            <w:r w:rsidRPr="008A68B4">
              <w:rPr>
                <w:szCs w:val="18"/>
              </w:rPr>
              <w:tab/>
              <w:t>identifier of the replying test component</w:t>
            </w:r>
          </w:p>
          <w:p w14:paraId="03F2B057" w14:textId="77777777" w:rsidR="002F23A6" w:rsidRPr="008A68B4" w:rsidRDefault="002F23A6" w:rsidP="002847F6">
            <w:pPr>
              <w:pStyle w:val="SignatureDefCont"/>
              <w:keepNext w:val="0"/>
              <w:numPr>
                <w:ilvl w:val="12"/>
                <w:numId w:val="0"/>
              </w:numPr>
              <w:tabs>
                <w:tab w:val="clear" w:pos="1716"/>
              </w:tabs>
              <w:ind w:left="2016" w:hanging="1984"/>
              <w:rPr>
                <w:rFonts w:ascii="Arial" w:hAnsi="Arial" w:cs="Arial"/>
                <w:sz w:val="18"/>
                <w:szCs w:val="18"/>
                <w:lang w:val="en-GB"/>
              </w:rPr>
            </w:pPr>
            <w:r w:rsidRPr="008A68B4">
              <w:rPr>
                <w:rFonts w:ascii="Courier New" w:hAnsi="Courier New"/>
                <w:sz w:val="18"/>
                <w:szCs w:val="18"/>
                <w:lang w:val="en-GB"/>
              </w:rPr>
              <w:t>tsiPortId</w:t>
            </w:r>
            <w:r w:rsidRPr="008A68B4">
              <w:rPr>
                <w:sz w:val="18"/>
                <w:szCs w:val="18"/>
                <w:lang w:val="en-GB"/>
              </w:rPr>
              <w:tab/>
            </w:r>
            <w:r w:rsidRPr="008A68B4">
              <w:rPr>
                <w:rFonts w:ascii="Arial" w:hAnsi="Arial" w:cs="Arial"/>
                <w:sz w:val="18"/>
                <w:szCs w:val="18"/>
                <w:lang w:val="en-GB"/>
              </w:rPr>
              <w:t>identifier of the test system interface port via which the reply is sent to the SUT Adaptor</w:t>
            </w:r>
          </w:p>
          <w:p w14:paraId="1063B002" w14:textId="77777777" w:rsidR="002F23A6" w:rsidRPr="008A68B4" w:rsidRDefault="00CE0246" w:rsidP="002847F6">
            <w:pPr>
              <w:pStyle w:val="SignatureDefCont"/>
              <w:keepNext w:val="0"/>
              <w:numPr>
                <w:ilvl w:val="12"/>
                <w:numId w:val="0"/>
              </w:numPr>
              <w:tabs>
                <w:tab w:val="clear" w:pos="1716"/>
                <w:tab w:val="left" w:pos="2016"/>
              </w:tabs>
              <w:rPr>
                <w:rFonts w:ascii="Arial" w:hAnsi="Arial" w:cs="Arial"/>
                <w:sz w:val="18"/>
                <w:szCs w:val="18"/>
                <w:lang w:val="en-GB"/>
              </w:rPr>
            </w:pPr>
            <w:r w:rsidRPr="008A68B4">
              <w:rPr>
                <w:rFonts w:ascii="Courier New" w:hAnsi="Courier New"/>
                <w:szCs w:val="18"/>
                <w:lang w:val="en-GB"/>
              </w:rPr>
              <w:t>SUTaddresses</w:t>
            </w:r>
            <w:r w:rsidR="002F23A6" w:rsidRPr="008A68B4">
              <w:rPr>
                <w:sz w:val="18"/>
                <w:szCs w:val="18"/>
                <w:lang w:val="en-GB"/>
              </w:rPr>
              <w:tab/>
            </w:r>
            <w:r w:rsidR="002F23A6" w:rsidRPr="008A68B4">
              <w:rPr>
                <w:rFonts w:ascii="Arial" w:hAnsi="Arial" w:cs="Arial"/>
                <w:sz w:val="18"/>
                <w:szCs w:val="18"/>
                <w:lang w:val="en-GB"/>
              </w:rPr>
              <w:t>destination addresses within the SUT</w:t>
            </w:r>
          </w:p>
          <w:p w14:paraId="5B63EB41" w14:textId="77777777" w:rsidR="002F23A6" w:rsidRPr="008A68B4" w:rsidRDefault="002F23A6" w:rsidP="002847F6">
            <w:pPr>
              <w:pStyle w:val="SignatureDefCont"/>
              <w:keepNext w:val="0"/>
              <w:numPr>
                <w:ilvl w:val="12"/>
                <w:numId w:val="0"/>
              </w:numPr>
              <w:tabs>
                <w:tab w:val="clear" w:pos="1716"/>
                <w:tab w:val="left" w:pos="2016"/>
              </w:tabs>
              <w:rPr>
                <w:rFonts w:ascii="Arial" w:hAnsi="Arial" w:cs="Arial"/>
                <w:sz w:val="18"/>
                <w:szCs w:val="18"/>
                <w:lang w:val="en-GB"/>
              </w:rPr>
            </w:pPr>
            <w:r w:rsidRPr="008A68B4">
              <w:rPr>
                <w:rFonts w:ascii="Courier New" w:hAnsi="Courier New"/>
                <w:sz w:val="18"/>
                <w:szCs w:val="18"/>
                <w:lang w:val="en-GB"/>
              </w:rPr>
              <w:t>signatureId</w:t>
            </w:r>
            <w:r w:rsidRPr="008A68B4">
              <w:rPr>
                <w:sz w:val="18"/>
                <w:szCs w:val="18"/>
                <w:lang w:val="en-GB"/>
              </w:rPr>
              <w:tab/>
            </w:r>
            <w:r w:rsidRPr="008A68B4">
              <w:rPr>
                <w:rFonts w:ascii="Arial" w:hAnsi="Arial" w:cs="Arial"/>
                <w:sz w:val="18"/>
                <w:szCs w:val="18"/>
                <w:lang w:val="en-GB"/>
              </w:rPr>
              <w:t>identifier of the signature of the procedure call</w:t>
            </w:r>
          </w:p>
          <w:p w14:paraId="2345151A" w14:textId="77777777" w:rsidR="002F23A6" w:rsidRPr="008A68B4" w:rsidRDefault="002F23A6" w:rsidP="002847F6">
            <w:pPr>
              <w:pStyle w:val="SignatureDefCont"/>
              <w:keepNext w:val="0"/>
              <w:numPr>
                <w:ilvl w:val="12"/>
                <w:numId w:val="0"/>
              </w:numPr>
              <w:tabs>
                <w:tab w:val="clear" w:pos="1716"/>
              </w:tabs>
              <w:ind w:left="2016" w:hanging="2016"/>
              <w:rPr>
                <w:rFonts w:ascii="Arial" w:hAnsi="Arial" w:cs="Arial"/>
                <w:sz w:val="18"/>
                <w:szCs w:val="18"/>
                <w:lang w:val="en-GB"/>
              </w:rPr>
            </w:pPr>
            <w:proofErr w:type="gramStart"/>
            <w:r w:rsidRPr="008A68B4">
              <w:rPr>
                <w:rFonts w:ascii="Courier New" w:hAnsi="Courier New"/>
                <w:sz w:val="18"/>
                <w:szCs w:val="18"/>
                <w:lang w:val="en-GB"/>
              </w:rPr>
              <w:t>parameterList</w:t>
            </w:r>
            <w:proofErr w:type="gramEnd"/>
            <w:r w:rsidRPr="008A68B4">
              <w:rPr>
                <w:sz w:val="18"/>
                <w:szCs w:val="18"/>
                <w:lang w:val="en-GB"/>
              </w:rPr>
              <w:tab/>
            </w:r>
            <w:r w:rsidRPr="008A68B4">
              <w:rPr>
                <w:rFonts w:ascii="Arial" w:hAnsi="Arial" w:cs="Arial"/>
                <w:sz w:val="18"/>
                <w:szCs w:val="18"/>
                <w:lang w:val="en-GB"/>
              </w:rPr>
              <w:t>a list of parameters which are part of the indicated signature. The parameters in</w:t>
            </w:r>
            <w:r w:rsidRPr="008A68B4">
              <w:rPr>
                <w:sz w:val="18"/>
                <w:szCs w:val="18"/>
                <w:lang w:val="en-GB"/>
              </w:rPr>
              <w:t xml:space="preserve"> </w:t>
            </w:r>
            <w:r w:rsidRPr="008A68B4">
              <w:rPr>
                <w:rFonts w:ascii="Courier New" w:hAnsi="Courier New"/>
                <w:sz w:val="18"/>
                <w:szCs w:val="18"/>
                <w:lang w:val="en-GB"/>
              </w:rPr>
              <w:t xml:space="preserve">parameterList </w:t>
            </w:r>
            <w:r w:rsidRPr="008A68B4">
              <w:rPr>
                <w:rFonts w:ascii="Arial" w:hAnsi="Arial" w:cs="Arial"/>
                <w:sz w:val="18"/>
                <w:szCs w:val="18"/>
                <w:lang w:val="en-GB"/>
              </w:rPr>
              <w:t>are ordered as they appear in the TTCN</w:t>
            </w:r>
            <w:r w:rsidRPr="008A68B4">
              <w:rPr>
                <w:rFonts w:ascii="Arial" w:hAnsi="Arial" w:cs="Arial"/>
                <w:sz w:val="18"/>
                <w:szCs w:val="18"/>
                <w:lang w:val="en-GB"/>
              </w:rPr>
              <w:noBreakHyphen/>
              <w:t>3 signature declaration</w:t>
            </w:r>
          </w:p>
          <w:p w14:paraId="2C473CEB" w14:textId="77777777" w:rsidR="002F23A6" w:rsidRPr="008A68B4" w:rsidRDefault="002F23A6" w:rsidP="002847F6">
            <w:pPr>
              <w:pStyle w:val="TAL"/>
              <w:keepNext w:val="0"/>
              <w:keepLines w:val="0"/>
              <w:tabs>
                <w:tab w:val="left" w:pos="2016"/>
              </w:tabs>
              <w:rPr>
                <w:szCs w:val="18"/>
              </w:rPr>
            </w:pPr>
            <w:r w:rsidRPr="008A68B4">
              <w:rPr>
                <w:rFonts w:ascii="Courier New" w:hAnsi="Courier New"/>
                <w:szCs w:val="18"/>
              </w:rPr>
              <w:t>returnValue</w:t>
            </w:r>
            <w:r w:rsidRPr="008A68B4">
              <w:rPr>
                <w:szCs w:val="18"/>
              </w:rPr>
              <w:tab/>
            </w:r>
            <w:r w:rsidRPr="008A68B4">
              <w:rPr>
                <w:rFonts w:cs="Arial"/>
                <w:szCs w:val="18"/>
              </w:rPr>
              <w:t>(optional) return value of the procedure call</w:t>
            </w:r>
          </w:p>
        </w:tc>
      </w:tr>
      <w:tr w:rsidR="002F23A6" w:rsidRPr="008A68B4" w14:paraId="4B6A3321" w14:textId="77777777" w:rsidTr="003F0691">
        <w:trPr>
          <w:jc w:val="center"/>
        </w:trPr>
        <w:tc>
          <w:tcPr>
            <w:tcW w:w="1568" w:type="dxa"/>
          </w:tcPr>
          <w:p w14:paraId="3D98CECC" w14:textId="77777777" w:rsidR="002F23A6" w:rsidRPr="008A68B4" w:rsidRDefault="002F23A6" w:rsidP="002847F6">
            <w:pPr>
              <w:pStyle w:val="TAL"/>
              <w:keepNext w:val="0"/>
              <w:rPr>
                <w:b/>
                <w:szCs w:val="18"/>
              </w:rPr>
            </w:pPr>
            <w:r w:rsidRPr="008A68B4">
              <w:rPr>
                <w:b/>
                <w:szCs w:val="18"/>
              </w:rPr>
              <w:t>Out Parameters</w:t>
            </w:r>
          </w:p>
        </w:tc>
        <w:tc>
          <w:tcPr>
            <w:tcW w:w="8207" w:type="dxa"/>
          </w:tcPr>
          <w:p w14:paraId="2A424552" w14:textId="77777777" w:rsidR="002F23A6" w:rsidRPr="008A68B4" w:rsidRDefault="002F23A6" w:rsidP="002847F6">
            <w:pPr>
              <w:pStyle w:val="TAL"/>
              <w:keepNext w:val="0"/>
              <w:rPr>
                <w:szCs w:val="18"/>
              </w:rPr>
            </w:pPr>
            <w:r w:rsidRPr="008A68B4">
              <w:rPr>
                <w:szCs w:val="18"/>
              </w:rPr>
              <w:t>n.a.</w:t>
            </w:r>
          </w:p>
        </w:tc>
      </w:tr>
      <w:tr w:rsidR="002F23A6" w:rsidRPr="008A68B4" w14:paraId="731AC6B0" w14:textId="77777777" w:rsidTr="003F0691">
        <w:trPr>
          <w:jc w:val="center"/>
        </w:trPr>
        <w:tc>
          <w:tcPr>
            <w:tcW w:w="1568" w:type="dxa"/>
          </w:tcPr>
          <w:p w14:paraId="443858BF" w14:textId="77777777" w:rsidR="002F23A6" w:rsidRPr="008A68B4" w:rsidRDefault="002F23A6" w:rsidP="002847F6">
            <w:pPr>
              <w:pStyle w:val="TAL"/>
              <w:keepNext w:val="0"/>
              <w:rPr>
                <w:b/>
                <w:szCs w:val="18"/>
              </w:rPr>
            </w:pPr>
            <w:r w:rsidRPr="008A68B4">
              <w:rPr>
                <w:b/>
                <w:szCs w:val="18"/>
              </w:rPr>
              <w:t>Return Value</w:t>
            </w:r>
          </w:p>
        </w:tc>
        <w:tc>
          <w:tcPr>
            <w:tcW w:w="8207" w:type="dxa"/>
          </w:tcPr>
          <w:p w14:paraId="40B17679" w14:textId="77777777" w:rsidR="002F23A6" w:rsidRPr="008A68B4" w:rsidRDefault="002F23A6" w:rsidP="002847F6">
            <w:pPr>
              <w:pStyle w:val="TAL"/>
              <w:keepNext w:val="0"/>
              <w:rPr>
                <w:szCs w:val="18"/>
              </w:rPr>
            </w:pPr>
            <w:r w:rsidRPr="008A68B4">
              <w:rPr>
                <w:szCs w:val="18"/>
              </w:rPr>
              <w:t xml:space="preserve">The return status of the </w:t>
            </w:r>
            <w:r w:rsidRPr="008A68B4">
              <w:rPr>
                <w:rFonts w:ascii="Courier New" w:hAnsi="Courier New"/>
                <w:szCs w:val="18"/>
              </w:rPr>
              <w:t>triReplyMC</w:t>
            </w:r>
            <w:r w:rsidRPr="008A68B4">
              <w:rPr>
                <w:szCs w:val="18"/>
              </w:rPr>
              <w:t xml:space="preserve"> 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2F23A6" w:rsidRPr="008A68B4" w14:paraId="7A71150A" w14:textId="77777777" w:rsidTr="003F0691">
        <w:trPr>
          <w:jc w:val="center"/>
        </w:trPr>
        <w:tc>
          <w:tcPr>
            <w:tcW w:w="1568" w:type="dxa"/>
          </w:tcPr>
          <w:p w14:paraId="654539C2" w14:textId="77777777" w:rsidR="002F23A6" w:rsidRPr="008A68B4" w:rsidRDefault="002F23A6" w:rsidP="003F0691">
            <w:pPr>
              <w:pStyle w:val="TAL"/>
              <w:rPr>
                <w:b/>
                <w:szCs w:val="18"/>
              </w:rPr>
            </w:pPr>
            <w:r w:rsidRPr="008A68B4">
              <w:rPr>
                <w:b/>
                <w:szCs w:val="18"/>
              </w:rPr>
              <w:lastRenderedPageBreak/>
              <w:t>Constraints</w:t>
            </w:r>
          </w:p>
        </w:tc>
        <w:tc>
          <w:tcPr>
            <w:tcW w:w="8207" w:type="dxa"/>
          </w:tcPr>
          <w:p w14:paraId="2BC5B001" w14:textId="4243B3C1" w:rsidR="002F23A6" w:rsidRPr="008A68B4" w:rsidRDefault="002F23A6" w:rsidP="003F0691">
            <w:pPr>
              <w:pStyle w:val="TAL"/>
              <w:rPr>
                <w:rFonts w:cs="Arial"/>
                <w:strike/>
                <w:szCs w:val="18"/>
              </w:rPr>
            </w:pPr>
            <w:r w:rsidRPr="008A68B4">
              <w:rPr>
                <w:szCs w:val="18"/>
              </w:rPr>
              <w:t>This operation is called by the TE when it executes a TTCN</w:t>
            </w:r>
            <w:r w:rsidRPr="008A68B4">
              <w:rPr>
                <w:szCs w:val="18"/>
              </w:rPr>
              <w:noBreakHyphen/>
              <w:t>3 multicast reply operation on a component port that has been mapped to a TSI p</w:t>
            </w:r>
            <w:r w:rsidRPr="008A68B4">
              <w:rPr>
                <w:rFonts w:cs="Arial"/>
                <w:szCs w:val="18"/>
              </w:rPr>
              <w:t>ort. This operation is called by the TE for all TTCN</w:t>
            </w:r>
            <w:r w:rsidRPr="008A68B4">
              <w:rPr>
                <w:rFonts w:cs="Arial"/>
                <w:szCs w:val="18"/>
              </w:rPr>
              <w:noBreakHyphen/>
              <w:t>3 reply operations if no system component has been specified for a test case, i.e. only a MTC test component is created for a test case.</w:t>
            </w:r>
            <w:r w:rsidRPr="008A68B4">
              <w:rPr>
                <w:rFonts w:cs="Arial"/>
                <w:szCs w:val="18"/>
              </w:rPr>
              <w:br/>
              <w:t>The</w:t>
            </w:r>
            <w:r w:rsidRPr="008A68B4">
              <w:rPr>
                <w:szCs w:val="18"/>
              </w:rPr>
              <w:t xml:space="preserve"> </w:t>
            </w:r>
            <w:r w:rsidRPr="008A68B4">
              <w:rPr>
                <w:rFonts w:ascii="Courier New" w:hAnsi="Courier New"/>
                <w:szCs w:val="18"/>
              </w:rPr>
              <w:t>parameterList</w:t>
            </w:r>
            <w:r w:rsidRPr="008A68B4">
              <w:rPr>
                <w:szCs w:val="18"/>
              </w:rPr>
              <w:t xml:space="preserve"> </w:t>
            </w:r>
            <w:r w:rsidRPr="008A68B4">
              <w:rPr>
                <w:rFonts w:cs="Arial"/>
                <w:szCs w:val="18"/>
              </w:rPr>
              <w:t>contains procedure call parameters. These parameters are the parameters specified in the TTCN</w:t>
            </w:r>
            <w:r w:rsidRPr="008A68B4">
              <w:rPr>
                <w:rFonts w:cs="Arial"/>
                <w:szCs w:val="18"/>
              </w:rPr>
              <w:noBreakHyphen/>
              <w:t>3 signature template.</w:t>
            </w:r>
          </w:p>
          <w:p w14:paraId="59FDD8C0" w14:textId="77777777" w:rsidR="002F23A6" w:rsidRPr="008A68B4" w:rsidRDefault="002F23A6" w:rsidP="003F0691">
            <w:pPr>
              <w:pStyle w:val="TAL"/>
              <w:rPr>
                <w:szCs w:val="18"/>
              </w:rPr>
            </w:pPr>
            <w:r w:rsidRPr="008A68B4">
              <w:rPr>
                <w:szCs w:val="18"/>
              </w:rPr>
              <w:t>If no return type has been defined for the procedure signature in the TTCN</w:t>
            </w:r>
            <w:r w:rsidRPr="008A68B4">
              <w:rPr>
                <w:szCs w:val="18"/>
              </w:rPr>
              <w:noBreakHyphen/>
              <w:t xml:space="preserve">3 ATS, the distinct value </w:t>
            </w:r>
            <w:r w:rsidRPr="008A68B4">
              <w:rPr>
                <w:rFonts w:ascii="Courier New" w:hAnsi="Courier New"/>
                <w:szCs w:val="18"/>
              </w:rPr>
              <w:t>null</w:t>
            </w:r>
            <w:r w:rsidRPr="008A68B4">
              <w:rPr>
                <w:szCs w:val="18"/>
              </w:rPr>
              <w:t xml:space="preserve"> shall be passed for the return value.</w:t>
            </w:r>
          </w:p>
        </w:tc>
      </w:tr>
      <w:tr w:rsidR="002F23A6" w:rsidRPr="008A68B4" w14:paraId="2A2302A8" w14:textId="77777777" w:rsidTr="003F0691">
        <w:trPr>
          <w:jc w:val="center"/>
        </w:trPr>
        <w:tc>
          <w:tcPr>
            <w:tcW w:w="1568" w:type="dxa"/>
          </w:tcPr>
          <w:p w14:paraId="5F4111EC" w14:textId="77777777" w:rsidR="002F23A6" w:rsidRPr="008A68B4" w:rsidRDefault="002F23A6" w:rsidP="003F0691">
            <w:pPr>
              <w:pStyle w:val="TAL"/>
              <w:rPr>
                <w:b/>
                <w:szCs w:val="18"/>
              </w:rPr>
            </w:pPr>
            <w:r w:rsidRPr="008A68B4">
              <w:rPr>
                <w:b/>
                <w:szCs w:val="18"/>
              </w:rPr>
              <w:t>Effect</w:t>
            </w:r>
          </w:p>
        </w:tc>
        <w:tc>
          <w:tcPr>
            <w:tcW w:w="8207" w:type="dxa"/>
          </w:tcPr>
          <w:p w14:paraId="5E597D26" w14:textId="77777777" w:rsidR="002F23A6" w:rsidRPr="008A68B4" w:rsidRDefault="002F23A6" w:rsidP="003F0691">
            <w:pPr>
              <w:pStyle w:val="TAL"/>
              <w:rPr>
                <w:szCs w:val="18"/>
              </w:rPr>
            </w:pPr>
            <w:r w:rsidRPr="008A68B4">
              <w:rPr>
                <w:szCs w:val="18"/>
              </w:rPr>
              <w:t xml:space="preserve">On invocation of this operation the SA can multicast the reply to procedure calls corresponding to the signature identifier </w:t>
            </w:r>
            <w:r w:rsidRPr="008A68B4">
              <w:rPr>
                <w:rFonts w:ascii="Courier New" w:hAnsi="Courier New"/>
                <w:szCs w:val="18"/>
              </w:rPr>
              <w:t>signatureId</w:t>
            </w:r>
            <w:r w:rsidRPr="008A68B4">
              <w:rPr>
                <w:szCs w:val="18"/>
              </w:rPr>
              <w:t xml:space="preserve"> and the TSI port </w:t>
            </w:r>
            <w:r w:rsidRPr="008A68B4">
              <w:rPr>
                <w:rFonts w:ascii="Courier New" w:hAnsi="Courier New"/>
                <w:szCs w:val="18"/>
              </w:rPr>
              <w:t>tsiPortId</w:t>
            </w:r>
            <w:r w:rsidRPr="008A68B4">
              <w:rPr>
                <w:szCs w:val="18"/>
              </w:rPr>
              <w:t>.</w:t>
            </w:r>
            <w:r w:rsidRPr="008A68B4">
              <w:rPr>
                <w:szCs w:val="18"/>
              </w:rPr>
              <w:br/>
              <w:t xml:space="preserve">The </w:t>
            </w:r>
            <w:r w:rsidRPr="008A68B4">
              <w:rPr>
                <w:rFonts w:ascii="Courier New" w:hAnsi="Courier New"/>
                <w:szCs w:val="18"/>
              </w:rPr>
              <w:t>triReplyMC</w:t>
            </w:r>
            <w:r w:rsidRPr="008A68B4">
              <w:rPr>
                <w:szCs w:val="18"/>
              </w:rPr>
              <w:t xml:space="preserve"> operation will return </w:t>
            </w:r>
            <w:r w:rsidRPr="008A68B4">
              <w:rPr>
                <w:b/>
                <w:i/>
                <w:szCs w:val="18"/>
              </w:rPr>
              <w:t>TRI_OK</w:t>
            </w:r>
            <w:r w:rsidRPr="008A68B4">
              <w:rPr>
                <w:szCs w:val="18"/>
              </w:rPr>
              <w:t xml:space="preserve"> on successful execution of this operation, </w:t>
            </w:r>
            <w:r w:rsidRPr="008A68B4">
              <w:rPr>
                <w:b/>
                <w:i/>
                <w:szCs w:val="18"/>
              </w:rPr>
              <w:t>TRI_Error</w:t>
            </w:r>
            <w:r w:rsidRPr="008A68B4">
              <w:rPr>
                <w:szCs w:val="18"/>
              </w:rPr>
              <w:t xml:space="preserve"> otherwise. The SA shall indicate no error in case the value of any </w:t>
            </w:r>
            <w:r w:rsidRPr="008A68B4">
              <w:rPr>
                <w:i/>
                <w:szCs w:val="18"/>
              </w:rPr>
              <w:t xml:space="preserve">in </w:t>
            </w:r>
            <w:r w:rsidRPr="008A68B4">
              <w:rPr>
                <w:szCs w:val="18"/>
              </w:rPr>
              <w:t>parameter or an undefined return value is different from null.</w:t>
            </w:r>
          </w:p>
        </w:tc>
      </w:tr>
    </w:tbl>
    <w:p w14:paraId="1C29B76F" w14:textId="77777777" w:rsidR="002F23A6" w:rsidRPr="008A68B4" w:rsidRDefault="002F23A6" w:rsidP="002F23A6"/>
    <w:p w14:paraId="076ECCFB" w14:textId="77777777" w:rsidR="002F23A6" w:rsidRPr="008A68B4" w:rsidRDefault="002F23A6" w:rsidP="00A7430B">
      <w:pPr>
        <w:pStyle w:val="H6"/>
      </w:pPr>
      <w:r w:rsidRPr="008A68B4">
        <w:t>5.5.4.7</w:t>
      </w:r>
      <w:r w:rsidRPr="008A68B4">
        <w:tab/>
      </w:r>
      <w:proofErr w:type="gramStart"/>
      <w:r w:rsidRPr="008A68B4">
        <w:t>triRaise</w:t>
      </w:r>
      <w:proofErr w:type="gramEnd"/>
      <w:r w:rsidRPr="008A68B4">
        <w:t xml:space="preserve"> </w:t>
      </w:r>
      <w:r w:rsidRPr="008A68B4">
        <w:sym w:font="Wingdings" w:char="F0E0"/>
      </w:r>
      <w:r w:rsidRPr="008A68B4">
        <w:t xml:space="preserve"> xtri</w:t>
      </w:r>
      <w:r w:rsidR="00B124D0" w:rsidRPr="008A68B4">
        <w:t>Raise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F23A6" w:rsidRPr="008A68B4" w14:paraId="2DE4593E" w14:textId="77777777" w:rsidTr="003F0691">
        <w:trPr>
          <w:jc w:val="center"/>
        </w:trPr>
        <w:tc>
          <w:tcPr>
            <w:tcW w:w="1568" w:type="dxa"/>
          </w:tcPr>
          <w:p w14:paraId="40BA80BE" w14:textId="77777777" w:rsidR="002F23A6" w:rsidRPr="008A68B4" w:rsidRDefault="002F23A6" w:rsidP="003F0691">
            <w:pPr>
              <w:pStyle w:val="TAL"/>
              <w:rPr>
                <w:b/>
              </w:rPr>
            </w:pPr>
            <w:r w:rsidRPr="008A68B4">
              <w:rPr>
                <w:b/>
              </w:rPr>
              <w:t>Signature</w:t>
            </w:r>
          </w:p>
        </w:tc>
        <w:tc>
          <w:tcPr>
            <w:tcW w:w="8207" w:type="dxa"/>
          </w:tcPr>
          <w:p w14:paraId="4DE9BE68" w14:textId="77777777" w:rsidR="002F23A6" w:rsidRPr="008A68B4" w:rsidRDefault="002F23A6" w:rsidP="00682E37">
            <w:pPr>
              <w:spacing w:after="0"/>
              <w:rPr>
                <w:rFonts w:ascii="Courier New" w:hAnsi="Courier New" w:cs="Courier New"/>
                <w:sz w:val="18"/>
                <w:szCs w:val="18"/>
              </w:rPr>
            </w:pPr>
            <w:r w:rsidRPr="008A68B4">
              <w:rPr>
                <w:rFonts w:ascii="Courier New" w:hAnsi="Courier New" w:cs="Courier New"/>
                <w:sz w:val="18"/>
                <w:szCs w:val="18"/>
              </w:rPr>
              <w:t xml:space="preserve">TriStatusType </w:t>
            </w:r>
            <w:r w:rsidR="00B124D0" w:rsidRPr="008A68B4">
              <w:rPr>
                <w:rFonts w:ascii="Courier New" w:hAnsi="Courier New" w:cs="Courier New"/>
                <w:sz w:val="18"/>
                <w:szCs w:val="18"/>
              </w:rPr>
              <w:t>x</w:t>
            </w:r>
            <w:r w:rsidRPr="008A68B4">
              <w:rPr>
                <w:rFonts w:ascii="Courier New" w:hAnsi="Courier New" w:cs="Courier New"/>
                <w:sz w:val="18"/>
                <w:szCs w:val="18"/>
              </w:rPr>
              <w:t>triRaise(in TriComponentIdType componentId,</w:t>
            </w:r>
          </w:p>
          <w:p w14:paraId="1B3A7D44" w14:textId="77777777" w:rsidR="002F23A6" w:rsidRPr="008A68B4" w:rsidRDefault="002F23A6" w:rsidP="003F0691">
            <w:pPr>
              <w:pStyle w:val="TAL"/>
              <w:ind w:left="2253"/>
              <w:rPr>
                <w:szCs w:val="18"/>
              </w:rPr>
            </w:pPr>
            <w:r w:rsidRPr="008A68B4">
              <w:rPr>
                <w:rFonts w:ascii="Courier New" w:hAnsi="Courier New"/>
                <w:szCs w:val="18"/>
              </w:rPr>
              <w:t>in TriPortIdType tsiPortId,</w:t>
            </w:r>
            <w:r w:rsidRPr="008A68B4">
              <w:rPr>
                <w:rFonts w:ascii="Courier New" w:hAnsi="Courier New"/>
                <w:szCs w:val="18"/>
              </w:rPr>
              <w:br/>
              <w:t xml:space="preserve">in </w:t>
            </w:r>
            <w:r w:rsidR="00713195" w:rsidRPr="008A68B4">
              <w:rPr>
                <w:rFonts w:ascii="Courier New" w:hAnsi="Courier New"/>
                <w:szCs w:val="18"/>
              </w:rPr>
              <w:t xml:space="preserve">Value </w:t>
            </w:r>
            <w:r w:rsidRPr="008A68B4">
              <w:rPr>
                <w:rFonts w:ascii="Courier New" w:hAnsi="Courier New"/>
                <w:szCs w:val="18"/>
              </w:rPr>
              <w:t>SUTaddress,</w:t>
            </w:r>
            <w:r w:rsidRPr="008A68B4">
              <w:rPr>
                <w:rFonts w:ascii="Courier New" w:hAnsi="Courier New"/>
                <w:szCs w:val="18"/>
              </w:rPr>
              <w:br/>
              <w:t>in TriSignatureIdType signatureId,</w:t>
            </w:r>
            <w:r w:rsidRPr="008A68B4">
              <w:rPr>
                <w:rFonts w:ascii="Courier New" w:hAnsi="Courier New"/>
                <w:szCs w:val="18"/>
              </w:rPr>
              <w:br/>
              <w:t xml:space="preserve">in </w:t>
            </w:r>
            <w:r w:rsidR="00370626" w:rsidRPr="008A68B4">
              <w:rPr>
                <w:rFonts w:ascii="Courier New" w:hAnsi="Courier New"/>
                <w:szCs w:val="18"/>
              </w:rPr>
              <w:t xml:space="preserve">Value </w:t>
            </w:r>
            <w:r w:rsidRPr="008A68B4">
              <w:rPr>
                <w:rFonts w:ascii="Courier New" w:hAnsi="Courier New"/>
                <w:szCs w:val="18"/>
              </w:rPr>
              <w:t>exc)</w:t>
            </w:r>
          </w:p>
        </w:tc>
      </w:tr>
      <w:tr w:rsidR="002F23A6" w:rsidRPr="008A68B4" w14:paraId="3B5774CD" w14:textId="77777777" w:rsidTr="003F0691">
        <w:trPr>
          <w:jc w:val="center"/>
        </w:trPr>
        <w:tc>
          <w:tcPr>
            <w:tcW w:w="1568" w:type="dxa"/>
          </w:tcPr>
          <w:p w14:paraId="2C407A90" w14:textId="77777777" w:rsidR="002F23A6" w:rsidRPr="008A68B4" w:rsidRDefault="002F23A6" w:rsidP="003F0691">
            <w:pPr>
              <w:pStyle w:val="TAL"/>
              <w:rPr>
                <w:b/>
              </w:rPr>
            </w:pPr>
            <w:r w:rsidRPr="008A68B4">
              <w:rPr>
                <w:b/>
              </w:rPr>
              <w:t xml:space="preserve">In Parameters </w:t>
            </w:r>
          </w:p>
        </w:tc>
        <w:tc>
          <w:tcPr>
            <w:tcW w:w="8207" w:type="dxa"/>
          </w:tcPr>
          <w:p w14:paraId="40AAB463" w14:textId="77777777" w:rsidR="002F23A6" w:rsidRPr="008A68B4" w:rsidRDefault="002F23A6" w:rsidP="003F0691">
            <w:pPr>
              <w:pStyle w:val="TAL"/>
              <w:tabs>
                <w:tab w:val="left" w:pos="1874"/>
              </w:tabs>
              <w:rPr>
                <w:szCs w:val="18"/>
              </w:rPr>
            </w:pPr>
            <w:r w:rsidRPr="008A68B4">
              <w:rPr>
                <w:rFonts w:ascii="Courier New" w:hAnsi="Courier New"/>
                <w:szCs w:val="18"/>
              </w:rPr>
              <w:t>componentId</w:t>
            </w:r>
            <w:r w:rsidRPr="008A68B4">
              <w:rPr>
                <w:szCs w:val="18"/>
              </w:rPr>
              <w:tab/>
              <w:t>identifier of the test component raising the exception</w:t>
            </w:r>
          </w:p>
          <w:p w14:paraId="6FD71E24" w14:textId="77777777" w:rsidR="002F23A6" w:rsidRPr="008A68B4" w:rsidRDefault="002F23A6" w:rsidP="003F0691">
            <w:pPr>
              <w:pStyle w:val="SignatureDefCont"/>
              <w:keepNext w:val="0"/>
              <w:keepLines/>
              <w:numPr>
                <w:ilvl w:val="12"/>
                <w:numId w:val="0"/>
              </w:numPr>
              <w:tabs>
                <w:tab w:val="clear" w:pos="1716"/>
                <w:tab w:val="left" w:pos="8253"/>
              </w:tabs>
              <w:ind w:left="1874" w:hanging="1874"/>
              <w:rPr>
                <w:rFonts w:ascii="Arial" w:hAnsi="Arial" w:cs="Arial"/>
                <w:sz w:val="18"/>
                <w:szCs w:val="18"/>
                <w:lang w:val="en-GB"/>
              </w:rPr>
            </w:pPr>
            <w:r w:rsidRPr="008A68B4">
              <w:rPr>
                <w:rFonts w:ascii="Courier New" w:hAnsi="Courier New"/>
                <w:sz w:val="18"/>
                <w:szCs w:val="18"/>
                <w:lang w:val="en-GB"/>
              </w:rPr>
              <w:t>tsiPortId</w:t>
            </w:r>
            <w:r w:rsidRPr="008A68B4">
              <w:rPr>
                <w:sz w:val="18"/>
                <w:szCs w:val="18"/>
                <w:lang w:val="en-GB"/>
              </w:rPr>
              <w:tab/>
            </w:r>
            <w:r w:rsidRPr="008A68B4">
              <w:rPr>
                <w:rFonts w:ascii="Arial" w:hAnsi="Arial" w:cs="Arial"/>
                <w:sz w:val="18"/>
                <w:szCs w:val="18"/>
                <w:lang w:val="en-GB"/>
              </w:rPr>
              <w:t>identifier of the test system interface port via which the exception is sent to the SUT Adaptor</w:t>
            </w:r>
          </w:p>
          <w:p w14:paraId="2AAC45AA" w14:textId="77777777" w:rsidR="002F23A6" w:rsidRPr="008A68B4" w:rsidRDefault="00CE0246" w:rsidP="003F0691">
            <w:pPr>
              <w:pStyle w:val="SignatureDefCont"/>
              <w:keepNext w:val="0"/>
              <w:keepLines/>
              <w:numPr>
                <w:ilvl w:val="12"/>
                <w:numId w:val="0"/>
              </w:numPr>
              <w:tabs>
                <w:tab w:val="clear" w:pos="1716"/>
              </w:tabs>
              <w:ind w:left="1874" w:hanging="1874"/>
              <w:rPr>
                <w:sz w:val="18"/>
                <w:szCs w:val="18"/>
                <w:lang w:val="en-GB"/>
              </w:rPr>
            </w:pPr>
            <w:r w:rsidRPr="008A68B4">
              <w:rPr>
                <w:rFonts w:ascii="Courier New" w:hAnsi="Courier New"/>
                <w:szCs w:val="18"/>
                <w:lang w:val="en-GB"/>
              </w:rPr>
              <w:t>SUTaddress</w:t>
            </w:r>
            <w:r w:rsidR="002F23A6" w:rsidRPr="008A68B4">
              <w:rPr>
                <w:sz w:val="18"/>
                <w:szCs w:val="18"/>
                <w:lang w:val="en-GB"/>
              </w:rPr>
              <w:tab/>
            </w:r>
            <w:r w:rsidR="002F23A6" w:rsidRPr="008A68B4">
              <w:rPr>
                <w:rFonts w:ascii="Arial" w:hAnsi="Arial" w:cs="Arial"/>
                <w:sz w:val="18"/>
                <w:szCs w:val="18"/>
                <w:lang w:val="en-GB"/>
              </w:rPr>
              <w:t>(optional) destination address within the SUT</w:t>
            </w:r>
          </w:p>
          <w:p w14:paraId="2DF94487" w14:textId="77777777" w:rsidR="002F23A6" w:rsidRPr="008A68B4" w:rsidRDefault="002F23A6" w:rsidP="003F0691">
            <w:pPr>
              <w:pStyle w:val="SignatureDefCont"/>
              <w:keepNext w:val="0"/>
              <w:keepLines/>
              <w:numPr>
                <w:ilvl w:val="12"/>
                <w:numId w:val="0"/>
              </w:numPr>
              <w:tabs>
                <w:tab w:val="clear" w:pos="1716"/>
              </w:tabs>
              <w:ind w:left="1874" w:hanging="1874"/>
              <w:rPr>
                <w:rFonts w:ascii="Arial" w:hAnsi="Arial" w:cs="Arial"/>
                <w:sz w:val="18"/>
                <w:szCs w:val="18"/>
                <w:lang w:val="en-GB"/>
              </w:rPr>
            </w:pPr>
            <w:r w:rsidRPr="008A68B4">
              <w:rPr>
                <w:rFonts w:ascii="Courier New" w:hAnsi="Courier New"/>
                <w:sz w:val="18"/>
                <w:szCs w:val="18"/>
                <w:lang w:val="en-GB"/>
              </w:rPr>
              <w:t>signatureId</w:t>
            </w:r>
            <w:r w:rsidRPr="008A68B4">
              <w:rPr>
                <w:sz w:val="18"/>
                <w:szCs w:val="18"/>
                <w:lang w:val="en-GB"/>
              </w:rPr>
              <w:tab/>
            </w:r>
            <w:r w:rsidRPr="008A68B4">
              <w:rPr>
                <w:rFonts w:ascii="Arial" w:hAnsi="Arial" w:cs="Arial"/>
                <w:sz w:val="18"/>
                <w:szCs w:val="18"/>
                <w:lang w:val="en-GB"/>
              </w:rPr>
              <w:t>identifier of the signature of the procedure call which the exception is associated with</w:t>
            </w:r>
          </w:p>
          <w:p w14:paraId="4EC6CA9B" w14:textId="77777777" w:rsidR="002F23A6" w:rsidRPr="008A68B4" w:rsidRDefault="002F23A6" w:rsidP="00AF1C7D">
            <w:pPr>
              <w:pStyle w:val="TAL"/>
              <w:ind w:left="1874" w:hanging="1874"/>
              <w:rPr>
                <w:szCs w:val="18"/>
              </w:rPr>
            </w:pPr>
            <w:r w:rsidRPr="008A68B4">
              <w:rPr>
                <w:rFonts w:ascii="Courier New" w:hAnsi="Courier New"/>
                <w:szCs w:val="18"/>
              </w:rPr>
              <w:t>exc</w:t>
            </w:r>
            <w:r w:rsidRPr="008A68B4">
              <w:rPr>
                <w:szCs w:val="18"/>
              </w:rPr>
              <w:tab/>
            </w:r>
            <w:r w:rsidRPr="008A68B4">
              <w:rPr>
                <w:rFonts w:cs="Arial"/>
                <w:szCs w:val="18"/>
              </w:rPr>
              <w:t>the exception</w:t>
            </w:r>
          </w:p>
        </w:tc>
      </w:tr>
      <w:tr w:rsidR="002F23A6" w:rsidRPr="008A68B4" w14:paraId="412496B1" w14:textId="77777777" w:rsidTr="003F0691">
        <w:trPr>
          <w:jc w:val="center"/>
        </w:trPr>
        <w:tc>
          <w:tcPr>
            <w:tcW w:w="1568" w:type="dxa"/>
          </w:tcPr>
          <w:p w14:paraId="2528A3CE" w14:textId="77777777" w:rsidR="002F23A6" w:rsidRPr="008A68B4" w:rsidRDefault="002F23A6" w:rsidP="003F0691">
            <w:pPr>
              <w:pStyle w:val="TAL"/>
              <w:rPr>
                <w:b/>
              </w:rPr>
            </w:pPr>
            <w:r w:rsidRPr="008A68B4">
              <w:rPr>
                <w:b/>
              </w:rPr>
              <w:t>Out Parameters</w:t>
            </w:r>
          </w:p>
        </w:tc>
        <w:tc>
          <w:tcPr>
            <w:tcW w:w="8207" w:type="dxa"/>
          </w:tcPr>
          <w:p w14:paraId="2320ECAE" w14:textId="77777777" w:rsidR="002F23A6" w:rsidRPr="008A68B4" w:rsidRDefault="002F23A6" w:rsidP="003F0691">
            <w:pPr>
              <w:pStyle w:val="TAL"/>
              <w:rPr>
                <w:szCs w:val="18"/>
              </w:rPr>
            </w:pPr>
            <w:r w:rsidRPr="008A68B4">
              <w:rPr>
                <w:szCs w:val="18"/>
              </w:rPr>
              <w:t>n.a.</w:t>
            </w:r>
          </w:p>
        </w:tc>
      </w:tr>
      <w:tr w:rsidR="002F23A6" w:rsidRPr="008A68B4" w14:paraId="09A4EF2E" w14:textId="77777777" w:rsidTr="003F0691">
        <w:trPr>
          <w:jc w:val="center"/>
        </w:trPr>
        <w:tc>
          <w:tcPr>
            <w:tcW w:w="1568" w:type="dxa"/>
          </w:tcPr>
          <w:p w14:paraId="33B5E915" w14:textId="77777777" w:rsidR="002F23A6" w:rsidRPr="008A68B4" w:rsidRDefault="002F23A6" w:rsidP="003F0691">
            <w:pPr>
              <w:pStyle w:val="TAL"/>
              <w:rPr>
                <w:b/>
              </w:rPr>
            </w:pPr>
            <w:r w:rsidRPr="008A68B4">
              <w:rPr>
                <w:b/>
              </w:rPr>
              <w:t>Return Value</w:t>
            </w:r>
          </w:p>
        </w:tc>
        <w:tc>
          <w:tcPr>
            <w:tcW w:w="8207" w:type="dxa"/>
          </w:tcPr>
          <w:p w14:paraId="64BB89DE" w14:textId="77777777" w:rsidR="002F23A6" w:rsidRPr="008A68B4" w:rsidRDefault="002F23A6" w:rsidP="003F0691">
            <w:pPr>
              <w:pStyle w:val="TAL"/>
              <w:rPr>
                <w:szCs w:val="18"/>
              </w:rPr>
            </w:pPr>
            <w:r w:rsidRPr="008A68B4">
              <w:rPr>
                <w:szCs w:val="18"/>
              </w:rPr>
              <w:t xml:space="preserve">The return status of the </w:t>
            </w:r>
            <w:r w:rsidRPr="008A68B4">
              <w:rPr>
                <w:rFonts w:ascii="Courier New" w:hAnsi="Courier New"/>
                <w:szCs w:val="18"/>
              </w:rPr>
              <w:t>triRaise</w:t>
            </w:r>
            <w:r w:rsidRPr="008A68B4">
              <w:rPr>
                <w:szCs w:val="18"/>
              </w:rPr>
              <w:t xml:space="preserve"> 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2F23A6" w:rsidRPr="008A68B4" w14:paraId="36A734AD" w14:textId="77777777" w:rsidTr="003F0691">
        <w:trPr>
          <w:jc w:val="center"/>
        </w:trPr>
        <w:tc>
          <w:tcPr>
            <w:tcW w:w="1568" w:type="dxa"/>
          </w:tcPr>
          <w:p w14:paraId="17786FE9" w14:textId="77777777" w:rsidR="002F23A6" w:rsidRPr="008A68B4" w:rsidRDefault="002F23A6" w:rsidP="003F0691">
            <w:pPr>
              <w:pStyle w:val="TAL"/>
              <w:rPr>
                <w:b/>
              </w:rPr>
            </w:pPr>
            <w:r w:rsidRPr="008A68B4">
              <w:rPr>
                <w:b/>
              </w:rPr>
              <w:t>Constraints</w:t>
            </w:r>
          </w:p>
        </w:tc>
        <w:tc>
          <w:tcPr>
            <w:tcW w:w="8207" w:type="dxa"/>
          </w:tcPr>
          <w:p w14:paraId="0269F9F7" w14:textId="77777777" w:rsidR="002F23A6" w:rsidRPr="008A68B4" w:rsidRDefault="002F23A6" w:rsidP="003F0691">
            <w:pPr>
              <w:pStyle w:val="TAL"/>
              <w:rPr>
                <w:szCs w:val="18"/>
              </w:rPr>
            </w:pPr>
            <w:r w:rsidRPr="008A68B4">
              <w:rPr>
                <w:szCs w:val="18"/>
              </w:rPr>
              <w:t>This operation is called by the TE when it executes a TTCN</w:t>
            </w:r>
            <w:r w:rsidRPr="008A68B4">
              <w:rPr>
                <w:szCs w:val="18"/>
              </w:rPr>
              <w:noBreakHyphen/>
              <w:t>3 unicast raise operation on a component port that has been mapped to a TSI port. This operation is called by the TE for all TTCN</w:t>
            </w:r>
            <w:r w:rsidRPr="008A68B4">
              <w:rPr>
                <w:szCs w:val="18"/>
              </w:rPr>
              <w:noBreakHyphen/>
              <w:t>3 raise operations if no system component has been specified for a test case, i.e. only a MTC test component is created for a test case.</w:t>
            </w:r>
          </w:p>
        </w:tc>
      </w:tr>
      <w:tr w:rsidR="002F23A6" w:rsidRPr="008A68B4" w14:paraId="4628C619" w14:textId="77777777" w:rsidTr="003F0691">
        <w:trPr>
          <w:jc w:val="center"/>
        </w:trPr>
        <w:tc>
          <w:tcPr>
            <w:tcW w:w="1568" w:type="dxa"/>
          </w:tcPr>
          <w:p w14:paraId="479C9050" w14:textId="77777777" w:rsidR="002F23A6" w:rsidRPr="008A68B4" w:rsidRDefault="002F23A6" w:rsidP="003F0691">
            <w:pPr>
              <w:pStyle w:val="TAL"/>
              <w:rPr>
                <w:b/>
              </w:rPr>
            </w:pPr>
            <w:r w:rsidRPr="008A68B4">
              <w:rPr>
                <w:b/>
              </w:rPr>
              <w:t>Effect</w:t>
            </w:r>
          </w:p>
        </w:tc>
        <w:tc>
          <w:tcPr>
            <w:tcW w:w="8207" w:type="dxa"/>
          </w:tcPr>
          <w:p w14:paraId="5C593822" w14:textId="77777777" w:rsidR="002F23A6" w:rsidRPr="008A68B4" w:rsidRDefault="002F23A6" w:rsidP="003F0691">
            <w:pPr>
              <w:pStyle w:val="TAL"/>
              <w:rPr>
                <w:szCs w:val="18"/>
              </w:rPr>
            </w:pPr>
            <w:r w:rsidRPr="008A68B4">
              <w:rPr>
                <w:szCs w:val="18"/>
              </w:rPr>
              <w:t xml:space="preserve">On invocation of this operation the SA can raise an exception to a procedure call corresponding to the signature identifier </w:t>
            </w:r>
            <w:r w:rsidRPr="008A68B4">
              <w:rPr>
                <w:rFonts w:ascii="Courier New" w:hAnsi="Courier New"/>
                <w:szCs w:val="18"/>
              </w:rPr>
              <w:t>signatureId</w:t>
            </w:r>
            <w:r w:rsidRPr="008A68B4">
              <w:rPr>
                <w:szCs w:val="18"/>
              </w:rPr>
              <w:t xml:space="preserve"> and the TSI port </w:t>
            </w:r>
            <w:r w:rsidRPr="008A68B4">
              <w:rPr>
                <w:rFonts w:ascii="Courier New" w:hAnsi="Courier New"/>
                <w:szCs w:val="18"/>
              </w:rPr>
              <w:t>tsiPortId</w:t>
            </w:r>
            <w:r w:rsidRPr="008A68B4">
              <w:rPr>
                <w:szCs w:val="18"/>
              </w:rPr>
              <w:t xml:space="preserve">. </w:t>
            </w:r>
          </w:p>
          <w:p w14:paraId="65CB5FD8" w14:textId="77777777" w:rsidR="002F23A6" w:rsidRPr="008A68B4" w:rsidRDefault="002F23A6" w:rsidP="003F0691">
            <w:pPr>
              <w:pStyle w:val="TAL"/>
              <w:rPr>
                <w:szCs w:val="18"/>
              </w:rPr>
            </w:pPr>
            <w:r w:rsidRPr="008A68B4">
              <w:rPr>
                <w:szCs w:val="18"/>
              </w:rPr>
              <w:t xml:space="preserve">The </w:t>
            </w:r>
            <w:r w:rsidRPr="008A68B4">
              <w:rPr>
                <w:rFonts w:ascii="Courier New" w:hAnsi="Courier New"/>
                <w:szCs w:val="18"/>
              </w:rPr>
              <w:t>triRaise</w:t>
            </w:r>
            <w:r w:rsidRPr="008A68B4">
              <w:rPr>
                <w:szCs w:val="18"/>
              </w:rPr>
              <w:t xml:space="preserve"> operation returns </w:t>
            </w:r>
            <w:r w:rsidRPr="008A68B4">
              <w:rPr>
                <w:i/>
                <w:szCs w:val="18"/>
              </w:rPr>
              <w:t>TRI_OK</w:t>
            </w:r>
            <w:r w:rsidRPr="008A68B4">
              <w:rPr>
                <w:szCs w:val="18"/>
              </w:rPr>
              <w:t xml:space="preserve"> on successful execution of the operation, </w:t>
            </w:r>
            <w:r w:rsidRPr="008A68B4">
              <w:rPr>
                <w:i/>
                <w:szCs w:val="18"/>
              </w:rPr>
              <w:t>TRI_Error</w:t>
            </w:r>
            <w:r w:rsidRPr="008A68B4">
              <w:rPr>
                <w:szCs w:val="18"/>
              </w:rPr>
              <w:t xml:space="preserve"> otherwise.</w:t>
            </w:r>
          </w:p>
        </w:tc>
      </w:tr>
    </w:tbl>
    <w:p w14:paraId="254484C0" w14:textId="77777777" w:rsidR="002F23A6" w:rsidRPr="008A68B4" w:rsidRDefault="002F23A6" w:rsidP="002F23A6"/>
    <w:p w14:paraId="50A58128" w14:textId="77777777" w:rsidR="002F23A6" w:rsidRPr="008A68B4" w:rsidRDefault="002F23A6" w:rsidP="002847F6">
      <w:pPr>
        <w:pStyle w:val="H6"/>
        <w:keepNext w:val="0"/>
        <w:keepLines w:val="0"/>
      </w:pPr>
      <w:r w:rsidRPr="008A68B4">
        <w:t>5.5.4.8</w:t>
      </w:r>
      <w:r w:rsidRPr="008A68B4">
        <w:tab/>
      </w:r>
      <w:proofErr w:type="gramStart"/>
      <w:r w:rsidRPr="008A68B4">
        <w:t>triRaiseBC</w:t>
      </w:r>
      <w:proofErr w:type="gramEnd"/>
      <w:r w:rsidRPr="008A68B4">
        <w:t xml:space="preserve"> </w:t>
      </w:r>
      <w:r w:rsidRPr="008A68B4">
        <w:sym w:font="Wingdings" w:char="F0E0"/>
      </w:r>
      <w:r w:rsidRPr="008A68B4">
        <w:t xml:space="preserve"> xtriRaiseBC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F23A6" w:rsidRPr="008A68B4" w14:paraId="1DB77926" w14:textId="77777777" w:rsidTr="003F0691">
        <w:trPr>
          <w:jc w:val="center"/>
        </w:trPr>
        <w:tc>
          <w:tcPr>
            <w:tcW w:w="1568" w:type="dxa"/>
          </w:tcPr>
          <w:p w14:paraId="7858B957" w14:textId="77777777" w:rsidR="002F23A6" w:rsidRPr="008A68B4" w:rsidRDefault="002F23A6" w:rsidP="002847F6">
            <w:pPr>
              <w:pStyle w:val="TAL"/>
              <w:keepNext w:val="0"/>
              <w:keepLines w:val="0"/>
              <w:rPr>
                <w:b/>
                <w:szCs w:val="18"/>
              </w:rPr>
            </w:pPr>
            <w:r w:rsidRPr="008A68B4">
              <w:rPr>
                <w:b/>
                <w:szCs w:val="18"/>
              </w:rPr>
              <w:t>Signature</w:t>
            </w:r>
          </w:p>
        </w:tc>
        <w:tc>
          <w:tcPr>
            <w:tcW w:w="8207" w:type="dxa"/>
          </w:tcPr>
          <w:p w14:paraId="7ECB2853" w14:textId="77777777" w:rsidR="002F23A6" w:rsidRPr="008A68B4" w:rsidRDefault="002F23A6" w:rsidP="002847F6">
            <w:pPr>
              <w:spacing w:after="0"/>
              <w:rPr>
                <w:rFonts w:ascii="Courier New" w:hAnsi="Courier New" w:cs="Courier New"/>
                <w:sz w:val="18"/>
                <w:szCs w:val="18"/>
              </w:rPr>
            </w:pPr>
            <w:r w:rsidRPr="008A68B4">
              <w:rPr>
                <w:rFonts w:ascii="Courier New" w:hAnsi="Courier New" w:cs="Courier New"/>
                <w:sz w:val="18"/>
                <w:szCs w:val="18"/>
              </w:rPr>
              <w:t xml:space="preserve">TriStatusType </w:t>
            </w:r>
            <w:r w:rsidR="00B124D0" w:rsidRPr="008A68B4">
              <w:rPr>
                <w:rFonts w:ascii="Courier New" w:hAnsi="Courier New" w:cs="Courier New"/>
                <w:sz w:val="18"/>
                <w:szCs w:val="18"/>
              </w:rPr>
              <w:t>x</w:t>
            </w:r>
            <w:r w:rsidRPr="008A68B4">
              <w:rPr>
                <w:rFonts w:ascii="Courier New" w:hAnsi="Courier New" w:cs="Courier New"/>
                <w:sz w:val="18"/>
                <w:szCs w:val="18"/>
              </w:rPr>
              <w:t>triRaiseBC(in TriComponentIdType componentId,</w:t>
            </w:r>
          </w:p>
          <w:p w14:paraId="52D703BE" w14:textId="77777777" w:rsidR="002F23A6" w:rsidRPr="008A68B4" w:rsidRDefault="002F23A6" w:rsidP="002847F6">
            <w:pPr>
              <w:pStyle w:val="TAL"/>
              <w:keepNext w:val="0"/>
              <w:keepLines w:val="0"/>
              <w:ind w:left="2253"/>
              <w:rPr>
                <w:szCs w:val="18"/>
              </w:rPr>
            </w:pPr>
            <w:r w:rsidRPr="008A68B4">
              <w:rPr>
                <w:rFonts w:ascii="Courier New" w:hAnsi="Courier New"/>
                <w:szCs w:val="18"/>
              </w:rPr>
              <w:t>in TriPortIdType tsiPortId,</w:t>
            </w:r>
            <w:r w:rsidRPr="008A68B4">
              <w:rPr>
                <w:rFonts w:ascii="Courier New" w:hAnsi="Courier New"/>
                <w:szCs w:val="18"/>
              </w:rPr>
              <w:br/>
              <w:t>in TriSignatureIdType signatureId,</w:t>
            </w:r>
            <w:r w:rsidRPr="008A68B4">
              <w:rPr>
                <w:rFonts w:ascii="Courier New" w:hAnsi="Courier New"/>
                <w:szCs w:val="18"/>
              </w:rPr>
              <w:br/>
              <w:t xml:space="preserve">in </w:t>
            </w:r>
            <w:r w:rsidR="00370626" w:rsidRPr="008A68B4">
              <w:rPr>
                <w:rFonts w:ascii="Courier New" w:hAnsi="Courier New"/>
                <w:szCs w:val="18"/>
              </w:rPr>
              <w:t xml:space="preserve">Value </w:t>
            </w:r>
            <w:r w:rsidRPr="008A68B4">
              <w:rPr>
                <w:rFonts w:ascii="Courier New" w:hAnsi="Courier New"/>
                <w:szCs w:val="18"/>
              </w:rPr>
              <w:t>exc)</w:t>
            </w:r>
          </w:p>
        </w:tc>
      </w:tr>
      <w:tr w:rsidR="002F23A6" w:rsidRPr="008A68B4" w14:paraId="491CEE35" w14:textId="77777777" w:rsidTr="003F0691">
        <w:trPr>
          <w:jc w:val="center"/>
        </w:trPr>
        <w:tc>
          <w:tcPr>
            <w:tcW w:w="1568" w:type="dxa"/>
          </w:tcPr>
          <w:p w14:paraId="22AF7A94" w14:textId="77777777" w:rsidR="002F23A6" w:rsidRPr="008A68B4" w:rsidRDefault="002F23A6" w:rsidP="002847F6">
            <w:pPr>
              <w:pStyle w:val="TAL"/>
              <w:keepNext w:val="0"/>
              <w:keepLines w:val="0"/>
              <w:rPr>
                <w:b/>
                <w:szCs w:val="18"/>
              </w:rPr>
            </w:pPr>
            <w:r w:rsidRPr="008A68B4">
              <w:rPr>
                <w:b/>
                <w:szCs w:val="18"/>
              </w:rPr>
              <w:t xml:space="preserve">In Parameters </w:t>
            </w:r>
          </w:p>
        </w:tc>
        <w:tc>
          <w:tcPr>
            <w:tcW w:w="8207" w:type="dxa"/>
          </w:tcPr>
          <w:p w14:paraId="40FE3617" w14:textId="77777777" w:rsidR="002F23A6" w:rsidRPr="008A68B4" w:rsidRDefault="002F23A6" w:rsidP="002847F6">
            <w:pPr>
              <w:pStyle w:val="TAL"/>
              <w:keepNext w:val="0"/>
              <w:keepLines w:val="0"/>
              <w:tabs>
                <w:tab w:val="left" w:pos="1874"/>
              </w:tabs>
              <w:rPr>
                <w:szCs w:val="18"/>
              </w:rPr>
            </w:pPr>
            <w:r w:rsidRPr="008A68B4">
              <w:rPr>
                <w:rFonts w:ascii="Courier New" w:hAnsi="Courier New"/>
                <w:szCs w:val="18"/>
              </w:rPr>
              <w:t>componentId</w:t>
            </w:r>
            <w:r w:rsidRPr="008A68B4">
              <w:rPr>
                <w:szCs w:val="18"/>
              </w:rPr>
              <w:tab/>
              <w:t>identifier of the test component raising the exception</w:t>
            </w:r>
          </w:p>
          <w:p w14:paraId="736DDE47" w14:textId="77777777" w:rsidR="002F23A6" w:rsidRPr="008A68B4" w:rsidRDefault="002F23A6" w:rsidP="002847F6">
            <w:pPr>
              <w:pStyle w:val="SignatureDefCont"/>
              <w:keepNext w:val="0"/>
              <w:numPr>
                <w:ilvl w:val="12"/>
                <w:numId w:val="0"/>
              </w:numPr>
              <w:tabs>
                <w:tab w:val="clear" w:pos="1716"/>
              </w:tabs>
              <w:ind w:left="1874" w:hanging="1874"/>
              <w:rPr>
                <w:rFonts w:ascii="Arial" w:hAnsi="Arial" w:cs="Arial"/>
                <w:sz w:val="18"/>
                <w:szCs w:val="18"/>
                <w:lang w:val="en-GB"/>
              </w:rPr>
            </w:pPr>
            <w:r w:rsidRPr="008A68B4">
              <w:rPr>
                <w:rFonts w:ascii="Courier New" w:hAnsi="Courier New"/>
                <w:sz w:val="18"/>
                <w:szCs w:val="18"/>
                <w:lang w:val="en-GB"/>
              </w:rPr>
              <w:t>tsiPortId</w:t>
            </w:r>
            <w:r w:rsidRPr="008A68B4">
              <w:rPr>
                <w:sz w:val="18"/>
                <w:szCs w:val="18"/>
                <w:lang w:val="en-GB"/>
              </w:rPr>
              <w:tab/>
            </w:r>
            <w:r w:rsidRPr="008A68B4">
              <w:rPr>
                <w:rFonts w:ascii="Arial" w:hAnsi="Arial" w:cs="Arial"/>
                <w:sz w:val="18"/>
                <w:szCs w:val="18"/>
                <w:lang w:val="en-GB"/>
              </w:rPr>
              <w:t>identifier of the test system interface port via which the exception is sent to the SUT Adaptor</w:t>
            </w:r>
          </w:p>
          <w:p w14:paraId="58F54666" w14:textId="77777777" w:rsidR="002F23A6" w:rsidRPr="008A68B4" w:rsidRDefault="002F23A6" w:rsidP="002847F6">
            <w:pPr>
              <w:pStyle w:val="SignatureDefCont"/>
              <w:keepNext w:val="0"/>
              <w:numPr>
                <w:ilvl w:val="12"/>
                <w:numId w:val="0"/>
              </w:numPr>
              <w:tabs>
                <w:tab w:val="clear" w:pos="1716"/>
              </w:tabs>
              <w:ind w:left="1874" w:hanging="1874"/>
              <w:rPr>
                <w:rFonts w:ascii="Arial" w:hAnsi="Arial" w:cs="Arial"/>
                <w:sz w:val="18"/>
                <w:szCs w:val="18"/>
                <w:lang w:val="en-GB"/>
              </w:rPr>
            </w:pPr>
            <w:r w:rsidRPr="008A68B4">
              <w:rPr>
                <w:rFonts w:ascii="Courier New" w:hAnsi="Courier New"/>
                <w:sz w:val="18"/>
                <w:szCs w:val="18"/>
                <w:lang w:val="en-GB"/>
              </w:rPr>
              <w:t>signatureId</w:t>
            </w:r>
            <w:r w:rsidRPr="008A68B4">
              <w:rPr>
                <w:sz w:val="18"/>
                <w:szCs w:val="18"/>
                <w:lang w:val="en-GB"/>
              </w:rPr>
              <w:tab/>
            </w:r>
            <w:r w:rsidRPr="008A68B4">
              <w:rPr>
                <w:rFonts w:ascii="Arial" w:hAnsi="Arial" w:cs="Arial"/>
                <w:sz w:val="18"/>
                <w:szCs w:val="18"/>
                <w:lang w:val="en-GB"/>
              </w:rPr>
              <w:t>identifier of the signature of the procedure call which the exception is associated with</w:t>
            </w:r>
          </w:p>
          <w:p w14:paraId="549A9397" w14:textId="77777777" w:rsidR="002F23A6" w:rsidRPr="008A68B4" w:rsidRDefault="002F23A6" w:rsidP="002847F6">
            <w:pPr>
              <w:pStyle w:val="TAL"/>
              <w:keepNext w:val="0"/>
              <w:keepLines w:val="0"/>
              <w:ind w:left="1874" w:hanging="1874"/>
              <w:rPr>
                <w:szCs w:val="18"/>
              </w:rPr>
            </w:pPr>
            <w:r w:rsidRPr="008A68B4">
              <w:rPr>
                <w:rFonts w:ascii="Courier New" w:hAnsi="Courier New"/>
                <w:szCs w:val="18"/>
              </w:rPr>
              <w:t>exc</w:t>
            </w:r>
            <w:r w:rsidRPr="008A68B4">
              <w:rPr>
                <w:szCs w:val="18"/>
              </w:rPr>
              <w:tab/>
            </w:r>
            <w:r w:rsidRPr="008A68B4">
              <w:rPr>
                <w:rFonts w:cs="Arial"/>
                <w:szCs w:val="18"/>
              </w:rPr>
              <w:t>the exception</w:t>
            </w:r>
          </w:p>
        </w:tc>
      </w:tr>
      <w:tr w:rsidR="002F23A6" w:rsidRPr="008A68B4" w14:paraId="588F05F0" w14:textId="77777777" w:rsidTr="003F0691">
        <w:trPr>
          <w:jc w:val="center"/>
        </w:trPr>
        <w:tc>
          <w:tcPr>
            <w:tcW w:w="1568" w:type="dxa"/>
          </w:tcPr>
          <w:p w14:paraId="75EB45BC" w14:textId="77777777" w:rsidR="002F23A6" w:rsidRPr="008A68B4" w:rsidRDefault="002F23A6" w:rsidP="002847F6">
            <w:pPr>
              <w:pStyle w:val="TAL"/>
              <w:keepNext w:val="0"/>
              <w:rPr>
                <w:b/>
                <w:szCs w:val="18"/>
              </w:rPr>
            </w:pPr>
            <w:r w:rsidRPr="008A68B4">
              <w:rPr>
                <w:b/>
                <w:szCs w:val="18"/>
              </w:rPr>
              <w:t>Out Parameters</w:t>
            </w:r>
          </w:p>
        </w:tc>
        <w:tc>
          <w:tcPr>
            <w:tcW w:w="8207" w:type="dxa"/>
          </w:tcPr>
          <w:p w14:paraId="5DDF3F5F" w14:textId="77777777" w:rsidR="002F23A6" w:rsidRPr="008A68B4" w:rsidRDefault="002F23A6" w:rsidP="002847F6">
            <w:pPr>
              <w:pStyle w:val="TAL"/>
              <w:keepNext w:val="0"/>
              <w:rPr>
                <w:szCs w:val="18"/>
              </w:rPr>
            </w:pPr>
            <w:r w:rsidRPr="008A68B4">
              <w:rPr>
                <w:szCs w:val="18"/>
              </w:rPr>
              <w:t>n.a.</w:t>
            </w:r>
          </w:p>
        </w:tc>
      </w:tr>
      <w:tr w:rsidR="002F23A6" w:rsidRPr="008A68B4" w14:paraId="2B090C6D" w14:textId="77777777" w:rsidTr="003F0691">
        <w:trPr>
          <w:jc w:val="center"/>
        </w:trPr>
        <w:tc>
          <w:tcPr>
            <w:tcW w:w="1568" w:type="dxa"/>
          </w:tcPr>
          <w:p w14:paraId="01E3ADA5" w14:textId="77777777" w:rsidR="002F23A6" w:rsidRPr="008A68B4" w:rsidRDefault="002F23A6" w:rsidP="002847F6">
            <w:pPr>
              <w:pStyle w:val="TAL"/>
              <w:keepNext w:val="0"/>
              <w:rPr>
                <w:b/>
                <w:szCs w:val="18"/>
              </w:rPr>
            </w:pPr>
            <w:r w:rsidRPr="008A68B4">
              <w:rPr>
                <w:b/>
                <w:szCs w:val="18"/>
              </w:rPr>
              <w:t>Return Value</w:t>
            </w:r>
          </w:p>
        </w:tc>
        <w:tc>
          <w:tcPr>
            <w:tcW w:w="8207" w:type="dxa"/>
          </w:tcPr>
          <w:p w14:paraId="1689442C" w14:textId="77777777" w:rsidR="002F23A6" w:rsidRPr="008A68B4" w:rsidRDefault="002F23A6" w:rsidP="002847F6">
            <w:pPr>
              <w:pStyle w:val="TAL"/>
              <w:keepNext w:val="0"/>
              <w:rPr>
                <w:szCs w:val="18"/>
              </w:rPr>
            </w:pPr>
            <w:r w:rsidRPr="008A68B4">
              <w:rPr>
                <w:szCs w:val="18"/>
              </w:rPr>
              <w:t xml:space="preserve">The return status of the </w:t>
            </w:r>
            <w:r w:rsidRPr="008A68B4">
              <w:rPr>
                <w:rFonts w:ascii="Courier New" w:hAnsi="Courier New"/>
                <w:szCs w:val="18"/>
              </w:rPr>
              <w:t>triRaiseBC</w:t>
            </w:r>
            <w:r w:rsidRPr="008A68B4">
              <w:rPr>
                <w:szCs w:val="18"/>
              </w:rPr>
              <w:t xml:space="preserve"> 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2F23A6" w:rsidRPr="008A68B4" w14:paraId="4433986B" w14:textId="77777777" w:rsidTr="003F0691">
        <w:trPr>
          <w:jc w:val="center"/>
        </w:trPr>
        <w:tc>
          <w:tcPr>
            <w:tcW w:w="1568" w:type="dxa"/>
          </w:tcPr>
          <w:p w14:paraId="152E842C" w14:textId="77777777" w:rsidR="002F23A6" w:rsidRPr="008A68B4" w:rsidRDefault="002F23A6" w:rsidP="002847F6">
            <w:pPr>
              <w:pStyle w:val="TAL"/>
              <w:keepNext w:val="0"/>
              <w:rPr>
                <w:b/>
                <w:szCs w:val="18"/>
              </w:rPr>
            </w:pPr>
            <w:r w:rsidRPr="008A68B4">
              <w:rPr>
                <w:b/>
                <w:szCs w:val="18"/>
              </w:rPr>
              <w:t>Constraints</w:t>
            </w:r>
          </w:p>
        </w:tc>
        <w:tc>
          <w:tcPr>
            <w:tcW w:w="8207" w:type="dxa"/>
          </w:tcPr>
          <w:p w14:paraId="349145E8" w14:textId="77777777" w:rsidR="002F23A6" w:rsidRPr="008A68B4" w:rsidRDefault="002F23A6" w:rsidP="002847F6">
            <w:pPr>
              <w:pStyle w:val="TAL"/>
              <w:keepNext w:val="0"/>
              <w:rPr>
                <w:szCs w:val="18"/>
              </w:rPr>
            </w:pPr>
            <w:r w:rsidRPr="008A68B4">
              <w:rPr>
                <w:szCs w:val="18"/>
              </w:rPr>
              <w:t>This operation is called by the TE when it executes a TTCN</w:t>
            </w:r>
            <w:r w:rsidRPr="008A68B4">
              <w:rPr>
                <w:szCs w:val="18"/>
              </w:rPr>
              <w:noBreakHyphen/>
              <w:t>3 broadcast raise operation on a component port that has been mapped to a TSI port. This operation is called by the TE for all TTCN</w:t>
            </w:r>
            <w:r w:rsidRPr="008A68B4">
              <w:rPr>
                <w:szCs w:val="18"/>
              </w:rPr>
              <w:noBreakHyphen/>
              <w:t>3 raise operations if no system component has been specified for a test case, i.e. only a MTC test component is created for a test case.</w:t>
            </w:r>
          </w:p>
        </w:tc>
      </w:tr>
      <w:tr w:rsidR="002F23A6" w:rsidRPr="008A68B4" w14:paraId="1CFCD734" w14:textId="77777777" w:rsidTr="003F0691">
        <w:trPr>
          <w:jc w:val="center"/>
        </w:trPr>
        <w:tc>
          <w:tcPr>
            <w:tcW w:w="1568" w:type="dxa"/>
          </w:tcPr>
          <w:p w14:paraId="0A6B111F" w14:textId="77777777" w:rsidR="002F23A6" w:rsidRPr="008A68B4" w:rsidRDefault="002F23A6" w:rsidP="002847F6">
            <w:pPr>
              <w:pStyle w:val="TAL"/>
              <w:keepNext w:val="0"/>
              <w:rPr>
                <w:b/>
                <w:szCs w:val="18"/>
              </w:rPr>
            </w:pPr>
            <w:r w:rsidRPr="008A68B4">
              <w:rPr>
                <w:b/>
                <w:szCs w:val="18"/>
              </w:rPr>
              <w:t>Effect</w:t>
            </w:r>
          </w:p>
        </w:tc>
        <w:tc>
          <w:tcPr>
            <w:tcW w:w="8207" w:type="dxa"/>
          </w:tcPr>
          <w:p w14:paraId="487C9A58" w14:textId="4C12A07C" w:rsidR="002F23A6" w:rsidRPr="008A68B4" w:rsidRDefault="002F23A6" w:rsidP="002847F6">
            <w:pPr>
              <w:pStyle w:val="TAL"/>
              <w:keepNext w:val="0"/>
              <w:rPr>
                <w:szCs w:val="18"/>
              </w:rPr>
            </w:pPr>
            <w:r w:rsidRPr="008A68B4">
              <w:rPr>
                <w:szCs w:val="18"/>
              </w:rPr>
              <w:t xml:space="preserve">On invocation of this operation the SA can raise and broadcast an exception to procedure calls corresponding to the signature identifier </w:t>
            </w:r>
            <w:r w:rsidRPr="008A68B4">
              <w:rPr>
                <w:rFonts w:ascii="Courier New" w:hAnsi="Courier New"/>
                <w:szCs w:val="18"/>
              </w:rPr>
              <w:t>signatureId</w:t>
            </w:r>
            <w:r w:rsidRPr="008A68B4">
              <w:rPr>
                <w:szCs w:val="18"/>
              </w:rPr>
              <w:t xml:space="preserve"> and the TSI port </w:t>
            </w:r>
            <w:r w:rsidRPr="008A68B4">
              <w:rPr>
                <w:rFonts w:ascii="Courier New" w:hAnsi="Courier New"/>
                <w:szCs w:val="18"/>
              </w:rPr>
              <w:t>tsiPortId</w:t>
            </w:r>
            <w:r w:rsidRPr="008A68B4">
              <w:rPr>
                <w:szCs w:val="18"/>
              </w:rPr>
              <w:t>.</w:t>
            </w:r>
          </w:p>
          <w:p w14:paraId="6F39F1C4" w14:textId="77777777" w:rsidR="002F23A6" w:rsidRPr="008A68B4" w:rsidRDefault="002F23A6" w:rsidP="002847F6">
            <w:pPr>
              <w:pStyle w:val="TAL"/>
              <w:keepNext w:val="0"/>
              <w:rPr>
                <w:szCs w:val="18"/>
              </w:rPr>
            </w:pPr>
            <w:r w:rsidRPr="008A68B4">
              <w:rPr>
                <w:szCs w:val="18"/>
              </w:rPr>
              <w:t xml:space="preserve">The </w:t>
            </w:r>
            <w:r w:rsidRPr="008A68B4">
              <w:rPr>
                <w:rFonts w:ascii="Courier New" w:hAnsi="Courier New"/>
                <w:szCs w:val="18"/>
              </w:rPr>
              <w:t>triRaiseBC</w:t>
            </w:r>
            <w:r w:rsidRPr="008A68B4">
              <w:rPr>
                <w:szCs w:val="18"/>
              </w:rPr>
              <w:t xml:space="preserve"> operation returns </w:t>
            </w:r>
            <w:r w:rsidRPr="008A68B4">
              <w:rPr>
                <w:i/>
                <w:szCs w:val="18"/>
              </w:rPr>
              <w:t>TRI_OK</w:t>
            </w:r>
            <w:r w:rsidRPr="008A68B4">
              <w:rPr>
                <w:szCs w:val="18"/>
              </w:rPr>
              <w:t xml:space="preserve"> on successful execution of the operation, </w:t>
            </w:r>
            <w:r w:rsidRPr="008A68B4">
              <w:rPr>
                <w:i/>
                <w:szCs w:val="18"/>
              </w:rPr>
              <w:t>TRI_Error</w:t>
            </w:r>
            <w:r w:rsidRPr="008A68B4">
              <w:rPr>
                <w:szCs w:val="18"/>
              </w:rPr>
              <w:t xml:space="preserve"> otherwise.</w:t>
            </w:r>
          </w:p>
        </w:tc>
      </w:tr>
    </w:tbl>
    <w:p w14:paraId="54B3E379" w14:textId="77777777" w:rsidR="002F23A6" w:rsidRPr="008A68B4" w:rsidRDefault="002F23A6" w:rsidP="00A7430B">
      <w:pPr>
        <w:pStyle w:val="H6"/>
      </w:pPr>
      <w:r w:rsidRPr="008A68B4">
        <w:lastRenderedPageBreak/>
        <w:t>5.5.4.9</w:t>
      </w:r>
      <w:r w:rsidRPr="008A68B4">
        <w:tab/>
      </w:r>
      <w:proofErr w:type="gramStart"/>
      <w:r w:rsidRPr="008A68B4">
        <w:t>triRaiseMC</w:t>
      </w:r>
      <w:proofErr w:type="gramEnd"/>
      <w:r w:rsidRPr="008A68B4">
        <w:t xml:space="preserve"> </w:t>
      </w:r>
      <w:r w:rsidRPr="008A68B4">
        <w:sym w:font="Wingdings" w:char="F0E0"/>
      </w:r>
      <w:r w:rsidRPr="008A68B4">
        <w:t xml:space="preserve"> xtriRaiseMC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F23A6" w:rsidRPr="008A68B4" w14:paraId="22B232B1" w14:textId="77777777" w:rsidTr="003F0691">
        <w:trPr>
          <w:jc w:val="center"/>
        </w:trPr>
        <w:tc>
          <w:tcPr>
            <w:tcW w:w="1568" w:type="dxa"/>
          </w:tcPr>
          <w:p w14:paraId="142A7040" w14:textId="77777777" w:rsidR="002F23A6" w:rsidRPr="008A68B4" w:rsidRDefault="002F23A6" w:rsidP="003F0691">
            <w:pPr>
              <w:pStyle w:val="TAL"/>
              <w:rPr>
                <w:b/>
              </w:rPr>
            </w:pPr>
            <w:r w:rsidRPr="008A68B4">
              <w:rPr>
                <w:b/>
              </w:rPr>
              <w:t>Signature</w:t>
            </w:r>
          </w:p>
        </w:tc>
        <w:tc>
          <w:tcPr>
            <w:tcW w:w="8207" w:type="dxa"/>
          </w:tcPr>
          <w:p w14:paraId="3B21122E" w14:textId="77777777" w:rsidR="002F23A6" w:rsidRPr="008A68B4" w:rsidRDefault="002F23A6" w:rsidP="008F443B">
            <w:pPr>
              <w:spacing w:after="0"/>
              <w:rPr>
                <w:rFonts w:ascii="Courier New" w:hAnsi="Courier New" w:cs="Courier New"/>
                <w:sz w:val="18"/>
                <w:szCs w:val="18"/>
              </w:rPr>
            </w:pPr>
            <w:r w:rsidRPr="008A68B4">
              <w:rPr>
                <w:rFonts w:ascii="Courier New" w:hAnsi="Courier New" w:cs="Courier New"/>
                <w:sz w:val="18"/>
                <w:szCs w:val="18"/>
              </w:rPr>
              <w:t xml:space="preserve">TriStatusType </w:t>
            </w:r>
            <w:r w:rsidR="00B124D0" w:rsidRPr="008A68B4">
              <w:rPr>
                <w:rFonts w:ascii="Courier New" w:hAnsi="Courier New" w:cs="Courier New"/>
                <w:sz w:val="18"/>
                <w:szCs w:val="18"/>
              </w:rPr>
              <w:t>x</w:t>
            </w:r>
            <w:r w:rsidRPr="008A68B4">
              <w:rPr>
                <w:rFonts w:ascii="Courier New" w:hAnsi="Courier New" w:cs="Courier New"/>
                <w:sz w:val="18"/>
                <w:szCs w:val="18"/>
              </w:rPr>
              <w:t>triRaiseMC(in TriComponentIdType componentId,</w:t>
            </w:r>
          </w:p>
          <w:p w14:paraId="7EC33AC2" w14:textId="77777777" w:rsidR="002F23A6" w:rsidRPr="008A68B4" w:rsidRDefault="002F23A6" w:rsidP="00732108">
            <w:pPr>
              <w:pStyle w:val="TAL"/>
              <w:ind w:left="2253"/>
              <w:rPr>
                <w:szCs w:val="18"/>
              </w:rPr>
            </w:pPr>
            <w:r w:rsidRPr="008A68B4">
              <w:rPr>
                <w:rFonts w:ascii="Courier New" w:hAnsi="Courier New"/>
                <w:szCs w:val="18"/>
              </w:rPr>
              <w:t>in TriPortIdType tsiPortId,</w:t>
            </w:r>
            <w:r w:rsidRPr="008A68B4">
              <w:rPr>
                <w:rFonts w:ascii="Courier New" w:hAnsi="Courier New"/>
                <w:szCs w:val="18"/>
              </w:rPr>
              <w:br/>
              <w:t xml:space="preserve">in </w:t>
            </w:r>
            <w:r w:rsidR="00624657" w:rsidRPr="008A68B4">
              <w:rPr>
                <w:rFonts w:ascii="Courier New" w:hAnsi="Courier New"/>
                <w:szCs w:val="18"/>
              </w:rPr>
              <w:t>TciValueList</w:t>
            </w:r>
            <w:r w:rsidR="00713195" w:rsidRPr="008A68B4">
              <w:rPr>
                <w:rFonts w:ascii="Courier New" w:hAnsi="Courier New"/>
                <w:szCs w:val="18"/>
              </w:rPr>
              <w:t xml:space="preserve"> </w:t>
            </w:r>
            <w:r w:rsidRPr="008A68B4">
              <w:rPr>
                <w:rFonts w:ascii="Courier New" w:hAnsi="Courier New"/>
                <w:szCs w:val="18"/>
              </w:rPr>
              <w:t>SUTaddresses,</w:t>
            </w:r>
            <w:r w:rsidRPr="008A68B4">
              <w:rPr>
                <w:rFonts w:ascii="Courier New" w:hAnsi="Courier New"/>
                <w:szCs w:val="18"/>
              </w:rPr>
              <w:br/>
              <w:t>in TriSignatureIdType signatureId,</w:t>
            </w:r>
            <w:r w:rsidRPr="008A68B4">
              <w:rPr>
                <w:rFonts w:ascii="Courier New" w:hAnsi="Courier New"/>
                <w:szCs w:val="18"/>
              </w:rPr>
              <w:br/>
              <w:t xml:space="preserve">in </w:t>
            </w:r>
            <w:r w:rsidR="00370626" w:rsidRPr="008A68B4">
              <w:rPr>
                <w:rFonts w:ascii="Courier New" w:hAnsi="Courier New"/>
                <w:szCs w:val="18"/>
              </w:rPr>
              <w:t xml:space="preserve">Value </w:t>
            </w:r>
            <w:r w:rsidRPr="008A68B4">
              <w:rPr>
                <w:rFonts w:ascii="Courier New" w:hAnsi="Courier New"/>
                <w:szCs w:val="18"/>
              </w:rPr>
              <w:t>exc)</w:t>
            </w:r>
          </w:p>
        </w:tc>
      </w:tr>
      <w:tr w:rsidR="002F23A6" w:rsidRPr="008A68B4" w14:paraId="2B7BB29C" w14:textId="77777777" w:rsidTr="003F0691">
        <w:trPr>
          <w:jc w:val="center"/>
        </w:trPr>
        <w:tc>
          <w:tcPr>
            <w:tcW w:w="1568" w:type="dxa"/>
          </w:tcPr>
          <w:p w14:paraId="294F80DA" w14:textId="77777777" w:rsidR="002F23A6" w:rsidRPr="008A68B4" w:rsidRDefault="002F23A6" w:rsidP="003F0691">
            <w:pPr>
              <w:pStyle w:val="TAL"/>
              <w:rPr>
                <w:b/>
              </w:rPr>
            </w:pPr>
            <w:r w:rsidRPr="008A68B4">
              <w:rPr>
                <w:b/>
              </w:rPr>
              <w:t xml:space="preserve">In Parameters </w:t>
            </w:r>
          </w:p>
        </w:tc>
        <w:tc>
          <w:tcPr>
            <w:tcW w:w="8207" w:type="dxa"/>
          </w:tcPr>
          <w:p w14:paraId="6A0EE8C9" w14:textId="77777777" w:rsidR="002F23A6" w:rsidRPr="008A68B4" w:rsidRDefault="002F23A6" w:rsidP="003F0691">
            <w:pPr>
              <w:pStyle w:val="TAL"/>
              <w:tabs>
                <w:tab w:val="left" w:pos="1733"/>
              </w:tabs>
              <w:rPr>
                <w:szCs w:val="18"/>
              </w:rPr>
            </w:pPr>
            <w:r w:rsidRPr="008A68B4">
              <w:rPr>
                <w:rFonts w:ascii="Courier New" w:hAnsi="Courier New"/>
                <w:szCs w:val="18"/>
              </w:rPr>
              <w:t>componentId</w:t>
            </w:r>
            <w:r w:rsidRPr="008A68B4">
              <w:rPr>
                <w:szCs w:val="18"/>
              </w:rPr>
              <w:tab/>
              <w:t>identifier of the test component raising the exception</w:t>
            </w:r>
          </w:p>
          <w:p w14:paraId="59054CB2" w14:textId="77777777" w:rsidR="002F23A6" w:rsidRPr="008A68B4" w:rsidRDefault="002F23A6" w:rsidP="003F0691">
            <w:pPr>
              <w:pStyle w:val="SignatureDefCont"/>
              <w:keepNext w:val="0"/>
              <w:keepLines/>
              <w:numPr>
                <w:ilvl w:val="12"/>
                <w:numId w:val="0"/>
              </w:numPr>
              <w:tabs>
                <w:tab w:val="clear" w:pos="1716"/>
              </w:tabs>
              <w:ind w:left="1733" w:hanging="1733"/>
              <w:rPr>
                <w:rFonts w:ascii="Arial" w:hAnsi="Arial" w:cs="Arial"/>
                <w:sz w:val="18"/>
                <w:szCs w:val="18"/>
                <w:lang w:val="en-GB"/>
              </w:rPr>
            </w:pPr>
            <w:r w:rsidRPr="008A68B4">
              <w:rPr>
                <w:rFonts w:ascii="Courier New" w:hAnsi="Courier New"/>
                <w:sz w:val="18"/>
                <w:szCs w:val="18"/>
                <w:lang w:val="en-GB"/>
              </w:rPr>
              <w:t>tsiPortId</w:t>
            </w:r>
            <w:r w:rsidRPr="008A68B4">
              <w:rPr>
                <w:sz w:val="18"/>
                <w:szCs w:val="18"/>
                <w:lang w:val="en-GB"/>
              </w:rPr>
              <w:tab/>
            </w:r>
            <w:r w:rsidRPr="008A68B4">
              <w:rPr>
                <w:rFonts w:ascii="Arial" w:hAnsi="Arial" w:cs="Arial"/>
                <w:sz w:val="18"/>
                <w:szCs w:val="18"/>
                <w:lang w:val="en-GB"/>
              </w:rPr>
              <w:t>identifier of the test system interface port via which the exception is sent to the SUT Adaptor</w:t>
            </w:r>
          </w:p>
          <w:p w14:paraId="3B5C3529" w14:textId="77777777" w:rsidR="002F23A6" w:rsidRPr="008A68B4" w:rsidRDefault="00CE0246" w:rsidP="003F0691">
            <w:pPr>
              <w:pStyle w:val="SignatureDefCont"/>
              <w:keepNext w:val="0"/>
              <w:keepLines/>
              <w:numPr>
                <w:ilvl w:val="12"/>
                <w:numId w:val="0"/>
              </w:numPr>
              <w:ind w:left="1753" w:hanging="1753"/>
              <w:rPr>
                <w:sz w:val="18"/>
                <w:szCs w:val="18"/>
                <w:lang w:val="en-GB"/>
              </w:rPr>
            </w:pPr>
            <w:r w:rsidRPr="008A68B4">
              <w:rPr>
                <w:rFonts w:ascii="Courier New" w:hAnsi="Courier New"/>
                <w:szCs w:val="18"/>
                <w:lang w:val="en-GB"/>
              </w:rPr>
              <w:t>SUTaddresses</w:t>
            </w:r>
            <w:r w:rsidR="002F23A6" w:rsidRPr="008A68B4">
              <w:rPr>
                <w:sz w:val="18"/>
                <w:szCs w:val="18"/>
                <w:lang w:val="en-GB"/>
              </w:rPr>
              <w:tab/>
            </w:r>
            <w:r w:rsidR="002F23A6" w:rsidRPr="008A68B4">
              <w:rPr>
                <w:rFonts w:ascii="Arial" w:hAnsi="Arial" w:cs="Arial"/>
                <w:sz w:val="18"/>
                <w:szCs w:val="18"/>
                <w:lang w:val="en-GB"/>
              </w:rPr>
              <w:t>destination addresses within the SUT</w:t>
            </w:r>
          </w:p>
          <w:p w14:paraId="5B704055" w14:textId="77777777" w:rsidR="002F23A6" w:rsidRPr="008A68B4" w:rsidRDefault="002F23A6" w:rsidP="003F0691">
            <w:pPr>
              <w:pStyle w:val="SignatureDefCont"/>
              <w:keepNext w:val="0"/>
              <w:keepLines/>
              <w:numPr>
                <w:ilvl w:val="12"/>
                <w:numId w:val="0"/>
              </w:numPr>
              <w:tabs>
                <w:tab w:val="clear" w:pos="1716"/>
                <w:tab w:val="left" w:pos="5985"/>
              </w:tabs>
              <w:ind w:left="1753" w:hanging="1753"/>
              <w:rPr>
                <w:rFonts w:ascii="Arial" w:hAnsi="Arial" w:cs="Arial"/>
                <w:sz w:val="18"/>
                <w:szCs w:val="18"/>
                <w:lang w:val="en-GB"/>
              </w:rPr>
            </w:pPr>
            <w:r w:rsidRPr="008A68B4">
              <w:rPr>
                <w:rFonts w:ascii="Courier New" w:hAnsi="Courier New"/>
                <w:sz w:val="18"/>
                <w:szCs w:val="18"/>
                <w:lang w:val="en-GB"/>
              </w:rPr>
              <w:t>signatureId</w:t>
            </w:r>
            <w:r w:rsidRPr="008A68B4">
              <w:rPr>
                <w:sz w:val="18"/>
                <w:szCs w:val="18"/>
                <w:lang w:val="en-GB"/>
              </w:rPr>
              <w:tab/>
            </w:r>
            <w:r w:rsidRPr="008A68B4">
              <w:rPr>
                <w:rFonts w:ascii="Arial" w:hAnsi="Arial" w:cs="Arial"/>
                <w:sz w:val="18"/>
                <w:szCs w:val="18"/>
                <w:lang w:val="en-GB"/>
              </w:rPr>
              <w:t>identifier of the signature of the procedure call which the exception is associated with</w:t>
            </w:r>
          </w:p>
          <w:p w14:paraId="7C60DFEE" w14:textId="77777777" w:rsidR="002F23A6" w:rsidRPr="008A68B4" w:rsidRDefault="002F23A6" w:rsidP="00AF1C7D">
            <w:pPr>
              <w:pStyle w:val="TAL"/>
              <w:ind w:left="1753" w:hanging="1753"/>
              <w:rPr>
                <w:szCs w:val="18"/>
              </w:rPr>
            </w:pPr>
            <w:r w:rsidRPr="008A68B4">
              <w:rPr>
                <w:rFonts w:ascii="Courier New" w:hAnsi="Courier New"/>
                <w:szCs w:val="18"/>
              </w:rPr>
              <w:t>exc</w:t>
            </w:r>
            <w:r w:rsidRPr="008A68B4">
              <w:rPr>
                <w:szCs w:val="18"/>
              </w:rPr>
              <w:tab/>
            </w:r>
            <w:r w:rsidRPr="008A68B4">
              <w:rPr>
                <w:rFonts w:cs="Arial"/>
                <w:szCs w:val="18"/>
              </w:rPr>
              <w:t>the exception</w:t>
            </w:r>
          </w:p>
        </w:tc>
      </w:tr>
      <w:tr w:rsidR="002F23A6" w:rsidRPr="008A68B4" w14:paraId="32558732" w14:textId="77777777" w:rsidTr="003F0691">
        <w:trPr>
          <w:jc w:val="center"/>
        </w:trPr>
        <w:tc>
          <w:tcPr>
            <w:tcW w:w="1568" w:type="dxa"/>
          </w:tcPr>
          <w:p w14:paraId="437FDBF8" w14:textId="77777777" w:rsidR="002F23A6" w:rsidRPr="008A68B4" w:rsidRDefault="002F23A6" w:rsidP="003F0691">
            <w:pPr>
              <w:pStyle w:val="TAL"/>
              <w:rPr>
                <w:b/>
              </w:rPr>
            </w:pPr>
            <w:r w:rsidRPr="008A68B4">
              <w:rPr>
                <w:b/>
              </w:rPr>
              <w:t>Out Parameters</w:t>
            </w:r>
          </w:p>
        </w:tc>
        <w:tc>
          <w:tcPr>
            <w:tcW w:w="8207" w:type="dxa"/>
          </w:tcPr>
          <w:p w14:paraId="1B269602" w14:textId="77777777" w:rsidR="002F23A6" w:rsidRPr="008A68B4" w:rsidRDefault="002F23A6" w:rsidP="003F0691">
            <w:pPr>
              <w:pStyle w:val="TAL"/>
              <w:rPr>
                <w:szCs w:val="18"/>
              </w:rPr>
            </w:pPr>
            <w:r w:rsidRPr="008A68B4">
              <w:rPr>
                <w:szCs w:val="18"/>
              </w:rPr>
              <w:t>n.a.</w:t>
            </w:r>
          </w:p>
        </w:tc>
      </w:tr>
      <w:tr w:rsidR="002F23A6" w:rsidRPr="008A68B4" w14:paraId="1D12EAF3" w14:textId="77777777" w:rsidTr="003F0691">
        <w:trPr>
          <w:jc w:val="center"/>
        </w:trPr>
        <w:tc>
          <w:tcPr>
            <w:tcW w:w="1568" w:type="dxa"/>
          </w:tcPr>
          <w:p w14:paraId="1630530C" w14:textId="77777777" w:rsidR="002F23A6" w:rsidRPr="008A68B4" w:rsidRDefault="002F23A6" w:rsidP="003F0691">
            <w:pPr>
              <w:pStyle w:val="TAL"/>
              <w:rPr>
                <w:b/>
              </w:rPr>
            </w:pPr>
            <w:r w:rsidRPr="008A68B4">
              <w:rPr>
                <w:b/>
              </w:rPr>
              <w:t>Return Value</w:t>
            </w:r>
          </w:p>
        </w:tc>
        <w:tc>
          <w:tcPr>
            <w:tcW w:w="8207" w:type="dxa"/>
          </w:tcPr>
          <w:p w14:paraId="56EEAA95" w14:textId="77777777" w:rsidR="002F23A6" w:rsidRPr="008A68B4" w:rsidRDefault="002F23A6" w:rsidP="003F0691">
            <w:pPr>
              <w:pStyle w:val="TAL"/>
              <w:rPr>
                <w:szCs w:val="18"/>
              </w:rPr>
            </w:pPr>
            <w:r w:rsidRPr="008A68B4">
              <w:rPr>
                <w:szCs w:val="18"/>
              </w:rPr>
              <w:t xml:space="preserve">The return status of the </w:t>
            </w:r>
            <w:r w:rsidRPr="008A68B4">
              <w:rPr>
                <w:rFonts w:ascii="Courier New" w:hAnsi="Courier New"/>
                <w:szCs w:val="18"/>
              </w:rPr>
              <w:t>triRaiseMC</w:t>
            </w:r>
            <w:r w:rsidRPr="008A68B4">
              <w:rPr>
                <w:szCs w:val="18"/>
              </w:rPr>
              <w:t xml:space="preserve"> 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2F23A6" w:rsidRPr="008A68B4" w14:paraId="3F74AE02" w14:textId="77777777" w:rsidTr="003F0691">
        <w:trPr>
          <w:jc w:val="center"/>
        </w:trPr>
        <w:tc>
          <w:tcPr>
            <w:tcW w:w="1568" w:type="dxa"/>
          </w:tcPr>
          <w:p w14:paraId="79CC376D" w14:textId="77777777" w:rsidR="002F23A6" w:rsidRPr="008A68B4" w:rsidRDefault="002F23A6" w:rsidP="003F0691">
            <w:pPr>
              <w:pStyle w:val="TAL"/>
              <w:rPr>
                <w:b/>
              </w:rPr>
            </w:pPr>
            <w:r w:rsidRPr="008A68B4">
              <w:rPr>
                <w:b/>
              </w:rPr>
              <w:t>Constraints</w:t>
            </w:r>
          </w:p>
        </w:tc>
        <w:tc>
          <w:tcPr>
            <w:tcW w:w="8207" w:type="dxa"/>
          </w:tcPr>
          <w:p w14:paraId="2A7757EB" w14:textId="77777777" w:rsidR="002F23A6" w:rsidRPr="008A68B4" w:rsidRDefault="002F23A6" w:rsidP="003F0691">
            <w:pPr>
              <w:pStyle w:val="TAL"/>
              <w:rPr>
                <w:szCs w:val="18"/>
              </w:rPr>
            </w:pPr>
            <w:r w:rsidRPr="008A68B4">
              <w:rPr>
                <w:szCs w:val="18"/>
              </w:rPr>
              <w:t>This operation is called by the TE when it executes a TTCN</w:t>
            </w:r>
            <w:r w:rsidRPr="008A68B4">
              <w:rPr>
                <w:szCs w:val="18"/>
              </w:rPr>
              <w:noBreakHyphen/>
              <w:t>3 multicast raise operation on a component port that has been mapped to a TSI port. This operation is called by the TE for all TTCN</w:t>
            </w:r>
            <w:r w:rsidRPr="008A68B4">
              <w:rPr>
                <w:szCs w:val="18"/>
              </w:rPr>
              <w:noBreakHyphen/>
              <w:t>3 raise operations if no system component has been specified for a test case, i.e. only a MTC test component is created for a test case.</w:t>
            </w:r>
          </w:p>
        </w:tc>
      </w:tr>
      <w:tr w:rsidR="002F23A6" w:rsidRPr="008A68B4" w14:paraId="30B5B183" w14:textId="77777777" w:rsidTr="003F0691">
        <w:trPr>
          <w:jc w:val="center"/>
        </w:trPr>
        <w:tc>
          <w:tcPr>
            <w:tcW w:w="1568" w:type="dxa"/>
          </w:tcPr>
          <w:p w14:paraId="7A44622F" w14:textId="77777777" w:rsidR="002F23A6" w:rsidRPr="008A68B4" w:rsidRDefault="002F23A6" w:rsidP="003F0691">
            <w:pPr>
              <w:pStyle w:val="TAL"/>
              <w:rPr>
                <w:b/>
              </w:rPr>
            </w:pPr>
            <w:r w:rsidRPr="008A68B4">
              <w:rPr>
                <w:b/>
              </w:rPr>
              <w:t>Effect</w:t>
            </w:r>
          </w:p>
        </w:tc>
        <w:tc>
          <w:tcPr>
            <w:tcW w:w="8207" w:type="dxa"/>
          </w:tcPr>
          <w:p w14:paraId="2C778EA6" w14:textId="77777777" w:rsidR="002F23A6" w:rsidRPr="008A68B4" w:rsidRDefault="002F23A6" w:rsidP="003F0691">
            <w:pPr>
              <w:pStyle w:val="TAL"/>
              <w:rPr>
                <w:szCs w:val="18"/>
              </w:rPr>
            </w:pPr>
            <w:r w:rsidRPr="008A68B4">
              <w:rPr>
                <w:szCs w:val="18"/>
              </w:rPr>
              <w:t xml:space="preserve">On invocation of this operation the SA can raise and multicast an exception to a procedure calls corresponding to the signature identifier </w:t>
            </w:r>
            <w:r w:rsidRPr="008A68B4">
              <w:rPr>
                <w:rFonts w:ascii="Courier New" w:hAnsi="Courier New"/>
                <w:szCs w:val="18"/>
              </w:rPr>
              <w:t>signatureId</w:t>
            </w:r>
            <w:r w:rsidRPr="008A68B4">
              <w:rPr>
                <w:szCs w:val="18"/>
              </w:rPr>
              <w:t xml:space="preserve"> and the TSI port </w:t>
            </w:r>
            <w:r w:rsidRPr="008A68B4">
              <w:rPr>
                <w:rFonts w:ascii="Courier New" w:hAnsi="Courier New"/>
                <w:szCs w:val="18"/>
              </w:rPr>
              <w:t>tsiPortId</w:t>
            </w:r>
            <w:r w:rsidRPr="008A68B4">
              <w:rPr>
                <w:szCs w:val="18"/>
              </w:rPr>
              <w:t xml:space="preserve">. </w:t>
            </w:r>
          </w:p>
          <w:p w14:paraId="01A84D9A" w14:textId="77777777" w:rsidR="002F23A6" w:rsidRPr="008A68B4" w:rsidRDefault="002F23A6" w:rsidP="003F0691">
            <w:pPr>
              <w:pStyle w:val="TAL"/>
              <w:rPr>
                <w:szCs w:val="18"/>
              </w:rPr>
            </w:pPr>
            <w:r w:rsidRPr="008A68B4">
              <w:rPr>
                <w:szCs w:val="18"/>
              </w:rPr>
              <w:t xml:space="preserve">The </w:t>
            </w:r>
            <w:r w:rsidRPr="008A68B4">
              <w:rPr>
                <w:rFonts w:ascii="Courier New" w:hAnsi="Courier New"/>
                <w:szCs w:val="18"/>
              </w:rPr>
              <w:t>triRaiseMC</w:t>
            </w:r>
            <w:r w:rsidRPr="008A68B4">
              <w:rPr>
                <w:szCs w:val="18"/>
              </w:rPr>
              <w:t xml:space="preserve"> operation returns </w:t>
            </w:r>
            <w:r w:rsidRPr="008A68B4">
              <w:rPr>
                <w:i/>
                <w:szCs w:val="18"/>
              </w:rPr>
              <w:t>TRI_OK</w:t>
            </w:r>
            <w:r w:rsidRPr="008A68B4">
              <w:rPr>
                <w:szCs w:val="18"/>
              </w:rPr>
              <w:t xml:space="preserve"> on successful execution of the operation, </w:t>
            </w:r>
            <w:r w:rsidRPr="008A68B4">
              <w:rPr>
                <w:i/>
                <w:szCs w:val="18"/>
              </w:rPr>
              <w:t>TRI_Error</w:t>
            </w:r>
            <w:r w:rsidRPr="008A68B4">
              <w:rPr>
                <w:szCs w:val="18"/>
              </w:rPr>
              <w:t xml:space="preserve"> otherwise.</w:t>
            </w:r>
          </w:p>
        </w:tc>
      </w:tr>
    </w:tbl>
    <w:p w14:paraId="4567BAA5" w14:textId="77777777" w:rsidR="002F23A6" w:rsidRPr="008A68B4" w:rsidRDefault="002F23A6" w:rsidP="002F23A6"/>
    <w:p w14:paraId="377018EE" w14:textId="77777777" w:rsidR="002F23A6" w:rsidRPr="008A68B4" w:rsidRDefault="002F23A6" w:rsidP="00A74DFE">
      <w:pPr>
        <w:pStyle w:val="H6"/>
        <w:keepNext w:val="0"/>
      </w:pPr>
      <w:r w:rsidRPr="008A68B4">
        <w:t>5.5.4.10</w:t>
      </w:r>
      <w:r w:rsidRPr="008A68B4">
        <w:tab/>
        <w:t xml:space="preserve">triEnqueueCall </w:t>
      </w:r>
      <w:r w:rsidRPr="008A68B4">
        <w:sym w:font="Wingdings" w:char="F0E0"/>
      </w:r>
      <w:r w:rsidRPr="008A68B4">
        <w:t xml:space="preserve"> xtriEnqueueCall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F23A6" w:rsidRPr="008A68B4" w14:paraId="5FF748C9" w14:textId="77777777" w:rsidTr="003F0691">
        <w:trPr>
          <w:jc w:val="center"/>
        </w:trPr>
        <w:tc>
          <w:tcPr>
            <w:tcW w:w="1568" w:type="dxa"/>
          </w:tcPr>
          <w:p w14:paraId="62794178" w14:textId="77777777" w:rsidR="002F23A6" w:rsidRPr="008A68B4" w:rsidRDefault="002F23A6" w:rsidP="00A74DFE">
            <w:pPr>
              <w:pStyle w:val="TAL"/>
              <w:keepNext w:val="0"/>
              <w:rPr>
                <w:b/>
              </w:rPr>
            </w:pPr>
            <w:r w:rsidRPr="008A68B4">
              <w:rPr>
                <w:b/>
              </w:rPr>
              <w:t>Signature</w:t>
            </w:r>
          </w:p>
        </w:tc>
        <w:tc>
          <w:tcPr>
            <w:tcW w:w="8207" w:type="dxa"/>
          </w:tcPr>
          <w:p w14:paraId="60D17EB8" w14:textId="77777777" w:rsidR="002F23A6" w:rsidRPr="008A68B4" w:rsidRDefault="002F23A6" w:rsidP="00A74DFE">
            <w:pPr>
              <w:pStyle w:val="TAL"/>
              <w:keepNext w:val="0"/>
              <w:ind w:left="1874" w:hanging="1874"/>
              <w:rPr>
                <w:szCs w:val="18"/>
              </w:rPr>
            </w:pPr>
            <w:r w:rsidRPr="008A68B4">
              <w:rPr>
                <w:rFonts w:ascii="Courier New" w:hAnsi="Courier New"/>
                <w:szCs w:val="18"/>
              </w:rPr>
              <w:t xml:space="preserve">void </w:t>
            </w:r>
            <w:r w:rsidR="00B124D0" w:rsidRPr="008A68B4">
              <w:rPr>
                <w:rFonts w:ascii="Courier New" w:hAnsi="Courier New"/>
                <w:szCs w:val="18"/>
              </w:rPr>
              <w:t>x</w:t>
            </w:r>
            <w:r w:rsidRPr="008A68B4">
              <w:rPr>
                <w:rFonts w:ascii="Courier New" w:hAnsi="Courier New"/>
                <w:szCs w:val="18"/>
              </w:rPr>
              <w:t xml:space="preserve">triEnqueueCall(in TriPortIdType tsiPortId, </w:t>
            </w:r>
            <w:r w:rsidRPr="008A68B4">
              <w:rPr>
                <w:rFonts w:ascii="Courier New" w:hAnsi="Courier New"/>
                <w:szCs w:val="18"/>
              </w:rPr>
              <w:br/>
              <w:t xml:space="preserve">in </w:t>
            </w:r>
            <w:r w:rsidR="009C0997" w:rsidRPr="008A68B4">
              <w:rPr>
                <w:rFonts w:ascii="Courier New" w:hAnsi="Courier New"/>
                <w:szCs w:val="18"/>
              </w:rPr>
              <w:t>any</w:t>
            </w:r>
            <w:r w:rsidR="00713195" w:rsidRPr="008A68B4">
              <w:rPr>
                <w:rFonts w:ascii="Courier New" w:hAnsi="Courier New"/>
                <w:szCs w:val="18"/>
              </w:rPr>
              <w:t xml:space="preserve"> </w:t>
            </w:r>
            <w:r w:rsidRPr="008A68B4">
              <w:rPr>
                <w:rFonts w:ascii="Courier New" w:hAnsi="Courier New"/>
                <w:szCs w:val="18"/>
              </w:rPr>
              <w:t>SUTaddress,</w:t>
            </w:r>
            <w:r w:rsidRPr="008A68B4">
              <w:rPr>
                <w:rFonts w:ascii="Courier New" w:hAnsi="Courier New"/>
                <w:szCs w:val="18"/>
              </w:rPr>
              <w:br/>
              <w:t xml:space="preserve">in TriComponentIdType componentId, </w:t>
            </w:r>
            <w:r w:rsidRPr="008A68B4">
              <w:rPr>
                <w:rFonts w:ascii="Courier New" w:hAnsi="Courier New"/>
                <w:szCs w:val="18"/>
              </w:rPr>
              <w:br/>
              <w:t xml:space="preserve">in TriSignatureIdType signatureId, </w:t>
            </w:r>
            <w:r w:rsidRPr="008A68B4">
              <w:rPr>
                <w:rFonts w:ascii="Courier New" w:hAnsi="Courier New"/>
                <w:szCs w:val="18"/>
              </w:rPr>
              <w:br/>
              <w:t xml:space="preserve">in </w:t>
            </w:r>
            <w:r w:rsidR="00370626" w:rsidRPr="008A68B4">
              <w:rPr>
                <w:rFonts w:ascii="Courier New" w:hAnsi="Courier New"/>
                <w:szCs w:val="18"/>
              </w:rPr>
              <w:t xml:space="preserve">TciParameterListType </w:t>
            </w:r>
            <w:r w:rsidRPr="008A68B4">
              <w:rPr>
                <w:rFonts w:ascii="Courier New" w:hAnsi="Courier New"/>
                <w:szCs w:val="18"/>
              </w:rPr>
              <w:t>parameterList)</w:t>
            </w:r>
          </w:p>
        </w:tc>
      </w:tr>
      <w:tr w:rsidR="002F23A6" w:rsidRPr="008A68B4" w14:paraId="62B7EB47" w14:textId="77777777" w:rsidTr="003F0691">
        <w:trPr>
          <w:jc w:val="center"/>
        </w:trPr>
        <w:tc>
          <w:tcPr>
            <w:tcW w:w="1568" w:type="dxa"/>
          </w:tcPr>
          <w:p w14:paraId="2CB02F19" w14:textId="77777777" w:rsidR="002F23A6" w:rsidRPr="008A68B4" w:rsidRDefault="002F23A6" w:rsidP="003F0691">
            <w:pPr>
              <w:pStyle w:val="TAL"/>
              <w:rPr>
                <w:b/>
              </w:rPr>
            </w:pPr>
            <w:r w:rsidRPr="008A68B4">
              <w:rPr>
                <w:b/>
              </w:rPr>
              <w:t xml:space="preserve">In Parameters </w:t>
            </w:r>
          </w:p>
        </w:tc>
        <w:tc>
          <w:tcPr>
            <w:tcW w:w="8207" w:type="dxa"/>
          </w:tcPr>
          <w:p w14:paraId="7E0B9105" w14:textId="77777777" w:rsidR="002F23A6" w:rsidRPr="008A68B4" w:rsidRDefault="002F23A6" w:rsidP="003F0691">
            <w:pPr>
              <w:pStyle w:val="SignatureDefCont"/>
              <w:keepNext w:val="0"/>
              <w:keepLines/>
              <w:numPr>
                <w:ilvl w:val="12"/>
                <w:numId w:val="0"/>
              </w:numPr>
              <w:tabs>
                <w:tab w:val="clear" w:pos="1716"/>
                <w:tab w:val="left" w:pos="1853"/>
              </w:tabs>
              <w:ind w:left="1853" w:hanging="1853"/>
              <w:rPr>
                <w:rFonts w:ascii="Arial" w:hAnsi="Arial" w:cs="Arial"/>
                <w:sz w:val="18"/>
                <w:szCs w:val="18"/>
                <w:lang w:val="en-GB"/>
              </w:rPr>
            </w:pPr>
            <w:r w:rsidRPr="008A68B4">
              <w:rPr>
                <w:rFonts w:ascii="Courier New" w:hAnsi="Courier New"/>
                <w:sz w:val="18"/>
                <w:szCs w:val="18"/>
                <w:lang w:val="en-GB"/>
              </w:rPr>
              <w:t>tsiPortId</w:t>
            </w:r>
            <w:r w:rsidRPr="008A68B4">
              <w:rPr>
                <w:sz w:val="18"/>
                <w:szCs w:val="18"/>
                <w:lang w:val="en-GB"/>
              </w:rPr>
              <w:tab/>
            </w:r>
            <w:r w:rsidRPr="008A68B4">
              <w:rPr>
                <w:rFonts w:ascii="Arial" w:hAnsi="Arial" w:cs="Arial"/>
                <w:sz w:val="18"/>
                <w:szCs w:val="18"/>
                <w:lang w:val="en-GB"/>
              </w:rPr>
              <w:t>identifier of the test system interface port via which the procedure call is enqueued by the SUT Adaptor</w:t>
            </w:r>
          </w:p>
          <w:p w14:paraId="1CC75CD6" w14:textId="77777777" w:rsidR="002F23A6" w:rsidRPr="008A68B4" w:rsidRDefault="00CE0246" w:rsidP="003F0691">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8A68B4">
              <w:rPr>
                <w:rFonts w:ascii="Courier New" w:hAnsi="Courier New"/>
                <w:szCs w:val="18"/>
                <w:lang w:val="en-GB"/>
              </w:rPr>
              <w:t>SUTaddress</w:t>
            </w:r>
            <w:r w:rsidR="002F23A6" w:rsidRPr="008A68B4">
              <w:rPr>
                <w:sz w:val="18"/>
                <w:szCs w:val="18"/>
                <w:lang w:val="en-GB"/>
              </w:rPr>
              <w:tab/>
            </w:r>
            <w:r w:rsidR="002F23A6" w:rsidRPr="008A68B4">
              <w:rPr>
                <w:rFonts w:ascii="Arial" w:hAnsi="Arial"/>
                <w:sz w:val="18"/>
                <w:szCs w:val="18"/>
                <w:lang w:val="en-GB"/>
              </w:rPr>
              <w:t>(optional) source address within the SUT</w:t>
            </w:r>
          </w:p>
          <w:p w14:paraId="27414680" w14:textId="77777777" w:rsidR="002F23A6" w:rsidRPr="008A68B4" w:rsidRDefault="002F23A6" w:rsidP="003F0691">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8A68B4">
              <w:rPr>
                <w:rFonts w:ascii="Courier New" w:hAnsi="Courier New" w:cs="Courier New"/>
                <w:sz w:val="18"/>
                <w:szCs w:val="18"/>
                <w:lang w:val="en-GB"/>
              </w:rPr>
              <w:t>componentId</w:t>
            </w:r>
            <w:r w:rsidRPr="008A68B4">
              <w:rPr>
                <w:sz w:val="18"/>
                <w:szCs w:val="18"/>
                <w:lang w:val="en-GB"/>
              </w:rPr>
              <w:tab/>
            </w:r>
            <w:r w:rsidRPr="008A68B4">
              <w:rPr>
                <w:rFonts w:ascii="Arial" w:hAnsi="Arial"/>
                <w:sz w:val="18"/>
                <w:szCs w:val="18"/>
                <w:lang w:val="en-GB"/>
              </w:rPr>
              <w:t xml:space="preserve">identifier of the receiving test component </w:t>
            </w:r>
          </w:p>
          <w:p w14:paraId="0E3A5E4A" w14:textId="77777777" w:rsidR="002F23A6" w:rsidRPr="008A68B4" w:rsidRDefault="002F23A6" w:rsidP="003F0691">
            <w:pPr>
              <w:pStyle w:val="SignatureDefCont"/>
              <w:keepNext w:val="0"/>
              <w:keepLines/>
              <w:numPr>
                <w:ilvl w:val="12"/>
                <w:numId w:val="0"/>
              </w:numPr>
              <w:tabs>
                <w:tab w:val="clear" w:pos="1716"/>
                <w:tab w:val="left" w:pos="1853"/>
              </w:tabs>
              <w:ind w:left="1853" w:hanging="1853"/>
              <w:rPr>
                <w:sz w:val="18"/>
                <w:szCs w:val="18"/>
                <w:lang w:val="en-GB"/>
              </w:rPr>
            </w:pPr>
            <w:r w:rsidRPr="008A68B4">
              <w:rPr>
                <w:rFonts w:ascii="Courier New" w:hAnsi="Courier New"/>
                <w:sz w:val="18"/>
                <w:szCs w:val="18"/>
                <w:lang w:val="en-GB"/>
              </w:rPr>
              <w:t>signatureId</w:t>
            </w:r>
            <w:r w:rsidRPr="008A68B4">
              <w:rPr>
                <w:sz w:val="18"/>
                <w:szCs w:val="18"/>
                <w:lang w:val="en-GB"/>
              </w:rPr>
              <w:tab/>
            </w:r>
            <w:r w:rsidRPr="008A68B4">
              <w:rPr>
                <w:rFonts w:ascii="Arial" w:hAnsi="Arial" w:cs="Arial"/>
                <w:sz w:val="18"/>
                <w:szCs w:val="18"/>
                <w:lang w:val="en-GB"/>
              </w:rPr>
              <w:t>identifier of the signature of the procedure call</w:t>
            </w:r>
          </w:p>
          <w:p w14:paraId="704002CA" w14:textId="77777777" w:rsidR="002F23A6" w:rsidRPr="008A68B4" w:rsidRDefault="002F23A6" w:rsidP="00AF1C7D">
            <w:pPr>
              <w:pStyle w:val="TAL"/>
              <w:tabs>
                <w:tab w:val="left" w:pos="1853"/>
              </w:tabs>
              <w:ind w:left="1853" w:hanging="1853"/>
              <w:rPr>
                <w:szCs w:val="18"/>
              </w:rPr>
            </w:pPr>
            <w:proofErr w:type="gramStart"/>
            <w:r w:rsidRPr="008A68B4">
              <w:rPr>
                <w:rFonts w:ascii="Courier New" w:hAnsi="Courier New"/>
                <w:szCs w:val="18"/>
              </w:rPr>
              <w:t>parameterList</w:t>
            </w:r>
            <w:proofErr w:type="gramEnd"/>
            <w:r w:rsidRPr="008A68B4">
              <w:rPr>
                <w:szCs w:val="18"/>
              </w:rPr>
              <w:tab/>
              <w:t xml:space="preserve">a list of parameters which are part of the indicated signature. The parameters in </w:t>
            </w:r>
            <w:r w:rsidRPr="008A68B4">
              <w:rPr>
                <w:rFonts w:ascii="Courier New" w:hAnsi="Courier New"/>
                <w:szCs w:val="18"/>
              </w:rPr>
              <w:t>parameterList</w:t>
            </w:r>
            <w:r w:rsidRPr="008A68B4">
              <w:rPr>
                <w:szCs w:val="18"/>
              </w:rPr>
              <w:t xml:space="preserve"> </w:t>
            </w:r>
            <w:r w:rsidRPr="008A68B4">
              <w:rPr>
                <w:rFonts w:cs="Arial"/>
                <w:szCs w:val="18"/>
              </w:rPr>
              <w:t>are ordered as they appear in the TTCN</w:t>
            </w:r>
            <w:r w:rsidRPr="008A68B4">
              <w:rPr>
                <w:rFonts w:cs="Arial"/>
                <w:szCs w:val="18"/>
              </w:rPr>
              <w:noBreakHyphen/>
              <w:t>3 signature declaration. Description of data passed as parameters to the operation from the calling entity to the called entity</w:t>
            </w:r>
          </w:p>
        </w:tc>
      </w:tr>
      <w:tr w:rsidR="002F23A6" w:rsidRPr="008A68B4" w14:paraId="364B8295" w14:textId="77777777" w:rsidTr="003F0691">
        <w:trPr>
          <w:jc w:val="center"/>
        </w:trPr>
        <w:tc>
          <w:tcPr>
            <w:tcW w:w="1568" w:type="dxa"/>
          </w:tcPr>
          <w:p w14:paraId="44C9F236" w14:textId="77777777" w:rsidR="002F23A6" w:rsidRPr="008A68B4" w:rsidRDefault="002F23A6" w:rsidP="003F0691">
            <w:pPr>
              <w:pStyle w:val="TAL"/>
              <w:rPr>
                <w:b/>
              </w:rPr>
            </w:pPr>
            <w:r w:rsidRPr="008A68B4">
              <w:rPr>
                <w:b/>
              </w:rPr>
              <w:t>Out Parameters</w:t>
            </w:r>
          </w:p>
        </w:tc>
        <w:tc>
          <w:tcPr>
            <w:tcW w:w="8207" w:type="dxa"/>
          </w:tcPr>
          <w:p w14:paraId="125DDF48" w14:textId="77777777" w:rsidR="002F23A6" w:rsidRPr="008A68B4" w:rsidRDefault="002F23A6" w:rsidP="003F0691">
            <w:pPr>
              <w:pStyle w:val="TAL"/>
              <w:rPr>
                <w:szCs w:val="18"/>
              </w:rPr>
            </w:pPr>
            <w:r w:rsidRPr="008A68B4">
              <w:rPr>
                <w:szCs w:val="18"/>
              </w:rPr>
              <w:t>n.a.</w:t>
            </w:r>
          </w:p>
        </w:tc>
      </w:tr>
      <w:tr w:rsidR="002F23A6" w:rsidRPr="008A68B4" w14:paraId="556B7409" w14:textId="77777777" w:rsidTr="003F0691">
        <w:trPr>
          <w:jc w:val="center"/>
        </w:trPr>
        <w:tc>
          <w:tcPr>
            <w:tcW w:w="1568" w:type="dxa"/>
          </w:tcPr>
          <w:p w14:paraId="09DD552A" w14:textId="77777777" w:rsidR="002F23A6" w:rsidRPr="008A68B4" w:rsidRDefault="002F23A6" w:rsidP="003F0691">
            <w:pPr>
              <w:pStyle w:val="TAL"/>
              <w:rPr>
                <w:b/>
              </w:rPr>
            </w:pPr>
            <w:r w:rsidRPr="008A68B4">
              <w:rPr>
                <w:b/>
              </w:rPr>
              <w:t>Return Value</w:t>
            </w:r>
          </w:p>
        </w:tc>
        <w:tc>
          <w:tcPr>
            <w:tcW w:w="8207" w:type="dxa"/>
          </w:tcPr>
          <w:p w14:paraId="0B18E73B" w14:textId="77777777" w:rsidR="002F23A6" w:rsidRPr="008A68B4" w:rsidRDefault="002F23A6" w:rsidP="003F0691">
            <w:pPr>
              <w:pStyle w:val="TAL"/>
              <w:rPr>
                <w:szCs w:val="18"/>
              </w:rPr>
            </w:pPr>
            <w:r w:rsidRPr="008A68B4">
              <w:rPr>
                <w:szCs w:val="18"/>
              </w:rPr>
              <w:t>void</w:t>
            </w:r>
          </w:p>
        </w:tc>
      </w:tr>
      <w:tr w:rsidR="002F23A6" w:rsidRPr="008A68B4" w14:paraId="3DFBBC15" w14:textId="77777777" w:rsidTr="003F0691">
        <w:trPr>
          <w:jc w:val="center"/>
        </w:trPr>
        <w:tc>
          <w:tcPr>
            <w:tcW w:w="1568" w:type="dxa"/>
          </w:tcPr>
          <w:p w14:paraId="164F608D" w14:textId="77777777" w:rsidR="002F23A6" w:rsidRPr="008A68B4" w:rsidRDefault="002F23A6" w:rsidP="003F0691">
            <w:pPr>
              <w:pStyle w:val="TAL"/>
              <w:rPr>
                <w:b/>
              </w:rPr>
            </w:pPr>
            <w:r w:rsidRPr="008A68B4">
              <w:rPr>
                <w:b/>
              </w:rPr>
              <w:t>Constraints</w:t>
            </w:r>
          </w:p>
        </w:tc>
        <w:tc>
          <w:tcPr>
            <w:tcW w:w="8207" w:type="dxa"/>
          </w:tcPr>
          <w:p w14:paraId="7E37CE8C" w14:textId="77777777" w:rsidR="002F23A6" w:rsidRPr="008A68B4" w:rsidRDefault="002F23A6" w:rsidP="003F0691">
            <w:pPr>
              <w:pStyle w:val="TAL"/>
              <w:rPr>
                <w:szCs w:val="18"/>
              </w:rPr>
            </w:pPr>
            <w:r w:rsidRPr="008A68B4">
              <w:rPr>
                <w:szCs w:val="18"/>
              </w:rPr>
              <w:t xml:space="preserve">This operation can be called by the SA after it has received a procedure call from the SUT. It can only be used when </w:t>
            </w:r>
            <w:r w:rsidRPr="008A68B4">
              <w:rPr>
                <w:rFonts w:ascii="Courier New" w:hAnsi="Courier New"/>
                <w:szCs w:val="18"/>
              </w:rPr>
              <w:t>tsiPortId</w:t>
            </w:r>
            <w:r w:rsidRPr="008A68B4">
              <w:rPr>
                <w:szCs w:val="18"/>
              </w:rPr>
              <w:t xml:space="preserve"> has been either previously mapped to a port of </w:t>
            </w:r>
            <w:r w:rsidRPr="008A68B4">
              <w:rPr>
                <w:rFonts w:ascii="Courier New" w:hAnsi="Courier New"/>
                <w:szCs w:val="18"/>
              </w:rPr>
              <w:t>componentId</w:t>
            </w:r>
            <w:r w:rsidRPr="008A68B4">
              <w:rPr>
                <w:szCs w:val="18"/>
              </w:rPr>
              <w:t xml:space="preserve"> or referenced in the previous </w:t>
            </w:r>
            <w:r w:rsidRPr="008A68B4">
              <w:rPr>
                <w:rFonts w:ascii="Courier New" w:hAnsi="Courier New"/>
                <w:szCs w:val="18"/>
              </w:rPr>
              <w:t>triExecuteTestCase</w:t>
            </w:r>
            <w:r w:rsidRPr="008A68B4">
              <w:rPr>
                <w:szCs w:val="18"/>
              </w:rPr>
              <w:t xml:space="preserve"> statement.</w:t>
            </w:r>
          </w:p>
        </w:tc>
      </w:tr>
      <w:tr w:rsidR="002F23A6" w:rsidRPr="008A68B4" w14:paraId="796DED62" w14:textId="77777777" w:rsidTr="003F0691">
        <w:trPr>
          <w:jc w:val="center"/>
        </w:trPr>
        <w:tc>
          <w:tcPr>
            <w:tcW w:w="1568" w:type="dxa"/>
          </w:tcPr>
          <w:p w14:paraId="7D6B48C4" w14:textId="77777777" w:rsidR="002F23A6" w:rsidRPr="008A68B4" w:rsidRDefault="002F23A6" w:rsidP="003F0691">
            <w:pPr>
              <w:pStyle w:val="TAL"/>
              <w:rPr>
                <w:b/>
              </w:rPr>
            </w:pPr>
            <w:r w:rsidRPr="008A68B4">
              <w:rPr>
                <w:b/>
              </w:rPr>
              <w:t>Effect</w:t>
            </w:r>
          </w:p>
        </w:tc>
        <w:tc>
          <w:tcPr>
            <w:tcW w:w="8207" w:type="dxa"/>
          </w:tcPr>
          <w:p w14:paraId="17D390ED" w14:textId="77777777" w:rsidR="002F23A6" w:rsidRPr="008A68B4" w:rsidRDefault="002F23A6" w:rsidP="003F0691">
            <w:pPr>
              <w:pStyle w:val="TAL"/>
              <w:rPr>
                <w:szCs w:val="18"/>
              </w:rPr>
            </w:pPr>
            <w:r w:rsidRPr="008A68B4">
              <w:rPr>
                <w:szCs w:val="18"/>
              </w:rPr>
              <w:t xml:space="preserve">The TE can enqueue this procedure call with the signature identifier </w:t>
            </w:r>
            <w:r w:rsidRPr="008A68B4">
              <w:rPr>
                <w:rFonts w:ascii="Courier New" w:hAnsi="Courier New"/>
                <w:szCs w:val="18"/>
              </w:rPr>
              <w:t>signatureId</w:t>
            </w:r>
            <w:r w:rsidRPr="008A68B4">
              <w:rPr>
                <w:szCs w:val="18"/>
              </w:rPr>
              <w:t xml:space="preserve"> at the port of the component </w:t>
            </w:r>
            <w:r w:rsidRPr="008A68B4">
              <w:rPr>
                <w:rFonts w:ascii="Courier New" w:hAnsi="Courier New"/>
                <w:szCs w:val="18"/>
              </w:rPr>
              <w:t>componentId</w:t>
            </w:r>
            <w:r w:rsidRPr="008A68B4">
              <w:rPr>
                <w:szCs w:val="18"/>
              </w:rPr>
              <w:t xml:space="preserve"> to which the TSI port </w:t>
            </w:r>
            <w:r w:rsidRPr="008A68B4">
              <w:rPr>
                <w:rFonts w:ascii="Courier New" w:hAnsi="Courier New"/>
                <w:szCs w:val="18"/>
              </w:rPr>
              <w:t>tsiPortId</w:t>
            </w:r>
            <w:r w:rsidRPr="008A68B4">
              <w:rPr>
                <w:szCs w:val="18"/>
              </w:rPr>
              <w:t xml:space="preserve"> is mapped. The decoding of procedure parameters has to be done in the TE.</w:t>
            </w:r>
          </w:p>
          <w:p w14:paraId="2A6B822E" w14:textId="77777777" w:rsidR="002F23A6" w:rsidRPr="008A68B4" w:rsidRDefault="002F23A6" w:rsidP="003F0691">
            <w:pPr>
              <w:pStyle w:val="TAL"/>
              <w:rPr>
                <w:szCs w:val="18"/>
              </w:rPr>
            </w:pPr>
            <w:r w:rsidRPr="008A68B4">
              <w:rPr>
                <w:szCs w:val="18"/>
              </w:rPr>
              <w:t xml:space="preserve">The TE shall indicate no error in case the value of any </w:t>
            </w:r>
            <w:r w:rsidRPr="008A68B4">
              <w:rPr>
                <w:i/>
                <w:szCs w:val="18"/>
              </w:rPr>
              <w:t xml:space="preserve">out </w:t>
            </w:r>
            <w:r w:rsidRPr="008A68B4">
              <w:rPr>
                <w:szCs w:val="18"/>
              </w:rPr>
              <w:t>parameter is different from null.</w:t>
            </w:r>
          </w:p>
        </w:tc>
      </w:tr>
    </w:tbl>
    <w:p w14:paraId="0938BE2B" w14:textId="77777777" w:rsidR="002F23A6" w:rsidRPr="008A68B4" w:rsidRDefault="002F23A6" w:rsidP="002F23A6"/>
    <w:p w14:paraId="60E42AF2" w14:textId="77777777" w:rsidR="002F23A6" w:rsidRPr="008A68B4" w:rsidRDefault="002F23A6" w:rsidP="00A7430B">
      <w:pPr>
        <w:pStyle w:val="H6"/>
      </w:pPr>
      <w:r w:rsidRPr="008A68B4">
        <w:lastRenderedPageBreak/>
        <w:t>5.5.4.11</w:t>
      </w:r>
      <w:r w:rsidRPr="008A68B4">
        <w:tab/>
        <w:t xml:space="preserve">triEnqueueReply </w:t>
      </w:r>
      <w:r w:rsidRPr="008A68B4">
        <w:sym w:font="Wingdings" w:char="F0E0"/>
      </w:r>
      <w:r w:rsidRPr="008A68B4">
        <w:t xml:space="preserve"> xtriEnqueueReply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F23A6" w:rsidRPr="008A68B4" w14:paraId="274FFAAF" w14:textId="77777777" w:rsidTr="003F0691">
        <w:trPr>
          <w:jc w:val="center"/>
        </w:trPr>
        <w:tc>
          <w:tcPr>
            <w:tcW w:w="1568" w:type="dxa"/>
          </w:tcPr>
          <w:p w14:paraId="2C507004" w14:textId="77777777" w:rsidR="002F23A6" w:rsidRPr="008A68B4" w:rsidRDefault="002F23A6" w:rsidP="003F0691">
            <w:pPr>
              <w:pStyle w:val="TAL"/>
              <w:rPr>
                <w:b/>
              </w:rPr>
            </w:pPr>
            <w:r w:rsidRPr="008A68B4">
              <w:rPr>
                <w:b/>
              </w:rPr>
              <w:t>Signature</w:t>
            </w:r>
          </w:p>
        </w:tc>
        <w:tc>
          <w:tcPr>
            <w:tcW w:w="8207" w:type="dxa"/>
          </w:tcPr>
          <w:p w14:paraId="24E604B9" w14:textId="77777777" w:rsidR="002F23A6" w:rsidRPr="008A68B4" w:rsidRDefault="002F23A6" w:rsidP="003F0691">
            <w:pPr>
              <w:pStyle w:val="TAL"/>
              <w:ind w:left="2016" w:hanging="2016"/>
              <w:rPr>
                <w:szCs w:val="18"/>
              </w:rPr>
            </w:pPr>
            <w:r w:rsidRPr="008A68B4">
              <w:rPr>
                <w:rFonts w:ascii="Courier New" w:hAnsi="Courier New"/>
                <w:szCs w:val="18"/>
              </w:rPr>
              <w:t xml:space="preserve">void </w:t>
            </w:r>
            <w:r w:rsidR="00B124D0" w:rsidRPr="008A68B4">
              <w:rPr>
                <w:rFonts w:ascii="Courier New" w:hAnsi="Courier New"/>
                <w:szCs w:val="18"/>
              </w:rPr>
              <w:t>x</w:t>
            </w:r>
            <w:r w:rsidRPr="008A68B4">
              <w:rPr>
                <w:rFonts w:ascii="Courier New" w:hAnsi="Courier New"/>
                <w:szCs w:val="18"/>
              </w:rPr>
              <w:t xml:space="preserve">triEnqueueReply(in TriPortIdType tsiPortId, </w:t>
            </w:r>
            <w:r w:rsidRPr="008A68B4">
              <w:rPr>
                <w:rFonts w:ascii="Courier New" w:hAnsi="Courier New"/>
                <w:szCs w:val="18"/>
              </w:rPr>
              <w:br/>
              <w:t xml:space="preserve">in </w:t>
            </w:r>
            <w:r w:rsidR="009C0997" w:rsidRPr="008A68B4">
              <w:rPr>
                <w:rFonts w:ascii="Courier New" w:hAnsi="Courier New"/>
                <w:szCs w:val="18"/>
              </w:rPr>
              <w:t>any</w:t>
            </w:r>
            <w:r w:rsidR="009C0997" w:rsidRPr="008A68B4" w:rsidDel="009C0997">
              <w:rPr>
                <w:rFonts w:ascii="Courier New" w:hAnsi="Courier New"/>
                <w:szCs w:val="18"/>
              </w:rPr>
              <w:t xml:space="preserve"> </w:t>
            </w:r>
            <w:r w:rsidRPr="008A68B4">
              <w:rPr>
                <w:rFonts w:ascii="Courier New" w:hAnsi="Courier New"/>
                <w:szCs w:val="18"/>
              </w:rPr>
              <w:t>SUTaddress,</w:t>
            </w:r>
            <w:r w:rsidRPr="008A68B4">
              <w:rPr>
                <w:rFonts w:ascii="Courier New" w:hAnsi="Courier New"/>
                <w:szCs w:val="18"/>
              </w:rPr>
              <w:br/>
              <w:t xml:space="preserve">in TriComponentIdType componentId, </w:t>
            </w:r>
            <w:r w:rsidRPr="008A68B4">
              <w:rPr>
                <w:rFonts w:ascii="Courier New" w:hAnsi="Courier New"/>
                <w:szCs w:val="18"/>
              </w:rPr>
              <w:br/>
              <w:t xml:space="preserve">in TriSignatureIdType signatureId, </w:t>
            </w:r>
            <w:r w:rsidRPr="008A68B4">
              <w:rPr>
                <w:rFonts w:ascii="Courier New" w:hAnsi="Courier New"/>
                <w:szCs w:val="18"/>
              </w:rPr>
              <w:br/>
              <w:t xml:space="preserve">in </w:t>
            </w:r>
            <w:r w:rsidR="00370626" w:rsidRPr="008A68B4">
              <w:rPr>
                <w:rFonts w:ascii="Courier New" w:hAnsi="Courier New"/>
                <w:szCs w:val="18"/>
              </w:rPr>
              <w:t xml:space="preserve">TciParameterListType </w:t>
            </w:r>
            <w:r w:rsidRPr="008A68B4">
              <w:rPr>
                <w:rFonts w:ascii="Courier New" w:hAnsi="Courier New"/>
                <w:szCs w:val="18"/>
              </w:rPr>
              <w:t>parameterList,</w:t>
            </w:r>
            <w:r w:rsidRPr="008A68B4">
              <w:rPr>
                <w:rFonts w:ascii="Courier New" w:hAnsi="Courier New"/>
                <w:szCs w:val="18"/>
              </w:rPr>
              <w:br/>
              <w:t xml:space="preserve">in </w:t>
            </w:r>
            <w:r w:rsidR="00370626" w:rsidRPr="008A68B4">
              <w:rPr>
                <w:rFonts w:ascii="Courier New" w:hAnsi="Courier New"/>
                <w:szCs w:val="18"/>
              </w:rPr>
              <w:t xml:space="preserve">Value </w:t>
            </w:r>
            <w:r w:rsidRPr="008A68B4">
              <w:rPr>
                <w:rFonts w:ascii="Courier New" w:hAnsi="Courier New"/>
                <w:szCs w:val="18"/>
              </w:rPr>
              <w:t>returnValue)</w:t>
            </w:r>
          </w:p>
        </w:tc>
      </w:tr>
      <w:tr w:rsidR="002F23A6" w:rsidRPr="008A68B4" w14:paraId="609D3667" w14:textId="77777777" w:rsidTr="003F0691">
        <w:trPr>
          <w:jc w:val="center"/>
        </w:trPr>
        <w:tc>
          <w:tcPr>
            <w:tcW w:w="1568" w:type="dxa"/>
          </w:tcPr>
          <w:p w14:paraId="4250DE5F" w14:textId="77777777" w:rsidR="002F23A6" w:rsidRPr="008A68B4" w:rsidRDefault="002F23A6" w:rsidP="003F0691">
            <w:pPr>
              <w:pStyle w:val="TAL"/>
              <w:rPr>
                <w:b/>
              </w:rPr>
            </w:pPr>
            <w:r w:rsidRPr="008A68B4">
              <w:rPr>
                <w:b/>
              </w:rPr>
              <w:t xml:space="preserve">In Parameters </w:t>
            </w:r>
          </w:p>
        </w:tc>
        <w:tc>
          <w:tcPr>
            <w:tcW w:w="8207" w:type="dxa"/>
          </w:tcPr>
          <w:p w14:paraId="336FB156" w14:textId="77777777" w:rsidR="002F23A6" w:rsidRPr="008A68B4" w:rsidRDefault="002F23A6" w:rsidP="003F0691">
            <w:pPr>
              <w:pStyle w:val="SignatureDefCont"/>
              <w:keepNext w:val="0"/>
              <w:keepLines/>
              <w:numPr>
                <w:ilvl w:val="12"/>
                <w:numId w:val="0"/>
              </w:numPr>
              <w:ind w:left="1753" w:hanging="1753"/>
              <w:rPr>
                <w:rFonts w:ascii="Arial" w:hAnsi="Arial" w:cs="Arial"/>
                <w:sz w:val="18"/>
                <w:szCs w:val="18"/>
                <w:lang w:val="en-GB"/>
              </w:rPr>
            </w:pPr>
            <w:r w:rsidRPr="008A68B4">
              <w:rPr>
                <w:rFonts w:ascii="Courier New" w:hAnsi="Courier New"/>
                <w:sz w:val="18"/>
                <w:szCs w:val="18"/>
                <w:lang w:val="en-GB"/>
              </w:rPr>
              <w:t>tsiPortId</w:t>
            </w:r>
            <w:r w:rsidRPr="008A68B4">
              <w:rPr>
                <w:sz w:val="18"/>
                <w:szCs w:val="18"/>
                <w:lang w:val="en-GB"/>
              </w:rPr>
              <w:tab/>
            </w:r>
            <w:r w:rsidRPr="008A68B4">
              <w:rPr>
                <w:rFonts w:ascii="Arial" w:hAnsi="Arial" w:cs="Arial"/>
                <w:sz w:val="18"/>
                <w:szCs w:val="18"/>
                <w:lang w:val="en-GB"/>
              </w:rPr>
              <w:t>identifier of the test system interface port via which the reply is enqueued by the SUT Adaptor</w:t>
            </w:r>
          </w:p>
          <w:p w14:paraId="5EF30D60" w14:textId="77777777" w:rsidR="002F23A6" w:rsidRPr="008A68B4" w:rsidRDefault="00CE0246" w:rsidP="003F0691">
            <w:pPr>
              <w:pStyle w:val="SignatureDefCont"/>
              <w:keepNext w:val="0"/>
              <w:keepLines/>
              <w:numPr>
                <w:ilvl w:val="12"/>
                <w:numId w:val="0"/>
              </w:numPr>
              <w:ind w:left="1753" w:hanging="1753"/>
              <w:rPr>
                <w:sz w:val="18"/>
                <w:szCs w:val="18"/>
                <w:lang w:val="en-GB"/>
              </w:rPr>
            </w:pPr>
            <w:r w:rsidRPr="008A68B4">
              <w:rPr>
                <w:rFonts w:ascii="Courier New" w:hAnsi="Courier New"/>
                <w:szCs w:val="18"/>
                <w:lang w:val="en-GB"/>
              </w:rPr>
              <w:t>SUTaddress</w:t>
            </w:r>
            <w:r w:rsidR="002F23A6" w:rsidRPr="008A68B4">
              <w:rPr>
                <w:sz w:val="18"/>
                <w:szCs w:val="18"/>
                <w:lang w:val="en-GB"/>
              </w:rPr>
              <w:tab/>
            </w:r>
            <w:r w:rsidR="002F23A6" w:rsidRPr="008A68B4">
              <w:rPr>
                <w:rFonts w:ascii="Arial" w:hAnsi="Arial" w:cs="Arial"/>
                <w:sz w:val="18"/>
                <w:szCs w:val="18"/>
                <w:lang w:val="en-GB"/>
              </w:rPr>
              <w:t>(optional) source address within the SUT</w:t>
            </w:r>
          </w:p>
          <w:p w14:paraId="2D55139D" w14:textId="77777777" w:rsidR="002F23A6" w:rsidRPr="008A68B4" w:rsidRDefault="002F23A6" w:rsidP="003F0691">
            <w:pPr>
              <w:pStyle w:val="TAL"/>
              <w:tabs>
                <w:tab w:val="left" w:pos="1733"/>
              </w:tabs>
              <w:rPr>
                <w:szCs w:val="18"/>
              </w:rPr>
            </w:pPr>
            <w:r w:rsidRPr="008A68B4">
              <w:rPr>
                <w:rFonts w:ascii="Courier New" w:hAnsi="Courier New"/>
                <w:szCs w:val="18"/>
              </w:rPr>
              <w:t>componentId</w:t>
            </w:r>
            <w:r w:rsidRPr="008A68B4">
              <w:rPr>
                <w:szCs w:val="18"/>
              </w:rPr>
              <w:tab/>
              <w:t xml:space="preserve">identifier of the receiving test component </w:t>
            </w:r>
          </w:p>
          <w:p w14:paraId="33DE2B8D" w14:textId="77777777" w:rsidR="002F23A6" w:rsidRPr="008A68B4" w:rsidRDefault="002F23A6" w:rsidP="003F0691">
            <w:pPr>
              <w:pStyle w:val="SignatureDefCont"/>
              <w:keepNext w:val="0"/>
              <w:keepLines/>
              <w:numPr>
                <w:ilvl w:val="12"/>
                <w:numId w:val="0"/>
              </w:numPr>
              <w:ind w:left="1753" w:hanging="1753"/>
              <w:rPr>
                <w:rFonts w:ascii="Arial" w:hAnsi="Arial" w:cs="Arial"/>
                <w:sz w:val="18"/>
                <w:szCs w:val="18"/>
                <w:lang w:val="en-GB"/>
              </w:rPr>
            </w:pPr>
            <w:r w:rsidRPr="008A68B4">
              <w:rPr>
                <w:rFonts w:ascii="Courier New" w:hAnsi="Courier New"/>
                <w:sz w:val="18"/>
                <w:szCs w:val="18"/>
                <w:lang w:val="en-GB"/>
              </w:rPr>
              <w:t>signatureId</w:t>
            </w:r>
            <w:r w:rsidRPr="008A68B4">
              <w:rPr>
                <w:sz w:val="18"/>
                <w:szCs w:val="18"/>
                <w:lang w:val="en-GB"/>
              </w:rPr>
              <w:tab/>
            </w:r>
            <w:r w:rsidRPr="008A68B4">
              <w:rPr>
                <w:rFonts w:ascii="Arial" w:hAnsi="Arial" w:cs="Arial"/>
                <w:sz w:val="18"/>
                <w:szCs w:val="18"/>
                <w:lang w:val="en-GB"/>
              </w:rPr>
              <w:t>identifier of the signature of the procedure call</w:t>
            </w:r>
          </w:p>
          <w:p w14:paraId="6D399EEE" w14:textId="77777777" w:rsidR="002F23A6" w:rsidRPr="008A68B4" w:rsidRDefault="002F23A6" w:rsidP="003F0691">
            <w:pPr>
              <w:pStyle w:val="SignatureDefCont"/>
              <w:keepNext w:val="0"/>
              <w:keepLines/>
              <w:numPr>
                <w:ilvl w:val="12"/>
                <w:numId w:val="0"/>
              </w:numPr>
              <w:tabs>
                <w:tab w:val="clear" w:pos="1716"/>
              </w:tabs>
              <w:ind w:left="1753" w:hanging="1753"/>
              <w:rPr>
                <w:rFonts w:ascii="Arial" w:hAnsi="Arial" w:cs="Arial"/>
                <w:sz w:val="18"/>
                <w:szCs w:val="18"/>
                <w:lang w:val="en-GB"/>
              </w:rPr>
            </w:pPr>
            <w:proofErr w:type="gramStart"/>
            <w:r w:rsidRPr="008A68B4">
              <w:rPr>
                <w:rFonts w:ascii="Courier New" w:hAnsi="Courier New"/>
                <w:sz w:val="18"/>
                <w:szCs w:val="18"/>
                <w:lang w:val="en-GB"/>
              </w:rPr>
              <w:t>parameterList</w:t>
            </w:r>
            <w:proofErr w:type="gramEnd"/>
            <w:r w:rsidRPr="008A68B4">
              <w:rPr>
                <w:sz w:val="18"/>
                <w:szCs w:val="18"/>
                <w:lang w:val="en-GB"/>
              </w:rPr>
              <w:tab/>
            </w:r>
            <w:r w:rsidRPr="008A68B4">
              <w:rPr>
                <w:rFonts w:ascii="Arial" w:hAnsi="Arial" w:cs="Arial"/>
                <w:sz w:val="18"/>
                <w:szCs w:val="18"/>
                <w:lang w:val="en-GB"/>
              </w:rPr>
              <w:t>a list of parameters which are part of the indicated signature. The parameters in</w:t>
            </w:r>
            <w:r w:rsidRPr="008A68B4">
              <w:rPr>
                <w:sz w:val="18"/>
                <w:szCs w:val="18"/>
                <w:lang w:val="en-GB"/>
              </w:rPr>
              <w:t xml:space="preserve"> </w:t>
            </w:r>
            <w:r w:rsidRPr="008A68B4">
              <w:rPr>
                <w:rFonts w:ascii="Courier New" w:hAnsi="Courier New"/>
                <w:sz w:val="18"/>
                <w:szCs w:val="18"/>
                <w:lang w:val="en-GB"/>
              </w:rPr>
              <w:t>parameterList</w:t>
            </w:r>
            <w:r w:rsidRPr="008A68B4">
              <w:rPr>
                <w:sz w:val="18"/>
                <w:szCs w:val="18"/>
                <w:lang w:val="en-GB"/>
              </w:rPr>
              <w:t xml:space="preserve"> </w:t>
            </w:r>
            <w:r w:rsidRPr="008A68B4">
              <w:rPr>
                <w:rFonts w:ascii="Arial" w:hAnsi="Arial" w:cs="Arial"/>
                <w:sz w:val="18"/>
                <w:szCs w:val="18"/>
                <w:lang w:val="en-GB"/>
              </w:rPr>
              <w:t>are ordered as they appear in the TTCN</w:t>
            </w:r>
            <w:r w:rsidRPr="008A68B4">
              <w:rPr>
                <w:rFonts w:ascii="Arial" w:hAnsi="Arial" w:cs="Arial"/>
                <w:sz w:val="18"/>
                <w:szCs w:val="18"/>
                <w:lang w:val="en-GB"/>
              </w:rPr>
              <w:noBreakHyphen/>
              <w:t>3 signature declaration</w:t>
            </w:r>
          </w:p>
          <w:p w14:paraId="56930114" w14:textId="77777777" w:rsidR="002F23A6" w:rsidRPr="008A68B4" w:rsidRDefault="002F23A6" w:rsidP="00AF1C7D">
            <w:pPr>
              <w:pStyle w:val="TAL"/>
              <w:ind w:left="1753" w:hanging="1753"/>
              <w:rPr>
                <w:szCs w:val="18"/>
              </w:rPr>
            </w:pPr>
            <w:r w:rsidRPr="008A68B4">
              <w:rPr>
                <w:rFonts w:ascii="Courier New" w:hAnsi="Courier New"/>
                <w:szCs w:val="18"/>
              </w:rPr>
              <w:t>returnValue</w:t>
            </w:r>
            <w:r w:rsidRPr="008A68B4">
              <w:rPr>
                <w:szCs w:val="18"/>
              </w:rPr>
              <w:tab/>
            </w:r>
            <w:r w:rsidRPr="008A68B4">
              <w:rPr>
                <w:rFonts w:cs="Arial"/>
                <w:szCs w:val="18"/>
              </w:rPr>
              <w:t>(optional) return value of the procedure call</w:t>
            </w:r>
          </w:p>
        </w:tc>
      </w:tr>
      <w:tr w:rsidR="002F23A6" w:rsidRPr="008A68B4" w14:paraId="74F6A2F0" w14:textId="77777777" w:rsidTr="003F0691">
        <w:trPr>
          <w:jc w:val="center"/>
        </w:trPr>
        <w:tc>
          <w:tcPr>
            <w:tcW w:w="1568" w:type="dxa"/>
          </w:tcPr>
          <w:p w14:paraId="0A3CFAF7" w14:textId="77777777" w:rsidR="002F23A6" w:rsidRPr="008A68B4" w:rsidRDefault="002F23A6" w:rsidP="003F0691">
            <w:pPr>
              <w:pStyle w:val="TAL"/>
              <w:rPr>
                <w:b/>
              </w:rPr>
            </w:pPr>
            <w:r w:rsidRPr="008A68B4">
              <w:rPr>
                <w:b/>
              </w:rPr>
              <w:t>Out Parameters</w:t>
            </w:r>
          </w:p>
        </w:tc>
        <w:tc>
          <w:tcPr>
            <w:tcW w:w="8207" w:type="dxa"/>
          </w:tcPr>
          <w:p w14:paraId="60749EA2" w14:textId="77777777" w:rsidR="002F23A6" w:rsidRPr="008A68B4" w:rsidRDefault="002F23A6" w:rsidP="003F0691">
            <w:pPr>
              <w:pStyle w:val="TAL"/>
              <w:rPr>
                <w:szCs w:val="18"/>
              </w:rPr>
            </w:pPr>
            <w:r w:rsidRPr="008A68B4">
              <w:rPr>
                <w:szCs w:val="18"/>
              </w:rPr>
              <w:t>n.a.</w:t>
            </w:r>
          </w:p>
        </w:tc>
      </w:tr>
      <w:tr w:rsidR="002F23A6" w:rsidRPr="008A68B4" w14:paraId="6380215E" w14:textId="77777777" w:rsidTr="003F0691">
        <w:trPr>
          <w:jc w:val="center"/>
        </w:trPr>
        <w:tc>
          <w:tcPr>
            <w:tcW w:w="1568" w:type="dxa"/>
          </w:tcPr>
          <w:p w14:paraId="34D5B538" w14:textId="77777777" w:rsidR="002F23A6" w:rsidRPr="008A68B4" w:rsidRDefault="002F23A6" w:rsidP="003F0691">
            <w:pPr>
              <w:pStyle w:val="TAL"/>
              <w:rPr>
                <w:b/>
              </w:rPr>
            </w:pPr>
            <w:r w:rsidRPr="008A68B4">
              <w:rPr>
                <w:b/>
              </w:rPr>
              <w:t>Return Value</w:t>
            </w:r>
          </w:p>
        </w:tc>
        <w:tc>
          <w:tcPr>
            <w:tcW w:w="8207" w:type="dxa"/>
          </w:tcPr>
          <w:p w14:paraId="0595EBB5" w14:textId="77777777" w:rsidR="002F23A6" w:rsidRPr="008A68B4" w:rsidRDefault="002F23A6" w:rsidP="003F0691">
            <w:pPr>
              <w:pStyle w:val="TAL"/>
              <w:rPr>
                <w:szCs w:val="18"/>
              </w:rPr>
            </w:pPr>
            <w:r w:rsidRPr="008A68B4">
              <w:rPr>
                <w:szCs w:val="18"/>
              </w:rPr>
              <w:t>void</w:t>
            </w:r>
          </w:p>
        </w:tc>
      </w:tr>
      <w:tr w:rsidR="002F23A6" w:rsidRPr="008A68B4" w14:paraId="09B5C3D8" w14:textId="77777777" w:rsidTr="003F0691">
        <w:trPr>
          <w:jc w:val="center"/>
        </w:trPr>
        <w:tc>
          <w:tcPr>
            <w:tcW w:w="1568" w:type="dxa"/>
          </w:tcPr>
          <w:p w14:paraId="458D1034" w14:textId="77777777" w:rsidR="002F23A6" w:rsidRPr="008A68B4" w:rsidRDefault="002F23A6" w:rsidP="003F0691">
            <w:pPr>
              <w:pStyle w:val="TAL"/>
              <w:rPr>
                <w:b/>
              </w:rPr>
            </w:pPr>
            <w:r w:rsidRPr="008A68B4">
              <w:rPr>
                <w:b/>
              </w:rPr>
              <w:t>Constraints</w:t>
            </w:r>
          </w:p>
        </w:tc>
        <w:tc>
          <w:tcPr>
            <w:tcW w:w="8207" w:type="dxa"/>
          </w:tcPr>
          <w:p w14:paraId="4FB37ACC" w14:textId="19524783" w:rsidR="002F23A6" w:rsidRPr="008A68B4" w:rsidRDefault="002F23A6" w:rsidP="003F0691">
            <w:pPr>
              <w:pStyle w:val="TAL"/>
              <w:rPr>
                <w:strike/>
                <w:szCs w:val="18"/>
              </w:rPr>
            </w:pPr>
            <w:r w:rsidRPr="008A68B4">
              <w:rPr>
                <w:szCs w:val="18"/>
              </w:rPr>
              <w:t xml:space="preserve">This operation can be called by the SA after it has received a reply from the SUT. It can only be used when </w:t>
            </w:r>
            <w:r w:rsidRPr="008A68B4">
              <w:rPr>
                <w:rFonts w:ascii="Courier New" w:hAnsi="Courier New"/>
                <w:szCs w:val="18"/>
              </w:rPr>
              <w:t>tsiPortId</w:t>
            </w:r>
            <w:r w:rsidRPr="008A68B4">
              <w:rPr>
                <w:szCs w:val="18"/>
              </w:rPr>
              <w:t xml:space="preserve"> has been either previously mapped to a port of </w:t>
            </w:r>
            <w:r w:rsidRPr="008A68B4">
              <w:rPr>
                <w:rFonts w:ascii="Courier New" w:hAnsi="Courier New"/>
                <w:szCs w:val="18"/>
              </w:rPr>
              <w:t>componentId</w:t>
            </w:r>
            <w:r w:rsidRPr="008A68B4">
              <w:rPr>
                <w:szCs w:val="18"/>
              </w:rPr>
              <w:t xml:space="preserve"> or referenced in the previous </w:t>
            </w:r>
            <w:r w:rsidRPr="008A68B4">
              <w:rPr>
                <w:rFonts w:ascii="Courier New" w:hAnsi="Courier New"/>
                <w:szCs w:val="18"/>
              </w:rPr>
              <w:t>triExecuteTestCase</w:t>
            </w:r>
            <w:r w:rsidR="00AF1C7D" w:rsidRPr="008A68B4">
              <w:rPr>
                <w:szCs w:val="18"/>
              </w:rPr>
              <w:t xml:space="preserve"> statement.</w:t>
            </w:r>
          </w:p>
          <w:p w14:paraId="337AD122" w14:textId="77777777" w:rsidR="002F23A6" w:rsidRPr="008A68B4" w:rsidRDefault="002F23A6" w:rsidP="003F0691">
            <w:pPr>
              <w:pStyle w:val="TAL"/>
              <w:rPr>
                <w:szCs w:val="18"/>
              </w:rPr>
            </w:pPr>
            <w:r w:rsidRPr="008A68B4">
              <w:rPr>
                <w:szCs w:val="18"/>
              </w:rPr>
              <w:t>If no return type has been defined for the procedure signature in the TTCN</w:t>
            </w:r>
            <w:r w:rsidRPr="008A68B4">
              <w:rPr>
                <w:szCs w:val="18"/>
              </w:rPr>
              <w:noBreakHyphen/>
              <w:t xml:space="preserve">3 ATS, the distinct value </w:t>
            </w:r>
            <w:r w:rsidRPr="008A68B4">
              <w:rPr>
                <w:rFonts w:ascii="Courier New" w:hAnsi="Courier New"/>
                <w:szCs w:val="18"/>
              </w:rPr>
              <w:t>null</w:t>
            </w:r>
            <w:r w:rsidRPr="008A68B4">
              <w:rPr>
                <w:szCs w:val="18"/>
              </w:rPr>
              <w:t xml:space="preserve"> shall be used for the return value.</w:t>
            </w:r>
          </w:p>
        </w:tc>
      </w:tr>
      <w:tr w:rsidR="002F23A6" w:rsidRPr="008A68B4" w14:paraId="2AAD858D" w14:textId="77777777" w:rsidTr="003F0691">
        <w:trPr>
          <w:jc w:val="center"/>
        </w:trPr>
        <w:tc>
          <w:tcPr>
            <w:tcW w:w="1568" w:type="dxa"/>
          </w:tcPr>
          <w:p w14:paraId="1D26FBAE" w14:textId="77777777" w:rsidR="002F23A6" w:rsidRPr="008A68B4" w:rsidRDefault="002F23A6" w:rsidP="003F0691">
            <w:pPr>
              <w:pStyle w:val="TAL"/>
              <w:rPr>
                <w:b/>
              </w:rPr>
            </w:pPr>
            <w:r w:rsidRPr="008A68B4">
              <w:rPr>
                <w:b/>
              </w:rPr>
              <w:t>Effect</w:t>
            </w:r>
          </w:p>
        </w:tc>
        <w:tc>
          <w:tcPr>
            <w:tcW w:w="8207" w:type="dxa"/>
          </w:tcPr>
          <w:p w14:paraId="7B91FD40" w14:textId="77777777" w:rsidR="002F23A6" w:rsidRPr="008A68B4" w:rsidRDefault="002F23A6" w:rsidP="003F0691">
            <w:pPr>
              <w:pStyle w:val="TAL"/>
              <w:tabs>
                <w:tab w:val="left" w:pos="8002"/>
              </w:tabs>
              <w:ind w:right="199" w:hanging="16"/>
              <w:rPr>
                <w:szCs w:val="18"/>
              </w:rPr>
            </w:pPr>
            <w:r w:rsidRPr="008A68B4">
              <w:rPr>
                <w:szCs w:val="18"/>
              </w:rPr>
              <w:t xml:space="preserve">The TE can enqueue this reply to the procedure call with the signature identifier </w:t>
            </w:r>
            <w:r w:rsidRPr="008A68B4">
              <w:rPr>
                <w:rFonts w:ascii="Courier New" w:hAnsi="Courier New"/>
                <w:szCs w:val="18"/>
              </w:rPr>
              <w:t>signatureId</w:t>
            </w:r>
            <w:r w:rsidRPr="008A68B4">
              <w:rPr>
                <w:szCs w:val="18"/>
              </w:rPr>
              <w:t xml:space="preserve"> at the port of the component </w:t>
            </w:r>
            <w:r w:rsidRPr="008A68B4">
              <w:rPr>
                <w:rFonts w:ascii="Courier New" w:hAnsi="Courier New"/>
                <w:szCs w:val="18"/>
              </w:rPr>
              <w:t>componentId</w:t>
            </w:r>
            <w:r w:rsidRPr="008A68B4">
              <w:rPr>
                <w:szCs w:val="18"/>
              </w:rPr>
              <w:t xml:space="preserve"> to which the TSI port </w:t>
            </w:r>
            <w:r w:rsidRPr="008A68B4">
              <w:rPr>
                <w:rFonts w:ascii="Courier New" w:hAnsi="Courier New"/>
                <w:szCs w:val="18"/>
              </w:rPr>
              <w:t>tsiPortId</w:t>
            </w:r>
            <w:r w:rsidRPr="008A68B4">
              <w:rPr>
                <w:szCs w:val="18"/>
              </w:rPr>
              <w:t xml:space="preserve"> is mapped. The decoding of the procedure parameters has to be done within the TE.</w:t>
            </w:r>
            <w:r w:rsidRPr="008A68B4">
              <w:rPr>
                <w:szCs w:val="18"/>
              </w:rPr>
              <w:br/>
              <w:t xml:space="preserve">The TE shall indicate no error in case the value of any </w:t>
            </w:r>
            <w:r w:rsidRPr="008A68B4">
              <w:rPr>
                <w:i/>
                <w:szCs w:val="18"/>
              </w:rPr>
              <w:t xml:space="preserve">in </w:t>
            </w:r>
            <w:r w:rsidRPr="008A68B4">
              <w:rPr>
                <w:szCs w:val="18"/>
              </w:rPr>
              <w:t>parameter or an undefined return value is different from null.</w:t>
            </w:r>
          </w:p>
        </w:tc>
      </w:tr>
    </w:tbl>
    <w:p w14:paraId="5DE92B17" w14:textId="77777777" w:rsidR="002F23A6" w:rsidRPr="008A68B4" w:rsidRDefault="002F23A6" w:rsidP="002F23A6"/>
    <w:p w14:paraId="55270C63" w14:textId="77777777" w:rsidR="002F23A6" w:rsidRPr="008A68B4" w:rsidRDefault="002F23A6" w:rsidP="00A74DFE">
      <w:pPr>
        <w:pStyle w:val="H6"/>
        <w:keepNext w:val="0"/>
      </w:pPr>
      <w:r w:rsidRPr="008A68B4">
        <w:t>5.5.4.12</w:t>
      </w:r>
      <w:r w:rsidRPr="008A68B4">
        <w:tab/>
        <w:t xml:space="preserve">triEnqueueException </w:t>
      </w:r>
      <w:r w:rsidRPr="008A68B4">
        <w:sym w:font="Wingdings" w:char="F0E0"/>
      </w:r>
      <w:r w:rsidRPr="008A68B4">
        <w:t xml:space="preserve"> xtriEnqueueException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28"/>
        <w:gridCol w:w="8147"/>
      </w:tblGrid>
      <w:tr w:rsidR="002F23A6" w:rsidRPr="008A68B4" w14:paraId="4EF3AD67" w14:textId="77777777" w:rsidTr="003F0691">
        <w:trPr>
          <w:jc w:val="center"/>
        </w:trPr>
        <w:tc>
          <w:tcPr>
            <w:tcW w:w="1628" w:type="dxa"/>
          </w:tcPr>
          <w:p w14:paraId="5613158B" w14:textId="77777777" w:rsidR="002F23A6" w:rsidRPr="008A68B4" w:rsidRDefault="002F23A6" w:rsidP="00A74DFE">
            <w:pPr>
              <w:pStyle w:val="TAL"/>
              <w:keepNext w:val="0"/>
              <w:rPr>
                <w:b/>
              </w:rPr>
            </w:pPr>
            <w:r w:rsidRPr="008A68B4">
              <w:rPr>
                <w:b/>
              </w:rPr>
              <w:t>Signature</w:t>
            </w:r>
          </w:p>
        </w:tc>
        <w:tc>
          <w:tcPr>
            <w:tcW w:w="8147" w:type="dxa"/>
          </w:tcPr>
          <w:p w14:paraId="352E5EB2" w14:textId="77777777" w:rsidR="002F23A6" w:rsidRPr="008A68B4" w:rsidRDefault="002F23A6" w:rsidP="00A74DFE">
            <w:pPr>
              <w:pStyle w:val="TAL"/>
              <w:keepNext w:val="0"/>
              <w:ind w:left="2665" w:hanging="2665"/>
              <w:rPr>
                <w:szCs w:val="18"/>
              </w:rPr>
            </w:pPr>
            <w:r w:rsidRPr="008A68B4">
              <w:rPr>
                <w:rFonts w:ascii="Courier New" w:hAnsi="Courier New"/>
                <w:szCs w:val="18"/>
              </w:rPr>
              <w:t xml:space="preserve">void </w:t>
            </w:r>
            <w:r w:rsidR="00B124D0" w:rsidRPr="008A68B4">
              <w:rPr>
                <w:rFonts w:ascii="Courier New" w:hAnsi="Courier New"/>
                <w:szCs w:val="18"/>
              </w:rPr>
              <w:t>x</w:t>
            </w:r>
            <w:r w:rsidRPr="008A68B4">
              <w:rPr>
                <w:rFonts w:ascii="Courier New" w:hAnsi="Courier New"/>
                <w:szCs w:val="18"/>
              </w:rPr>
              <w:t xml:space="preserve">triEnqueueException(in TriPortIdType tsiPortId, </w:t>
            </w:r>
            <w:r w:rsidRPr="008A68B4">
              <w:rPr>
                <w:rFonts w:ascii="Courier New" w:hAnsi="Courier New"/>
                <w:szCs w:val="18"/>
              </w:rPr>
              <w:br/>
              <w:t xml:space="preserve">in </w:t>
            </w:r>
            <w:r w:rsidR="009C0997" w:rsidRPr="008A68B4">
              <w:rPr>
                <w:rFonts w:ascii="Courier New" w:hAnsi="Courier New"/>
                <w:szCs w:val="18"/>
              </w:rPr>
              <w:t>any</w:t>
            </w:r>
            <w:r w:rsidR="009C0997" w:rsidRPr="008A68B4" w:rsidDel="009C0997">
              <w:rPr>
                <w:rFonts w:ascii="Courier New" w:hAnsi="Courier New"/>
                <w:szCs w:val="18"/>
              </w:rPr>
              <w:t xml:space="preserve"> </w:t>
            </w:r>
            <w:r w:rsidRPr="008A68B4">
              <w:rPr>
                <w:rFonts w:ascii="Courier New" w:hAnsi="Courier New"/>
                <w:szCs w:val="18"/>
              </w:rPr>
              <w:t xml:space="preserve">SUTaddress, </w:t>
            </w:r>
            <w:r w:rsidRPr="008A68B4">
              <w:rPr>
                <w:rFonts w:ascii="Courier New" w:hAnsi="Courier New"/>
                <w:szCs w:val="18"/>
              </w:rPr>
              <w:br/>
              <w:t>in TriComponentIdType componentId,</w:t>
            </w:r>
            <w:r w:rsidRPr="008A68B4">
              <w:rPr>
                <w:rFonts w:ascii="Courier New" w:hAnsi="Courier New"/>
                <w:szCs w:val="18"/>
              </w:rPr>
              <w:br/>
              <w:t xml:space="preserve">in TriSignatureIdType signatureId, </w:t>
            </w:r>
            <w:r w:rsidRPr="008A68B4">
              <w:rPr>
                <w:rFonts w:ascii="Courier New" w:hAnsi="Courier New"/>
                <w:szCs w:val="18"/>
              </w:rPr>
              <w:br/>
              <w:t xml:space="preserve">in </w:t>
            </w:r>
            <w:r w:rsidR="00CE0246" w:rsidRPr="008A68B4">
              <w:rPr>
                <w:rFonts w:ascii="Courier New" w:hAnsi="Courier New"/>
                <w:szCs w:val="18"/>
              </w:rPr>
              <w:t xml:space="preserve">any </w:t>
            </w:r>
            <w:r w:rsidRPr="008A68B4">
              <w:rPr>
                <w:rFonts w:ascii="Courier New" w:hAnsi="Courier New"/>
                <w:szCs w:val="18"/>
              </w:rPr>
              <w:t>exc)</w:t>
            </w:r>
          </w:p>
        </w:tc>
      </w:tr>
      <w:tr w:rsidR="002F23A6" w:rsidRPr="008A68B4" w14:paraId="7B06156E" w14:textId="77777777" w:rsidTr="003F0691">
        <w:trPr>
          <w:jc w:val="center"/>
        </w:trPr>
        <w:tc>
          <w:tcPr>
            <w:tcW w:w="1628" w:type="dxa"/>
          </w:tcPr>
          <w:p w14:paraId="755020FB" w14:textId="77777777" w:rsidR="002F23A6" w:rsidRPr="008A68B4" w:rsidRDefault="002F23A6" w:rsidP="003F0691">
            <w:pPr>
              <w:pStyle w:val="TAL"/>
              <w:rPr>
                <w:b/>
              </w:rPr>
            </w:pPr>
            <w:r w:rsidRPr="008A68B4">
              <w:rPr>
                <w:b/>
              </w:rPr>
              <w:t xml:space="preserve">In Parameters </w:t>
            </w:r>
          </w:p>
        </w:tc>
        <w:tc>
          <w:tcPr>
            <w:tcW w:w="8147" w:type="dxa"/>
          </w:tcPr>
          <w:p w14:paraId="1E0E31D9" w14:textId="77777777" w:rsidR="002F23A6" w:rsidRPr="008A68B4" w:rsidRDefault="002F23A6" w:rsidP="003F0691">
            <w:pPr>
              <w:pStyle w:val="TAL"/>
              <w:tabs>
                <w:tab w:val="left" w:pos="1814"/>
              </w:tabs>
              <w:rPr>
                <w:szCs w:val="18"/>
              </w:rPr>
            </w:pPr>
            <w:r w:rsidRPr="008A68B4">
              <w:rPr>
                <w:rFonts w:ascii="Courier New" w:hAnsi="Courier New"/>
                <w:szCs w:val="18"/>
              </w:rPr>
              <w:t>tsiPortId</w:t>
            </w:r>
            <w:r w:rsidRPr="008A68B4">
              <w:rPr>
                <w:szCs w:val="18"/>
              </w:rPr>
              <w:tab/>
              <w:t xml:space="preserve">identifier for the test system interface port via which the exception is </w:t>
            </w:r>
            <w:r w:rsidRPr="008A68B4">
              <w:rPr>
                <w:szCs w:val="18"/>
              </w:rPr>
              <w:tab/>
              <w:t>enqueued by the SUT Adaptor</w:t>
            </w:r>
          </w:p>
          <w:p w14:paraId="219B24A1" w14:textId="77777777" w:rsidR="002F23A6" w:rsidRPr="008A68B4" w:rsidRDefault="00CE0246" w:rsidP="003F0691">
            <w:pPr>
              <w:pStyle w:val="SignatureDefCont"/>
              <w:keepNext w:val="0"/>
              <w:keepLines/>
              <w:numPr>
                <w:ilvl w:val="12"/>
                <w:numId w:val="0"/>
              </w:numPr>
              <w:tabs>
                <w:tab w:val="clear" w:pos="1716"/>
              </w:tabs>
              <w:ind w:left="1814" w:hanging="1814"/>
              <w:rPr>
                <w:rFonts w:ascii="Arial" w:hAnsi="Arial" w:cs="Arial"/>
                <w:sz w:val="18"/>
                <w:szCs w:val="18"/>
                <w:lang w:val="en-GB"/>
              </w:rPr>
            </w:pPr>
            <w:r w:rsidRPr="008A68B4">
              <w:rPr>
                <w:rFonts w:ascii="Courier New" w:hAnsi="Courier New"/>
                <w:sz w:val="18"/>
                <w:szCs w:val="18"/>
                <w:lang w:val="en-GB"/>
              </w:rPr>
              <w:t>SUTaddress</w:t>
            </w:r>
            <w:r w:rsidR="002F23A6" w:rsidRPr="008A68B4">
              <w:rPr>
                <w:rFonts w:ascii="Courier New" w:hAnsi="Courier New"/>
                <w:sz w:val="18"/>
                <w:szCs w:val="18"/>
                <w:lang w:val="en-GB"/>
              </w:rPr>
              <w:tab/>
            </w:r>
            <w:r w:rsidR="002F23A6" w:rsidRPr="008A68B4">
              <w:rPr>
                <w:rFonts w:ascii="Arial" w:hAnsi="Arial" w:cs="Arial"/>
                <w:sz w:val="18"/>
                <w:szCs w:val="18"/>
                <w:lang w:val="en-GB"/>
              </w:rPr>
              <w:t>(optional) source address within the SUT</w:t>
            </w:r>
          </w:p>
          <w:p w14:paraId="57D90350" w14:textId="77777777" w:rsidR="002F23A6" w:rsidRPr="008A68B4" w:rsidRDefault="002F23A6" w:rsidP="003F0691">
            <w:pPr>
              <w:pStyle w:val="TAL"/>
              <w:tabs>
                <w:tab w:val="left" w:pos="1814"/>
              </w:tabs>
              <w:rPr>
                <w:szCs w:val="18"/>
              </w:rPr>
            </w:pPr>
            <w:r w:rsidRPr="008A68B4">
              <w:rPr>
                <w:rFonts w:ascii="Courier New" w:hAnsi="Courier New"/>
                <w:szCs w:val="18"/>
              </w:rPr>
              <w:t>componentId</w:t>
            </w:r>
            <w:r w:rsidRPr="008A68B4">
              <w:rPr>
                <w:szCs w:val="18"/>
              </w:rPr>
              <w:tab/>
              <w:t xml:space="preserve">identifier of the receiving test component </w:t>
            </w:r>
          </w:p>
          <w:p w14:paraId="3B60F133" w14:textId="77777777" w:rsidR="002F23A6" w:rsidRPr="008A68B4" w:rsidRDefault="002F23A6" w:rsidP="003F0691">
            <w:pPr>
              <w:pStyle w:val="SignatureDefCont"/>
              <w:keepNext w:val="0"/>
              <w:keepLines/>
              <w:numPr>
                <w:ilvl w:val="12"/>
                <w:numId w:val="0"/>
              </w:numPr>
              <w:tabs>
                <w:tab w:val="clear" w:pos="1716"/>
              </w:tabs>
              <w:ind w:left="1814" w:hanging="1814"/>
              <w:rPr>
                <w:rFonts w:ascii="Arial" w:hAnsi="Arial" w:cs="Arial"/>
                <w:sz w:val="18"/>
                <w:szCs w:val="18"/>
                <w:lang w:val="en-GB"/>
              </w:rPr>
            </w:pPr>
            <w:r w:rsidRPr="008A68B4">
              <w:rPr>
                <w:rFonts w:ascii="Courier New" w:hAnsi="Courier New"/>
                <w:sz w:val="18"/>
                <w:szCs w:val="18"/>
                <w:lang w:val="en-GB"/>
              </w:rPr>
              <w:t>signatureId</w:t>
            </w:r>
            <w:r w:rsidRPr="008A68B4">
              <w:rPr>
                <w:sz w:val="18"/>
                <w:szCs w:val="18"/>
                <w:lang w:val="en-GB"/>
              </w:rPr>
              <w:tab/>
            </w:r>
            <w:r w:rsidRPr="008A68B4">
              <w:rPr>
                <w:rFonts w:ascii="Arial" w:hAnsi="Arial" w:cs="Arial"/>
                <w:sz w:val="18"/>
                <w:szCs w:val="18"/>
                <w:lang w:val="en-GB"/>
              </w:rPr>
              <w:t>identifier of the signature of the procedure call which the exception</w:t>
            </w:r>
            <w:r w:rsidRPr="008A68B4">
              <w:rPr>
                <w:rFonts w:ascii="Arial" w:hAnsi="Arial" w:cs="Arial"/>
                <w:sz w:val="18"/>
                <w:szCs w:val="18"/>
                <w:lang w:val="en-GB"/>
              </w:rPr>
              <w:br/>
              <w:t>is associated with</w:t>
            </w:r>
          </w:p>
          <w:p w14:paraId="111202E7" w14:textId="77777777" w:rsidR="002F23A6" w:rsidRPr="008A68B4" w:rsidRDefault="002F23A6" w:rsidP="00AF1C7D">
            <w:pPr>
              <w:pStyle w:val="TAL"/>
              <w:ind w:left="1814" w:hanging="1814"/>
              <w:rPr>
                <w:szCs w:val="18"/>
              </w:rPr>
            </w:pPr>
            <w:r w:rsidRPr="008A68B4">
              <w:rPr>
                <w:rFonts w:ascii="Courier New" w:hAnsi="Courier New"/>
                <w:szCs w:val="18"/>
              </w:rPr>
              <w:t>exc</w:t>
            </w:r>
            <w:r w:rsidRPr="008A68B4">
              <w:rPr>
                <w:szCs w:val="18"/>
              </w:rPr>
              <w:tab/>
            </w:r>
            <w:r w:rsidRPr="008A68B4">
              <w:rPr>
                <w:rFonts w:cs="Arial"/>
                <w:szCs w:val="18"/>
              </w:rPr>
              <w:t>the exception</w:t>
            </w:r>
          </w:p>
        </w:tc>
      </w:tr>
      <w:tr w:rsidR="002F23A6" w:rsidRPr="008A68B4" w14:paraId="506357BE" w14:textId="77777777" w:rsidTr="003F0691">
        <w:trPr>
          <w:jc w:val="center"/>
        </w:trPr>
        <w:tc>
          <w:tcPr>
            <w:tcW w:w="1628" w:type="dxa"/>
          </w:tcPr>
          <w:p w14:paraId="33712209" w14:textId="77777777" w:rsidR="002F23A6" w:rsidRPr="008A68B4" w:rsidRDefault="002F23A6" w:rsidP="003F0691">
            <w:pPr>
              <w:pStyle w:val="TAL"/>
              <w:rPr>
                <w:b/>
              </w:rPr>
            </w:pPr>
            <w:r w:rsidRPr="008A68B4">
              <w:rPr>
                <w:b/>
              </w:rPr>
              <w:t>Out Parameters</w:t>
            </w:r>
          </w:p>
        </w:tc>
        <w:tc>
          <w:tcPr>
            <w:tcW w:w="8147" w:type="dxa"/>
          </w:tcPr>
          <w:p w14:paraId="16337D87" w14:textId="77777777" w:rsidR="002F23A6" w:rsidRPr="008A68B4" w:rsidRDefault="002F23A6" w:rsidP="003F0691">
            <w:pPr>
              <w:pStyle w:val="TAL"/>
              <w:rPr>
                <w:szCs w:val="18"/>
              </w:rPr>
            </w:pPr>
            <w:r w:rsidRPr="008A68B4">
              <w:rPr>
                <w:szCs w:val="18"/>
              </w:rPr>
              <w:t>n.a.</w:t>
            </w:r>
          </w:p>
        </w:tc>
      </w:tr>
      <w:tr w:rsidR="002F23A6" w:rsidRPr="008A68B4" w14:paraId="6D01C9CE" w14:textId="77777777" w:rsidTr="003F0691">
        <w:trPr>
          <w:jc w:val="center"/>
        </w:trPr>
        <w:tc>
          <w:tcPr>
            <w:tcW w:w="1628" w:type="dxa"/>
          </w:tcPr>
          <w:p w14:paraId="0E29FA9B" w14:textId="77777777" w:rsidR="002F23A6" w:rsidRPr="008A68B4" w:rsidRDefault="002F23A6" w:rsidP="003F0691">
            <w:pPr>
              <w:pStyle w:val="TAL"/>
              <w:rPr>
                <w:b/>
              </w:rPr>
            </w:pPr>
            <w:r w:rsidRPr="008A68B4">
              <w:rPr>
                <w:b/>
              </w:rPr>
              <w:t>Return Value</w:t>
            </w:r>
          </w:p>
        </w:tc>
        <w:tc>
          <w:tcPr>
            <w:tcW w:w="8147" w:type="dxa"/>
          </w:tcPr>
          <w:p w14:paraId="7B7FB2F8" w14:textId="77777777" w:rsidR="002F23A6" w:rsidRPr="008A68B4" w:rsidRDefault="002F23A6" w:rsidP="003F0691">
            <w:pPr>
              <w:pStyle w:val="TAL"/>
              <w:rPr>
                <w:szCs w:val="18"/>
              </w:rPr>
            </w:pPr>
            <w:r w:rsidRPr="008A68B4">
              <w:rPr>
                <w:szCs w:val="18"/>
              </w:rPr>
              <w:t>void</w:t>
            </w:r>
          </w:p>
        </w:tc>
      </w:tr>
      <w:tr w:rsidR="002F23A6" w:rsidRPr="008A68B4" w14:paraId="10432E89" w14:textId="77777777" w:rsidTr="003F0691">
        <w:trPr>
          <w:jc w:val="center"/>
        </w:trPr>
        <w:tc>
          <w:tcPr>
            <w:tcW w:w="1628" w:type="dxa"/>
          </w:tcPr>
          <w:p w14:paraId="78A7CB75" w14:textId="77777777" w:rsidR="002F23A6" w:rsidRPr="008A68B4" w:rsidRDefault="002F23A6" w:rsidP="003F0691">
            <w:pPr>
              <w:pStyle w:val="TAL"/>
              <w:rPr>
                <w:b/>
              </w:rPr>
            </w:pPr>
            <w:r w:rsidRPr="008A68B4">
              <w:rPr>
                <w:b/>
              </w:rPr>
              <w:t>Constraints</w:t>
            </w:r>
          </w:p>
        </w:tc>
        <w:tc>
          <w:tcPr>
            <w:tcW w:w="8147" w:type="dxa"/>
          </w:tcPr>
          <w:p w14:paraId="58354FCC" w14:textId="77777777" w:rsidR="002F23A6" w:rsidRPr="008A68B4" w:rsidRDefault="002F23A6" w:rsidP="003F0691">
            <w:pPr>
              <w:pStyle w:val="TAL"/>
              <w:rPr>
                <w:szCs w:val="18"/>
              </w:rPr>
            </w:pPr>
            <w:r w:rsidRPr="008A68B4">
              <w:rPr>
                <w:szCs w:val="18"/>
              </w:rPr>
              <w:t xml:space="preserve">This operation can be called by the SA after it has received a reply from the SUT. It can only be used when </w:t>
            </w:r>
            <w:r w:rsidRPr="008A68B4">
              <w:rPr>
                <w:rFonts w:ascii="Courier New" w:hAnsi="Courier New"/>
                <w:szCs w:val="18"/>
              </w:rPr>
              <w:t>tsiPortId</w:t>
            </w:r>
            <w:r w:rsidRPr="008A68B4">
              <w:rPr>
                <w:szCs w:val="18"/>
              </w:rPr>
              <w:t xml:space="preserve"> has been either previously mapped to a port of </w:t>
            </w:r>
            <w:r w:rsidRPr="008A68B4">
              <w:rPr>
                <w:rFonts w:ascii="Courier New" w:hAnsi="Courier New"/>
                <w:szCs w:val="18"/>
              </w:rPr>
              <w:t>componentId</w:t>
            </w:r>
            <w:r w:rsidRPr="008A68B4">
              <w:rPr>
                <w:szCs w:val="18"/>
              </w:rPr>
              <w:t xml:space="preserve"> or referenced in the previous </w:t>
            </w:r>
            <w:r w:rsidRPr="008A68B4">
              <w:rPr>
                <w:rFonts w:ascii="Courier New" w:hAnsi="Courier New"/>
                <w:szCs w:val="18"/>
              </w:rPr>
              <w:t>triExecuteTestCase</w:t>
            </w:r>
            <w:r w:rsidRPr="008A68B4">
              <w:rPr>
                <w:szCs w:val="18"/>
              </w:rPr>
              <w:t xml:space="preserve"> statement.</w:t>
            </w:r>
          </w:p>
        </w:tc>
      </w:tr>
      <w:tr w:rsidR="002F23A6" w:rsidRPr="008A68B4" w14:paraId="6B2634B4" w14:textId="77777777" w:rsidTr="003F0691">
        <w:trPr>
          <w:jc w:val="center"/>
        </w:trPr>
        <w:tc>
          <w:tcPr>
            <w:tcW w:w="1628" w:type="dxa"/>
          </w:tcPr>
          <w:p w14:paraId="7C5D070C" w14:textId="77777777" w:rsidR="002F23A6" w:rsidRPr="008A68B4" w:rsidRDefault="002F23A6" w:rsidP="003F0691">
            <w:pPr>
              <w:pStyle w:val="TAL"/>
              <w:rPr>
                <w:b/>
              </w:rPr>
            </w:pPr>
            <w:r w:rsidRPr="008A68B4">
              <w:rPr>
                <w:b/>
              </w:rPr>
              <w:t>Effect</w:t>
            </w:r>
          </w:p>
        </w:tc>
        <w:tc>
          <w:tcPr>
            <w:tcW w:w="8147" w:type="dxa"/>
          </w:tcPr>
          <w:p w14:paraId="17E449ED" w14:textId="77777777" w:rsidR="002F23A6" w:rsidRPr="008A68B4" w:rsidRDefault="002F23A6" w:rsidP="003F0691">
            <w:pPr>
              <w:pStyle w:val="TAL"/>
              <w:rPr>
                <w:szCs w:val="18"/>
              </w:rPr>
            </w:pPr>
            <w:r w:rsidRPr="008A68B4">
              <w:rPr>
                <w:szCs w:val="18"/>
              </w:rPr>
              <w:t xml:space="preserve">The TE can enqueue this exception for the procedure call with the signature identifier </w:t>
            </w:r>
            <w:r w:rsidRPr="008A68B4">
              <w:rPr>
                <w:rFonts w:ascii="Courier New" w:hAnsi="Courier New"/>
                <w:szCs w:val="18"/>
              </w:rPr>
              <w:t>signatureId</w:t>
            </w:r>
            <w:r w:rsidRPr="008A68B4">
              <w:rPr>
                <w:szCs w:val="18"/>
              </w:rPr>
              <w:t xml:space="preserve"> at the port of the component </w:t>
            </w:r>
            <w:r w:rsidRPr="008A68B4">
              <w:rPr>
                <w:rFonts w:ascii="Courier New" w:hAnsi="Courier New"/>
                <w:szCs w:val="18"/>
              </w:rPr>
              <w:t>componentId</w:t>
            </w:r>
            <w:r w:rsidRPr="008A68B4">
              <w:rPr>
                <w:szCs w:val="18"/>
              </w:rPr>
              <w:t xml:space="preserve"> to which the TSI port </w:t>
            </w:r>
            <w:r w:rsidRPr="008A68B4">
              <w:rPr>
                <w:rFonts w:ascii="Courier New" w:hAnsi="Courier New"/>
                <w:szCs w:val="18"/>
              </w:rPr>
              <w:t>tsiPortId</w:t>
            </w:r>
            <w:r w:rsidRPr="008A68B4">
              <w:rPr>
                <w:szCs w:val="18"/>
              </w:rPr>
              <w:t xml:space="preserve"> is mapped.</w:t>
            </w:r>
          </w:p>
          <w:p w14:paraId="2BF4D899" w14:textId="77777777" w:rsidR="002F23A6" w:rsidRPr="008A68B4" w:rsidRDefault="002F23A6" w:rsidP="003F0691">
            <w:pPr>
              <w:pStyle w:val="TAL"/>
              <w:rPr>
                <w:szCs w:val="18"/>
              </w:rPr>
            </w:pPr>
            <w:r w:rsidRPr="008A68B4">
              <w:rPr>
                <w:szCs w:val="18"/>
              </w:rPr>
              <w:t>The decoding of the exception has to be done within the TE.</w:t>
            </w:r>
          </w:p>
        </w:tc>
      </w:tr>
    </w:tbl>
    <w:p w14:paraId="33C0D667" w14:textId="77777777" w:rsidR="002F23A6" w:rsidRPr="008A68B4" w:rsidRDefault="002F23A6" w:rsidP="002F23A6"/>
    <w:p w14:paraId="455E0805" w14:textId="77777777" w:rsidR="00104C03" w:rsidRDefault="00104C03" w:rsidP="00104C03">
      <w:pPr>
        <w:pStyle w:val="Heading2"/>
        <w:keepNext w:val="0"/>
        <w:rPr>
          <w:ins w:id="198" w:author="Tomáš Urban" w:date="2021-11-15T14:00:00Z"/>
        </w:rPr>
      </w:pPr>
      <w:bookmarkStart w:id="199" w:name="_Toc87877512"/>
      <w:ins w:id="200" w:author="Tomáš Urban" w:date="2021-11-15T14:00:00Z">
        <w:r w:rsidRPr="008A68B4">
          <w:t>7.5</w:t>
        </w:r>
        <w:r>
          <w:t>A</w:t>
        </w:r>
        <w:r w:rsidRPr="008A68B4">
          <w:tab/>
          <w:t>Changes to clause 5.5.</w:t>
        </w:r>
        <w:r>
          <w:t>5</w:t>
        </w:r>
        <w:r w:rsidRPr="008A68B4">
          <w:t xml:space="preserve"> of ETSI ES 201 873-5, Miscellaneous operations</w:t>
        </w:r>
        <w:bookmarkEnd w:id="199"/>
      </w:ins>
    </w:p>
    <w:p w14:paraId="436689D3" w14:textId="77777777" w:rsidR="00104C03" w:rsidRPr="008A68B4" w:rsidRDefault="00104C03" w:rsidP="00104C03">
      <w:pPr>
        <w:pStyle w:val="H6"/>
        <w:rPr>
          <w:ins w:id="201" w:author="Tomáš Urban" w:date="2021-11-15T14:00:00Z"/>
        </w:rPr>
      </w:pPr>
      <w:ins w:id="202" w:author="Tomáš Urban" w:date="2021-11-15T14:00:00Z">
        <w:r w:rsidRPr="008A68B4">
          <w:lastRenderedPageBreak/>
          <w:t>5.5.</w:t>
        </w:r>
        <w:r>
          <w:t>5</w:t>
        </w:r>
        <w:r w:rsidRPr="008A68B4">
          <w:t>.2</w:t>
        </w:r>
        <w:r w:rsidRPr="008A68B4">
          <w:tab/>
        </w:r>
        <w:proofErr w:type="gramStart"/>
        <w:r w:rsidRPr="008A68B4">
          <w:t>tri</w:t>
        </w:r>
        <w:r>
          <w:t>SUTActionParam</w:t>
        </w:r>
        <w:proofErr w:type="gramEnd"/>
        <w:r w:rsidRPr="008A68B4">
          <w:t xml:space="preserve"> </w:t>
        </w:r>
        <w:r w:rsidRPr="008A68B4">
          <w:sym w:font="Wingdings" w:char="F0E0"/>
        </w:r>
        <w:r w:rsidRPr="008A68B4">
          <w:t xml:space="preserve"> xtri</w:t>
        </w:r>
        <w:r>
          <w:t>SUTActionParam</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104C03" w:rsidRPr="008A68B4" w14:paraId="00AA7414" w14:textId="77777777" w:rsidTr="00A46AD4">
        <w:trPr>
          <w:jc w:val="center"/>
          <w:ins w:id="203" w:author="Tomáš Urban" w:date="2021-11-15T14:00:00Z"/>
        </w:trPr>
        <w:tc>
          <w:tcPr>
            <w:tcW w:w="1568" w:type="dxa"/>
          </w:tcPr>
          <w:p w14:paraId="4FC22D9B" w14:textId="77777777" w:rsidR="00104C03" w:rsidRPr="008A68B4" w:rsidRDefault="00104C03" w:rsidP="00A46AD4">
            <w:pPr>
              <w:pStyle w:val="TAL"/>
              <w:rPr>
                <w:ins w:id="204" w:author="Tomáš Urban" w:date="2021-11-15T14:00:00Z"/>
                <w:b/>
                <w:szCs w:val="18"/>
              </w:rPr>
            </w:pPr>
            <w:ins w:id="205" w:author="Tomáš Urban" w:date="2021-11-15T14:00:00Z">
              <w:r w:rsidRPr="008A68B4">
                <w:rPr>
                  <w:b/>
                  <w:szCs w:val="18"/>
                </w:rPr>
                <w:t>Signature</w:t>
              </w:r>
            </w:ins>
          </w:p>
        </w:tc>
        <w:tc>
          <w:tcPr>
            <w:tcW w:w="8207" w:type="dxa"/>
          </w:tcPr>
          <w:p w14:paraId="675C77DC" w14:textId="77777777" w:rsidR="00104C03" w:rsidRDefault="00104C03" w:rsidP="00A46AD4">
            <w:pPr>
              <w:spacing w:after="0"/>
              <w:rPr>
                <w:ins w:id="206" w:author="Tomáš Urban" w:date="2021-11-15T14:00:00Z"/>
                <w:rFonts w:ascii="Courier New" w:hAnsi="Courier New" w:cs="Courier New"/>
                <w:sz w:val="18"/>
                <w:szCs w:val="18"/>
              </w:rPr>
            </w:pPr>
            <w:ins w:id="207" w:author="Tomáš Urban" w:date="2021-11-15T14:00:00Z">
              <w:r w:rsidRPr="008A68B4">
                <w:rPr>
                  <w:rFonts w:ascii="Courier New" w:hAnsi="Courier New" w:cs="Courier New"/>
                  <w:sz w:val="18"/>
                  <w:szCs w:val="18"/>
                </w:rPr>
                <w:t xml:space="preserve">TriStatusType </w:t>
              </w:r>
              <w:r>
                <w:rPr>
                  <w:rFonts w:ascii="Courier New" w:hAnsi="Courier New" w:cs="Courier New"/>
                  <w:sz w:val="18"/>
                  <w:szCs w:val="18"/>
                </w:rPr>
                <w:t>x</w:t>
              </w:r>
              <w:r w:rsidRPr="00F21A76">
                <w:rPr>
                  <w:rFonts w:ascii="Courier New" w:hAnsi="Courier New"/>
                  <w:szCs w:val="18"/>
                </w:rPr>
                <w:t>triSUT</w:t>
              </w:r>
              <w:r>
                <w:rPr>
                  <w:rFonts w:ascii="Courier New" w:hAnsi="Courier New"/>
                  <w:szCs w:val="18"/>
                </w:rPr>
                <w:t>A</w:t>
              </w:r>
              <w:r w:rsidRPr="00F21A76">
                <w:rPr>
                  <w:rFonts w:ascii="Courier New" w:hAnsi="Courier New"/>
                  <w:szCs w:val="18"/>
                </w:rPr>
                <w:t>ction</w:t>
              </w:r>
              <w:r>
                <w:rPr>
                  <w:rFonts w:ascii="Courier New" w:hAnsi="Courier New"/>
                  <w:szCs w:val="18"/>
                </w:rPr>
                <w:t>Param</w:t>
              </w:r>
              <w:r w:rsidRPr="008A68B4">
                <w:rPr>
                  <w:rFonts w:ascii="Courier New" w:hAnsi="Courier New" w:cs="Courier New"/>
                  <w:sz w:val="18"/>
                  <w:szCs w:val="18"/>
                </w:rPr>
                <w:t xml:space="preserve"> (</w:t>
              </w:r>
            </w:ins>
          </w:p>
          <w:p w14:paraId="616F29FB" w14:textId="77777777" w:rsidR="00104C03" w:rsidRPr="008A68B4" w:rsidRDefault="00104C03" w:rsidP="00A46AD4">
            <w:pPr>
              <w:pStyle w:val="TAL"/>
              <w:ind w:left="2155"/>
              <w:rPr>
                <w:ins w:id="208" w:author="Tomáš Urban" w:date="2021-11-15T14:00:00Z"/>
                <w:szCs w:val="18"/>
              </w:rPr>
            </w:pPr>
            <w:ins w:id="209" w:author="Tomáš Urban" w:date="2021-11-15T14:00:00Z">
              <w:r w:rsidRPr="008A68B4">
                <w:rPr>
                  <w:rFonts w:ascii="Courier New" w:hAnsi="Courier New"/>
                  <w:szCs w:val="18"/>
                </w:rPr>
                <w:t>in TciParameterListType parameterList)</w:t>
              </w:r>
            </w:ins>
          </w:p>
        </w:tc>
      </w:tr>
      <w:tr w:rsidR="00104C03" w:rsidRPr="008A68B4" w14:paraId="3508544F" w14:textId="77777777" w:rsidTr="00A46AD4">
        <w:trPr>
          <w:jc w:val="center"/>
          <w:ins w:id="210" w:author="Tomáš Urban" w:date="2021-11-15T14:00:00Z"/>
        </w:trPr>
        <w:tc>
          <w:tcPr>
            <w:tcW w:w="1568" w:type="dxa"/>
          </w:tcPr>
          <w:p w14:paraId="2633DA57" w14:textId="77777777" w:rsidR="00104C03" w:rsidRPr="008A68B4" w:rsidRDefault="00104C03" w:rsidP="00A46AD4">
            <w:pPr>
              <w:pStyle w:val="TAL"/>
              <w:rPr>
                <w:ins w:id="211" w:author="Tomáš Urban" w:date="2021-11-15T14:00:00Z"/>
                <w:b/>
                <w:szCs w:val="18"/>
              </w:rPr>
            </w:pPr>
            <w:ins w:id="212" w:author="Tomáš Urban" w:date="2021-11-15T14:00:00Z">
              <w:r w:rsidRPr="008A68B4">
                <w:rPr>
                  <w:b/>
                  <w:szCs w:val="18"/>
                </w:rPr>
                <w:t xml:space="preserve">In Parameters </w:t>
              </w:r>
            </w:ins>
          </w:p>
        </w:tc>
        <w:tc>
          <w:tcPr>
            <w:tcW w:w="8207" w:type="dxa"/>
          </w:tcPr>
          <w:p w14:paraId="2E4C027D" w14:textId="77777777" w:rsidR="00104C03" w:rsidRPr="008A68B4" w:rsidRDefault="00104C03" w:rsidP="00A46AD4">
            <w:pPr>
              <w:pStyle w:val="TAL"/>
              <w:tabs>
                <w:tab w:val="left" w:pos="2016"/>
              </w:tabs>
              <w:ind w:left="2016" w:hanging="2016"/>
              <w:rPr>
                <w:ins w:id="213" w:author="Tomáš Urban" w:date="2021-11-15T14:00:00Z"/>
                <w:szCs w:val="18"/>
              </w:rPr>
            </w:pPr>
            <w:ins w:id="214" w:author="Tomáš Urban" w:date="2021-11-15T14:00:00Z">
              <w:r w:rsidRPr="008A68B4">
                <w:rPr>
                  <w:rFonts w:ascii="Courier New" w:hAnsi="Courier New"/>
                  <w:szCs w:val="18"/>
                </w:rPr>
                <w:t>parameterList</w:t>
              </w:r>
              <w:r w:rsidRPr="008A68B4">
                <w:rPr>
                  <w:szCs w:val="18"/>
                </w:rPr>
                <w:tab/>
              </w:r>
              <w:r w:rsidRPr="008A68B4">
                <w:rPr>
                  <w:rFonts w:cs="Arial"/>
                  <w:szCs w:val="18"/>
                </w:rPr>
                <w:t xml:space="preserve">parameters </w:t>
              </w:r>
              <w:r w:rsidRPr="00F21A76">
                <w:rPr>
                  <w:szCs w:val="18"/>
                </w:rPr>
                <w:t>of an action to be taken on the SUT</w:t>
              </w:r>
            </w:ins>
          </w:p>
        </w:tc>
      </w:tr>
      <w:tr w:rsidR="00104C03" w:rsidRPr="008A68B4" w14:paraId="4D9FED89" w14:textId="77777777" w:rsidTr="00A46AD4">
        <w:trPr>
          <w:jc w:val="center"/>
          <w:ins w:id="215" w:author="Tomáš Urban" w:date="2021-11-15T14:00:00Z"/>
        </w:trPr>
        <w:tc>
          <w:tcPr>
            <w:tcW w:w="1568" w:type="dxa"/>
          </w:tcPr>
          <w:p w14:paraId="1B972332" w14:textId="77777777" w:rsidR="00104C03" w:rsidRPr="008A68B4" w:rsidRDefault="00104C03" w:rsidP="00A46AD4">
            <w:pPr>
              <w:pStyle w:val="TAL"/>
              <w:rPr>
                <w:ins w:id="216" w:author="Tomáš Urban" w:date="2021-11-15T14:00:00Z"/>
                <w:b/>
                <w:szCs w:val="18"/>
              </w:rPr>
            </w:pPr>
            <w:ins w:id="217" w:author="Tomáš Urban" w:date="2021-11-15T14:00:00Z">
              <w:r w:rsidRPr="008A68B4">
                <w:rPr>
                  <w:b/>
                  <w:szCs w:val="18"/>
                </w:rPr>
                <w:t>Out Parameters</w:t>
              </w:r>
            </w:ins>
          </w:p>
        </w:tc>
        <w:tc>
          <w:tcPr>
            <w:tcW w:w="8207" w:type="dxa"/>
          </w:tcPr>
          <w:p w14:paraId="102DF1BF" w14:textId="77777777" w:rsidR="00104C03" w:rsidRPr="008A68B4" w:rsidRDefault="00104C03" w:rsidP="00A46AD4">
            <w:pPr>
              <w:pStyle w:val="TAL"/>
              <w:rPr>
                <w:ins w:id="218" w:author="Tomáš Urban" w:date="2021-11-15T14:00:00Z"/>
                <w:szCs w:val="18"/>
              </w:rPr>
            </w:pPr>
            <w:ins w:id="219" w:author="Tomáš Urban" w:date="2021-11-15T14:00:00Z">
              <w:r w:rsidRPr="008A68B4">
                <w:rPr>
                  <w:szCs w:val="18"/>
                </w:rPr>
                <w:t>n.a.</w:t>
              </w:r>
            </w:ins>
          </w:p>
        </w:tc>
      </w:tr>
      <w:tr w:rsidR="00104C03" w:rsidRPr="008A68B4" w14:paraId="3A40DFDC" w14:textId="77777777" w:rsidTr="00A46AD4">
        <w:trPr>
          <w:jc w:val="center"/>
          <w:ins w:id="220" w:author="Tomáš Urban" w:date="2021-11-15T14:00:00Z"/>
        </w:trPr>
        <w:tc>
          <w:tcPr>
            <w:tcW w:w="1568" w:type="dxa"/>
          </w:tcPr>
          <w:p w14:paraId="0B688B5C" w14:textId="77777777" w:rsidR="00104C03" w:rsidRPr="008A68B4" w:rsidRDefault="00104C03" w:rsidP="00A46AD4">
            <w:pPr>
              <w:pStyle w:val="TAL"/>
              <w:rPr>
                <w:ins w:id="221" w:author="Tomáš Urban" w:date="2021-11-15T14:00:00Z"/>
                <w:b/>
                <w:szCs w:val="18"/>
              </w:rPr>
            </w:pPr>
            <w:ins w:id="222" w:author="Tomáš Urban" w:date="2021-11-15T14:00:00Z">
              <w:r w:rsidRPr="008A68B4">
                <w:rPr>
                  <w:b/>
                  <w:szCs w:val="18"/>
                </w:rPr>
                <w:t>Return Value</w:t>
              </w:r>
            </w:ins>
          </w:p>
        </w:tc>
        <w:tc>
          <w:tcPr>
            <w:tcW w:w="8207" w:type="dxa"/>
          </w:tcPr>
          <w:p w14:paraId="44B6F77A" w14:textId="6162EF78" w:rsidR="00104C03" w:rsidRPr="008A68B4" w:rsidRDefault="00104C03" w:rsidP="000A423D">
            <w:pPr>
              <w:pStyle w:val="TAL"/>
              <w:rPr>
                <w:ins w:id="223" w:author="Tomáš Urban" w:date="2021-11-15T14:00:00Z"/>
                <w:szCs w:val="18"/>
              </w:rPr>
            </w:pPr>
            <w:ins w:id="224" w:author="Tomáš Urban" w:date="2021-11-15T14:00:00Z">
              <w:r w:rsidRPr="00F21A76">
                <w:rPr>
                  <w:szCs w:val="18"/>
                </w:rPr>
                <w:t xml:space="preserve">The return status of the </w:t>
              </w:r>
              <w:r>
                <w:rPr>
                  <w:rFonts w:ascii="Courier New" w:hAnsi="Courier New"/>
                  <w:szCs w:val="18"/>
                </w:rPr>
                <w:t>xt</w:t>
              </w:r>
              <w:r w:rsidRPr="00F21A76">
                <w:rPr>
                  <w:rFonts w:ascii="Courier New" w:hAnsi="Courier New"/>
                  <w:szCs w:val="18"/>
                </w:rPr>
                <w:t>riSUT</w:t>
              </w:r>
            </w:ins>
            <w:ins w:id="225" w:author="Tomáš Urban" w:date="2021-11-15T14:05:00Z">
              <w:r w:rsidR="000A423D">
                <w:rPr>
                  <w:rFonts w:ascii="Courier New" w:hAnsi="Courier New"/>
                  <w:szCs w:val="18"/>
                </w:rPr>
                <w:t>A</w:t>
              </w:r>
            </w:ins>
            <w:ins w:id="226" w:author="Tomáš Urban" w:date="2021-11-15T14:00:00Z">
              <w:r w:rsidRPr="00F21A76">
                <w:rPr>
                  <w:rFonts w:ascii="Courier New" w:hAnsi="Courier New"/>
                  <w:szCs w:val="18"/>
                </w:rPr>
                <w:t>ction</w:t>
              </w:r>
              <w:r>
                <w:rPr>
                  <w:rFonts w:ascii="Courier New" w:hAnsi="Courier New"/>
                  <w:szCs w:val="18"/>
                </w:rPr>
                <w:t>Param</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ins>
          </w:p>
        </w:tc>
      </w:tr>
      <w:tr w:rsidR="00104C03" w:rsidRPr="008A68B4" w14:paraId="51BFDCB3" w14:textId="77777777" w:rsidTr="00A46AD4">
        <w:trPr>
          <w:jc w:val="center"/>
          <w:ins w:id="227" w:author="Tomáš Urban" w:date="2021-11-15T14:00:00Z"/>
        </w:trPr>
        <w:tc>
          <w:tcPr>
            <w:tcW w:w="1568" w:type="dxa"/>
          </w:tcPr>
          <w:p w14:paraId="65D8BAE9" w14:textId="77777777" w:rsidR="00104C03" w:rsidRPr="008A68B4" w:rsidRDefault="00104C03" w:rsidP="00A46AD4">
            <w:pPr>
              <w:pStyle w:val="TAL"/>
              <w:rPr>
                <w:ins w:id="228" w:author="Tomáš Urban" w:date="2021-11-15T14:00:00Z"/>
                <w:b/>
                <w:szCs w:val="18"/>
              </w:rPr>
            </w:pPr>
            <w:ins w:id="229" w:author="Tomáš Urban" w:date="2021-11-15T14:00:00Z">
              <w:r w:rsidRPr="008A68B4">
                <w:rPr>
                  <w:b/>
                  <w:szCs w:val="18"/>
                </w:rPr>
                <w:t>Constraints</w:t>
              </w:r>
            </w:ins>
          </w:p>
        </w:tc>
        <w:tc>
          <w:tcPr>
            <w:tcW w:w="8207" w:type="dxa"/>
          </w:tcPr>
          <w:p w14:paraId="46875B21" w14:textId="77777777" w:rsidR="00104C03" w:rsidRPr="008A68B4" w:rsidRDefault="00104C03" w:rsidP="00A46AD4">
            <w:pPr>
              <w:pStyle w:val="TAL"/>
              <w:rPr>
                <w:ins w:id="230" w:author="Tomáš Urban" w:date="2021-11-15T14:00:00Z"/>
                <w:szCs w:val="18"/>
              </w:rPr>
            </w:pPr>
            <w:ins w:id="231" w:author="Tomáš Urban" w:date="2021-11-15T14:00:00Z">
              <w:r w:rsidRPr="00F21A76">
                <w:rPr>
                  <w:szCs w:val="18"/>
                </w:rPr>
                <w:t>This operation is called by the TE when it executes a TTCN</w:t>
              </w:r>
              <w:r w:rsidRPr="00F21A76">
                <w:rPr>
                  <w:szCs w:val="18"/>
                </w:rPr>
                <w:noBreakHyphen/>
                <w:t xml:space="preserve">3 SUT action operation, which </w:t>
              </w:r>
              <w:r>
                <w:rPr>
                  <w:szCs w:val="18"/>
                </w:rPr>
                <w:t>either contains multiple arguments or a single argument that is not a character string literal.</w:t>
              </w:r>
            </w:ins>
          </w:p>
        </w:tc>
      </w:tr>
      <w:tr w:rsidR="00104C03" w:rsidRPr="008A68B4" w14:paraId="59364A00" w14:textId="77777777" w:rsidTr="00A46AD4">
        <w:trPr>
          <w:jc w:val="center"/>
          <w:ins w:id="232" w:author="Tomáš Urban" w:date="2021-11-15T14:00:00Z"/>
        </w:trPr>
        <w:tc>
          <w:tcPr>
            <w:tcW w:w="1568" w:type="dxa"/>
          </w:tcPr>
          <w:p w14:paraId="4882A574" w14:textId="77777777" w:rsidR="00104C03" w:rsidRPr="008A68B4" w:rsidRDefault="00104C03" w:rsidP="00A46AD4">
            <w:pPr>
              <w:pStyle w:val="TAL"/>
              <w:rPr>
                <w:ins w:id="233" w:author="Tomáš Urban" w:date="2021-11-15T14:00:00Z"/>
                <w:b/>
                <w:szCs w:val="18"/>
              </w:rPr>
            </w:pPr>
            <w:ins w:id="234" w:author="Tomáš Urban" w:date="2021-11-15T14:00:00Z">
              <w:r w:rsidRPr="008A68B4">
                <w:rPr>
                  <w:b/>
                  <w:szCs w:val="18"/>
                </w:rPr>
                <w:t>Effect</w:t>
              </w:r>
            </w:ins>
          </w:p>
        </w:tc>
        <w:tc>
          <w:tcPr>
            <w:tcW w:w="8207" w:type="dxa"/>
          </w:tcPr>
          <w:p w14:paraId="57123898" w14:textId="77777777" w:rsidR="00104C03" w:rsidRPr="00F21A76" w:rsidRDefault="00104C03" w:rsidP="00A46AD4">
            <w:pPr>
              <w:pStyle w:val="TAL"/>
              <w:rPr>
                <w:ins w:id="235" w:author="Tomáš Urban" w:date="2021-11-15T14:00:00Z"/>
                <w:szCs w:val="18"/>
              </w:rPr>
            </w:pPr>
            <w:ins w:id="236" w:author="Tomáš Urban" w:date="2021-11-15T14:00:00Z">
              <w:r w:rsidRPr="00F21A76">
                <w:rPr>
                  <w:szCs w:val="18"/>
                </w:rPr>
                <w:t>On invocation of this operation the SA shall initiate the described actions to be taken on the SUT</w:t>
              </w:r>
              <w:proofErr w:type="gramStart"/>
              <w:r w:rsidRPr="00F21A76">
                <w:rPr>
                  <w:szCs w:val="18"/>
                </w:rPr>
                <w:t>,</w:t>
              </w:r>
              <w:proofErr w:type="gramEnd"/>
              <w:r w:rsidRPr="00F21A76">
                <w:rPr>
                  <w:szCs w:val="18"/>
                </w:rPr>
                <w:br/>
                <w:t>e.g. turn on, initialize, or send a message to the SUT.</w:t>
              </w:r>
            </w:ins>
          </w:p>
          <w:p w14:paraId="7111F6CF" w14:textId="77777777" w:rsidR="00104C03" w:rsidRPr="008A68B4" w:rsidRDefault="00104C03" w:rsidP="00A46AD4">
            <w:pPr>
              <w:pStyle w:val="TAL"/>
              <w:rPr>
                <w:ins w:id="237" w:author="Tomáš Urban" w:date="2021-11-15T14:00:00Z"/>
                <w:szCs w:val="18"/>
              </w:rPr>
            </w:pPr>
            <w:ins w:id="238" w:author="Tomáš Urban" w:date="2021-11-15T14:00:00Z">
              <w:r w:rsidRPr="00F21A76">
                <w:rPr>
                  <w:szCs w:val="18"/>
                </w:rPr>
                <w:t xml:space="preserve">The </w:t>
              </w:r>
              <w:r>
                <w:rPr>
                  <w:rFonts w:ascii="Courier New" w:hAnsi="Courier New"/>
                  <w:szCs w:val="18"/>
                </w:rPr>
                <w:t>xt</w:t>
              </w:r>
              <w:r w:rsidRPr="00F21A76">
                <w:rPr>
                  <w:rFonts w:ascii="Courier New" w:hAnsi="Courier New"/>
                  <w:szCs w:val="18"/>
                </w:rPr>
                <w:t>riSUT</w:t>
              </w:r>
              <w:r>
                <w:rPr>
                  <w:rFonts w:ascii="Courier New" w:hAnsi="Courier New"/>
                  <w:szCs w:val="18"/>
                </w:rPr>
                <w:t>A</w:t>
              </w:r>
              <w:r w:rsidRPr="00F21A76">
                <w:rPr>
                  <w:rFonts w:ascii="Courier New" w:hAnsi="Courier New"/>
                  <w:szCs w:val="18"/>
                </w:rPr>
                <w:t>ction</w:t>
              </w:r>
              <w:r>
                <w:rPr>
                  <w:rFonts w:ascii="Courier New" w:hAnsi="Courier New"/>
                  <w:szCs w:val="18"/>
                </w:rPr>
                <w:t>Param</w:t>
              </w:r>
              <w:r w:rsidRPr="00F21A76">
                <w:rPr>
                  <w:szCs w:val="18"/>
                </w:rPr>
                <w:t xml:space="preserve"> operation returns </w:t>
              </w:r>
              <w:r w:rsidRPr="00F21A76">
                <w:rPr>
                  <w:i/>
                  <w:szCs w:val="18"/>
                </w:rPr>
                <w:t>TRI_OK</w:t>
              </w:r>
              <w:r w:rsidRPr="00F21A76">
                <w:rPr>
                  <w:szCs w:val="18"/>
                </w:rPr>
                <w:t xml:space="preserve"> on successful execution of the operation, </w:t>
              </w:r>
              <w:r w:rsidRPr="00F21A76">
                <w:rPr>
                  <w:i/>
                  <w:szCs w:val="18"/>
                </w:rPr>
                <w:t xml:space="preserve">TRI_Error </w:t>
              </w:r>
              <w:r w:rsidRPr="00F21A76">
                <w:rPr>
                  <w:szCs w:val="18"/>
                </w:rPr>
                <w:t>otherwise. Notice that the return value of this TRI operation does not make any statement about the success or failure of the actions to be taken on the SUT.</w:t>
              </w:r>
            </w:ins>
          </w:p>
        </w:tc>
      </w:tr>
    </w:tbl>
    <w:p w14:paraId="07EDEE62" w14:textId="4E4F40CE" w:rsidR="009F3868" w:rsidRPr="008A68B4" w:rsidRDefault="009F3868" w:rsidP="009F3868">
      <w:pPr>
        <w:pStyle w:val="Heading2"/>
      </w:pPr>
      <w:bookmarkStart w:id="239" w:name="_Toc87877513"/>
      <w:proofErr w:type="gramStart"/>
      <w:r w:rsidRPr="008A68B4">
        <w:t>7.</w:t>
      </w:r>
      <w:proofErr w:type="gramEnd"/>
      <w:del w:id="240" w:author="Tomáš Urban" w:date="2021-11-15T14:00:00Z">
        <w:r w:rsidRPr="008A68B4" w:rsidDel="00104C03">
          <w:delText>5A</w:delText>
        </w:r>
      </w:del>
      <w:ins w:id="241" w:author="Tomáš Urban" w:date="2021-11-15T14:00:00Z">
        <w:r w:rsidR="00104C03" w:rsidRPr="008A68B4">
          <w:t>5</w:t>
        </w:r>
        <w:r w:rsidR="00104C03">
          <w:t>B</w:t>
        </w:r>
      </w:ins>
      <w:r w:rsidRPr="008A68B4">
        <w:tab/>
        <w:t>Addition to clause 5.5.5 of ETSI ES 201 873-5, Miscellaneous operations</w:t>
      </w:r>
      <w:bookmarkEnd w:id="239"/>
    </w:p>
    <w:p w14:paraId="4DDEEB96" w14:textId="77777777" w:rsidR="009F3868" w:rsidRPr="008A68B4" w:rsidRDefault="009F3868" w:rsidP="009F3868">
      <w:pPr>
        <w:keepNext/>
        <w:keepLines/>
      </w:pPr>
      <w:r w:rsidRPr="008A68B4">
        <w:t>In order to properly log message or procedure communication via TCI TL, an optional xtriDisplay function is used for conversion of not encoded XTRI data structures into a format suitable for TCI TL operations.</w:t>
      </w:r>
    </w:p>
    <w:p w14:paraId="7C00A5FE" w14:textId="4747B0A0" w:rsidR="009F3868" w:rsidRPr="008A68B4" w:rsidRDefault="009F3868" w:rsidP="009F3868">
      <w:pPr>
        <w:pStyle w:val="H6"/>
      </w:pPr>
      <w:r w:rsidRPr="008A68B4">
        <w:t>5.5.5</w:t>
      </w:r>
      <w:proofErr w:type="gramStart"/>
      <w:r w:rsidRPr="008A68B4">
        <w:t>.</w:t>
      </w:r>
      <w:proofErr w:type="gramEnd"/>
      <w:del w:id="242" w:author="Tomáš Urban" w:date="2021-11-15T14:00:00Z">
        <w:r w:rsidRPr="008A68B4" w:rsidDel="00104C03">
          <w:delText>2</w:delText>
        </w:r>
      </w:del>
      <w:ins w:id="243" w:author="Tomáš Urban" w:date="2021-11-15T14:00:00Z">
        <w:r w:rsidR="00104C03">
          <w:t>3</w:t>
        </w:r>
      </w:ins>
      <w:r w:rsidRPr="008A68B4">
        <w:tab/>
        <w:t>xtriDisplay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9F3868" w:rsidRPr="008A68B4" w14:paraId="4E4A602B" w14:textId="77777777" w:rsidTr="00ED2620">
        <w:trPr>
          <w:jc w:val="center"/>
        </w:trPr>
        <w:tc>
          <w:tcPr>
            <w:tcW w:w="1486" w:type="dxa"/>
          </w:tcPr>
          <w:p w14:paraId="3FECEC92" w14:textId="77777777" w:rsidR="009F3868" w:rsidRPr="008A68B4" w:rsidRDefault="009F3868" w:rsidP="00ED2620">
            <w:pPr>
              <w:pStyle w:val="TAL"/>
              <w:rPr>
                <w:b/>
                <w:szCs w:val="18"/>
              </w:rPr>
            </w:pPr>
            <w:r w:rsidRPr="008A68B4">
              <w:rPr>
                <w:b/>
                <w:szCs w:val="18"/>
              </w:rPr>
              <w:t>Signature</w:t>
            </w:r>
          </w:p>
        </w:tc>
        <w:tc>
          <w:tcPr>
            <w:tcW w:w="8289" w:type="dxa"/>
          </w:tcPr>
          <w:p w14:paraId="7F3C7B12" w14:textId="77777777" w:rsidR="009F3868" w:rsidRPr="008A68B4" w:rsidRDefault="009F3868" w:rsidP="00ED2620">
            <w:pPr>
              <w:pStyle w:val="TAL"/>
              <w:ind w:left="2523" w:hanging="2523"/>
              <w:rPr>
                <w:rFonts w:ascii="Courier New" w:hAnsi="Courier New" w:cs="Courier New"/>
                <w:szCs w:val="18"/>
              </w:rPr>
            </w:pPr>
            <w:r w:rsidRPr="008A68B4">
              <w:rPr>
                <w:rFonts w:ascii="Courier New" w:hAnsi="Courier New"/>
                <w:szCs w:val="18"/>
              </w:rPr>
              <w:t>TriMessageType xtriDisplay(in TriComponentIdType componentId,</w:t>
            </w:r>
            <w:r w:rsidRPr="008A68B4">
              <w:rPr>
                <w:rFonts w:ascii="Courier New" w:hAnsi="Courier New"/>
                <w:szCs w:val="18"/>
              </w:rPr>
              <w:br/>
              <w:t>in TriPortIdType tsiPortId,</w:t>
            </w:r>
            <w:r w:rsidRPr="008A68B4">
              <w:rPr>
                <w:rFonts w:ascii="Courier New" w:hAnsi="Courier New"/>
                <w:szCs w:val="18"/>
              </w:rPr>
              <w:br/>
              <w:t>in Value dataToDisplay)</w:t>
            </w:r>
          </w:p>
        </w:tc>
      </w:tr>
      <w:tr w:rsidR="009F3868" w:rsidRPr="008A68B4" w14:paraId="42022B9B" w14:textId="77777777" w:rsidTr="00ED2620">
        <w:trPr>
          <w:jc w:val="center"/>
        </w:trPr>
        <w:tc>
          <w:tcPr>
            <w:tcW w:w="1486" w:type="dxa"/>
          </w:tcPr>
          <w:p w14:paraId="16582A90" w14:textId="77777777" w:rsidR="009F3868" w:rsidRPr="008A68B4" w:rsidRDefault="009F3868" w:rsidP="00ED2620">
            <w:pPr>
              <w:pStyle w:val="TAL"/>
              <w:rPr>
                <w:b/>
                <w:szCs w:val="18"/>
              </w:rPr>
            </w:pPr>
            <w:r w:rsidRPr="008A68B4">
              <w:rPr>
                <w:b/>
                <w:szCs w:val="18"/>
              </w:rPr>
              <w:t xml:space="preserve">In Parameters </w:t>
            </w:r>
          </w:p>
        </w:tc>
        <w:tc>
          <w:tcPr>
            <w:tcW w:w="8289" w:type="dxa"/>
          </w:tcPr>
          <w:p w14:paraId="4F65A117" w14:textId="77777777" w:rsidR="009F3868" w:rsidRPr="008A68B4" w:rsidRDefault="009F3868" w:rsidP="00ED2620">
            <w:pPr>
              <w:pStyle w:val="TAL"/>
              <w:tabs>
                <w:tab w:val="left" w:pos="1449"/>
              </w:tabs>
              <w:rPr>
                <w:szCs w:val="18"/>
              </w:rPr>
            </w:pPr>
            <w:r w:rsidRPr="008A68B4">
              <w:rPr>
                <w:rFonts w:ascii="Courier New" w:hAnsi="Courier New"/>
                <w:szCs w:val="18"/>
              </w:rPr>
              <w:t>componentId</w:t>
            </w:r>
            <w:r w:rsidRPr="008A68B4">
              <w:rPr>
                <w:szCs w:val="18"/>
              </w:rPr>
              <w:tab/>
              <w:t>identifier of the sending or receiving test component</w:t>
            </w:r>
          </w:p>
          <w:p w14:paraId="08E1D3D7" w14:textId="77777777" w:rsidR="009F3868" w:rsidRPr="008A68B4" w:rsidRDefault="009F3868" w:rsidP="00ED2620">
            <w:pPr>
              <w:pStyle w:val="TAL"/>
              <w:tabs>
                <w:tab w:val="left" w:pos="1449"/>
              </w:tabs>
              <w:rPr>
                <w:szCs w:val="18"/>
              </w:rPr>
            </w:pPr>
            <w:r w:rsidRPr="008A68B4">
              <w:rPr>
                <w:rFonts w:ascii="Courier New" w:hAnsi="Courier New"/>
                <w:szCs w:val="18"/>
              </w:rPr>
              <w:t>tsiPortId</w:t>
            </w:r>
            <w:r w:rsidRPr="008A68B4">
              <w:rPr>
                <w:szCs w:val="18"/>
              </w:rPr>
              <w:tab/>
              <w:t xml:space="preserve">identifier of the test system interface port via which the message was sent to the </w:t>
            </w:r>
            <w:r w:rsidRPr="008A68B4">
              <w:rPr>
                <w:szCs w:val="18"/>
              </w:rPr>
              <w:tab/>
              <w:t>SUT adaptor or received from it</w:t>
            </w:r>
          </w:p>
          <w:p w14:paraId="5A888278" w14:textId="6C8F7DEE" w:rsidR="009F3868" w:rsidRPr="008A68B4" w:rsidRDefault="009F3868" w:rsidP="00ED2620">
            <w:pPr>
              <w:pStyle w:val="TAL"/>
              <w:tabs>
                <w:tab w:val="left" w:pos="1449"/>
              </w:tabs>
              <w:rPr>
                <w:szCs w:val="18"/>
              </w:rPr>
            </w:pPr>
            <w:r w:rsidRPr="008A68B4">
              <w:rPr>
                <w:rFonts w:ascii="Courier New" w:hAnsi="Courier New"/>
                <w:szCs w:val="18"/>
              </w:rPr>
              <w:t>dataToDisplay</w:t>
            </w:r>
            <w:r w:rsidRPr="008A68B4">
              <w:rPr>
                <w:szCs w:val="18"/>
              </w:rPr>
              <w:tab/>
              <w:t>data to be logged</w:t>
            </w:r>
          </w:p>
        </w:tc>
      </w:tr>
      <w:tr w:rsidR="009F3868" w:rsidRPr="008A68B4" w14:paraId="00D90D03" w14:textId="77777777" w:rsidTr="00ED2620">
        <w:trPr>
          <w:jc w:val="center"/>
        </w:trPr>
        <w:tc>
          <w:tcPr>
            <w:tcW w:w="1486" w:type="dxa"/>
          </w:tcPr>
          <w:p w14:paraId="684FB65E" w14:textId="77777777" w:rsidR="009F3868" w:rsidRPr="008A68B4" w:rsidRDefault="009F3868" w:rsidP="00ED2620">
            <w:pPr>
              <w:pStyle w:val="TAL"/>
              <w:rPr>
                <w:b/>
                <w:szCs w:val="18"/>
              </w:rPr>
            </w:pPr>
            <w:r w:rsidRPr="008A68B4">
              <w:rPr>
                <w:b/>
                <w:szCs w:val="18"/>
              </w:rPr>
              <w:t>Out Parameters</w:t>
            </w:r>
          </w:p>
        </w:tc>
        <w:tc>
          <w:tcPr>
            <w:tcW w:w="8289" w:type="dxa"/>
          </w:tcPr>
          <w:p w14:paraId="551424EA" w14:textId="77777777" w:rsidR="009F3868" w:rsidRPr="008A68B4" w:rsidRDefault="009F3868" w:rsidP="00ED2620">
            <w:pPr>
              <w:pStyle w:val="TAL"/>
              <w:rPr>
                <w:szCs w:val="18"/>
              </w:rPr>
            </w:pPr>
            <w:r w:rsidRPr="008A68B4">
              <w:rPr>
                <w:szCs w:val="18"/>
              </w:rPr>
              <w:t>n.a.</w:t>
            </w:r>
          </w:p>
        </w:tc>
      </w:tr>
      <w:tr w:rsidR="009F3868" w:rsidRPr="008A68B4" w14:paraId="09B5FFAB" w14:textId="77777777" w:rsidTr="00ED2620">
        <w:trPr>
          <w:jc w:val="center"/>
        </w:trPr>
        <w:tc>
          <w:tcPr>
            <w:tcW w:w="1486" w:type="dxa"/>
          </w:tcPr>
          <w:p w14:paraId="21D4E410" w14:textId="77777777" w:rsidR="009F3868" w:rsidRPr="008A68B4" w:rsidRDefault="009F3868" w:rsidP="00ED2620">
            <w:pPr>
              <w:pStyle w:val="TAL"/>
              <w:rPr>
                <w:b/>
                <w:szCs w:val="18"/>
              </w:rPr>
            </w:pPr>
            <w:r w:rsidRPr="008A68B4">
              <w:rPr>
                <w:b/>
                <w:szCs w:val="18"/>
              </w:rPr>
              <w:t>Return Value</w:t>
            </w:r>
          </w:p>
        </w:tc>
        <w:tc>
          <w:tcPr>
            <w:tcW w:w="8289" w:type="dxa"/>
          </w:tcPr>
          <w:p w14:paraId="7F3E0796" w14:textId="60D47B95" w:rsidR="009F3868" w:rsidRPr="008A68B4" w:rsidRDefault="009F3868" w:rsidP="00ED2620">
            <w:pPr>
              <w:pStyle w:val="TAL"/>
              <w:rPr>
                <w:szCs w:val="18"/>
              </w:rPr>
            </w:pPr>
            <w:r w:rsidRPr="008A68B4">
              <w:rPr>
                <w:szCs w:val="18"/>
              </w:rPr>
              <w:t xml:space="preserve">Data in the format suitable for TCI logging or </w:t>
            </w:r>
            <w:r w:rsidRPr="008A68B4">
              <w:rPr>
                <w:rFonts w:ascii="Courier New" w:hAnsi="Courier New" w:cs="Courier New"/>
                <w:szCs w:val="18"/>
              </w:rPr>
              <w:t>null</w:t>
            </w:r>
            <w:r w:rsidRPr="008A68B4">
              <w:rPr>
                <w:szCs w:val="18"/>
              </w:rPr>
              <w:t xml:space="preserve"> if no logging format is available</w:t>
            </w:r>
            <w:r w:rsidR="00A74DFE" w:rsidRPr="008A68B4">
              <w:rPr>
                <w:szCs w:val="18"/>
              </w:rPr>
              <w:t>.</w:t>
            </w:r>
          </w:p>
        </w:tc>
      </w:tr>
      <w:tr w:rsidR="009F3868" w:rsidRPr="008A68B4" w14:paraId="20CECE98" w14:textId="77777777" w:rsidTr="00ED2620">
        <w:trPr>
          <w:jc w:val="center"/>
        </w:trPr>
        <w:tc>
          <w:tcPr>
            <w:tcW w:w="1486" w:type="dxa"/>
          </w:tcPr>
          <w:p w14:paraId="261DE9DC" w14:textId="77777777" w:rsidR="009F3868" w:rsidRPr="008A68B4" w:rsidRDefault="009F3868" w:rsidP="00ED2620">
            <w:pPr>
              <w:pStyle w:val="TAL"/>
              <w:rPr>
                <w:b/>
                <w:szCs w:val="18"/>
              </w:rPr>
            </w:pPr>
            <w:r w:rsidRPr="008A68B4">
              <w:rPr>
                <w:b/>
                <w:szCs w:val="18"/>
              </w:rPr>
              <w:t>Constraints</w:t>
            </w:r>
          </w:p>
        </w:tc>
        <w:tc>
          <w:tcPr>
            <w:tcW w:w="8289" w:type="dxa"/>
          </w:tcPr>
          <w:p w14:paraId="64A1733D" w14:textId="24B2B23D" w:rsidR="009F3868" w:rsidRPr="008A68B4" w:rsidRDefault="009F3868" w:rsidP="00ED2620">
            <w:pPr>
              <w:pStyle w:val="TAL"/>
              <w:rPr>
                <w:szCs w:val="18"/>
              </w:rPr>
            </w:pPr>
            <w:r w:rsidRPr="008A68B4">
              <w:rPr>
                <w:szCs w:val="18"/>
              </w:rPr>
              <w:t>This optional TRI operation is called by the TE when it logs message or procedure communication and a TCI TL operation requires data in its encoded form (TriMessageType for messages; TriParameterListType, TriParameterType and TriExceptionType for procedures; TriAddressType for addresses).</w:t>
            </w:r>
          </w:p>
        </w:tc>
      </w:tr>
      <w:tr w:rsidR="009F3868" w:rsidRPr="008A68B4" w14:paraId="09472E8F" w14:textId="77777777" w:rsidTr="00ED2620">
        <w:trPr>
          <w:jc w:val="center"/>
        </w:trPr>
        <w:tc>
          <w:tcPr>
            <w:tcW w:w="1486" w:type="dxa"/>
          </w:tcPr>
          <w:p w14:paraId="38D8521E" w14:textId="77777777" w:rsidR="009F3868" w:rsidRPr="008A68B4" w:rsidRDefault="009F3868" w:rsidP="00ED2620">
            <w:pPr>
              <w:pStyle w:val="TAL"/>
              <w:rPr>
                <w:b/>
                <w:szCs w:val="18"/>
              </w:rPr>
            </w:pPr>
            <w:r w:rsidRPr="008A68B4">
              <w:rPr>
                <w:b/>
                <w:szCs w:val="18"/>
              </w:rPr>
              <w:t>Effect</w:t>
            </w:r>
          </w:p>
        </w:tc>
        <w:tc>
          <w:tcPr>
            <w:tcW w:w="8289" w:type="dxa"/>
          </w:tcPr>
          <w:p w14:paraId="5DD32BE1" w14:textId="77777777" w:rsidR="009F3868" w:rsidRPr="008A68B4" w:rsidRDefault="009F3868" w:rsidP="00ED2620">
            <w:pPr>
              <w:pStyle w:val="TAL"/>
              <w:rPr>
                <w:szCs w:val="18"/>
              </w:rPr>
            </w:pPr>
            <w:r w:rsidRPr="008A68B4">
              <w:rPr>
                <w:szCs w:val="18"/>
              </w:rPr>
              <w:t xml:space="preserve">The operation converts the supplied value to a TRI data structure and returns it. The converted structure typically contains the data in a form that can be used in the logs for increased readability. The conversion might be context-specific, depending on the provided component and TSI port participating in the logged communication operation. If the conversion is not supported, the distinct </w:t>
            </w:r>
            <w:r w:rsidRPr="008A68B4">
              <w:rPr>
                <w:rFonts w:ascii="Courier New" w:hAnsi="Courier New"/>
                <w:szCs w:val="18"/>
              </w:rPr>
              <w:t>null</w:t>
            </w:r>
            <w:r w:rsidRPr="008A68B4">
              <w:rPr>
                <w:szCs w:val="18"/>
              </w:rPr>
              <w:t xml:space="preserve"> value shall be returned.</w:t>
            </w:r>
          </w:p>
        </w:tc>
      </w:tr>
    </w:tbl>
    <w:p w14:paraId="0AD1D2EF" w14:textId="77777777" w:rsidR="005A52B8" w:rsidRPr="008A68B4" w:rsidRDefault="005A52B8" w:rsidP="005D3FC8"/>
    <w:p w14:paraId="2E95CA08" w14:textId="77777777" w:rsidR="00CB4EB4" w:rsidRPr="008A68B4" w:rsidRDefault="008C7169" w:rsidP="00A74DFE">
      <w:pPr>
        <w:pStyle w:val="Heading2"/>
        <w:keepNext w:val="0"/>
      </w:pPr>
      <w:bookmarkStart w:id="244" w:name="_Toc87877514"/>
      <w:r w:rsidRPr="008A68B4">
        <w:t>7</w:t>
      </w:r>
      <w:r w:rsidR="00CB4EB4" w:rsidRPr="008A68B4">
        <w:t>.</w:t>
      </w:r>
      <w:r w:rsidR="00663037" w:rsidRPr="008A68B4">
        <w:t>6</w:t>
      </w:r>
      <w:r w:rsidR="00CB4EB4" w:rsidRPr="008A68B4">
        <w:tab/>
        <w:t xml:space="preserve">Changes to </w:t>
      </w:r>
      <w:r w:rsidR="001541C1" w:rsidRPr="008A68B4">
        <w:t xml:space="preserve">clause </w:t>
      </w:r>
      <w:r w:rsidR="00CB4EB4" w:rsidRPr="008A68B4">
        <w:t>5.</w:t>
      </w:r>
      <w:r w:rsidR="0035720C" w:rsidRPr="008A68B4">
        <w:t>6.3</w:t>
      </w:r>
      <w:r w:rsidR="00813F9E" w:rsidRPr="008A68B4">
        <w:t xml:space="preserve"> of ETSI ES 201 873-5,</w:t>
      </w:r>
      <w:r w:rsidR="0035720C" w:rsidRPr="008A68B4">
        <w:t xml:space="preserve"> </w:t>
      </w:r>
      <w:r w:rsidR="00CB4EB4" w:rsidRPr="008A68B4">
        <w:t>Miscellaneous operations</w:t>
      </w:r>
      <w:bookmarkEnd w:id="244"/>
    </w:p>
    <w:p w14:paraId="43745904" w14:textId="77777777" w:rsidR="00CB4EB4" w:rsidRPr="008A68B4" w:rsidRDefault="00CB4EB4" w:rsidP="00A74DFE">
      <w:pPr>
        <w:pStyle w:val="H6"/>
        <w:keepNext w:val="0"/>
      </w:pPr>
      <w:r w:rsidRPr="008A68B4">
        <w:t>5.6.3.1</w:t>
      </w:r>
      <w:r w:rsidRPr="008A68B4">
        <w:tab/>
      </w:r>
      <w:proofErr w:type="gramStart"/>
      <w:r w:rsidRPr="008A68B4">
        <w:t>triExternalFunction</w:t>
      </w:r>
      <w:proofErr w:type="gramEnd"/>
      <w:r w:rsidRPr="008A68B4">
        <w:t xml:space="preserve"> </w:t>
      </w:r>
      <w:r w:rsidR="005E61D6" w:rsidRPr="008A68B4">
        <w:sym w:font="Wingdings" w:char="F0E0"/>
      </w:r>
      <w:r w:rsidR="005E61D6" w:rsidRPr="008A68B4">
        <w:t xml:space="preserve"> xtriExternalFunction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188"/>
      </w:tblGrid>
      <w:tr w:rsidR="00CB4EB4" w:rsidRPr="008A68B4" w14:paraId="281D98A0" w14:textId="77777777" w:rsidTr="003F0691">
        <w:trPr>
          <w:jc w:val="center"/>
        </w:trPr>
        <w:tc>
          <w:tcPr>
            <w:tcW w:w="0" w:type="auto"/>
          </w:tcPr>
          <w:p w14:paraId="6187CC90" w14:textId="77777777" w:rsidR="00CB4EB4" w:rsidRPr="008A68B4" w:rsidRDefault="00CB4EB4" w:rsidP="00A74DFE">
            <w:pPr>
              <w:pStyle w:val="TAL"/>
              <w:keepNext w:val="0"/>
              <w:rPr>
                <w:b/>
              </w:rPr>
            </w:pPr>
            <w:r w:rsidRPr="008A68B4">
              <w:rPr>
                <w:b/>
              </w:rPr>
              <w:t>Signature</w:t>
            </w:r>
          </w:p>
        </w:tc>
        <w:tc>
          <w:tcPr>
            <w:tcW w:w="0" w:type="auto"/>
          </w:tcPr>
          <w:p w14:paraId="31BF8F8C" w14:textId="77777777" w:rsidR="00CB4EB4" w:rsidRPr="008A68B4" w:rsidRDefault="00CB4EB4" w:rsidP="00A74DFE">
            <w:pPr>
              <w:pStyle w:val="TAL"/>
              <w:keepNext w:val="0"/>
              <w:rPr>
                <w:rFonts w:ascii="Courier New" w:hAnsi="Courier New" w:cs="Courier New"/>
                <w:szCs w:val="18"/>
              </w:rPr>
            </w:pPr>
            <w:r w:rsidRPr="008A68B4">
              <w:rPr>
                <w:rFonts w:ascii="Courier New" w:hAnsi="Courier New" w:cs="Courier New"/>
                <w:szCs w:val="18"/>
              </w:rPr>
              <w:t xml:space="preserve">TriStatusType </w:t>
            </w:r>
            <w:r w:rsidR="005E61D6" w:rsidRPr="008A68B4">
              <w:rPr>
                <w:rFonts w:ascii="Courier New" w:hAnsi="Courier New" w:cs="Courier New"/>
                <w:szCs w:val="18"/>
              </w:rPr>
              <w:t>x</w:t>
            </w:r>
            <w:r w:rsidRPr="008A68B4">
              <w:rPr>
                <w:rFonts w:ascii="Courier New" w:hAnsi="Courier New" w:cs="Courier New"/>
                <w:szCs w:val="18"/>
              </w:rPr>
              <w:t>triExternalFunction(</w:t>
            </w:r>
          </w:p>
          <w:p w14:paraId="1CF2C288" w14:textId="77777777" w:rsidR="00CB4EB4" w:rsidRPr="008A68B4" w:rsidRDefault="00CB4EB4" w:rsidP="00A74DFE">
            <w:pPr>
              <w:pStyle w:val="TAL"/>
              <w:keepNext w:val="0"/>
              <w:ind w:left="1653"/>
              <w:rPr>
                <w:szCs w:val="18"/>
              </w:rPr>
            </w:pPr>
            <w:r w:rsidRPr="008A68B4">
              <w:rPr>
                <w:rFonts w:ascii="Courier New" w:hAnsi="Courier New"/>
                <w:szCs w:val="18"/>
              </w:rPr>
              <w:t>i</w:t>
            </w:r>
            <w:r w:rsidR="00D04F5E" w:rsidRPr="008A68B4">
              <w:rPr>
                <w:rFonts w:ascii="Courier New" w:hAnsi="Courier New"/>
                <w:szCs w:val="18"/>
              </w:rPr>
              <w:t>n TriFunctionIdType functionId,</w:t>
            </w:r>
            <w:r w:rsidRPr="008A68B4">
              <w:rPr>
                <w:rFonts w:ascii="Courier New" w:hAnsi="Courier New"/>
                <w:szCs w:val="18"/>
              </w:rPr>
              <w:br/>
              <w:t>inout T</w:t>
            </w:r>
            <w:r w:rsidR="005E61D6" w:rsidRPr="008A68B4">
              <w:rPr>
                <w:rFonts w:ascii="Courier New" w:hAnsi="Courier New"/>
                <w:szCs w:val="18"/>
              </w:rPr>
              <w:t>c</w:t>
            </w:r>
            <w:r w:rsidRPr="008A68B4">
              <w:rPr>
                <w:rFonts w:ascii="Courier New" w:hAnsi="Courier New"/>
                <w:szCs w:val="18"/>
              </w:rPr>
              <w:t>iParameterListType parameterList,</w:t>
            </w:r>
            <w:r w:rsidRPr="008A68B4">
              <w:rPr>
                <w:rFonts w:ascii="Courier New" w:hAnsi="Courier New"/>
                <w:szCs w:val="18"/>
              </w:rPr>
              <w:br/>
              <w:t xml:space="preserve">out </w:t>
            </w:r>
            <w:r w:rsidR="005E61D6" w:rsidRPr="008A68B4">
              <w:rPr>
                <w:rFonts w:ascii="Courier New" w:hAnsi="Courier New"/>
                <w:szCs w:val="18"/>
              </w:rPr>
              <w:t>Value</w:t>
            </w:r>
            <w:r w:rsidRPr="008A68B4">
              <w:rPr>
                <w:rFonts w:ascii="Courier New" w:hAnsi="Courier New"/>
                <w:szCs w:val="18"/>
              </w:rPr>
              <w:t xml:space="preserve"> returnValue)</w:t>
            </w:r>
          </w:p>
        </w:tc>
      </w:tr>
      <w:tr w:rsidR="00CB4EB4" w:rsidRPr="008A68B4" w14:paraId="3F685060" w14:textId="77777777" w:rsidTr="003F0691">
        <w:trPr>
          <w:jc w:val="center"/>
        </w:trPr>
        <w:tc>
          <w:tcPr>
            <w:tcW w:w="0" w:type="auto"/>
          </w:tcPr>
          <w:p w14:paraId="1274F4F7" w14:textId="77777777" w:rsidR="00CB4EB4" w:rsidRPr="008A68B4" w:rsidRDefault="00CB4EB4" w:rsidP="00A74DFE">
            <w:pPr>
              <w:pStyle w:val="TAL"/>
              <w:keepNext w:val="0"/>
              <w:rPr>
                <w:b/>
              </w:rPr>
            </w:pPr>
            <w:r w:rsidRPr="008A68B4">
              <w:rPr>
                <w:b/>
              </w:rPr>
              <w:t xml:space="preserve">In Parameters </w:t>
            </w:r>
          </w:p>
        </w:tc>
        <w:tc>
          <w:tcPr>
            <w:tcW w:w="0" w:type="auto"/>
          </w:tcPr>
          <w:p w14:paraId="2BE65C1B" w14:textId="77777777" w:rsidR="00CB4EB4" w:rsidRPr="008A68B4" w:rsidRDefault="00CB4EB4" w:rsidP="00A74DFE">
            <w:pPr>
              <w:pStyle w:val="TAL"/>
              <w:keepNext w:val="0"/>
              <w:tabs>
                <w:tab w:val="left" w:pos="1855"/>
              </w:tabs>
              <w:rPr>
                <w:szCs w:val="18"/>
              </w:rPr>
            </w:pPr>
            <w:r w:rsidRPr="008A68B4">
              <w:rPr>
                <w:rFonts w:ascii="Courier New" w:hAnsi="Courier New" w:cs="Courier New"/>
                <w:szCs w:val="18"/>
              </w:rPr>
              <w:t>functionId</w:t>
            </w:r>
            <w:r w:rsidRPr="008A68B4">
              <w:tab/>
            </w:r>
            <w:r w:rsidRPr="008A68B4">
              <w:rPr>
                <w:rFonts w:cs="Arial"/>
                <w:szCs w:val="18"/>
              </w:rPr>
              <w:t>identifier of the external function</w:t>
            </w:r>
          </w:p>
        </w:tc>
      </w:tr>
      <w:tr w:rsidR="00CB4EB4" w:rsidRPr="008A68B4" w14:paraId="6EC13065" w14:textId="77777777" w:rsidTr="003F0691">
        <w:trPr>
          <w:jc w:val="center"/>
        </w:trPr>
        <w:tc>
          <w:tcPr>
            <w:tcW w:w="0" w:type="auto"/>
          </w:tcPr>
          <w:p w14:paraId="1FE0412D" w14:textId="77777777" w:rsidR="00CB4EB4" w:rsidRPr="008A68B4" w:rsidRDefault="00CB4EB4" w:rsidP="00A74DFE">
            <w:pPr>
              <w:pStyle w:val="TAL"/>
              <w:keepNext w:val="0"/>
              <w:rPr>
                <w:b/>
              </w:rPr>
            </w:pPr>
            <w:r w:rsidRPr="008A68B4">
              <w:rPr>
                <w:b/>
              </w:rPr>
              <w:t>Out Parameters</w:t>
            </w:r>
          </w:p>
        </w:tc>
        <w:tc>
          <w:tcPr>
            <w:tcW w:w="0" w:type="auto"/>
          </w:tcPr>
          <w:p w14:paraId="79312E11" w14:textId="77777777" w:rsidR="00732108" w:rsidRPr="008A68B4" w:rsidRDefault="00CB4EB4" w:rsidP="00A74DFE">
            <w:pPr>
              <w:pStyle w:val="TAL"/>
              <w:keepNext w:val="0"/>
              <w:tabs>
                <w:tab w:val="left" w:pos="1855"/>
              </w:tabs>
              <w:rPr>
                <w:szCs w:val="18"/>
              </w:rPr>
            </w:pPr>
            <w:r w:rsidRPr="008A68B4">
              <w:rPr>
                <w:rFonts w:ascii="Courier New" w:hAnsi="Courier New"/>
                <w:szCs w:val="18"/>
              </w:rPr>
              <w:t>returnValue</w:t>
            </w:r>
            <w:r w:rsidRPr="008A68B4">
              <w:rPr>
                <w:szCs w:val="18"/>
              </w:rPr>
              <w:tab/>
              <w:t>(optional) encoded return value</w:t>
            </w:r>
          </w:p>
        </w:tc>
      </w:tr>
      <w:tr w:rsidR="00CB4EB4" w:rsidRPr="008A68B4" w14:paraId="14806898" w14:textId="77777777" w:rsidTr="003F0691">
        <w:trPr>
          <w:jc w:val="center"/>
        </w:trPr>
        <w:tc>
          <w:tcPr>
            <w:tcW w:w="0" w:type="auto"/>
          </w:tcPr>
          <w:p w14:paraId="046A7407" w14:textId="77777777" w:rsidR="00CB4EB4" w:rsidRPr="008A68B4" w:rsidRDefault="00CB4EB4" w:rsidP="00A74DFE">
            <w:pPr>
              <w:pStyle w:val="TAL"/>
              <w:keepNext w:val="0"/>
              <w:rPr>
                <w:b/>
              </w:rPr>
            </w:pPr>
            <w:r w:rsidRPr="008A68B4">
              <w:rPr>
                <w:b/>
              </w:rPr>
              <w:t xml:space="preserve">InOutParameters </w:t>
            </w:r>
          </w:p>
        </w:tc>
        <w:tc>
          <w:tcPr>
            <w:tcW w:w="0" w:type="auto"/>
          </w:tcPr>
          <w:p w14:paraId="02F1E239" w14:textId="77777777" w:rsidR="00CB4EB4" w:rsidRPr="008A68B4" w:rsidRDefault="00CB4EB4" w:rsidP="00A74DFE">
            <w:pPr>
              <w:pStyle w:val="TAL"/>
              <w:keepNext w:val="0"/>
              <w:tabs>
                <w:tab w:val="left" w:pos="8234"/>
              </w:tabs>
              <w:ind w:left="1855" w:hanging="1855"/>
              <w:rPr>
                <w:szCs w:val="18"/>
              </w:rPr>
            </w:pPr>
            <w:proofErr w:type="gramStart"/>
            <w:r w:rsidRPr="008A68B4">
              <w:rPr>
                <w:rFonts w:ascii="Courier New" w:hAnsi="Courier New"/>
                <w:szCs w:val="18"/>
              </w:rPr>
              <w:t>parameterList</w:t>
            </w:r>
            <w:proofErr w:type="gramEnd"/>
            <w:r w:rsidRPr="008A68B4">
              <w:rPr>
                <w:szCs w:val="18"/>
              </w:rPr>
              <w:tab/>
              <w:t xml:space="preserve">a list of </w:t>
            </w:r>
            <w:r w:rsidRPr="008A68B4">
              <w:rPr>
                <w:strike/>
                <w:szCs w:val="18"/>
              </w:rPr>
              <w:t>encoded</w:t>
            </w:r>
            <w:r w:rsidRPr="008A68B4">
              <w:rPr>
                <w:szCs w:val="18"/>
              </w:rPr>
              <w:t xml:space="preserve"> parameters for the indicated function. The parameters in </w:t>
            </w:r>
            <w:r w:rsidRPr="008A68B4">
              <w:rPr>
                <w:rFonts w:ascii="Courier New" w:hAnsi="Courier New"/>
                <w:szCs w:val="18"/>
              </w:rPr>
              <w:t xml:space="preserve">parameterList </w:t>
            </w:r>
            <w:r w:rsidRPr="008A68B4">
              <w:rPr>
                <w:szCs w:val="18"/>
              </w:rPr>
              <w:t>are ordered as they appear in the TTCN</w:t>
            </w:r>
            <w:r w:rsidRPr="008A68B4">
              <w:rPr>
                <w:szCs w:val="18"/>
              </w:rPr>
              <w:noBreakHyphen/>
              <w:t>3 function declaration.</w:t>
            </w:r>
          </w:p>
        </w:tc>
      </w:tr>
      <w:tr w:rsidR="00CB4EB4" w:rsidRPr="008A68B4" w14:paraId="3A0BC139" w14:textId="77777777" w:rsidTr="003F0691">
        <w:trPr>
          <w:jc w:val="center"/>
        </w:trPr>
        <w:tc>
          <w:tcPr>
            <w:tcW w:w="0" w:type="auto"/>
          </w:tcPr>
          <w:p w14:paraId="1D39586E" w14:textId="77777777" w:rsidR="00CB4EB4" w:rsidRPr="008A68B4" w:rsidRDefault="00CB4EB4" w:rsidP="00A74DFE">
            <w:pPr>
              <w:pStyle w:val="TAL"/>
              <w:keepNext w:val="0"/>
              <w:rPr>
                <w:b/>
              </w:rPr>
            </w:pPr>
            <w:r w:rsidRPr="008A68B4">
              <w:rPr>
                <w:b/>
              </w:rPr>
              <w:t>Return Value</w:t>
            </w:r>
          </w:p>
        </w:tc>
        <w:tc>
          <w:tcPr>
            <w:tcW w:w="0" w:type="auto"/>
          </w:tcPr>
          <w:p w14:paraId="3C0229D6" w14:textId="77777777" w:rsidR="00CB4EB4" w:rsidRPr="008A68B4" w:rsidRDefault="00CB4EB4" w:rsidP="00A74DFE">
            <w:pPr>
              <w:pStyle w:val="TAL"/>
              <w:keepNext w:val="0"/>
              <w:rPr>
                <w:szCs w:val="18"/>
              </w:rPr>
            </w:pPr>
            <w:r w:rsidRPr="008A68B4">
              <w:rPr>
                <w:szCs w:val="18"/>
              </w:rPr>
              <w:t xml:space="preserve">The return status of the </w:t>
            </w:r>
            <w:r w:rsidRPr="008A68B4">
              <w:rPr>
                <w:rFonts w:ascii="Courier New" w:hAnsi="Courier New"/>
                <w:szCs w:val="18"/>
              </w:rPr>
              <w:t xml:space="preserve">triExternalFunction </w:t>
            </w:r>
            <w:r w:rsidRPr="008A68B4">
              <w:rPr>
                <w:szCs w:val="18"/>
              </w:rPr>
              <w:t>operation. The return status indicates the local success (</w:t>
            </w:r>
            <w:r w:rsidRPr="008A68B4">
              <w:rPr>
                <w:b/>
                <w:i/>
                <w:szCs w:val="18"/>
              </w:rPr>
              <w:t>TRI_OK</w:t>
            </w:r>
            <w:r w:rsidRPr="008A68B4">
              <w:rPr>
                <w:szCs w:val="18"/>
              </w:rPr>
              <w:t>) or failure (</w:t>
            </w:r>
            <w:r w:rsidRPr="008A68B4">
              <w:rPr>
                <w:b/>
                <w:i/>
                <w:szCs w:val="18"/>
              </w:rPr>
              <w:t>TRI_Error</w:t>
            </w:r>
            <w:r w:rsidRPr="008A68B4">
              <w:rPr>
                <w:szCs w:val="18"/>
              </w:rPr>
              <w:t>) of the operation.</w:t>
            </w:r>
          </w:p>
        </w:tc>
      </w:tr>
      <w:tr w:rsidR="00CB4EB4" w:rsidRPr="008A68B4" w14:paraId="4B3914B3" w14:textId="77777777" w:rsidTr="003F0691">
        <w:trPr>
          <w:jc w:val="center"/>
        </w:trPr>
        <w:tc>
          <w:tcPr>
            <w:tcW w:w="0" w:type="auto"/>
          </w:tcPr>
          <w:p w14:paraId="7000704F" w14:textId="77777777" w:rsidR="00CB4EB4" w:rsidRPr="008A68B4" w:rsidRDefault="00CB4EB4" w:rsidP="00A74DFE">
            <w:pPr>
              <w:pStyle w:val="TAL"/>
              <w:keepNext w:val="0"/>
              <w:rPr>
                <w:b/>
              </w:rPr>
            </w:pPr>
            <w:r w:rsidRPr="008A68B4">
              <w:rPr>
                <w:b/>
              </w:rPr>
              <w:t>Constraints</w:t>
            </w:r>
          </w:p>
        </w:tc>
        <w:tc>
          <w:tcPr>
            <w:tcW w:w="0" w:type="auto"/>
          </w:tcPr>
          <w:p w14:paraId="5BE18746" w14:textId="77777777" w:rsidR="00CB4EB4" w:rsidRPr="008A68B4" w:rsidRDefault="00CB4EB4" w:rsidP="00A74DFE">
            <w:pPr>
              <w:pStyle w:val="TAL"/>
              <w:keepNext w:val="0"/>
              <w:rPr>
                <w:szCs w:val="18"/>
              </w:rPr>
            </w:pPr>
            <w:r w:rsidRPr="008A68B4">
              <w:rPr>
                <w:szCs w:val="18"/>
              </w:rPr>
              <w:t>This operation is called by the TE when it executes a function which is defined to be TTCN</w:t>
            </w:r>
            <w:r w:rsidRPr="008A68B4">
              <w:rPr>
                <w:szCs w:val="18"/>
              </w:rPr>
              <w:noBreakHyphen/>
              <w:t>3 external (i.e. all non</w:t>
            </w:r>
            <w:r w:rsidRPr="008A68B4">
              <w:rPr>
                <w:szCs w:val="18"/>
              </w:rPr>
              <w:noBreakHyphen/>
              <w:t>external functions are implemented within the TE).</w:t>
            </w:r>
          </w:p>
          <w:p w14:paraId="760F7CF1" w14:textId="77777777" w:rsidR="00CB4EB4" w:rsidRPr="008A68B4" w:rsidRDefault="00CB4EB4" w:rsidP="00A74DFE">
            <w:pPr>
              <w:pStyle w:val="TAL"/>
              <w:keepNext w:val="0"/>
              <w:rPr>
                <w:szCs w:val="18"/>
              </w:rPr>
            </w:pPr>
            <w:r w:rsidRPr="008A68B4">
              <w:rPr>
                <w:szCs w:val="18"/>
              </w:rPr>
              <w:lastRenderedPageBreak/>
              <w:t xml:space="preserve">No error shall be indicated by the PA in case the value of any </w:t>
            </w:r>
            <w:r w:rsidRPr="008A68B4">
              <w:rPr>
                <w:i/>
                <w:szCs w:val="18"/>
              </w:rPr>
              <w:t xml:space="preserve">out </w:t>
            </w:r>
            <w:r w:rsidRPr="008A68B4">
              <w:rPr>
                <w:szCs w:val="18"/>
              </w:rPr>
              <w:t>parameter is non</w:t>
            </w:r>
            <w:r w:rsidRPr="008A68B4">
              <w:rPr>
                <w:szCs w:val="18"/>
              </w:rPr>
              <w:noBreakHyphen/>
              <w:t>null.</w:t>
            </w:r>
          </w:p>
        </w:tc>
      </w:tr>
      <w:tr w:rsidR="00CB4EB4" w:rsidRPr="008A68B4" w14:paraId="58E5F065" w14:textId="77777777" w:rsidTr="003F0691">
        <w:trPr>
          <w:jc w:val="center"/>
        </w:trPr>
        <w:tc>
          <w:tcPr>
            <w:tcW w:w="0" w:type="auto"/>
          </w:tcPr>
          <w:p w14:paraId="67DBE746" w14:textId="77777777" w:rsidR="00CB4EB4" w:rsidRPr="008A68B4" w:rsidRDefault="00CB4EB4" w:rsidP="002847F6">
            <w:pPr>
              <w:pStyle w:val="TAL"/>
              <w:keepNext w:val="0"/>
              <w:rPr>
                <w:b/>
              </w:rPr>
            </w:pPr>
            <w:r w:rsidRPr="008A68B4">
              <w:rPr>
                <w:b/>
              </w:rPr>
              <w:lastRenderedPageBreak/>
              <w:t>Effect</w:t>
            </w:r>
          </w:p>
        </w:tc>
        <w:tc>
          <w:tcPr>
            <w:tcW w:w="0" w:type="auto"/>
          </w:tcPr>
          <w:p w14:paraId="7A4456DF" w14:textId="77777777" w:rsidR="00CB4EB4" w:rsidRPr="008A68B4" w:rsidRDefault="00CB4EB4" w:rsidP="002847F6">
            <w:pPr>
              <w:pStyle w:val="TAL"/>
              <w:keepNext w:val="0"/>
              <w:rPr>
                <w:szCs w:val="18"/>
              </w:rPr>
            </w:pPr>
            <w:r w:rsidRPr="008A68B4">
              <w:rPr>
                <w:szCs w:val="18"/>
              </w:rPr>
              <w:t>For each external function specified in the TTCN</w:t>
            </w:r>
            <w:r w:rsidRPr="008A68B4">
              <w:rPr>
                <w:szCs w:val="18"/>
              </w:rPr>
              <w:noBreakHyphen/>
              <w:t xml:space="preserve">3 ATS the PA shall implement the behaviour. On invocation of this operation the PA shall invoke the function indicated by the identifier </w:t>
            </w:r>
            <w:r w:rsidRPr="008A68B4">
              <w:rPr>
                <w:rFonts w:ascii="Courier New" w:hAnsi="Courier New"/>
                <w:szCs w:val="18"/>
              </w:rPr>
              <w:t>functionId</w:t>
            </w:r>
            <w:r w:rsidRPr="008A68B4">
              <w:rPr>
                <w:szCs w:val="18"/>
              </w:rPr>
              <w:t xml:space="preserve">. It shall access the specified </w:t>
            </w:r>
            <w:r w:rsidRPr="008A68B4">
              <w:rPr>
                <w:i/>
                <w:szCs w:val="18"/>
              </w:rPr>
              <w:t xml:space="preserve">in </w:t>
            </w:r>
            <w:r w:rsidRPr="008A68B4">
              <w:rPr>
                <w:szCs w:val="18"/>
              </w:rPr>
              <w:t xml:space="preserve">and </w:t>
            </w:r>
            <w:r w:rsidRPr="008A68B4">
              <w:rPr>
                <w:i/>
                <w:szCs w:val="18"/>
              </w:rPr>
              <w:t xml:space="preserve">inout </w:t>
            </w:r>
            <w:r w:rsidRPr="008A68B4">
              <w:rPr>
                <w:szCs w:val="18"/>
              </w:rPr>
              <w:t xml:space="preserve">function parameters in </w:t>
            </w:r>
            <w:r w:rsidRPr="008A68B4">
              <w:rPr>
                <w:rFonts w:ascii="Courier New" w:hAnsi="Courier New"/>
                <w:szCs w:val="18"/>
              </w:rPr>
              <w:t>parameterList</w:t>
            </w:r>
            <w:r w:rsidRPr="008A68B4">
              <w:rPr>
                <w:szCs w:val="18"/>
              </w:rPr>
              <w:t xml:space="preserve">, evaluate the external function using the values of these parameters, and compute values for </w:t>
            </w:r>
            <w:r w:rsidRPr="008A68B4">
              <w:rPr>
                <w:i/>
                <w:szCs w:val="18"/>
              </w:rPr>
              <w:t xml:space="preserve">inout </w:t>
            </w:r>
            <w:r w:rsidRPr="008A68B4">
              <w:rPr>
                <w:szCs w:val="18"/>
              </w:rPr>
              <w:t xml:space="preserve">and </w:t>
            </w:r>
            <w:r w:rsidRPr="008A68B4">
              <w:rPr>
                <w:i/>
                <w:szCs w:val="18"/>
              </w:rPr>
              <w:t>out</w:t>
            </w:r>
            <w:r w:rsidRPr="008A68B4">
              <w:rPr>
                <w:szCs w:val="18"/>
              </w:rPr>
              <w:t xml:space="preserve"> parameters in </w:t>
            </w:r>
            <w:r w:rsidRPr="008A68B4">
              <w:rPr>
                <w:rFonts w:ascii="Courier New" w:hAnsi="Courier New"/>
                <w:szCs w:val="18"/>
              </w:rPr>
              <w:t>parameterList</w:t>
            </w:r>
            <w:r w:rsidRPr="008A68B4">
              <w:rPr>
                <w:szCs w:val="18"/>
              </w:rPr>
              <w:t xml:space="preserve">. The operation shall then return values for all </w:t>
            </w:r>
            <w:r w:rsidRPr="008A68B4">
              <w:rPr>
                <w:i/>
                <w:szCs w:val="18"/>
              </w:rPr>
              <w:t>inout</w:t>
            </w:r>
            <w:r w:rsidRPr="008A68B4">
              <w:rPr>
                <w:szCs w:val="18"/>
              </w:rPr>
              <w:t xml:space="preserve"> and </w:t>
            </w:r>
            <w:r w:rsidRPr="008A68B4">
              <w:rPr>
                <w:i/>
                <w:szCs w:val="18"/>
              </w:rPr>
              <w:t>out</w:t>
            </w:r>
            <w:r w:rsidRPr="008A68B4">
              <w:rPr>
                <w:szCs w:val="18"/>
              </w:rPr>
              <w:t xml:space="preserve"> function parameters and the return value of the external function.</w:t>
            </w:r>
          </w:p>
          <w:p w14:paraId="2AC59F2D" w14:textId="11C9B563" w:rsidR="00CB4EB4" w:rsidRPr="008A68B4" w:rsidRDefault="00CB4EB4" w:rsidP="002847F6">
            <w:pPr>
              <w:pStyle w:val="TAL"/>
              <w:keepNext w:val="0"/>
              <w:rPr>
                <w:szCs w:val="18"/>
              </w:rPr>
            </w:pPr>
            <w:r w:rsidRPr="008A68B4">
              <w:rPr>
                <w:szCs w:val="18"/>
              </w:rPr>
              <w:t>If no return type has been defined for this external function in the TTCN</w:t>
            </w:r>
            <w:r w:rsidRPr="008A68B4">
              <w:rPr>
                <w:szCs w:val="18"/>
              </w:rPr>
              <w:noBreakHyphen/>
              <w:t xml:space="preserve">3 ATS, the distinct value </w:t>
            </w:r>
            <w:r w:rsidRPr="008A68B4">
              <w:rPr>
                <w:rFonts w:ascii="Courier New" w:hAnsi="Courier New"/>
                <w:szCs w:val="18"/>
              </w:rPr>
              <w:t>null</w:t>
            </w:r>
            <w:r w:rsidRPr="008A68B4">
              <w:rPr>
                <w:szCs w:val="18"/>
              </w:rPr>
              <w:t xml:space="preserve"> shall be used for the latter.</w:t>
            </w:r>
          </w:p>
          <w:p w14:paraId="7A78460E" w14:textId="72A9C3C1" w:rsidR="00CB4EB4" w:rsidRPr="008A68B4" w:rsidRDefault="00CB4EB4" w:rsidP="002847F6">
            <w:pPr>
              <w:pStyle w:val="TAL"/>
              <w:keepNext w:val="0"/>
              <w:rPr>
                <w:szCs w:val="18"/>
              </w:rPr>
            </w:pPr>
            <w:r w:rsidRPr="008A68B4">
              <w:rPr>
                <w:szCs w:val="18"/>
              </w:rPr>
              <w:t xml:space="preserve">The </w:t>
            </w:r>
            <w:r w:rsidRPr="008A68B4">
              <w:rPr>
                <w:rFonts w:ascii="Courier New" w:hAnsi="Courier New"/>
                <w:szCs w:val="18"/>
              </w:rPr>
              <w:t>triExternalFunction</w:t>
            </w:r>
            <w:r w:rsidRPr="008A68B4">
              <w:rPr>
                <w:szCs w:val="18"/>
              </w:rPr>
              <w:t xml:space="preserve"> operation returns </w:t>
            </w:r>
            <w:r w:rsidRPr="008A68B4">
              <w:rPr>
                <w:b/>
                <w:i/>
                <w:szCs w:val="18"/>
              </w:rPr>
              <w:t>TRI_OK</w:t>
            </w:r>
            <w:r w:rsidRPr="008A68B4">
              <w:rPr>
                <w:szCs w:val="18"/>
              </w:rPr>
              <w:t xml:space="preserve"> if the PA completes the evaluation of the external function successfully, </w:t>
            </w:r>
            <w:r w:rsidRPr="008A68B4">
              <w:rPr>
                <w:b/>
                <w:i/>
                <w:szCs w:val="18"/>
              </w:rPr>
              <w:t>TRI_Error</w:t>
            </w:r>
            <w:r w:rsidRPr="008A68B4">
              <w:rPr>
                <w:b/>
                <w:szCs w:val="18"/>
              </w:rPr>
              <w:t xml:space="preserve"> </w:t>
            </w:r>
            <w:r w:rsidRPr="008A68B4">
              <w:rPr>
                <w:szCs w:val="18"/>
              </w:rPr>
              <w:t>otherwise.</w:t>
            </w:r>
          </w:p>
          <w:p w14:paraId="73247694" w14:textId="77777777" w:rsidR="00CB4EB4" w:rsidRPr="008A68B4" w:rsidRDefault="00CB4EB4" w:rsidP="002847F6">
            <w:pPr>
              <w:pStyle w:val="TAL"/>
              <w:keepNext w:val="0"/>
              <w:rPr>
                <w:szCs w:val="18"/>
              </w:rPr>
            </w:pPr>
            <w:r w:rsidRPr="008A68B4">
              <w:rPr>
                <w:szCs w:val="18"/>
              </w:rPr>
              <w:t>Note that whereas all other TRI operations are considered to be non</w:t>
            </w:r>
            <w:r w:rsidRPr="008A68B4">
              <w:rPr>
                <w:szCs w:val="18"/>
              </w:rPr>
              <w:noBreakHyphen/>
              <w:t xml:space="preserve">blocking, the </w:t>
            </w:r>
            <w:r w:rsidRPr="008A68B4">
              <w:rPr>
                <w:rFonts w:ascii="Courier New" w:hAnsi="Courier New"/>
                <w:szCs w:val="18"/>
              </w:rPr>
              <w:t>triExternalFunction</w:t>
            </w:r>
            <w:r w:rsidRPr="008A68B4">
              <w:rPr>
                <w:szCs w:val="18"/>
              </w:rPr>
              <w:t xml:space="preserve"> operation is considered to be </w:t>
            </w:r>
            <w:r w:rsidRPr="008A68B4">
              <w:rPr>
                <w:i/>
                <w:szCs w:val="18"/>
              </w:rPr>
              <w:t>blocking.</w:t>
            </w:r>
            <w:r w:rsidRPr="008A68B4">
              <w:rPr>
                <w:szCs w:val="18"/>
              </w:rPr>
              <w:t xml:space="preserve"> That means that the operation shall not return before the indicated external function has been fully evaluated. External functions have to be implemented carefully as they could cause deadlock of test component execution or even the entire test system implementation.</w:t>
            </w:r>
          </w:p>
        </w:tc>
      </w:tr>
    </w:tbl>
    <w:p w14:paraId="08442A70" w14:textId="77777777" w:rsidR="00CB4EB4" w:rsidRPr="008A68B4" w:rsidRDefault="00CB4EB4" w:rsidP="00CB4EB4"/>
    <w:p w14:paraId="3A1CB2B3" w14:textId="77777777" w:rsidR="002011E8" w:rsidRPr="008A68B4" w:rsidRDefault="002011E8" w:rsidP="0099267E">
      <w:pPr>
        <w:pStyle w:val="H6"/>
      </w:pPr>
      <w:r w:rsidRPr="008A68B4">
        <w:t>5.6.3.3</w:t>
      </w:r>
      <w:r w:rsidRPr="008A68B4">
        <w:tab/>
      </w:r>
      <w:proofErr w:type="gramStart"/>
      <w:r w:rsidRPr="008A68B4">
        <w:t>triRnd</w:t>
      </w:r>
      <w:proofErr w:type="gramEnd"/>
      <w:r w:rsidRPr="008A68B4">
        <w:t xml:space="preserve"> </w:t>
      </w:r>
      <w:r w:rsidR="004C302D" w:rsidRPr="008A68B4">
        <w:sym w:font="Wingdings" w:char="F0E0"/>
      </w:r>
      <w:r w:rsidRPr="008A68B4">
        <w:t xml:space="preserve"> xtriRnd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1E8" w:rsidRPr="008A68B4" w14:paraId="294FD366" w14:textId="77777777" w:rsidTr="00863C51">
        <w:trPr>
          <w:jc w:val="center"/>
        </w:trPr>
        <w:tc>
          <w:tcPr>
            <w:tcW w:w="1568" w:type="dxa"/>
          </w:tcPr>
          <w:p w14:paraId="7A0056B7" w14:textId="77777777" w:rsidR="002011E8" w:rsidRPr="008A68B4" w:rsidRDefault="002011E8" w:rsidP="00863C51">
            <w:pPr>
              <w:pStyle w:val="TAL"/>
              <w:rPr>
                <w:b/>
              </w:rPr>
            </w:pPr>
            <w:r w:rsidRPr="008A68B4">
              <w:rPr>
                <w:b/>
              </w:rPr>
              <w:t>Signature</w:t>
            </w:r>
          </w:p>
        </w:tc>
        <w:tc>
          <w:tcPr>
            <w:tcW w:w="8207" w:type="dxa"/>
          </w:tcPr>
          <w:p w14:paraId="7A0B9493" w14:textId="77777777" w:rsidR="002011E8" w:rsidRPr="008A68B4" w:rsidRDefault="002011E8" w:rsidP="00863C51">
            <w:pPr>
              <w:pStyle w:val="TAL"/>
              <w:rPr>
                <w:szCs w:val="18"/>
              </w:rPr>
            </w:pPr>
            <w:r w:rsidRPr="008A68B4">
              <w:rPr>
                <w:rFonts w:ascii="Courier New" w:hAnsi="Courier New"/>
                <w:szCs w:val="18"/>
              </w:rPr>
              <w:t>FloatValue xtriRnd(in TriComponentIdType componentId, in FloatValue seed)</w:t>
            </w:r>
          </w:p>
        </w:tc>
      </w:tr>
      <w:tr w:rsidR="002011E8" w:rsidRPr="008A68B4" w14:paraId="55D54CC1" w14:textId="77777777" w:rsidTr="00863C51">
        <w:trPr>
          <w:jc w:val="center"/>
        </w:trPr>
        <w:tc>
          <w:tcPr>
            <w:tcW w:w="1568" w:type="dxa"/>
          </w:tcPr>
          <w:p w14:paraId="766DBD9A" w14:textId="77777777" w:rsidR="002011E8" w:rsidRPr="008A68B4" w:rsidRDefault="002011E8" w:rsidP="00863C51">
            <w:pPr>
              <w:pStyle w:val="TAL"/>
              <w:rPr>
                <w:b/>
              </w:rPr>
            </w:pPr>
            <w:r w:rsidRPr="008A68B4">
              <w:rPr>
                <w:b/>
              </w:rPr>
              <w:t xml:space="preserve">In Parameters </w:t>
            </w:r>
          </w:p>
        </w:tc>
        <w:tc>
          <w:tcPr>
            <w:tcW w:w="8207" w:type="dxa"/>
          </w:tcPr>
          <w:p w14:paraId="6B0FBD12" w14:textId="77777777" w:rsidR="002011E8" w:rsidRPr="008A68B4" w:rsidRDefault="002011E8" w:rsidP="00863C51">
            <w:pPr>
              <w:pStyle w:val="TAL"/>
              <w:tabs>
                <w:tab w:val="left" w:pos="1166"/>
              </w:tabs>
              <w:rPr>
                <w:szCs w:val="18"/>
              </w:rPr>
            </w:pPr>
            <w:r w:rsidRPr="008A68B4">
              <w:rPr>
                <w:rFonts w:ascii="Courier New" w:hAnsi="Courier New"/>
                <w:szCs w:val="18"/>
              </w:rPr>
              <w:t>componentId</w:t>
            </w:r>
            <w:r w:rsidRPr="008A68B4">
              <w:rPr>
                <w:szCs w:val="18"/>
              </w:rPr>
              <w:tab/>
              <w:t>identifier of the component for which to generate the random number</w:t>
            </w:r>
          </w:p>
        </w:tc>
      </w:tr>
      <w:tr w:rsidR="002011E8" w:rsidRPr="008A68B4" w14:paraId="134637CD" w14:textId="77777777" w:rsidTr="00863C51">
        <w:trPr>
          <w:jc w:val="center"/>
        </w:trPr>
        <w:tc>
          <w:tcPr>
            <w:tcW w:w="1568" w:type="dxa"/>
          </w:tcPr>
          <w:p w14:paraId="72EE73A2" w14:textId="77777777" w:rsidR="002011E8" w:rsidRPr="008A68B4" w:rsidRDefault="002011E8" w:rsidP="00863C51">
            <w:pPr>
              <w:pStyle w:val="TAL"/>
              <w:rPr>
                <w:b/>
              </w:rPr>
            </w:pPr>
          </w:p>
        </w:tc>
        <w:tc>
          <w:tcPr>
            <w:tcW w:w="8207" w:type="dxa"/>
          </w:tcPr>
          <w:p w14:paraId="40D700CB" w14:textId="77777777" w:rsidR="002011E8" w:rsidRPr="008A68B4" w:rsidRDefault="002011E8" w:rsidP="00863C51">
            <w:pPr>
              <w:pStyle w:val="TAL"/>
              <w:tabs>
                <w:tab w:val="left" w:pos="1166"/>
              </w:tabs>
              <w:rPr>
                <w:rFonts w:ascii="Courier New" w:hAnsi="Courier New"/>
                <w:szCs w:val="18"/>
              </w:rPr>
            </w:pPr>
            <w:r w:rsidRPr="008A68B4">
              <w:rPr>
                <w:rFonts w:ascii="Courier New" w:hAnsi="Courier New"/>
                <w:szCs w:val="18"/>
              </w:rPr>
              <w:t>seed</w:t>
            </w:r>
            <w:r w:rsidRPr="008A68B4">
              <w:rPr>
                <w:szCs w:val="18"/>
              </w:rPr>
              <w:tab/>
            </w:r>
            <w:r w:rsidRPr="008A68B4">
              <w:rPr>
                <w:szCs w:val="18"/>
              </w:rPr>
              <w:tab/>
              <w:t>the seed to be used for generation of the random number or null</w:t>
            </w:r>
          </w:p>
        </w:tc>
      </w:tr>
      <w:tr w:rsidR="002011E8" w:rsidRPr="008A68B4" w14:paraId="20B22239" w14:textId="77777777" w:rsidTr="00863C51">
        <w:trPr>
          <w:jc w:val="center"/>
        </w:trPr>
        <w:tc>
          <w:tcPr>
            <w:tcW w:w="1568" w:type="dxa"/>
          </w:tcPr>
          <w:p w14:paraId="07D774F7" w14:textId="77777777" w:rsidR="002011E8" w:rsidRPr="008A68B4" w:rsidRDefault="002011E8" w:rsidP="00863C51">
            <w:pPr>
              <w:pStyle w:val="TAL"/>
              <w:rPr>
                <w:b/>
              </w:rPr>
            </w:pPr>
            <w:r w:rsidRPr="008A68B4">
              <w:rPr>
                <w:b/>
              </w:rPr>
              <w:t>Out Parameters</w:t>
            </w:r>
          </w:p>
        </w:tc>
        <w:tc>
          <w:tcPr>
            <w:tcW w:w="8207" w:type="dxa"/>
          </w:tcPr>
          <w:p w14:paraId="6FAED1C3" w14:textId="77777777" w:rsidR="002011E8" w:rsidRPr="008A68B4" w:rsidRDefault="002011E8" w:rsidP="00863C51">
            <w:pPr>
              <w:pStyle w:val="TAL"/>
              <w:rPr>
                <w:szCs w:val="18"/>
              </w:rPr>
            </w:pPr>
            <w:r w:rsidRPr="008A68B4">
              <w:rPr>
                <w:szCs w:val="18"/>
              </w:rPr>
              <w:t>n.a.</w:t>
            </w:r>
          </w:p>
        </w:tc>
      </w:tr>
      <w:tr w:rsidR="002011E8" w:rsidRPr="008A68B4" w14:paraId="5E3D979F" w14:textId="77777777" w:rsidTr="00863C51">
        <w:trPr>
          <w:jc w:val="center"/>
        </w:trPr>
        <w:tc>
          <w:tcPr>
            <w:tcW w:w="1568" w:type="dxa"/>
          </w:tcPr>
          <w:p w14:paraId="6CD7AC43" w14:textId="77777777" w:rsidR="002011E8" w:rsidRPr="008A68B4" w:rsidRDefault="002011E8" w:rsidP="00863C51">
            <w:pPr>
              <w:pStyle w:val="TAL"/>
              <w:rPr>
                <w:b/>
              </w:rPr>
            </w:pPr>
            <w:r w:rsidRPr="008A68B4">
              <w:rPr>
                <w:b/>
              </w:rPr>
              <w:t>Return Value</w:t>
            </w:r>
          </w:p>
        </w:tc>
        <w:tc>
          <w:tcPr>
            <w:tcW w:w="8207" w:type="dxa"/>
          </w:tcPr>
          <w:p w14:paraId="28F87217" w14:textId="14499612" w:rsidR="002011E8" w:rsidRPr="008A68B4" w:rsidRDefault="002011E8" w:rsidP="00863C51">
            <w:pPr>
              <w:pStyle w:val="TAL"/>
              <w:rPr>
                <w:szCs w:val="18"/>
              </w:rPr>
            </w:pPr>
            <w:r w:rsidRPr="008A68B4">
              <w:rPr>
                <w:szCs w:val="18"/>
              </w:rPr>
              <w:t>The generated float random number</w:t>
            </w:r>
            <w:r w:rsidR="00A74DFE" w:rsidRPr="008A68B4">
              <w:rPr>
                <w:szCs w:val="18"/>
              </w:rPr>
              <w:t>.</w:t>
            </w:r>
          </w:p>
        </w:tc>
      </w:tr>
      <w:tr w:rsidR="002011E8" w:rsidRPr="008A68B4" w14:paraId="254F07ED" w14:textId="77777777" w:rsidTr="00863C51">
        <w:trPr>
          <w:jc w:val="center"/>
        </w:trPr>
        <w:tc>
          <w:tcPr>
            <w:tcW w:w="1568" w:type="dxa"/>
          </w:tcPr>
          <w:p w14:paraId="7BEEA299" w14:textId="77777777" w:rsidR="002011E8" w:rsidRPr="008A68B4" w:rsidRDefault="002011E8" w:rsidP="00863C51">
            <w:pPr>
              <w:pStyle w:val="TAL"/>
              <w:rPr>
                <w:b/>
              </w:rPr>
            </w:pPr>
            <w:r w:rsidRPr="008A68B4">
              <w:rPr>
                <w:b/>
              </w:rPr>
              <w:t>Constraints</w:t>
            </w:r>
          </w:p>
        </w:tc>
        <w:tc>
          <w:tcPr>
            <w:tcW w:w="8207" w:type="dxa"/>
          </w:tcPr>
          <w:p w14:paraId="0CE0C0BF" w14:textId="77777777" w:rsidR="002011E8" w:rsidRPr="008A68B4" w:rsidRDefault="002011E8" w:rsidP="00863C51">
            <w:pPr>
              <w:pStyle w:val="TAL"/>
              <w:rPr>
                <w:szCs w:val="18"/>
              </w:rPr>
            </w:pPr>
            <w:r w:rsidRPr="008A68B4">
              <w:rPr>
                <w:szCs w:val="18"/>
              </w:rPr>
              <w:t>This operation is called by the PA to generate a random number in the context of an external function.</w:t>
            </w:r>
          </w:p>
        </w:tc>
      </w:tr>
      <w:tr w:rsidR="002011E8" w:rsidRPr="008A68B4" w14:paraId="5E168450" w14:textId="77777777" w:rsidTr="00863C51">
        <w:trPr>
          <w:jc w:val="center"/>
        </w:trPr>
        <w:tc>
          <w:tcPr>
            <w:tcW w:w="1568" w:type="dxa"/>
          </w:tcPr>
          <w:p w14:paraId="63EFCCD6" w14:textId="77777777" w:rsidR="002011E8" w:rsidRPr="008A68B4" w:rsidRDefault="002011E8" w:rsidP="00863C51">
            <w:pPr>
              <w:pStyle w:val="TAL"/>
              <w:rPr>
                <w:b/>
              </w:rPr>
            </w:pPr>
            <w:r w:rsidRPr="008A68B4">
              <w:rPr>
                <w:b/>
              </w:rPr>
              <w:t>Effect</w:t>
            </w:r>
          </w:p>
        </w:tc>
        <w:tc>
          <w:tcPr>
            <w:tcW w:w="8207" w:type="dxa"/>
          </w:tcPr>
          <w:p w14:paraId="0192215C" w14:textId="77777777" w:rsidR="002011E8" w:rsidRPr="008A68B4" w:rsidRDefault="002011E8" w:rsidP="00946E6C">
            <w:pPr>
              <w:pStyle w:val="TAL"/>
              <w:rPr>
                <w:szCs w:val="18"/>
              </w:rPr>
            </w:pPr>
            <w:r w:rsidRPr="008A68B4">
              <w:rPr>
                <w:szCs w:val="18"/>
              </w:rPr>
              <w:t>A random number is generated in the scope of the component identified by the given compo</w:t>
            </w:r>
            <w:r w:rsidR="0066455A" w:rsidRPr="008A68B4">
              <w:rPr>
                <w:szCs w:val="18"/>
              </w:rPr>
              <w:t>nent Id</w:t>
            </w:r>
            <w:r w:rsidRPr="008A68B4">
              <w:rPr>
                <w:szCs w:val="18"/>
              </w:rPr>
              <w:t xml:space="preserve"> using the given seed (if any) according to the specification of the predefined rnd function defined in </w:t>
            </w:r>
            <w:r w:rsidR="00946E6C" w:rsidRPr="008A68B4">
              <w:rPr>
                <w:szCs w:val="18"/>
              </w:rPr>
              <w:t>ETSI ES 201 873</w:t>
            </w:r>
            <w:r w:rsidR="00946E6C" w:rsidRPr="008A68B4">
              <w:rPr>
                <w:szCs w:val="18"/>
              </w:rPr>
              <w:noBreakHyphen/>
              <w:t>1</w:t>
            </w:r>
            <w:r w:rsidRPr="008A68B4">
              <w:rPr>
                <w:szCs w:val="18"/>
              </w:rPr>
              <w:t> </w:t>
            </w:r>
            <w:r w:rsidR="00946E6C" w:rsidRPr="008A68B4">
              <w:rPr>
                <w:szCs w:val="18"/>
              </w:rPr>
              <w:t>[</w:t>
            </w:r>
            <w:r w:rsidR="00946E6C" w:rsidRPr="008A68B4">
              <w:rPr>
                <w:szCs w:val="18"/>
              </w:rPr>
              <w:fldChar w:fldCharType="begin"/>
            </w:r>
            <w:r w:rsidR="00946E6C" w:rsidRPr="008A68B4">
              <w:rPr>
                <w:szCs w:val="18"/>
              </w:rPr>
              <w:instrText xml:space="preserve">REF REF_ES201873_1 \h </w:instrText>
            </w:r>
            <w:r w:rsidR="00813F9E" w:rsidRPr="008A68B4">
              <w:rPr>
                <w:szCs w:val="18"/>
              </w:rPr>
              <w:instrText xml:space="preserve"> \* MERGEFORMAT </w:instrText>
            </w:r>
            <w:r w:rsidR="00946E6C" w:rsidRPr="008A68B4">
              <w:rPr>
                <w:szCs w:val="18"/>
              </w:rPr>
            </w:r>
            <w:r w:rsidR="00946E6C" w:rsidRPr="008A68B4">
              <w:rPr>
                <w:szCs w:val="18"/>
              </w:rPr>
              <w:fldChar w:fldCharType="separate"/>
            </w:r>
            <w:r w:rsidR="009A1E20" w:rsidRPr="008A68B4">
              <w:t>1</w:t>
            </w:r>
            <w:r w:rsidR="00946E6C" w:rsidRPr="008A68B4">
              <w:rPr>
                <w:szCs w:val="18"/>
              </w:rPr>
              <w:fldChar w:fldCharType="end"/>
            </w:r>
            <w:r w:rsidR="00946E6C" w:rsidRPr="008A68B4">
              <w:rPr>
                <w:szCs w:val="18"/>
              </w:rPr>
              <w:t>]</w:t>
            </w:r>
            <w:r w:rsidRPr="008A68B4">
              <w:rPr>
                <w:szCs w:val="18"/>
              </w:rPr>
              <w:t>.</w:t>
            </w:r>
          </w:p>
        </w:tc>
      </w:tr>
    </w:tbl>
    <w:p w14:paraId="20DECC41" w14:textId="77777777" w:rsidR="002011E8" w:rsidRPr="008A68B4" w:rsidRDefault="002011E8" w:rsidP="00CB4EB4"/>
    <w:p w14:paraId="1E4E9ABA" w14:textId="77777777" w:rsidR="00E76A94" w:rsidRPr="008A68B4" w:rsidRDefault="008C7169" w:rsidP="00370C97">
      <w:pPr>
        <w:pStyle w:val="Heading2"/>
      </w:pPr>
      <w:bookmarkStart w:id="245" w:name="_Toc87877515"/>
      <w:r w:rsidRPr="008A68B4">
        <w:t>7</w:t>
      </w:r>
      <w:r w:rsidR="00E76A94" w:rsidRPr="008A68B4">
        <w:t>.</w:t>
      </w:r>
      <w:r w:rsidR="00663037" w:rsidRPr="008A68B4">
        <w:t>7</w:t>
      </w:r>
      <w:r w:rsidR="00E76A94" w:rsidRPr="008A68B4">
        <w:tab/>
        <w:t xml:space="preserve">Changes to </w:t>
      </w:r>
      <w:bookmarkStart w:id="246" w:name="clause_Java_Mapping"/>
      <w:r w:rsidR="001541C1" w:rsidRPr="008A68B4">
        <w:t xml:space="preserve">clause </w:t>
      </w:r>
      <w:r w:rsidR="00E76A94" w:rsidRPr="008A68B4">
        <w:t>6</w:t>
      </w:r>
      <w:bookmarkEnd w:id="246"/>
      <w:r w:rsidR="00813F9E" w:rsidRPr="008A68B4">
        <w:t xml:space="preserve"> of ETSI ES 201 873-5,</w:t>
      </w:r>
      <w:r w:rsidR="0035720C" w:rsidRPr="008A68B4">
        <w:t xml:space="preserve"> </w:t>
      </w:r>
      <w:r w:rsidR="00E76A94" w:rsidRPr="008A68B4">
        <w:t>Java language mapping</w:t>
      </w:r>
      <w:bookmarkEnd w:id="245"/>
    </w:p>
    <w:p w14:paraId="4892A57D" w14:textId="455DD83D" w:rsidR="00490BD1" w:rsidRPr="008A68B4" w:rsidRDefault="00D3702D" w:rsidP="00E8020A">
      <w:proofErr w:type="gramStart"/>
      <w:r w:rsidRPr="008A68B4">
        <w:t>Add</w:t>
      </w:r>
      <w:r w:rsidR="00A7430B" w:rsidRPr="008A68B4">
        <w:t>ition of</w:t>
      </w:r>
      <w:r w:rsidRPr="008A68B4">
        <w:t xml:space="preserve"> </w:t>
      </w:r>
      <w:r w:rsidR="00A7430B" w:rsidRPr="008A68B4">
        <w:t xml:space="preserve">the following </w:t>
      </w:r>
      <w:r w:rsidR="00B440FE" w:rsidRPr="008A68B4">
        <w:t>clause</w:t>
      </w:r>
      <w:r w:rsidR="00A7430B" w:rsidRPr="008A68B4">
        <w:t xml:space="preserve"> </w:t>
      </w:r>
      <w:r w:rsidR="00490BD1" w:rsidRPr="008A68B4">
        <w:t xml:space="preserve">in </w:t>
      </w:r>
      <w:r w:rsidR="00A7430B" w:rsidRPr="008A68B4">
        <w:t xml:space="preserve">clause </w:t>
      </w:r>
      <w:r w:rsidR="00490BD1" w:rsidRPr="008A68B4">
        <w:t>6.3 Type mapping</w:t>
      </w:r>
      <w:r w:rsidRPr="008A68B4">
        <w:t>.</w:t>
      </w:r>
      <w:proofErr w:type="gramEnd"/>
    </w:p>
    <w:p w14:paraId="3CE39709" w14:textId="77777777" w:rsidR="00737F98" w:rsidRPr="008A68B4" w:rsidRDefault="00737F98" w:rsidP="00A7430B">
      <w:pPr>
        <w:pStyle w:val="H6"/>
      </w:pPr>
      <w:r w:rsidRPr="008A68B4">
        <w:t>6.3.3</w:t>
      </w:r>
      <w:r w:rsidRPr="008A68B4">
        <w:tab/>
        <w:t>Any type mapping</w:t>
      </w:r>
    </w:p>
    <w:p w14:paraId="0225F9F5" w14:textId="77777777" w:rsidR="00737F98" w:rsidRPr="008A68B4" w:rsidRDefault="00737F98" w:rsidP="00E8020A">
      <w:r w:rsidRPr="008A68B4">
        <w:t>The IDL any type is represented by Java java.lang.Object.</w:t>
      </w:r>
    </w:p>
    <w:p w14:paraId="05F2DCA3" w14:textId="77777777" w:rsidR="00E76A94" w:rsidRPr="008A68B4" w:rsidRDefault="00E76A94" w:rsidP="00A7430B">
      <w:pPr>
        <w:pStyle w:val="H6"/>
      </w:pPr>
      <w:r w:rsidRPr="008A68B4">
        <w:t>6.5.2.1</w:t>
      </w:r>
      <w:r w:rsidRPr="008A68B4">
        <w:tab/>
      </w:r>
      <w:r w:rsidR="00C25ECD" w:rsidRPr="008A68B4">
        <w:t xml:space="preserve">Changes to </w:t>
      </w:r>
      <w:r w:rsidRPr="008A68B4">
        <w:t>triCommunicationSA</w:t>
      </w:r>
    </w:p>
    <w:p w14:paraId="51070845" w14:textId="77777777" w:rsidR="00E76A94" w:rsidRPr="008A68B4" w:rsidRDefault="00E76A94" w:rsidP="00E76A94">
      <w:r w:rsidRPr="008A68B4">
        <w:t xml:space="preserve">The </w:t>
      </w:r>
      <w:r w:rsidR="0071242C" w:rsidRPr="008A68B4">
        <w:t xml:space="preserve">extension to the </w:t>
      </w:r>
      <w:r w:rsidRPr="008A68B4">
        <w:rPr>
          <w:rFonts w:ascii="Courier New" w:hAnsi="Courier New" w:cs="Courier New"/>
          <w:sz w:val="16"/>
          <w:szCs w:val="16"/>
        </w:rPr>
        <w:t>triCommunicationSA</w:t>
      </w:r>
      <w:r w:rsidRPr="008A68B4">
        <w:t xml:space="preserve"> interface is mapped to the following interface:</w:t>
      </w:r>
    </w:p>
    <w:p w14:paraId="15D53299" w14:textId="77777777" w:rsidR="00E76A94" w:rsidRPr="008A68B4" w:rsidRDefault="00E76A94" w:rsidP="00E76A94">
      <w:pPr>
        <w:pStyle w:val="PL"/>
        <w:keepNext/>
        <w:keepLines/>
        <w:rPr>
          <w:noProof w:val="0"/>
        </w:rPr>
      </w:pPr>
      <w:r w:rsidRPr="008A68B4">
        <w:rPr>
          <w:noProof w:val="0"/>
        </w:rPr>
        <w:t xml:space="preserve">// TriCommunication </w:t>
      </w:r>
    </w:p>
    <w:p w14:paraId="2F02E595" w14:textId="77777777" w:rsidR="00E76A94" w:rsidRPr="008A68B4" w:rsidRDefault="00E76A94" w:rsidP="00EE3DC1">
      <w:pPr>
        <w:pStyle w:val="PL"/>
        <w:keepNext/>
        <w:keepLines/>
        <w:tabs>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1420"/>
          <w:tab w:val="left" w:pos="1704"/>
          <w:tab w:val="left" w:pos="1988"/>
        </w:tabs>
        <w:rPr>
          <w:noProof w:val="0"/>
        </w:rPr>
      </w:pPr>
      <w:r w:rsidRPr="008A68B4">
        <w:rPr>
          <w:noProof w:val="0"/>
        </w:rPr>
        <w:t xml:space="preserve">// TE </w:t>
      </w:r>
      <w:r w:rsidRPr="008A68B4">
        <w:rPr>
          <w:noProof w:val="0"/>
        </w:rPr>
        <w:noBreakHyphen/>
        <w:t>&gt; SA</w:t>
      </w:r>
      <w:r w:rsidR="00EE3DC1" w:rsidRPr="008A68B4">
        <w:rPr>
          <w:noProof w:val="0"/>
        </w:rPr>
        <w:tab/>
      </w:r>
      <w:r w:rsidR="00EE3DC1" w:rsidRPr="008A68B4">
        <w:rPr>
          <w:noProof w:val="0"/>
        </w:rPr>
        <w:tab/>
      </w:r>
      <w:r w:rsidR="00EE3DC1" w:rsidRPr="008A68B4">
        <w:rPr>
          <w:noProof w:val="0"/>
        </w:rPr>
        <w:tab/>
      </w:r>
      <w:r w:rsidR="00EE3DC1" w:rsidRPr="008A68B4">
        <w:rPr>
          <w:noProof w:val="0"/>
        </w:rPr>
        <w:tab/>
      </w:r>
      <w:r w:rsidR="00EE3DC1" w:rsidRPr="008A68B4">
        <w:rPr>
          <w:noProof w:val="0"/>
        </w:rPr>
        <w:tab/>
      </w:r>
      <w:r w:rsidR="00EE3DC1" w:rsidRPr="008A68B4">
        <w:rPr>
          <w:noProof w:val="0"/>
        </w:rPr>
        <w:tab/>
      </w:r>
    </w:p>
    <w:p w14:paraId="1D2E6258" w14:textId="77777777" w:rsidR="00E76A94" w:rsidRPr="008A68B4" w:rsidRDefault="00E76A94" w:rsidP="00E76A94">
      <w:pPr>
        <w:pStyle w:val="PL"/>
        <w:keepNext/>
        <w:keepLines/>
        <w:rPr>
          <w:noProof w:val="0"/>
        </w:rPr>
      </w:pPr>
      <w:proofErr w:type="gramStart"/>
      <w:r w:rsidRPr="008A68B4">
        <w:rPr>
          <w:noProof w:val="0"/>
        </w:rPr>
        <w:t>package</w:t>
      </w:r>
      <w:proofErr w:type="gramEnd"/>
      <w:r w:rsidRPr="008A68B4">
        <w:rPr>
          <w:noProof w:val="0"/>
        </w:rPr>
        <w:t xml:space="preserve"> org.etsi.ttcn.</w:t>
      </w:r>
      <w:r w:rsidR="00ED3CB4" w:rsidRPr="008A68B4">
        <w:rPr>
          <w:noProof w:val="0"/>
        </w:rPr>
        <w:t>x</w:t>
      </w:r>
      <w:r w:rsidRPr="008A68B4">
        <w:rPr>
          <w:noProof w:val="0"/>
        </w:rPr>
        <w:t>tri;</w:t>
      </w:r>
    </w:p>
    <w:p w14:paraId="177F7BF3" w14:textId="77777777" w:rsidR="00E76A94" w:rsidRPr="008A68B4" w:rsidRDefault="00E76A94" w:rsidP="00E76A94">
      <w:pPr>
        <w:pStyle w:val="PL"/>
        <w:keepNext/>
        <w:keepLines/>
        <w:rPr>
          <w:noProof w:val="0"/>
        </w:rPr>
      </w:pPr>
      <w:proofErr w:type="gramStart"/>
      <w:r w:rsidRPr="008A68B4">
        <w:rPr>
          <w:noProof w:val="0"/>
        </w:rPr>
        <w:t>public</w:t>
      </w:r>
      <w:proofErr w:type="gramEnd"/>
      <w:r w:rsidRPr="008A68B4">
        <w:rPr>
          <w:noProof w:val="0"/>
        </w:rPr>
        <w:t xml:space="preserve"> interface xTriCommunicationSA {</w:t>
      </w:r>
    </w:p>
    <w:p w14:paraId="10C2D2AD"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xtriMap</w:t>
      </w:r>
      <w:r w:rsidR="00EE3DC1" w:rsidRPr="008A68B4">
        <w:rPr>
          <w:noProof w:val="0"/>
        </w:rPr>
        <w:t>P</w:t>
      </w:r>
      <w:r w:rsidRPr="008A68B4">
        <w:rPr>
          <w:noProof w:val="0"/>
        </w:rPr>
        <w:t>aram(TriPortId compPortId, TriPortId tsiPortId</w:t>
      </w:r>
      <w:r w:rsidR="0089531D" w:rsidRPr="008A68B4">
        <w:rPr>
          <w:rFonts w:cs="Courier New"/>
          <w:noProof w:val="0"/>
          <w:szCs w:val="18"/>
        </w:rPr>
        <w:t>,</w:t>
      </w:r>
      <w:r w:rsidR="00EE53A8" w:rsidRPr="008A68B4">
        <w:rPr>
          <w:rFonts w:cs="Courier New"/>
          <w:noProof w:val="0"/>
          <w:szCs w:val="18"/>
        </w:rPr>
        <w:br/>
        <w:t xml:space="preserve">            TciParameterList paramList</w:t>
      </w:r>
      <w:r w:rsidRPr="008A68B4">
        <w:rPr>
          <w:noProof w:val="0"/>
        </w:rPr>
        <w:t>);</w:t>
      </w:r>
    </w:p>
    <w:p w14:paraId="1D18EF92" w14:textId="77777777" w:rsidR="00E76A94" w:rsidRPr="008A68B4" w:rsidRDefault="00E76A94" w:rsidP="00E76A94">
      <w:pPr>
        <w:pStyle w:val="PL"/>
        <w:rPr>
          <w:noProof w:val="0"/>
        </w:rPr>
      </w:pPr>
      <w:r w:rsidRPr="008A68B4">
        <w:rPr>
          <w:noProof w:val="0"/>
        </w:rPr>
        <w:tab/>
        <w:t>// Ref: TRI</w:t>
      </w:r>
      <w:r w:rsidRPr="008A68B4">
        <w:rPr>
          <w:noProof w:val="0"/>
        </w:rPr>
        <w:noBreakHyphen/>
        <w:t>Definition 5.5.2.3</w:t>
      </w:r>
    </w:p>
    <w:p w14:paraId="60AB7AC5" w14:textId="77777777" w:rsidR="00EE53A8" w:rsidRPr="008A68B4" w:rsidRDefault="00E76A94" w:rsidP="00EE53A8">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xtriUnmapParam(TriPortId compPortId, TriPortId tsiPortId</w:t>
      </w:r>
      <w:r w:rsidR="0089531D" w:rsidRPr="008A68B4">
        <w:rPr>
          <w:rFonts w:cs="Courier New"/>
          <w:noProof w:val="0"/>
          <w:szCs w:val="18"/>
        </w:rPr>
        <w:t>,</w:t>
      </w:r>
      <w:r w:rsidR="00EE53A8" w:rsidRPr="008A68B4">
        <w:rPr>
          <w:rFonts w:cs="Courier New"/>
          <w:noProof w:val="0"/>
          <w:szCs w:val="18"/>
        </w:rPr>
        <w:br/>
        <w:t xml:space="preserve">            TciParameterList paramList</w:t>
      </w:r>
      <w:r w:rsidR="00EE53A8" w:rsidRPr="008A68B4">
        <w:rPr>
          <w:noProof w:val="0"/>
        </w:rPr>
        <w:t>);</w:t>
      </w:r>
    </w:p>
    <w:p w14:paraId="2D91C364" w14:textId="77777777" w:rsidR="00E76A94" w:rsidRPr="008A68B4" w:rsidRDefault="00E76A94" w:rsidP="00E76A94">
      <w:pPr>
        <w:pStyle w:val="PL"/>
        <w:keepNext/>
        <w:keepLines/>
        <w:rPr>
          <w:noProof w:val="0"/>
        </w:rPr>
      </w:pPr>
      <w:r w:rsidRPr="008A68B4">
        <w:rPr>
          <w:noProof w:val="0"/>
        </w:rPr>
        <w:tab/>
        <w:t>// Ref: TRI</w:t>
      </w:r>
      <w:r w:rsidRPr="008A68B4">
        <w:rPr>
          <w:noProof w:val="0"/>
        </w:rPr>
        <w:noBreakHyphen/>
        <w:t>Definition 5.5.2.4</w:t>
      </w:r>
    </w:p>
    <w:p w14:paraId="4C01956A" w14:textId="77777777" w:rsidR="00E76A94" w:rsidRPr="008A68B4" w:rsidRDefault="00E76A94" w:rsidP="00E76A94">
      <w:pPr>
        <w:pStyle w:val="PL"/>
        <w:rPr>
          <w:noProof w:val="0"/>
        </w:rPr>
      </w:pPr>
      <w:r w:rsidRPr="008A68B4">
        <w:rPr>
          <w:noProof w:val="0"/>
        </w:rPr>
        <w:tab/>
      </w:r>
    </w:p>
    <w:p w14:paraId="73CDE549" w14:textId="77777777" w:rsidR="00E76A94" w:rsidRPr="008A68B4" w:rsidRDefault="00E76A94" w:rsidP="00E76A94">
      <w:pPr>
        <w:pStyle w:val="PL"/>
        <w:rPr>
          <w:noProof w:val="0"/>
        </w:rPr>
      </w:pPr>
      <w:r w:rsidRPr="008A68B4">
        <w:rPr>
          <w:noProof w:val="0"/>
        </w:rPr>
        <w:tab/>
        <w:t>// Message based communication operations</w:t>
      </w:r>
    </w:p>
    <w:p w14:paraId="3CE2234C" w14:textId="77777777" w:rsidR="00E76A94" w:rsidRPr="008A68B4" w:rsidRDefault="00E76A94" w:rsidP="00E76A94">
      <w:pPr>
        <w:pStyle w:val="PL"/>
        <w:rPr>
          <w:noProof w:val="0"/>
        </w:rPr>
      </w:pPr>
      <w:r w:rsidRPr="008A68B4">
        <w:rPr>
          <w:noProof w:val="0"/>
        </w:rPr>
        <w:tab/>
        <w:t>// Ref: TRI</w:t>
      </w:r>
      <w:r w:rsidRPr="008A68B4">
        <w:rPr>
          <w:noProof w:val="0"/>
        </w:rPr>
        <w:noBreakHyphen/>
        <w:t>Definition 5.5.3.1</w:t>
      </w:r>
    </w:p>
    <w:p w14:paraId="4A70E52A"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triSend(TriComponentId componentId, TriPortId tsiPortId, </w:t>
      </w:r>
    </w:p>
    <w:p w14:paraId="68144BD4"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EE53A8" w:rsidRPr="008A68B4">
        <w:rPr>
          <w:noProof w:val="0"/>
        </w:rPr>
        <w:t>Value</w:t>
      </w:r>
      <w:r w:rsidRPr="008A68B4">
        <w:rPr>
          <w:noProof w:val="0"/>
        </w:rPr>
        <w:t xml:space="preserve"> sutAddress, </w:t>
      </w:r>
      <w:r w:rsidR="00ED3CB4" w:rsidRPr="008A68B4">
        <w:rPr>
          <w:noProof w:val="0"/>
        </w:rPr>
        <w:t>Value</w:t>
      </w:r>
      <w:r w:rsidRPr="008A68B4">
        <w:rPr>
          <w:noProof w:val="0"/>
        </w:rPr>
        <w:t xml:space="preserve"> sendMessage);</w:t>
      </w:r>
    </w:p>
    <w:p w14:paraId="6DAE0078" w14:textId="77777777" w:rsidR="00E76A94" w:rsidRPr="008A68B4" w:rsidRDefault="00E76A94" w:rsidP="00E76A94">
      <w:pPr>
        <w:pStyle w:val="PL"/>
        <w:rPr>
          <w:noProof w:val="0"/>
        </w:rPr>
      </w:pPr>
      <w:r w:rsidRPr="008A68B4">
        <w:rPr>
          <w:noProof w:val="0"/>
        </w:rPr>
        <w:tab/>
        <w:t>// Ref: TRI</w:t>
      </w:r>
      <w:r w:rsidRPr="008A68B4">
        <w:rPr>
          <w:noProof w:val="0"/>
        </w:rPr>
        <w:noBreakHyphen/>
        <w:t>Definition 5.5.3.2</w:t>
      </w:r>
    </w:p>
    <w:p w14:paraId="4754F07B"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triSendBC(TriComponentId componentId, TriPortId tsiPortId, </w:t>
      </w:r>
    </w:p>
    <w:p w14:paraId="209A8650"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ED3CB4" w:rsidRPr="008A68B4">
        <w:rPr>
          <w:noProof w:val="0"/>
        </w:rPr>
        <w:t>Value</w:t>
      </w:r>
      <w:r w:rsidRPr="008A68B4">
        <w:rPr>
          <w:noProof w:val="0"/>
        </w:rPr>
        <w:t xml:space="preserve"> sendMessage);</w:t>
      </w:r>
    </w:p>
    <w:p w14:paraId="631F668E" w14:textId="77777777" w:rsidR="00E76A94" w:rsidRPr="008A68B4" w:rsidRDefault="00E76A94" w:rsidP="00E76A94">
      <w:pPr>
        <w:pStyle w:val="PL"/>
        <w:rPr>
          <w:noProof w:val="0"/>
        </w:rPr>
      </w:pPr>
      <w:r w:rsidRPr="008A68B4">
        <w:rPr>
          <w:noProof w:val="0"/>
        </w:rPr>
        <w:tab/>
        <w:t>// Ref: TRI</w:t>
      </w:r>
      <w:r w:rsidRPr="008A68B4">
        <w:rPr>
          <w:noProof w:val="0"/>
        </w:rPr>
        <w:noBreakHyphen/>
        <w:t>Definition 5.5.3.3</w:t>
      </w:r>
    </w:p>
    <w:p w14:paraId="46AE37F7"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triSendMC(TriComponentId componentId, TriPortId tsiPortId, </w:t>
      </w:r>
    </w:p>
    <w:p w14:paraId="24A5EB87"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624657" w:rsidRPr="008A68B4">
        <w:rPr>
          <w:noProof w:val="0"/>
        </w:rPr>
        <w:t>TciValueList</w:t>
      </w:r>
      <w:r w:rsidRPr="008A68B4">
        <w:rPr>
          <w:noProof w:val="0"/>
        </w:rPr>
        <w:t xml:space="preserve"> sutAddresses, </w:t>
      </w:r>
      <w:r w:rsidR="00ED3CB4" w:rsidRPr="008A68B4">
        <w:rPr>
          <w:noProof w:val="0"/>
        </w:rPr>
        <w:t>Value</w:t>
      </w:r>
      <w:r w:rsidRPr="008A68B4">
        <w:rPr>
          <w:noProof w:val="0"/>
        </w:rPr>
        <w:t xml:space="preserve"> sendMessage);</w:t>
      </w:r>
    </w:p>
    <w:p w14:paraId="0C4969FF" w14:textId="77777777" w:rsidR="00E76A94" w:rsidRPr="008A68B4" w:rsidRDefault="00E76A94" w:rsidP="00E76A94">
      <w:pPr>
        <w:pStyle w:val="PL"/>
        <w:rPr>
          <w:noProof w:val="0"/>
        </w:rPr>
      </w:pPr>
    </w:p>
    <w:p w14:paraId="777407D7" w14:textId="77777777" w:rsidR="00E76A94" w:rsidRPr="008A68B4" w:rsidRDefault="00E76A94" w:rsidP="00E76A94">
      <w:pPr>
        <w:pStyle w:val="PL"/>
        <w:rPr>
          <w:noProof w:val="0"/>
        </w:rPr>
      </w:pPr>
      <w:r w:rsidRPr="008A68B4">
        <w:rPr>
          <w:noProof w:val="0"/>
        </w:rPr>
        <w:tab/>
        <w:t>// Procedure based communication operations</w:t>
      </w:r>
    </w:p>
    <w:p w14:paraId="395DC9C1" w14:textId="77777777" w:rsidR="00E76A94" w:rsidRPr="008A68B4" w:rsidRDefault="00E76A94" w:rsidP="00E76A94">
      <w:pPr>
        <w:pStyle w:val="PL"/>
        <w:rPr>
          <w:noProof w:val="0"/>
        </w:rPr>
      </w:pPr>
      <w:r w:rsidRPr="008A68B4">
        <w:rPr>
          <w:noProof w:val="0"/>
        </w:rPr>
        <w:tab/>
        <w:t>// Ref: TRI</w:t>
      </w:r>
      <w:r w:rsidRPr="008A68B4">
        <w:rPr>
          <w:noProof w:val="0"/>
        </w:rPr>
        <w:noBreakHyphen/>
        <w:t>Definition 5.5.4.1</w:t>
      </w:r>
    </w:p>
    <w:p w14:paraId="5E11B453"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triCall(TriComponentId componentId, </w:t>
      </w:r>
    </w:p>
    <w:p w14:paraId="683FAB5E"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TriPortId tsiPortId, </w:t>
      </w:r>
      <w:r w:rsidR="00EE53A8" w:rsidRPr="008A68B4">
        <w:rPr>
          <w:noProof w:val="0"/>
        </w:rPr>
        <w:t>Value</w:t>
      </w:r>
      <w:r w:rsidRPr="008A68B4">
        <w:rPr>
          <w:noProof w:val="0"/>
        </w:rPr>
        <w:t xml:space="preserve"> sutAddress, </w:t>
      </w:r>
    </w:p>
    <w:p w14:paraId="6D9E1F78"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TriSignatureId signatureId, </w:t>
      </w:r>
      <w:r w:rsidR="00EE53A8" w:rsidRPr="008A68B4">
        <w:rPr>
          <w:noProof w:val="0"/>
        </w:rPr>
        <w:t>TciParameterList</w:t>
      </w:r>
      <w:r w:rsidRPr="008A68B4">
        <w:rPr>
          <w:noProof w:val="0"/>
        </w:rPr>
        <w:t xml:space="preserve"> parameterList);</w:t>
      </w:r>
    </w:p>
    <w:p w14:paraId="662A3521" w14:textId="77777777" w:rsidR="00E76A94" w:rsidRPr="008A68B4" w:rsidRDefault="00E76A94" w:rsidP="00E76A94">
      <w:pPr>
        <w:pStyle w:val="PL"/>
        <w:rPr>
          <w:noProof w:val="0"/>
        </w:rPr>
      </w:pPr>
      <w:r w:rsidRPr="008A68B4">
        <w:rPr>
          <w:noProof w:val="0"/>
        </w:rPr>
        <w:tab/>
        <w:t>// Ref: TRI</w:t>
      </w:r>
      <w:r w:rsidRPr="008A68B4">
        <w:rPr>
          <w:noProof w:val="0"/>
        </w:rPr>
        <w:noBreakHyphen/>
        <w:t>Definition 5.5.4.2</w:t>
      </w:r>
    </w:p>
    <w:p w14:paraId="7C451A9C"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triCallBC(TriComponentId componentId, </w:t>
      </w:r>
    </w:p>
    <w:p w14:paraId="021ADAE5"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TriPortId tsiPortId, </w:t>
      </w:r>
    </w:p>
    <w:p w14:paraId="5B4C3F5C"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TriSignatureId signatureId, </w:t>
      </w:r>
      <w:r w:rsidR="00EE53A8" w:rsidRPr="008A68B4">
        <w:rPr>
          <w:noProof w:val="0"/>
        </w:rPr>
        <w:t>TciParameterList</w:t>
      </w:r>
      <w:r w:rsidRPr="008A68B4">
        <w:rPr>
          <w:noProof w:val="0"/>
        </w:rPr>
        <w:t xml:space="preserve"> parameterList);</w:t>
      </w:r>
    </w:p>
    <w:p w14:paraId="172780CC" w14:textId="77777777" w:rsidR="00E76A94" w:rsidRPr="008A68B4" w:rsidRDefault="00E76A94" w:rsidP="00E76A94">
      <w:pPr>
        <w:pStyle w:val="PL"/>
        <w:rPr>
          <w:noProof w:val="0"/>
        </w:rPr>
      </w:pPr>
      <w:r w:rsidRPr="008A68B4">
        <w:rPr>
          <w:noProof w:val="0"/>
        </w:rPr>
        <w:tab/>
        <w:t>// Ref: TRI</w:t>
      </w:r>
      <w:r w:rsidRPr="008A68B4">
        <w:rPr>
          <w:noProof w:val="0"/>
        </w:rPr>
        <w:noBreakHyphen/>
        <w:t>Definition 5.5.4.3</w:t>
      </w:r>
    </w:p>
    <w:p w14:paraId="6184CA74" w14:textId="77777777" w:rsidR="00E76A94" w:rsidRPr="008A68B4" w:rsidRDefault="00E76A94" w:rsidP="002847F6">
      <w:pPr>
        <w:pStyle w:val="PL"/>
        <w:keepNext/>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triCallMC(TriComponentId componentId, </w:t>
      </w:r>
    </w:p>
    <w:p w14:paraId="3E57B4C2" w14:textId="77777777" w:rsidR="00E76A94" w:rsidRPr="008A68B4" w:rsidRDefault="00E76A94" w:rsidP="002847F6">
      <w:pPr>
        <w:pStyle w:val="PL"/>
        <w:keepNext/>
        <w:rPr>
          <w:noProof w:val="0"/>
        </w:rPr>
      </w:pPr>
      <w:r w:rsidRPr="008A68B4">
        <w:rPr>
          <w:noProof w:val="0"/>
        </w:rPr>
        <w:tab/>
      </w:r>
      <w:r w:rsidRPr="008A68B4">
        <w:rPr>
          <w:noProof w:val="0"/>
        </w:rPr>
        <w:tab/>
      </w:r>
      <w:r w:rsidRPr="008A68B4">
        <w:rPr>
          <w:noProof w:val="0"/>
        </w:rPr>
        <w:tab/>
        <w:t xml:space="preserve">TriPortId tsiPortId, </w:t>
      </w:r>
      <w:r w:rsidR="00624657" w:rsidRPr="008A68B4">
        <w:rPr>
          <w:noProof w:val="0"/>
        </w:rPr>
        <w:t>TciValueList</w:t>
      </w:r>
      <w:r w:rsidRPr="008A68B4">
        <w:rPr>
          <w:noProof w:val="0"/>
        </w:rPr>
        <w:t xml:space="preserve"> sutAddresses, </w:t>
      </w:r>
    </w:p>
    <w:p w14:paraId="45BE508A"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TriSignatureId signatureId, </w:t>
      </w:r>
      <w:r w:rsidR="00EE53A8" w:rsidRPr="008A68B4">
        <w:rPr>
          <w:noProof w:val="0"/>
        </w:rPr>
        <w:t>TciParameterList</w:t>
      </w:r>
      <w:r w:rsidRPr="008A68B4">
        <w:rPr>
          <w:noProof w:val="0"/>
        </w:rPr>
        <w:t xml:space="preserve"> parameterList);</w:t>
      </w:r>
    </w:p>
    <w:p w14:paraId="3124A4B6" w14:textId="77777777" w:rsidR="00E76A94" w:rsidRPr="008A68B4" w:rsidRDefault="00E76A94" w:rsidP="00E76A94">
      <w:pPr>
        <w:pStyle w:val="PL"/>
        <w:rPr>
          <w:noProof w:val="0"/>
        </w:rPr>
      </w:pPr>
    </w:p>
    <w:p w14:paraId="65CFA724" w14:textId="77777777" w:rsidR="00E76A94" w:rsidRPr="008A68B4" w:rsidRDefault="00E76A94" w:rsidP="00E76A94">
      <w:pPr>
        <w:pStyle w:val="PL"/>
        <w:rPr>
          <w:noProof w:val="0"/>
        </w:rPr>
      </w:pPr>
      <w:r w:rsidRPr="008A68B4">
        <w:rPr>
          <w:noProof w:val="0"/>
        </w:rPr>
        <w:tab/>
        <w:t>// Ref: TRI</w:t>
      </w:r>
      <w:r w:rsidRPr="008A68B4">
        <w:rPr>
          <w:noProof w:val="0"/>
        </w:rPr>
        <w:noBreakHyphen/>
        <w:t>Definition 5.5.4.4</w:t>
      </w:r>
    </w:p>
    <w:p w14:paraId="6A4C05CA"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triReply(TriComponentId componentId, </w:t>
      </w:r>
    </w:p>
    <w:p w14:paraId="0186FDF0"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TriPortId tsiPortId, </w:t>
      </w:r>
      <w:r w:rsidR="00EE53A8" w:rsidRPr="008A68B4">
        <w:rPr>
          <w:noProof w:val="0"/>
        </w:rPr>
        <w:t>Value</w:t>
      </w:r>
      <w:r w:rsidRPr="008A68B4">
        <w:rPr>
          <w:noProof w:val="0"/>
        </w:rPr>
        <w:t xml:space="preserve"> sutAddress, </w:t>
      </w:r>
    </w:p>
    <w:p w14:paraId="32C894B7"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TriSignatureId signatureId, </w:t>
      </w:r>
      <w:r w:rsidR="00EE53A8" w:rsidRPr="008A68B4">
        <w:rPr>
          <w:noProof w:val="0"/>
        </w:rPr>
        <w:t>TciParameterList</w:t>
      </w:r>
      <w:r w:rsidRPr="008A68B4">
        <w:rPr>
          <w:noProof w:val="0"/>
        </w:rPr>
        <w:t xml:space="preserve"> parameterList, </w:t>
      </w:r>
    </w:p>
    <w:p w14:paraId="53FDF09F"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71242C" w:rsidRPr="008A68B4">
        <w:rPr>
          <w:noProof w:val="0"/>
        </w:rPr>
        <w:t>Value</w:t>
      </w:r>
      <w:r w:rsidRPr="008A68B4">
        <w:rPr>
          <w:noProof w:val="0"/>
        </w:rPr>
        <w:t xml:space="preserve"> returnValue);</w:t>
      </w:r>
    </w:p>
    <w:p w14:paraId="5004D552" w14:textId="77777777" w:rsidR="00E76A94" w:rsidRPr="008A68B4" w:rsidRDefault="00E76A94" w:rsidP="00E76A94">
      <w:pPr>
        <w:pStyle w:val="PL"/>
        <w:rPr>
          <w:noProof w:val="0"/>
        </w:rPr>
      </w:pPr>
      <w:r w:rsidRPr="008A68B4">
        <w:rPr>
          <w:noProof w:val="0"/>
        </w:rPr>
        <w:tab/>
        <w:t>// Ref: TRI</w:t>
      </w:r>
      <w:r w:rsidRPr="008A68B4">
        <w:rPr>
          <w:noProof w:val="0"/>
        </w:rPr>
        <w:noBreakHyphen/>
        <w:t>Definition 5.5.4.5</w:t>
      </w:r>
    </w:p>
    <w:p w14:paraId="64788CF1"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triReplyBC(TriComponentId componentId, </w:t>
      </w:r>
    </w:p>
    <w:p w14:paraId="7FC3F7CD"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TriPortId tsiPortId, </w:t>
      </w:r>
    </w:p>
    <w:p w14:paraId="1C067626"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TriSignatureId signatureId, </w:t>
      </w:r>
      <w:r w:rsidR="00EE53A8" w:rsidRPr="008A68B4">
        <w:rPr>
          <w:noProof w:val="0"/>
        </w:rPr>
        <w:t>TciParameterList</w:t>
      </w:r>
      <w:r w:rsidRPr="008A68B4">
        <w:rPr>
          <w:noProof w:val="0"/>
        </w:rPr>
        <w:t xml:space="preserve"> parameterList, </w:t>
      </w:r>
    </w:p>
    <w:p w14:paraId="3EEF6141"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71242C" w:rsidRPr="008A68B4">
        <w:rPr>
          <w:noProof w:val="0"/>
        </w:rPr>
        <w:t>Value</w:t>
      </w:r>
      <w:r w:rsidRPr="008A68B4">
        <w:rPr>
          <w:noProof w:val="0"/>
        </w:rPr>
        <w:t xml:space="preserve"> returnValue);</w:t>
      </w:r>
    </w:p>
    <w:p w14:paraId="0072BF1A" w14:textId="77777777" w:rsidR="00E76A94" w:rsidRPr="008A68B4" w:rsidRDefault="00E76A94" w:rsidP="00E76A94">
      <w:pPr>
        <w:pStyle w:val="PL"/>
        <w:rPr>
          <w:noProof w:val="0"/>
        </w:rPr>
      </w:pPr>
      <w:r w:rsidRPr="008A68B4">
        <w:rPr>
          <w:noProof w:val="0"/>
        </w:rPr>
        <w:tab/>
        <w:t>// Ref: TRI</w:t>
      </w:r>
      <w:r w:rsidRPr="008A68B4">
        <w:rPr>
          <w:noProof w:val="0"/>
        </w:rPr>
        <w:noBreakHyphen/>
        <w:t>Definition 5.5.4.6</w:t>
      </w:r>
    </w:p>
    <w:p w14:paraId="4D19FCAB"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triReplyMC(TriComponentId componentId, </w:t>
      </w:r>
    </w:p>
    <w:p w14:paraId="78FF1D1C"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TriPortId tsiPortId, </w:t>
      </w:r>
      <w:r w:rsidR="00624657" w:rsidRPr="008A68B4">
        <w:rPr>
          <w:noProof w:val="0"/>
        </w:rPr>
        <w:t>TciValueList</w:t>
      </w:r>
      <w:r w:rsidRPr="008A68B4">
        <w:rPr>
          <w:noProof w:val="0"/>
        </w:rPr>
        <w:t xml:space="preserve"> sutAddresses, </w:t>
      </w:r>
    </w:p>
    <w:p w14:paraId="6E0CC38A"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TriSignatureId signatureId, </w:t>
      </w:r>
      <w:r w:rsidR="00EE53A8" w:rsidRPr="008A68B4">
        <w:rPr>
          <w:noProof w:val="0"/>
        </w:rPr>
        <w:t>TciParameterList</w:t>
      </w:r>
      <w:r w:rsidRPr="008A68B4">
        <w:rPr>
          <w:noProof w:val="0"/>
        </w:rPr>
        <w:t xml:space="preserve"> parameterList, </w:t>
      </w:r>
    </w:p>
    <w:p w14:paraId="7AB67572"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71242C" w:rsidRPr="008A68B4">
        <w:rPr>
          <w:noProof w:val="0"/>
        </w:rPr>
        <w:t>Value</w:t>
      </w:r>
      <w:r w:rsidRPr="008A68B4">
        <w:rPr>
          <w:noProof w:val="0"/>
        </w:rPr>
        <w:t xml:space="preserve"> returnValue);</w:t>
      </w:r>
    </w:p>
    <w:p w14:paraId="44C4A168" w14:textId="77777777" w:rsidR="00E76A94" w:rsidRPr="008A68B4" w:rsidRDefault="00E76A94" w:rsidP="00E76A94">
      <w:pPr>
        <w:pStyle w:val="PL"/>
        <w:rPr>
          <w:noProof w:val="0"/>
        </w:rPr>
      </w:pPr>
    </w:p>
    <w:p w14:paraId="4670EA86" w14:textId="77777777" w:rsidR="00E76A94" w:rsidRPr="008A68B4" w:rsidRDefault="00E76A94" w:rsidP="00E76A94">
      <w:pPr>
        <w:pStyle w:val="PL"/>
        <w:rPr>
          <w:noProof w:val="0"/>
        </w:rPr>
      </w:pPr>
      <w:r w:rsidRPr="008A68B4">
        <w:rPr>
          <w:noProof w:val="0"/>
        </w:rPr>
        <w:tab/>
        <w:t>// Ref: TRI</w:t>
      </w:r>
      <w:r w:rsidRPr="008A68B4">
        <w:rPr>
          <w:noProof w:val="0"/>
        </w:rPr>
        <w:noBreakHyphen/>
        <w:t>Definition 5.5.4.7</w:t>
      </w:r>
    </w:p>
    <w:p w14:paraId="74E1E50D"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triRaise(TriComponentId componentId, TriPortId tsiPortId, </w:t>
      </w:r>
    </w:p>
    <w:p w14:paraId="191D23C7"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EE53A8" w:rsidRPr="008A68B4">
        <w:rPr>
          <w:noProof w:val="0"/>
        </w:rPr>
        <w:t>Value</w:t>
      </w:r>
      <w:r w:rsidRPr="008A68B4">
        <w:rPr>
          <w:noProof w:val="0"/>
        </w:rPr>
        <w:t xml:space="preserve"> sutAddress,</w:t>
      </w:r>
    </w:p>
    <w:p w14:paraId="0DF24D1B"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TriSignatureId signatureId, </w:t>
      </w:r>
    </w:p>
    <w:p w14:paraId="2384C70C"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EE53A8" w:rsidRPr="008A68B4">
        <w:rPr>
          <w:noProof w:val="0"/>
        </w:rPr>
        <w:t>Value</w:t>
      </w:r>
      <w:r w:rsidRPr="008A68B4">
        <w:rPr>
          <w:noProof w:val="0"/>
        </w:rPr>
        <w:t xml:space="preserve"> exc);</w:t>
      </w:r>
    </w:p>
    <w:p w14:paraId="37D4E0B7" w14:textId="77777777" w:rsidR="00E76A94" w:rsidRPr="008A68B4" w:rsidRDefault="00E76A94" w:rsidP="00E76A94">
      <w:pPr>
        <w:pStyle w:val="PL"/>
        <w:rPr>
          <w:noProof w:val="0"/>
        </w:rPr>
      </w:pPr>
      <w:r w:rsidRPr="008A68B4">
        <w:rPr>
          <w:noProof w:val="0"/>
        </w:rPr>
        <w:tab/>
        <w:t>// Ref: TRI</w:t>
      </w:r>
      <w:r w:rsidRPr="008A68B4">
        <w:rPr>
          <w:noProof w:val="0"/>
        </w:rPr>
        <w:noBreakHyphen/>
        <w:t>Definition 5.5.4.8</w:t>
      </w:r>
    </w:p>
    <w:p w14:paraId="7CBD9FA6"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triRaiseBC(TriComponentId componentId, </w:t>
      </w:r>
    </w:p>
    <w:p w14:paraId="11A294F9"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TriPortId tsiPortId, </w:t>
      </w:r>
    </w:p>
    <w:p w14:paraId="2539DD11"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TriSignatureId signatureId, </w:t>
      </w:r>
    </w:p>
    <w:p w14:paraId="37E28907"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EE53A8" w:rsidRPr="008A68B4">
        <w:rPr>
          <w:noProof w:val="0"/>
        </w:rPr>
        <w:t>Value</w:t>
      </w:r>
      <w:r w:rsidRPr="008A68B4">
        <w:rPr>
          <w:noProof w:val="0"/>
        </w:rPr>
        <w:t xml:space="preserve"> exc);</w:t>
      </w:r>
    </w:p>
    <w:p w14:paraId="08AF9FB2" w14:textId="77777777" w:rsidR="00E76A94" w:rsidRPr="008A68B4" w:rsidRDefault="00E76A94" w:rsidP="00E76A94">
      <w:pPr>
        <w:pStyle w:val="PL"/>
        <w:rPr>
          <w:noProof w:val="0"/>
        </w:rPr>
      </w:pPr>
      <w:r w:rsidRPr="008A68B4">
        <w:rPr>
          <w:noProof w:val="0"/>
        </w:rPr>
        <w:tab/>
        <w:t>// Ref: TRI</w:t>
      </w:r>
      <w:r w:rsidRPr="008A68B4">
        <w:rPr>
          <w:noProof w:val="0"/>
        </w:rPr>
        <w:noBreakHyphen/>
        <w:t>Definition 5.5.4.9</w:t>
      </w:r>
    </w:p>
    <w:p w14:paraId="548E3473"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w:t>
      </w:r>
      <w:r w:rsidR="00EE53A8" w:rsidRPr="008A68B4">
        <w:rPr>
          <w:noProof w:val="0"/>
        </w:rPr>
        <w:t>x</w:t>
      </w:r>
      <w:r w:rsidRPr="008A68B4">
        <w:rPr>
          <w:noProof w:val="0"/>
        </w:rPr>
        <w:t xml:space="preserve">triRaiseMC(TriComponentId componentId, TriPortId tsiPortId, </w:t>
      </w:r>
    </w:p>
    <w:p w14:paraId="6E7EEFE0"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624657" w:rsidRPr="008A68B4">
        <w:rPr>
          <w:noProof w:val="0"/>
        </w:rPr>
        <w:t>TciValueList</w:t>
      </w:r>
      <w:r w:rsidR="00EE3DC1" w:rsidRPr="008A68B4">
        <w:rPr>
          <w:noProof w:val="0"/>
        </w:rPr>
        <w:t xml:space="preserve"> </w:t>
      </w:r>
      <w:r w:rsidRPr="008A68B4">
        <w:rPr>
          <w:noProof w:val="0"/>
        </w:rPr>
        <w:t>sutAddresses,</w:t>
      </w:r>
    </w:p>
    <w:p w14:paraId="16C544E3"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TriSignatureId signatureId, </w:t>
      </w:r>
    </w:p>
    <w:p w14:paraId="28F06A25"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EE53A8" w:rsidRPr="008A68B4">
        <w:rPr>
          <w:noProof w:val="0"/>
        </w:rPr>
        <w:t>Value</w:t>
      </w:r>
      <w:r w:rsidRPr="008A68B4">
        <w:rPr>
          <w:noProof w:val="0"/>
        </w:rPr>
        <w:t xml:space="preserve"> exc);</w:t>
      </w:r>
    </w:p>
    <w:p w14:paraId="2A24D154" w14:textId="77777777" w:rsidR="00B7199B" w:rsidRPr="008A68B4" w:rsidRDefault="00B7199B" w:rsidP="00B7199B">
      <w:pPr>
        <w:pStyle w:val="PL"/>
        <w:rPr>
          <w:noProof w:val="0"/>
        </w:rPr>
      </w:pPr>
    </w:p>
    <w:p w14:paraId="617F4CB8" w14:textId="77777777" w:rsidR="00B7199B" w:rsidRPr="008A68B4" w:rsidRDefault="00B7199B" w:rsidP="00B7199B">
      <w:pPr>
        <w:pStyle w:val="PL"/>
        <w:rPr>
          <w:noProof w:val="0"/>
        </w:rPr>
      </w:pPr>
      <w:r w:rsidRPr="008A68B4">
        <w:rPr>
          <w:noProof w:val="0"/>
        </w:rPr>
        <w:tab/>
        <w:t>// Miscellaneous operations</w:t>
      </w:r>
    </w:p>
    <w:p w14:paraId="6BAF1A70" w14:textId="77777777" w:rsidR="00B7199B" w:rsidRPr="008A68B4" w:rsidRDefault="00B7199B" w:rsidP="00B7199B">
      <w:pPr>
        <w:pStyle w:val="PL"/>
        <w:rPr>
          <w:noProof w:val="0"/>
        </w:rPr>
      </w:pPr>
      <w:r w:rsidRPr="008A68B4">
        <w:rPr>
          <w:noProof w:val="0"/>
        </w:rPr>
        <w:tab/>
        <w:t>// Ref: TRI</w:t>
      </w:r>
      <w:r w:rsidRPr="008A68B4">
        <w:rPr>
          <w:noProof w:val="0"/>
        </w:rPr>
        <w:noBreakHyphen/>
        <w:t>Definition 5.5.3.5</w:t>
      </w:r>
    </w:p>
    <w:p w14:paraId="37963499" w14:textId="77777777" w:rsidR="00B7199B" w:rsidRPr="008A68B4" w:rsidRDefault="00B7199B" w:rsidP="00B7199B">
      <w:pPr>
        <w:pStyle w:val="PL"/>
        <w:rPr>
          <w:noProof w:val="0"/>
          <w:szCs w:val="18"/>
        </w:rPr>
      </w:pPr>
      <w:r w:rsidRPr="008A68B4">
        <w:rPr>
          <w:noProof w:val="0"/>
        </w:rPr>
        <w:tab/>
      </w:r>
      <w:proofErr w:type="gramStart"/>
      <w:r w:rsidRPr="008A68B4">
        <w:rPr>
          <w:noProof w:val="0"/>
        </w:rPr>
        <w:t>public</w:t>
      </w:r>
      <w:proofErr w:type="gramEnd"/>
      <w:r w:rsidRPr="008A68B4">
        <w:rPr>
          <w:noProof w:val="0"/>
        </w:rPr>
        <w:t xml:space="preserve"> Value xtriConvert(</w:t>
      </w:r>
      <w:r w:rsidRPr="008A68B4">
        <w:rPr>
          <w:noProof w:val="0"/>
          <w:szCs w:val="18"/>
        </w:rPr>
        <w:t>Object value, Type typeHypothesis);</w:t>
      </w:r>
    </w:p>
    <w:p w14:paraId="66EB7C7B" w14:textId="77777777" w:rsidR="00104C03" w:rsidRPr="008A68B4" w:rsidRDefault="00104C03" w:rsidP="00104C03">
      <w:pPr>
        <w:pStyle w:val="PL"/>
        <w:rPr>
          <w:ins w:id="247" w:author="Tomáš Urban" w:date="2021-11-15T14:01:00Z"/>
          <w:noProof w:val="0"/>
        </w:rPr>
      </w:pPr>
      <w:ins w:id="248" w:author="Tomáš Urban" w:date="2021-11-15T14:01:00Z">
        <w:r w:rsidRPr="008A68B4">
          <w:rPr>
            <w:noProof w:val="0"/>
          </w:rPr>
          <w:tab/>
          <w:t>// Ref: TRI</w:t>
        </w:r>
        <w:r w:rsidRPr="008A68B4">
          <w:rPr>
            <w:noProof w:val="0"/>
          </w:rPr>
          <w:noBreakHyphen/>
          <w:t>Definition 5.5.5.</w:t>
        </w:r>
        <w:r>
          <w:rPr>
            <w:noProof w:val="0"/>
          </w:rPr>
          <w:t>2</w:t>
        </w:r>
      </w:ins>
    </w:p>
    <w:p w14:paraId="73135B57" w14:textId="77777777" w:rsidR="00104C03" w:rsidRPr="00F21A76" w:rsidRDefault="00104C03" w:rsidP="00104C03">
      <w:pPr>
        <w:pStyle w:val="PL"/>
        <w:rPr>
          <w:ins w:id="249" w:author="Tomáš Urban" w:date="2021-11-15T14:01:00Z"/>
          <w:noProof w:val="0"/>
        </w:rPr>
      </w:pPr>
      <w:ins w:id="250" w:author="Tomáš Urban" w:date="2021-11-15T14:01:00Z">
        <w:r w:rsidRPr="008A68B4">
          <w:rPr>
            <w:noProof w:val="0"/>
          </w:rPr>
          <w:tab/>
        </w:r>
        <w:proofErr w:type="gramStart"/>
        <w:r w:rsidRPr="00F21A76">
          <w:rPr>
            <w:noProof w:val="0"/>
          </w:rPr>
          <w:t>public</w:t>
        </w:r>
        <w:proofErr w:type="gramEnd"/>
        <w:r w:rsidRPr="00F21A76">
          <w:rPr>
            <w:noProof w:val="0"/>
          </w:rPr>
          <w:t xml:space="preserve"> TriStatus </w:t>
        </w:r>
        <w:r>
          <w:rPr>
            <w:noProof w:val="0"/>
          </w:rPr>
          <w:t>x</w:t>
        </w:r>
        <w:r w:rsidRPr="00F21A76">
          <w:rPr>
            <w:noProof w:val="0"/>
          </w:rPr>
          <w:t>triSutAction</w:t>
        </w:r>
        <w:r>
          <w:rPr>
            <w:noProof w:val="0"/>
          </w:rPr>
          <w:t>Param</w:t>
        </w:r>
        <w:r w:rsidRPr="00F21A76">
          <w:rPr>
            <w:noProof w:val="0"/>
          </w:rPr>
          <w:t>(T</w:t>
        </w:r>
        <w:r>
          <w:rPr>
            <w:noProof w:val="0"/>
          </w:rPr>
          <w:t>c</w:t>
        </w:r>
        <w:r w:rsidRPr="00F21A76">
          <w:rPr>
            <w:noProof w:val="0"/>
          </w:rPr>
          <w:t>iParameterList parameterList);</w:t>
        </w:r>
      </w:ins>
    </w:p>
    <w:p w14:paraId="186C9971" w14:textId="3F31865E" w:rsidR="009F3868" w:rsidRPr="008A68B4" w:rsidRDefault="009F3868" w:rsidP="009F3868">
      <w:pPr>
        <w:pStyle w:val="PL"/>
        <w:rPr>
          <w:noProof w:val="0"/>
        </w:rPr>
      </w:pPr>
      <w:r w:rsidRPr="008A68B4">
        <w:rPr>
          <w:noProof w:val="0"/>
        </w:rPr>
        <w:tab/>
        <w:t>// Ref: TRI</w:t>
      </w:r>
      <w:r w:rsidRPr="008A68B4">
        <w:rPr>
          <w:noProof w:val="0"/>
        </w:rPr>
        <w:noBreakHyphen/>
        <w:t>Definition 5.5.5.</w:t>
      </w:r>
      <w:del w:id="251" w:author="Tomáš Urban" w:date="2021-11-15T14:01:00Z">
        <w:r w:rsidRPr="008A68B4" w:rsidDel="00104C03">
          <w:rPr>
            <w:noProof w:val="0"/>
          </w:rPr>
          <w:delText>2</w:delText>
        </w:r>
      </w:del>
      <w:ins w:id="252" w:author="Tomáš Urban" w:date="2021-11-15T14:01:00Z">
        <w:r w:rsidR="00104C03">
          <w:rPr>
            <w:noProof w:val="0"/>
          </w:rPr>
          <w:t>3</w:t>
        </w:r>
      </w:ins>
    </w:p>
    <w:p w14:paraId="19473EF2" w14:textId="77777777" w:rsidR="009F3868" w:rsidRPr="008A68B4" w:rsidRDefault="009F3868" w:rsidP="009F3868">
      <w:pPr>
        <w:pStyle w:val="PL"/>
        <w:rPr>
          <w:noProof w:val="0"/>
        </w:rPr>
      </w:pPr>
      <w:r w:rsidRPr="008A68B4">
        <w:rPr>
          <w:noProof w:val="0"/>
        </w:rPr>
        <w:tab/>
      </w:r>
      <w:proofErr w:type="gramStart"/>
      <w:r w:rsidRPr="008A68B4">
        <w:rPr>
          <w:noProof w:val="0"/>
        </w:rPr>
        <w:t>public</w:t>
      </w:r>
      <w:proofErr w:type="gramEnd"/>
      <w:r w:rsidRPr="008A68B4">
        <w:rPr>
          <w:noProof w:val="0"/>
        </w:rPr>
        <w:t xml:space="preserve"> TriMessage xtriDisplay(TriComponentId componentId, TriPortId tsiPortId, </w:t>
      </w:r>
    </w:p>
    <w:p w14:paraId="5D469AE9" w14:textId="77777777" w:rsidR="009F3868" w:rsidRPr="008A68B4" w:rsidRDefault="009F3868" w:rsidP="009F3868">
      <w:pPr>
        <w:pStyle w:val="PL"/>
        <w:rPr>
          <w:noProof w:val="0"/>
        </w:rPr>
      </w:pPr>
      <w:r w:rsidRPr="008A68B4">
        <w:rPr>
          <w:noProof w:val="0"/>
        </w:rPr>
        <w:tab/>
      </w:r>
      <w:r w:rsidRPr="008A68B4">
        <w:rPr>
          <w:noProof w:val="0"/>
        </w:rPr>
        <w:tab/>
      </w:r>
      <w:r w:rsidRPr="008A68B4">
        <w:rPr>
          <w:noProof w:val="0"/>
        </w:rPr>
        <w:tab/>
        <w:t>Value dataToDisplay);</w:t>
      </w:r>
    </w:p>
    <w:p w14:paraId="78B1C40B" w14:textId="77777777" w:rsidR="009F3868" w:rsidRPr="008A68B4" w:rsidRDefault="009F3868" w:rsidP="00B7199B">
      <w:pPr>
        <w:pStyle w:val="PL"/>
        <w:rPr>
          <w:noProof w:val="0"/>
        </w:rPr>
      </w:pPr>
    </w:p>
    <w:p w14:paraId="56BACD4F" w14:textId="77777777" w:rsidR="00E76A94" w:rsidRPr="008A68B4" w:rsidRDefault="00E76A94" w:rsidP="00E76A94">
      <w:pPr>
        <w:pStyle w:val="PL"/>
        <w:rPr>
          <w:noProof w:val="0"/>
        </w:rPr>
      </w:pPr>
    </w:p>
    <w:p w14:paraId="57633E84" w14:textId="77777777" w:rsidR="00E76A94" w:rsidRPr="008A68B4" w:rsidRDefault="00E76A94" w:rsidP="00E76A94">
      <w:pPr>
        <w:pStyle w:val="PL"/>
        <w:rPr>
          <w:noProof w:val="0"/>
        </w:rPr>
      </w:pPr>
      <w:r w:rsidRPr="008A68B4">
        <w:rPr>
          <w:noProof w:val="0"/>
        </w:rPr>
        <w:t>}</w:t>
      </w:r>
    </w:p>
    <w:p w14:paraId="15624099" w14:textId="77777777" w:rsidR="00E76A94" w:rsidRPr="008A68B4" w:rsidRDefault="00E76A94" w:rsidP="00E76A94">
      <w:pPr>
        <w:pStyle w:val="PL"/>
        <w:rPr>
          <w:noProof w:val="0"/>
        </w:rPr>
      </w:pPr>
    </w:p>
    <w:p w14:paraId="7554DD9C" w14:textId="77777777" w:rsidR="00E76A94" w:rsidRPr="008A68B4" w:rsidRDefault="00E76A94" w:rsidP="004A3AE0">
      <w:pPr>
        <w:pStyle w:val="H6"/>
      </w:pPr>
      <w:r w:rsidRPr="008A68B4">
        <w:t>6.5.2.2</w:t>
      </w:r>
      <w:r w:rsidRPr="008A68B4">
        <w:tab/>
      </w:r>
      <w:r w:rsidR="00C25ECD" w:rsidRPr="008A68B4">
        <w:t xml:space="preserve">Changes to </w:t>
      </w:r>
      <w:r w:rsidRPr="008A68B4">
        <w:t>triCommunicationTE</w:t>
      </w:r>
    </w:p>
    <w:p w14:paraId="53C69412" w14:textId="77777777" w:rsidR="00E76A94" w:rsidRPr="008A68B4" w:rsidRDefault="00E76A94" w:rsidP="00E76A94">
      <w:r w:rsidRPr="008A68B4">
        <w:t xml:space="preserve">The </w:t>
      </w:r>
      <w:r w:rsidR="0071242C" w:rsidRPr="008A68B4">
        <w:t xml:space="preserve">extension to the </w:t>
      </w:r>
      <w:r w:rsidRPr="008A68B4">
        <w:rPr>
          <w:rFonts w:ascii="Courier New" w:hAnsi="Courier New"/>
          <w:sz w:val="16"/>
          <w:szCs w:val="16"/>
        </w:rPr>
        <w:t>triCommunicationTE</w:t>
      </w:r>
      <w:r w:rsidRPr="008A68B4">
        <w:t xml:space="preserve"> interface is mapped to the following interface:</w:t>
      </w:r>
    </w:p>
    <w:p w14:paraId="042B4DAF" w14:textId="77777777" w:rsidR="00E76A94" w:rsidRPr="008A68B4" w:rsidRDefault="00E76A94" w:rsidP="00E76A94">
      <w:pPr>
        <w:pStyle w:val="PL"/>
        <w:rPr>
          <w:noProof w:val="0"/>
        </w:rPr>
      </w:pPr>
      <w:r w:rsidRPr="008A68B4">
        <w:rPr>
          <w:noProof w:val="0"/>
        </w:rPr>
        <w:t xml:space="preserve">// TriCommunication </w:t>
      </w:r>
    </w:p>
    <w:p w14:paraId="0C4FEF92" w14:textId="77777777" w:rsidR="00E76A94" w:rsidRPr="008A68B4" w:rsidRDefault="00E76A94" w:rsidP="00E76A94">
      <w:pPr>
        <w:pStyle w:val="PL"/>
        <w:rPr>
          <w:noProof w:val="0"/>
        </w:rPr>
      </w:pPr>
      <w:r w:rsidRPr="008A68B4">
        <w:rPr>
          <w:noProof w:val="0"/>
        </w:rPr>
        <w:t xml:space="preserve">// SA </w:t>
      </w:r>
      <w:r w:rsidRPr="008A68B4">
        <w:rPr>
          <w:noProof w:val="0"/>
        </w:rPr>
        <w:noBreakHyphen/>
        <w:t>&gt; TE</w:t>
      </w:r>
    </w:p>
    <w:p w14:paraId="71A661F8" w14:textId="77777777" w:rsidR="00E76A94" w:rsidRPr="008A68B4" w:rsidRDefault="00E76A94" w:rsidP="00E76A94">
      <w:pPr>
        <w:pStyle w:val="PL"/>
        <w:rPr>
          <w:noProof w:val="0"/>
        </w:rPr>
      </w:pPr>
      <w:proofErr w:type="gramStart"/>
      <w:r w:rsidRPr="008A68B4">
        <w:rPr>
          <w:noProof w:val="0"/>
        </w:rPr>
        <w:t>package</w:t>
      </w:r>
      <w:proofErr w:type="gramEnd"/>
      <w:r w:rsidRPr="008A68B4">
        <w:rPr>
          <w:noProof w:val="0"/>
        </w:rPr>
        <w:t xml:space="preserve"> org.etsi.ttcn.</w:t>
      </w:r>
      <w:r w:rsidR="00ED3CB4" w:rsidRPr="008A68B4">
        <w:rPr>
          <w:noProof w:val="0"/>
        </w:rPr>
        <w:t>x</w:t>
      </w:r>
      <w:r w:rsidRPr="008A68B4">
        <w:rPr>
          <w:noProof w:val="0"/>
        </w:rPr>
        <w:t>tri;</w:t>
      </w:r>
    </w:p>
    <w:p w14:paraId="17094E33" w14:textId="77777777" w:rsidR="00E76A94" w:rsidRPr="008A68B4" w:rsidRDefault="00E76A94" w:rsidP="00E76A94">
      <w:pPr>
        <w:pStyle w:val="PL"/>
        <w:rPr>
          <w:noProof w:val="0"/>
        </w:rPr>
      </w:pPr>
      <w:proofErr w:type="gramStart"/>
      <w:r w:rsidRPr="008A68B4">
        <w:rPr>
          <w:noProof w:val="0"/>
        </w:rPr>
        <w:t>public</w:t>
      </w:r>
      <w:proofErr w:type="gramEnd"/>
      <w:r w:rsidRPr="008A68B4">
        <w:rPr>
          <w:noProof w:val="0"/>
        </w:rPr>
        <w:t xml:space="preserve"> interface </w:t>
      </w:r>
      <w:r w:rsidR="00ED3CB4" w:rsidRPr="008A68B4">
        <w:rPr>
          <w:noProof w:val="0"/>
        </w:rPr>
        <w:t>x</w:t>
      </w:r>
      <w:r w:rsidRPr="008A68B4">
        <w:rPr>
          <w:noProof w:val="0"/>
        </w:rPr>
        <w:t>TriCommunicationTE {</w:t>
      </w:r>
    </w:p>
    <w:p w14:paraId="5B09AB9B" w14:textId="77777777" w:rsidR="00E76A94" w:rsidRPr="008A68B4" w:rsidRDefault="00E76A94" w:rsidP="00E76A94">
      <w:pPr>
        <w:pStyle w:val="PL"/>
        <w:rPr>
          <w:noProof w:val="0"/>
        </w:rPr>
      </w:pPr>
      <w:r w:rsidRPr="008A68B4">
        <w:rPr>
          <w:noProof w:val="0"/>
        </w:rPr>
        <w:tab/>
        <w:t>// Message based communication operations</w:t>
      </w:r>
    </w:p>
    <w:p w14:paraId="1D09322D" w14:textId="77777777" w:rsidR="00E76A94" w:rsidRPr="008A68B4" w:rsidRDefault="00E76A94" w:rsidP="00E76A94">
      <w:pPr>
        <w:pStyle w:val="PL"/>
        <w:rPr>
          <w:noProof w:val="0"/>
        </w:rPr>
      </w:pPr>
      <w:r w:rsidRPr="008A68B4">
        <w:rPr>
          <w:noProof w:val="0"/>
        </w:rPr>
        <w:tab/>
        <w:t>// Ref: TRI</w:t>
      </w:r>
      <w:r w:rsidRPr="008A68B4">
        <w:rPr>
          <w:noProof w:val="0"/>
        </w:rPr>
        <w:noBreakHyphen/>
        <w:t>Definition 5.5.3.4</w:t>
      </w:r>
    </w:p>
    <w:p w14:paraId="04D6AC29"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void </w:t>
      </w:r>
      <w:r w:rsidR="00ED3CB4" w:rsidRPr="008A68B4">
        <w:rPr>
          <w:noProof w:val="0"/>
        </w:rPr>
        <w:t>x</w:t>
      </w:r>
      <w:r w:rsidRPr="008A68B4">
        <w:rPr>
          <w:noProof w:val="0"/>
        </w:rPr>
        <w:t xml:space="preserve">triEnqueueMsg(TriPortId tsiPortId, </w:t>
      </w:r>
    </w:p>
    <w:p w14:paraId="3A976322"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933FCF" w:rsidRPr="008A68B4">
        <w:rPr>
          <w:noProof w:val="0"/>
          <w:szCs w:val="18"/>
        </w:rPr>
        <w:t>Object</w:t>
      </w:r>
      <w:r w:rsidR="00933FCF" w:rsidRPr="008A68B4" w:rsidDel="009C0997">
        <w:rPr>
          <w:noProof w:val="0"/>
        </w:rPr>
        <w:t xml:space="preserve"> </w:t>
      </w:r>
      <w:r w:rsidRPr="008A68B4">
        <w:rPr>
          <w:noProof w:val="0"/>
        </w:rPr>
        <w:t>sutAddress, TriComponentId componentId,</w:t>
      </w:r>
    </w:p>
    <w:p w14:paraId="5CC2D8B4"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9C0997" w:rsidRPr="008A68B4">
        <w:rPr>
          <w:noProof w:val="0"/>
          <w:szCs w:val="18"/>
        </w:rPr>
        <w:t>Object</w:t>
      </w:r>
      <w:r w:rsidR="009C0997" w:rsidRPr="008A68B4" w:rsidDel="009C0997">
        <w:rPr>
          <w:noProof w:val="0"/>
        </w:rPr>
        <w:t xml:space="preserve"> </w:t>
      </w:r>
      <w:r w:rsidRPr="008A68B4">
        <w:rPr>
          <w:noProof w:val="0"/>
        </w:rPr>
        <w:t>receivedMessage);</w:t>
      </w:r>
    </w:p>
    <w:p w14:paraId="3A006AED" w14:textId="77777777" w:rsidR="00E76A94" w:rsidRPr="008A68B4" w:rsidRDefault="00E76A94" w:rsidP="00E76A94">
      <w:pPr>
        <w:pStyle w:val="PL"/>
        <w:rPr>
          <w:noProof w:val="0"/>
        </w:rPr>
      </w:pPr>
    </w:p>
    <w:p w14:paraId="3D12D167" w14:textId="77777777" w:rsidR="00E76A94" w:rsidRPr="008A68B4" w:rsidRDefault="00E76A94" w:rsidP="00E76A94">
      <w:pPr>
        <w:pStyle w:val="PL"/>
        <w:rPr>
          <w:noProof w:val="0"/>
        </w:rPr>
      </w:pPr>
      <w:r w:rsidRPr="008A68B4">
        <w:rPr>
          <w:noProof w:val="0"/>
        </w:rPr>
        <w:tab/>
        <w:t>// Procedure based communication operations</w:t>
      </w:r>
    </w:p>
    <w:p w14:paraId="15F824F4" w14:textId="77777777" w:rsidR="00E76A94" w:rsidRPr="008A68B4" w:rsidRDefault="00E76A94" w:rsidP="00E76A94">
      <w:pPr>
        <w:pStyle w:val="PL"/>
        <w:rPr>
          <w:noProof w:val="0"/>
        </w:rPr>
      </w:pPr>
      <w:r w:rsidRPr="008A68B4">
        <w:rPr>
          <w:noProof w:val="0"/>
        </w:rPr>
        <w:tab/>
        <w:t>// Ref: TRI</w:t>
      </w:r>
      <w:r w:rsidRPr="008A68B4">
        <w:rPr>
          <w:noProof w:val="0"/>
        </w:rPr>
        <w:noBreakHyphen/>
        <w:t>Definition 5.5.4.10</w:t>
      </w:r>
    </w:p>
    <w:p w14:paraId="6BAE5185"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void </w:t>
      </w:r>
      <w:r w:rsidR="00ED3CB4" w:rsidRPr="008A68B4">
        <w:rPr>
          <w:noProof w:val="0"/>
        </w:rPr>
        <w:t>x</w:t>
      </w:r>
      <w:r w:rsidRPr="008A68B4">
        <w:rPr>
          <w:noProof w:val="0"/>
        </w:rPr>
        <w:t xml:space="preserve">triEnqueueCall(TriPortId tsiPortId, </w:t>
      </w:r>
    </w:p>
    <w:p w14:paraId="197A53F4"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9C0997" w:rsidRPr="008A68B4">
        <w:rPr>
          <w:noProof w:val="0"/>
          <w:szCs w:val="18"/>
        </w:rPr>
        <w:t>Object</w:t>
      </w:r>
      <w:r w:rsidR="009C0997" w:rsidRPr="008A68B4" w:rsidDel="009C0997">
        <w:rPr>
          <w:noProof w:val="0"/>
        </w:rPr>
        <w:t xml:space="preserve"> </w:t>
      </w:r>
      <w:r w:rsidRPr="008A68B4">
        <w:rPr>
          <w:noProof w:val="0"/>
        </w:rPr>
        <w:t xml:space="preserve">sutAddress, TriComponentId componentId, </w:t>
      </w:r>
    </w:p>
    <w:p w14:paraId="04F37C34" w14:textId="77777777" w:rsidR="00E76A94" w:rsidRPr="008A68B4" w:rsidRDefault="00E76A94" w:rsidP="00E76A94">
      <w:pPr>
        <w:pStyle w:val="PL"/>
        <w:rPr>
          <w:noProof w:val="0"/>
        </w:rPr>
      </w:pPr>
      <w:r w:rsidRPr="008A68B4">
        <w:rPr>
          <w:noProof w:val="0"/>
        </w:rPr>
        <w:lastRenderedPageBreak/>
        <w:tab/>
      </w:r>
      <w:r w:rsidRPr="008A68B4">
        <w:rPr>
          <w:noProof w:val="0"/>
        </w:rPr>
        <w:tab/>
      </w:r>
      <w:r w:rsidRPr="008A68B4">
        <w:rPr>
          <w:noProof w:val="0"/>
        </w:rPr>
        <w:tab/>
        <w:t xml:space="preserve">TriSignatureId signatureId, </w:t>
      </w:r>
      <w:r w:rsidR="00EE53A8" w:rsidRPr="008A68B4">
        <w:rPr>
          <w:noProof w:val="0"/>
        </w:rPr>
        <w:t>TciParameterList</w:t>
      </w:r>
      <w:r w:rsidRPr="008A68B4">
        <w:rPr>
          <w:noProof w:val="0"/>
        </w:rPr>
        <w:t xml:space="preserve"> </w:t>
      </w:r>
      <w:proofErr w:type="gramStart"/>
      <w:r w:rsidRPr="008A68B4">
        <w:rPr>
          <w:noProof w:val="0"/>
        </w:rPr>
        <w:t>parameterList )</w:t>
      </w:r>
      <w:proofErr w:type="gramEnd"/>
      <w:r w:rsidRPr="008A68B4">
        <w:rPr>
          <w:noProof w:val="0"/>
        </w:rPr>
        <w:t>;</w:t>
      </w:r>
    </w:p>
    <w:p w14:paraId="0BF09216" w14:textId="77777777" w:rsidR="00E76A94" w:rsidRPr="008A68B4" w:rsidRDefault="00E76A94" w:rsidP="00E76A94">
      <w:pPr>
        <w:pStyle w:val="PL"/>
        <w:rPr>
          <w:noProof w:val="0"/>
        </w:rPr>
      </w:pPr>
    </w:p>
    <w:p w14:paraId="27211C80" w14:textId="77777777" w:rsidR="00E76A94" w:rsidRPr="008A68B4" w:rsidRDefault="00E76A94" w:rsidP="00E76A94">
      <w:pPr>
        <w:pStyle w:val="PL"/>
        <w:rPr>
          <w:noProof w:val="0"/>
        </w:rPr>
      </w:pPr>
      <w:r w:rsidRPr="008A68B4">
        <w:rPr>
          <w:noProof w:val="0"/>
        </w:rPr>
        <w:tab/>
        <w:t>// Ref: TRI</w:t>
      </w:r>
      <w:r w:rsidRPr="008A68B4">
        <w:rPr>
          <w:noProof w:val="0"/>
        </w:rPr>
        <w:noBreakHyphen/>
        <w:t>Definition 5.5.4.11</w:t>
      </w:r>
    </w:p>
    <w:p w14:paraId="3C4F316B" w14:textId="77777777" w:rsidR="00E76A94" w:rsidRPr="008A68B4" w:rsidRDefault="00E76A94" w:rsidP="00E76A94">
      <w:pPr>
        <w:pStyle w:val="PL"/>
        <w:rPr>
          <w:noProof w:val="0"/>
        </w:rPr>
      </w:pPr>
      <w:r w:rsidRPr="008A68B4">
        <w:rPr>
          <w:noProof w:val="0"/>
        </w:rPr>
        <w:tab/>
      </w:r>
      <w:proofErr w:type="gramStart"/>
      <w:r w:rsidRPr="008A68B4">
        <w:rPr>
          <w:noProof w:val="0"/>
        </w:rPr>
        <w:t>public</w:t>
      </w:r>
      <w:proofErr w:type="gramEnd"/>
      <w:r w:rsidRPr="008A68B4">
        <w:rPr>
          <w:noProof w:val="0"/>
        </w:rPr>
        <w:t xml:space="preserve"> void </w:t>
      </w:r>
      <w:r w:rsidR="00ED3CB4" w:rsidRPr="008A68B4">
        <w:rPr>
          <w:noProof w:val="0"/>
        </w:rPr>
        <w:t>x</w:t>
      </w:r>
      <w:r w:rsidRPr="008A68B4">
        <w:rPr>
          <w:noProof w:val="0"/>
        </w:rPr>
        <w:t xml:space="preserve">triEnqueueReply(TriPortId tsiPortId, </w:t>
      </w:r>
      <w:r w:rsidR="009C0997" w:rsidRPr="008A68B4">
        <w:rPr>
          <w:noProof w:val="0"/>
          <w:szCs w:val="18"/>
        </w:rPr>
        <w:t>Object</w:t>
      </w:r>
      <w:r w:rsidR="009C0997" w:rsidRPr="008A68B4" w:rsidDel="009C0997">
        <w:rPr>
          <w:noProof w:val="0"/>
        </w:rPr>
        <w:t xml:space="preserve"> </w:t>
      </w:r>
      <w:r w:rsidRPr="008A68B4">
        <w:rPr>
          <w:noProof w:val="0"/>
        </w:rPr>
        <w:t xml:space="preserve">sutAddress, </w:t>
      </w:r>
    </w:p>
    <w:p w14:paraId="4527A452"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t xml:space="preserve">TriComponentId componentId, TriSignatureId signatureId, </w:t>
      </w:r>
    </w:p>
    <w:p w14:paraId="1CD7BE73"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EE53A8" w:rsidRPr="008A68B4">
        <w:rPr>
          <w:noProof w:val="0"/>
        </w:rPr>
        <w:t>TciParameterList</w:t>
      </w:r>
      <w:r w:rsidRPr="008A68B4">
        <w:rPr>
          <w:noProof w:val="0"/>
        </w:rPr>
        <w:t xml:space="preserve"> parameterList, </w:t>
      </w:r>
      <w:r w:rsidR="0071242C" w:rsidRPr="008A68B4">
        <w:rPr>
          <w:noProof w:val="0"/>
        </w:rPr>
        <w:t>Value</w:t>
      </w:r>
      <w:r w:rsidRPr="008A68B4">
        <w:rPr>
          <w:noProof w:val="0"/>
        </w:rPr>
        <w:t xml:space="preserve"> returnValue);</w:t>
      </w:r>
    </w:p>
    <w:p w14:paraId="1BB20165" w14:textId="77777777" w:rsidR="00E76A94" w:rsidRPr="008A68B4" w:rsidRDefault="00E76A94" w:rsidP="00E76A94">
      <w:pPr>
        <w:pStyle w:val="PL"/>
        <w:rPr>
          <w:noProof w:val="0"/>
        </w:rPr>
      </w:pPr>
    </w:p>
    <w:p w14:paraId="16EC3B56" w14:textId="77777777" w:rsidR="00E76A94" w:rsidRPr="008A68B4" w:rsidRDefault="00E76A94" w:rsidP="00E76A94">
      <w:pPr>
        <w:pStyle w:val="PL"/>
        <w:keepNext/>
        <w:keepLines/>
        <w:rPr>
          <w:noProof w:val="0"/>
        </w:rPr>
      </w:pPr>
      <w:r w:rsidRPr="008A68B4">
        <w:rPr>
          <w:noProof w:val="0"/>
        </w:rPr>
        <w:tab/>
        <w:t>// Ref: TRI</w:t>
      </w:r>
      <w:r w:rsidRPr="008A68B4">
        <w:rPr>
          <w:noProof w:val="0"/>
        </w:rPr>
        <w:noBreakHyphen/>
        <w:t>Definition 5.5.4.12</w:t>
      </w:r>
    </w:p>
    <w:p w14:paraId="7FAD1C31" w14:textId="77777777" w:rsidR="00E76A94" w:rsidRPr="008A68B4" w:rsidRDefault="00E76A94" w:rsidP="00E76A94">
      <w:pPr>
        <w:pStyle w:val="PL"/>
        <w:keepNext/>
        <w:keepLines/>
        <w:rPr>
          <w:noProof w:val="0"/>
        </w:rPr>
      </w:pPr>
      <w:r w:rsidRPr="008A68B4">
        <w:rPr>
          <w:noProof w:val="0"/>
        </w:rPr>
        <w:tab/>
      </w:r>
      <w:proofErr w:type="gramStart"/>
      <w:r w:rsidRPr="008A68B4">
        <w:rPr>
          <w:noProof w:val="0"/>
        </w:rPr>
        <w:t>public</w:t>
      </w:r>
      <w:proofErr w:type="gramEnd"/>
      <w:r w:rsidRPr="008A68B4">
        <w:rPr>
          <w:noProof w:val="0"/>
        </w:rPr>
        <w:t xml:space="preserve"> void </w:t>
      </w:r>
      <w:r w:rsidR="00ED3CB4" w:rsidRPr="008A68B4">
        <w:rPr>
          <w:noProof w:val="0"/>
        </w:rPr>
        <w:t>x</w:t>
      </w:r>
      <w:r w:rsidRPr="008A68B4">
        <w:rPr>
          <w:noProof w:val="0"/>
        </w:rPr>
        <w:t xml:space="preserve">triEnqueueException(TriPortId tsiPortId, </w:t>
      </w:r>
    </w:p>
    <w:p w14:paraId="2F1F8EB8" w14:textId="77777777" w:rsidR="00E76A94" w:rsidRPr="008A68B4" w:rsidRDefault="00E76A94" w:rsidP="00E76A94">
      <w:pPr>
        <w:pStyle w:val="PL"/>
        <w:rPr>
          <w:noProof w:val="0"/>
        </w:rPr>
      </w:pPr>
      <w:r w:rsidRPr="008A68B4">
        <w:rPr>
          <w:noProof w:val="0"/>
        </w:rPr>
        <w:tab/>
      </w:r>
      <w:r w:rsidRPr="008A68B4">
        <w:rPr>
          <w:noProof w:val="0"/>
        </w:rPr>
        <w:tab/>
      </w:r>
      <w:r w:rsidRPr="008A68B4">
        <w:rPr>
          <w:noProof w:val="0"/>
        </w:rPr>
        <w:tab/>
      </w:r>
      <w:r w:rsidR="009C0997" w:rsidRPr="008A68B4">
        <w:rPr>
          <w:noProof w:val="0"/>
          <w:szCs w:val="18"/>
        </w:rPr>
        <w:t>Object</w:t>
      </w:r>
      <w:r w:rsidR="009C0997" w:rsidRPr="008A68B4" w:rsidDel="009C0997">
        <w:rPr>
          <w:noProof w:val="0"/>
        </w:rPr>
        <w:t xml:space="preserve"> </w:t>
      </w:r>
      <w:r w:rsidRPr="008A68B4">
        <w:rPr>
          <w:noProof w:val="0"/>
        </w:rPr>
        <w:t xml:space="preserve">sutAddress, TriComponentId componentId, </w:t>
      </w:r>
    </w:p>
    <w:p w14:paraId="68B2F9B0" w14:textId="77777777" w:rsidR="00E76A94" w:rsidRPr="008A68B4" w:rsidRDefault="00E76A94" w:rsidP="00E76A94">
      <w:pPr>
        <w:pStyle w:val="PL"/>
        <w:rPr>
          <w:noProof w:val="0"/>
        </w:rPr>
      </w:pPr>
      <w:r w:rsidRPr="008A68B4">
        <w:rPr>
          <w:noProof w:val="0"/>
        </w:rPr>
        <w:tab/>
      </w:r>
      <w:r w:rsidRPr="008A68B4">
        <w:rPr>
          <w:noProof w:val="0"/>
        </w:rPr>
        <w:tab/>
      </w:r>
      <w:r w:rsidR="009C0997" w:rsidRPr="008A68B4">
        <w:rPr>
          <w:noProof w:val="0"/>
        </w:rPr>
        <w:tab/>
      </w:r>
      <w:r w:rsidRPr="008A68B4">
        <w:rPr>
          <w:noProof w:val="0"/>
        </w:rPr>
        <w:t xml:space="preserve">TriSignatureId signatureId, </w:t>
      </w:r>
      <w:r w:rsidR="00CE0246" w:rsidRPr="008A68B4">
        <w:rPr>
          <w:noProof w:val="0"/>
        </w:rPr>
        <w:t xml:space="preserve">Object </w:t>
      </w:r>
      <w:r w:rsidRPr="008A68B4">
        <w:rPr>
          <w:noProof w:val="0"/>
        </w:rPr>
        <w:t>exc);</w:t>
      </w:r>
    </w:p>
    <w:p w14:paraId="3521D4C4" w14:textId="77777777" w:rsidR="00492A89" w:rsidRPr="008A68B4" w:rsidRDefault="00492A89" w:rsidP="004A22E6">
      <w:pPr>
        <w:pStyle w:val="PL"/>
        <w:rPr>
          <w:noProof w:val="0"/>
        </w:rPr>
      </w:pPr>
    </w:p>
    <w:p w14:paraId="6DEC3865" w14:textId="77777777" w:rsidR="00492A89" w:rsidRPr="008A68B4" w:rsidRDefault="00492A89" w:rsidP="002847F6">
      <w:pPr>
        <w:pStyle w:val="PL"/>
        <w:keepNext/>
        <w:rPr>
          <w:noProof w:val="0"/>
        </w:rPr>
      </w:pPr>
      <w:r w:rsidRPr="008A68B4">
        <w:rPr>
          <w:noProof w:val="0"/>
        </w:rPr>
        <w:tab/>
        <w:t>// Error handling</w:t>
      </w:r>
    </w:p>
    <w:p w14:paraId="1A3C68B0" w14:textId="77777777" w:rsidR="00492A89" w:rsidRPr="008A68B4" w:rsidRDefault="00492A89" w:rsidP="004A22E6">
      <w:pPr>
        <w:pStyle w:val="PL"/>
        <w:rPr>
          <w:noProof w:val="0"/>
        </w:rPr>
      </w:pPr>
      <w:r w:rsidRPr="008A68B4">
        <w:rPr>
          <w:noProof w:val="0"/>
        </w:rPr>
        <w:tab/>
        <w:t>// Ref: TRI</w:t>
      </w:r>
      <w:r w:rsidRPr="008A68B4">
        <w:rPr>
          <w:noProof w:val="0"/>
        </w:rPr>
        <w:noBreakHyphen/>
        <w:t>Definition 5.2.1</w:t>
      </w:r>
    </w:p>
    <w:p w14:paraId="1A88F44B" w14:textId="77777777" w:rsidR="00492A89" w:rsidRPr="008A68B4" w:rsidRDefault="00492A89" w:rsidP="004A22E6">
      <w:pPr>
        <w:pStyle w:val="PL"/>
        <w:rPr>
          <w:noProof w:val="0"/>
        </w:rPr>
      </w:pPr>
      <w:r w:rsidRPr="008A68B4">
        <w:rPr>
          <w:noProof w:val="0"/>
        </w:rPr>
        <w:tab/>
      </w:r>
      <w:proofErr w:type="gramStart"/>
      <w:r w:rsidRPr="008A68B4">
        <w:rPr>
          <w:noProof w:val="0"/>
        </w:rPr>
        <w:t>public</w:t>
      </w:r>
      <w:proofErr w:type="gramEnd"/>
      <w:r w:rsidRPr="008A68B4">
        <w:rPr>
          <w:noProof w:val="0"/>
        </w:rPr>
        <w:t xml:space="preserve"> void</w:t>
      </w:r>
      <w:r w:rsidRPr="008A68B4">
        <w:rPr>
          <w:noProof w:val="0"/>
        </w:rPr>
        <w:tab/>
        <w:t>xtriSAErrorReq (String message, Object cause);</w:t>
      </w:r>
    </w:p>
    <w:p w14:paraId="1310983F" w14:textId="77777777" w:rsidR="00E76A94" w:rsidRPr="008A68B4" w:rsidRDefault="00E76A94" w:rsidP="00E76A94">
      <w:pPr>
        <w:pStyle w:val="PL"/>
        <w:rPr>
          <w:noProof w:val="0"/>
        </w:rPr>
      </w:pPr>
      <w:r w:rsidRPr="008A68B4">
        <w:rPr>
          <w:noProof w:val="0"/>
        </w:rPr>
        <w:t>}</w:t>
      </w:r>
    </w:p>
    <w:p w14:paraId="7EAD68CC" w14:textId="77777777" w:rsidR="00D3702D" w:rsidRPr="008A68B4" w:rsidRDefault="00D3702D" w:rsidP="00E76A94">
      <w:pPr>
        <w:pStyle w:val="PL"/>
        <w:rPr>
          <w:noProof w:val="0"/>
        </w:rPr>
      </w:pPr>
    </w:p>
    <w:p w14:paraId="5D9A57FD" w14:textId="77777777" w:rsidR="0071242C" w:rsidRPr="008A68B4" w:rsidRDefault="0071242C" w:rsidP="004A3AE0">
      <w:pPr>
        <w:pStyle w:val="H6"/>
      </w:pPr>
      <w:r w:rsidRPr="008A68B4">
        <w:t>6.5.3.1</w:t>
      </w:r>
      <w:r w:rsidRPr="008A68B4">
        <w:tab/>
      </w:r>
      <w:r w:rsidR="00C25ECD" w:rsidRPr="008A68B4">
        <w:t xml:space="preserve">Changes to </w:t>
      </w:r>
      <w:r w:rsidRPr="008A68B4">
        <w:t>TriPlatformPA</w:t>
      </w:r>
    </w:p>
    <w:p w14:paraId="052E64BF" w14:textId="77777777" w:rsidR="0071242C" w:rsidRPr="008A68B4" w:rsidRDefault="0071242C" w:rsidP="0071242C">
      <w:r w:rsidRPr="008A68B4">
        <w:t xml:space="preserve">The extension to the </w:t>
      </w:r>
      <w:r w:rsidRPr="008A68B4">
        <w:rPr>
          <w:rFonts w:ascii="Courier New" w:hAnsi="Courier New" w:cs="Courier New"/>
          <w:sz w:val="16"/>
          <w:szCs w:val="16"/>
        </w:rPr>
        <w:t>triPlatformPA</w:t>
      </w:r>
      <w:r w:rsidRPr="008A68B4">
        <w:t xml:space="preserve"> interface is mapped to the following interface:</w:t>
      </w:r>
    </w:p>
    <w:p w14:paraId="5FDBB313" w14:textId="77777777" w:rsidR="0071242C" w:rsidRPr="008A68B4" w:rsidRDefault="0071242C" w:rsidP="0071242C">
      <w:pPr>
        <w:pStyle w:val="PL"/>
        <w:rPr>
          <w:noProof w:val="0"/>
        </w:rPr>
      </w:pPr>
      <w:r w:rsidRPr="008A68B4">
        <w:rPr>
          <w:noProof w:val="0"/>
        </w:rPr>
        <w:t xml:space="preserve">// TriPlatform </w:t>
      </w:r>
    </w:p>
    <w:p w14:paraId="0A71C8E1" w14:textId="77777777" w:rsidR="0071242C" w:rsidRPr="008A68B4" w:rsidRDefault="0071242C" w:rsidP="0071242C">
      <w:pPr>
        <w:pStyle w:val="PL"/>
        <w:rPr>
          <w:noProof w:val="0"/>
        </w:rPr>
      </w:pPr>
      <w:r w:rsidRPr="008A68B4">
        <w:rPr>
          <w:noProof w:val="0"/>
        </w:rPr>
        <w:t xml:space="preserve">// TE </w:t>
      </w:r>
      <w:r w:rsidRPr="008A68B4">
        <w:rPr>
          <w:noProof w:val="0"/>
        </w:rPr>
        <w:noBreakHyphen/>
        <w:t>&gt; PA</w:t>
      </w:r>
    </w:p>
    <w:p w14:paraId="4A342592" w14:textId="77777777" w:rsidR="0071242C" w:rsidRPr="008A68B4" w:rsidRDefault="0071242C" w:rsidP="0071242C">
      <w:pPr>
        <w:pStyle w:val="PL"/>
        <w:rPr>
          <w:noProof w:val="0"/>
        </w:rPr>
      </w:pPr>
      <w:proofErr w:type="gramStart"/>
      <w:r w:rsidRPr="008A68B4">
        <w:rPr>
          <w:noProof w:val="0"/>
        </w:rPr>
        <w:t>package</w:t>
      </w:r>
      <w:proofErr w:type="gramEnd"/>
      <w:r w:rsidRPr="008A68B4">
        <w:rPr>
          <w:noProof w:val="0"/>
        </w:rPr>
        <w:t xml:space="preserve"> org.etsi.ttcn.xtri;</w:t>
      </w:r>
    </w:p>
    <w:p w14:paraId="4D9236F8" w14:textId="77777777" w:rsidR="0071242C" w:rsidRPr="008A68B4" w:rsidRDefault="0071242C" w:rsidP="0071242C">
      <w:pPr>
        <w:pStyle w:val="PL"/>
        <w:rPr>
          <w:noProof w:val="0"/>
        </w:rPr>
      </w:pPr>
      <w:proofErr w:type="gramStart"/>
      <w:r w:rsidRPr="008A68B4">
        <w:rPr>
          <w:noProof w:val="0"/>
        </w:rPr>
        <w:t>public</w:t>
      </w:r>
      <w:proofErr w:type="gramEnd"/>
      <w:r w:rsidRPr="008A68B4">
        <w:rPr>
          <w:noProof w:val="0"/>
        </w:rPr>
        <w:t xml:space="preserve"> interface xTriPlatformPA {</w:t>
      </w:r>
    </w:p>
    <w:p w14:paraId="7D539544" w14:textId="77777777" w:rsidR="0071242C" w:rsidRPr="008A68B4" w:rsidRDefault="0071242C" w:rsidP="0071242C">
      <w:pPr>
        <w:pStyle w:val="PL"/>
        <w:rPr>
          <w:noProof w:val="0"/>
        </w:rPr>
      </w:pPr>
      <w:r w:rsidRPr="008A68B4">
        <w:rPr>
          <w:noProof w:val="0"/>
        </w:rPr>
        <w:tab/>
        <w:t>// Ref: TRI</w:t>
      </w:r>
      <w:r w:rsidRPr="008A68B4">
        <w:rPr>
          <w:noProof w:val="0"/>
        </w:rPr>
        <w:noBreakHyphen/>
        <w:t>Definition 5.6.3.1</w:t>
      </w:r>
    </w:p>
    <w:p w14:paraId="0A92555B" w14:textId="77777777" w:rsidR="0071242C" w:rsidRPr="008A68B4" w:rsidRDefault="0071242C" w:rsidP="0071242C">
      <w:pPr>
        <w:pStyle w:val="PL"/>
        <w:rPr>
          <w:noProof w:val="0"/>
        </w:rPr>
      </w:pPr>
      <w:r w:rsidRPr="008A68B4">
        <w:rPr>
          <w:noProof w:val="0"/>
        </w:rPr>
        <w:tab/>
      </w:r>
      <w:proofErr w:type="gramStart"/>
      <w:r w:rsidRPr="008A68B4">
        <w:rPr>
          <w:noProof w:val="0"/>
        </w:rPr>
        <w:t>public</w:t>
      </w:r>
      <w:proofErr w:type="gramEnd"/>
      <w:r w:rsidRPr="008A68B4">
        <w:rPr>
          <w:noProof w:val="0"/>
        </w:rPr>
        <w:t xml:space="preserve"> TriStatus xtriExternalFunction(TriFunctionId functionId, </w:t>
      </w:r>
    </w:p>
    <w:p w14:paraId="2AE13D15" w14:textId="77777777" w:rsidR="0071242C" w:rsidRPr="008A68B4" w:rsidRDefault="0071242C" w:rsidP="0071242C">
      <w:pPr>
        <w:pStyle w:val="PL"/>
        <w:rPr>
          <w:noProof w:val="0"/>
        </w:rPr>
      </w:pPr>
      <w:r w:rsidRPr="008A68B4">
        <w:rPr>
          <w:noProof w:val="0"/>
        </w:rPr>
        <w:tab/>
        <w:t xml:space="preserve"> TciParameterList parameterList, Value returnValue);</w:t>
      </w:r>
    </w:p>
    <w:p w14:paraId="1DF10AE0" w14:textId="77777777" w:rsidR="0071242C" w:rsidRPr="008A68B4" w:rsidRDefault="0071242C" w:rsidP="0071242C">
      <w:pPr>
        <w:pStyle w:val="PL"/>
        <w:rPr>
          <w:noProof w:val="0"/>
        </w:rPr>
      </w:pPr>
      <w:r w:rsidRPr="008A68B4">
        <w:rPr>
          <w:noProof w:val="0"/>
        </w:rPr>
        <w:t>}</w:t>
      </w:r>
    </w:p>
    <w:p w14:paraId="433AE859" w14:textId="77777777" w:rsidR="0071242C" w:rsidRPr="008A68B4" w:rsidRDefault="0071242C" w:rsidP="0071242C">
      <w:pPr>
        <w:pStyle w:val="PL"/>
        <w:rPr>
          <w:noProof w:val="0"/>
        </w:rPr>
      </w:pPr>
    </w:p>
    <w:p w14:paraId="45F08848" w14:textId="77777777" w:rsidR="00A10D5E" w:rsidRPr="008A68B4" w:rsidRDefault="00A10D5E" w:rsidP="00A10D5E">
      <w:pPr>
        <w:pStyle w:val="H6"/>
      </w:pPr>
      <w:r w:rsidRPr="008A68B4">
        <w:t>6.5.3.2</w:t>
      </w:r>
      <w:r w:rsidRPr="008A68B4">
        <w:tab/>
        <w:t>Changes to TriPlatformTE</w:t>
      </w:r>
    </w:p>
    <w:p w14:paraId="37A905DA" w14:textId="77777777" w:rsidR="00A10D5E" w:rsidRPr="008A68B4" w:rsidRDefault="00A10D5E" w:rsidP="00A10D5E">
      <w:r w:rsidRPr="008A68B4">
        <w:t xml:space="preserve">The extension to the </w:t>
      </w:r>
      <w:r w:rsidRPr="008A68B4">
        <w:rPr>
          <w:rFonts w:ascii="Courier New" w:hAnsi="Courier New" w:cs="Courier New"/>
          <w:sz w:val="16"/>
          <w:szCs w:val="16"/>
        </w:rPr>
        <w:t>triPlatformTE</w:t>
      </w:r>
      <w:r w:rsidRPr="008A68B4">
        <w:rPr>
          <w:rFonts w:ascii="Courier New" w:hAnsi="Courier New"/>
        </w:rPr>
        <w:t xml:space="preserve"> </w:t>
      </w:r>
      <w:r w:rsidRPr="008A68B4">
        <w:t>interface is mapped to the following interface:</w:t>
      </w:r>
    </w:p>
    <w:p w14:paraId="6A5251E9" w14:textId="77777777" w:rsidR="00A10D5E" w:rsidRPr="008A68B4" w:rsidRDefault="00A10D5E" w:rsidP="004A22E6">
      <w:pPr>
        <w:pStyle w:val="PL"/>
        <w:rPr>
          <w:noProof w:val="0"/>
        </w:rPr>
      </w:pPr>
      <w:r w:rsidRPr="008A68B4">
        <w:rPr>
          <w:noProof w:val="0"/>
        </w:rPr>
        <w:t xml:space="preserve">// TriPlatform </w:t>
      </w:r>
    </w:p>
    <w:p w14:paraId="731D500D" w14:textId="77777777" w:rsidR="00A10D5E" w:rsidRPr="008A68B4" w:rsidRDefault="00A10D5E" w:rsidP="004A22E6">
      <w:pPr>
        <w:pStyle w:val="PL"/>
        <w:rPr>
          <w:noProof w:val="0"/>
        </w:rPr>
      </w:pPr>
      <w:r w:rsidRPr="008A68B4">
        <w:rPr>
          <w:noProof w:val="0"/>
        </w:rPr>
        <w:t xml:space="preserve">// PA </w:t>
      </w:r>
      <w:r w:rsidRPr="008A68B4">
        <w:rPr>
          <w:noProof w:val="0"/>
        </w:rPr>
        <w:noBreakHyphen/>
        <w:t>&gt; TE</w:t>
      </w:r>
    </w:p>
    <w:p w14:paraId="4694FEF4" w14:textId="77777777" w:rsidR="00A10D5E" w:rsidRPr="008A68B4" w:rsidRDefault="00A10D5E" w:rsidP="004A22E6">
      <w:pPr>
        <w:pStyle w:val="PL"/>
        <w:rPr>
          <w:noProof w:val="0"/>
        </w:rPr>
      </w:pPr>
      <w:proofErr w:type="gramStart"/>
      <w:r w:rsidRPr="008A68B4">
        <w:rPr>
          <w:noProof w:val="0"/>
        </w:rPr>
        <w:t>package</w:t>
      </w:r>
      <w:proofErr w:type="gramEnd"/>
      <w:r w:rsidRPr="008A68B4">
        <w:rPr>
          <w:noProof w:val="0"/>
        </w:rPr>
        <w:t xml:space="preserve"> org.etsi.ttcn.xtri;</w:t>
      </w:r>
    </w:p>
    <w:p w14:paraId="5D05B6C6" w14:textId="77777777" w:rsidR="00A10D5E" w:rsidRPr="008A68B4" w:rsidRDefault="00A10D5E" w:rsidP="004A22E6">
      <w:pPr>
        <w:pStyle w:val="PL"/>
        <w:rPr>
          <w:noProof w:val="0"/>
        </w:rPr>
      </w:pPr>
      <w:proofErr w:type="gramStart"/>
      <w:r w:rsidRPr="008A68B4">
        <w:rPr>
          <w:noProof w:val="0"/>
        </w:rPr>
        <w:t>public</w:t>
      </w:r>
      <w:proofErr w:type="gramEnd"/>
      <w:r w:rsidRPr="008A68B4">
        <w:rPr>
          <w:noProof w:val="0"/>
        </w:rPr>
        <w:t xml:space="preserve"> interface xTriPlatformTE {</w:t>
      </w:r>
    </w:p>
    <w:p w14:paraId="3F41A57E" w14:textId="77777777" w:rsidR="00A10D5E" w:rsidRPr="008A68B4" w:rsidRDefault="00A10D5E" w:rsidP="004A22E6">
      <w:pPr>
        <w:pStyle w:val="PL"/>
        <w:rPr>
          <w:noProof w:val="0"/>
        </w:rPr>
      </w:pPr>
      <w:r w:rsidRPr="008A68B4">
        <w:rPr>
          <w:noProof w:val="0"/>
        </w:rPr>
        <w:tab/>
        <w:t>// Error handling</w:t>
      </w:r>
    </w:p>
    <w:p w14:paraId="5476AB43" w14:textId="77777777" w:rsidR="00A10D5E" w:rsidRPr="008A68B4" w:rsidRDefault="00A10D5E" w:rsidP="004A22E6">
      <w:pPr>
        <w:pStyle w:val="PL"/>
        <w:rPr>
          <w:noProof w:val="0"/>
        </w:rPr>
      </w:pPr>
      <w:r w:rsidRPr="008A68B4">
        <w:rPr>
          <w:noProof w:val="0"/>
        </w:rPr>
        <w:tab/>
        <w:t>// Ref: TRI</w:t>
      </w:r>
      <w:r w:rsidRPr="008A68B4">
        <w:rPr>
          <w:noProof w:val="0"/>
        </w:rPr>
        <w:noBreakHyphen/>
        <w:t>Definition 5.2.2</w:t>
      </w:r>
    </w:p>
    <w:p w14:paraId="67951708" w14:textId="77777777" w:rsidR="00A10D5E" w:rsidRPr="008A68B4" w:rsidRDefault="00A10D5E" w:rsidP="004A22E6">
      <w:pPr>
        <w:pStyle w:val="PL"/>
        <w:rPr>
          <w:noProof w:val="0"/>
        </w:rPr>
      </w:pPr>
      <w:r w:rsidRPr="008A68B4">
        <w:rPr>
          <w:noProof w:val="0"/>
        </w:rPr>
        <w:tab/>
      </w:r>
      <w:proofErr w:type="gramStart"/>
      <w:r w:rsidRPr="008A68B4">
        <w:rPr>
          <w:noProof w:val="0"/>
        </w:rPr>
        <w:t>public</w:t>
      </w:r>
      <w:proofErr w:type="gramEnd"/>
      <w:r w:rsidRPr="008A68B4">
        <w:rPr>
          <w:noProof w:val="0"/>
        </w:rPr>
        <w:t xml:space="preserve"> void</w:t>
      </w:r>
      <w:r w:rsidRPr="008A68B4">
        <w:rPr>
          <w:noProof w:val="0"/>
        </w:rPr>
        <w:tab/>
        <w:t>xtriPAErrorReq (String message, Object cause);</w:t>
      </w:r>
    </w:p>
    <w:p w14:paraId="5DA18B1C" w14:textId="77777777" w:rsidR="002011E8" w:rsidRPr="008A68B4" w:rsidRDefault="002011E8" w:rsidP="004A22E6">
      <w:pPr>
        <w:pStyle w:val="PL"/>
        <w:rPr>
          <w:noProof w:val="0"/>
        </w:rPr>
      </w:pPr>
      <w:r w:rsidRPr="008A68B4">
        <w:rPr>
          <w:noProof w:val="0"/>
        </w:rPr>
        <w:tab/>
        <w:t>// Ref: TRI-Definition 5.6.3.3</w:t>
      </w:r>
    </w:p>
    <w:p w14:paraId="19629F05" w14:textId="77777777" w:rsidR="00A10D5E" w:rsidRPr="008A68B4" w:rsidRDefault="002011E8" w:rsidP="004A22E6">
      <w:pPr>
        <w:pStyle w:val="PL"/>
        <w:rPr>
          <w:noProof w:val="0"/>
        </w:rPr>
      </w:pPr>
      <w:r w:rsidRPr="008A68B4">
        <w:rPr>
          <w:noProof w:val="0"/>
        </w:rPr>
        <w:tab/>
      </w:r>
      <w:proofErr w:type="gramStart"/>
      <w:r w:rsidRPr="008A68B4">
        <w:rPr>
          <w:noProof w:val="0"/>
        </w:rPr>
        <w:t>public</w:t>
      </w:r>
      <w:proofErr w:type="gramEnd"/>
      <w:r w:rsidRPr="008A68B4">
        <w:rPr>
          <w:noProof w:val="0"/>
        </w:rPr>
        <w:t xml:space="preserve"> FloatValue xtriRnd(TriComponentId componentId, FloatValue seed);</w:t>
      </w:r>
      <w:r w:rsidR="00A10D5E" w:rsidRPr="008A68B4">
        <w:rPr>
          <w:noProof w:val="0"/>
        </w:rPr>
        <w:t>}</w:t>
      </w:r>
    </w:p>
    <w:p w14:paraId="777B413B" w14:textId="77777777" w:rsidR="00A10D5E" w:rsidRPr="008A68B4" w:rsidRDefault="00A10D5E" w:rsidP="0071242C">
      <w:pPr>
        <w:pStyle w:val="PL"/>
        <w:rPr>
          <w:noProof w:val="0"/>
        </w:rPr>
      </w:pPr>
    </w:p>
    <w:p w14:paraId="4E825A09" w14:textId="77777777" w:rsidR="0071242C" w:rsidRPr="008A68B4" w:rsidRDefault="008C7169" w:rsidP="00370C97">
      <w:pPr>
        <w:pStyle w:val="Heading2"/>
      </w:pPr>
      <w:bookmarkStart w:id="253" w:name="_Toc87877516"/>
      <w:r w:rsidRPr="008A68B4">
        <w:lastRenderedPageBreak/>
        <w:t>7</w:t>
      </w:r>
      <w:r w:rsidR="0071242C" w:rsidRPr="008A68B4">
        <w:t>.</w:t>
      </w:r>
      <w:r w:rsidR="00663037" w:rsidRPr="008A68B4">
        <w:t>8</w:t>
      </w:r>
      <w:r w:rsidR="0071242C" w:rsidRPr="008A68B4">
        <w:tab/>
        <w:t xml:space="preserve">Changes to </w:t>
      </w:r>
      <w:r w:rsidR="000C292A" w:rsidRPr="008A68B4">
        <w:t xml:space="preserve">clause </w:t>
      </w:r>
      <w:r w:rsidR="0071242C" w:rsidRPr="008A68B4">
        <w:t>7</w:t>
      </w:r>
      <w:r w:rsidR="00813F9E" w:rsidRPr="008A68B4">
        <w:t xml:space="preserve"> of ETSI ES 201 873-5,</w:t>
      </w:r>
      <w:r w:rsidR="00D3702D" w:rsidRPr="008A68B4">
        <w:t xml:space="preserve"> </w:t>
      </w:r>
      <w:r w:rsidR="0071242C" w:rsidRPr="008A68B4">
        <w:t>C language mapping</w:t>
      </w:r>
      <w:bookmarkEnd w:id="253"/>
    </w:p>
    <w:p w14:paraId="79C4F0CB" w14:textId="77777777" w:rsidR="001C781F" w:rsidRPr="008A68B4" w:rsidRDefault="001C781F" w:rsidP="004A3AE0">
      <w:pPr>
        <w:pStyle w:val="H6"/>
      </w:pPr>
      <w:r w:rsidRPr="008A68B4">
        <w:t>7.2.1</w:t>
      </w:r>
      <w:r w:rsidRPr="008A68B4">
        <w:tab/>
      </w:r>
      <w:r w:rsidR="00C25ECD" w:rsidRPr="008A68B4">
        <w:t xml:space="preserve">Changes to </w:t>
      </w:r>
      <w:r w:rsidRPr="008A68B4">
        <w:t>Abstract type mapping</w:t>
      </w: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851"/>
        <w:gridCol w:w="6406"/>
        <w:gridCol w:w="2198"/>
      </w:tblGrid>
      <w:tr w:rsidR="004558FA" w:rsidRPr="008A68B4" w14:paraId="7A51B00C" w14:textId="77777777" w:rsidTr="00E8020A">
        <w:trPr>
          <w:tblHeader/>
          <w:jc w:val="center"/>
        </w:trPr>
        <w:tc>
          <w:tcPr>
            <w:tcW w:w="851" w:type="dxa"/>
          </w:tcPr>
          <w:p w14:paraId="1356A0AC" w14:textId="77777777" w:rsidR="001C781F" w:rsidRPr="008A68B4" w:rsidRDefault="001C781F" w:rsidP="00CE0246">
            <w:pPr>
              <w:pStyle w:val="TAH"/>
            </w:pPr>
            <w:r w:rsidRPr="008A68B4">
              <w:t>TRI ADT</w:t>
            </w:r>
          </w:p>
        </w:tc>
        <w:tc>
          <w:tcPr>
            <w:tcW w:w="6406" w:type="dxa"/>
          </w:tcPr>
          <w:p w14:paraId="7D5EA2F3" w14:textId="77777777" w:rsidR="001C781F" w:rsidRPr="008A68B4" w:rsidRDefault="001C781F" w:rsidP="00CE0246">
            <w:pPr>
              <w:pStyle w:val="TAH"/>
            </w:pPr>
            <w:r w:rsidRPr="008A68B4">
              <w:t>ANSI C Representation</w:t>
            </w:r>
          </w:p>
        </w:tc>
        <w:tc>
          <w:tcPr>
            <w:tcW w:w="2198" w:type="dxa"/>
          </w:tcPr>
          <w:p w14:paraId="329E3485" w14:textId="77777777" w:rsidR="001C781F" w:rsidRPr="008A68B4" w:rsidRDefault="001C781F" w:rsidP="00CE0246">
            <w:pPr>
              <w:pStyle w:val="TAH"/>
            </w:pPr>
            <w:r w:rsidRPr="008A68B4">
              <w:t>Notes and comments</w:t>
            </w:r>
          </w:p>
        </w:tc>
      </w:tr>
      <w:tr w:rsidR="004558FA" w:rsidRPr="008A68B4" w14:paraId="4A9F7D0F" w14:textId="77777777" w:rsidTr="00E8020A">
        <w:trPr>
          <w:jc w:val="center"/>
        </w:trPr>
        <w:tc>
          <w:tcPr>
            <w:tcW w:w="851" w:type="dxa"/>
          </w:tcPr>
          <w:p w14:paraId="2ADBC57B" w14:textId="77777777" w:rsidR="001C781F" w:rsidRPr="008A68B4" w:rsidRDefault="001C781F" w:rsidP="00CE0246">
            <w:pPr>
              <w:pStyle w:val="PL"/>
              <w:keepNext/>
              <w:keepLines/>
              <w:rPr>
                <w:noProof w:val="0"/>
                <w:sz w:val="18"/>
                <w:szCs w:val="18"/>
                <w:lang w:eastAsia="de-DE"/>
              </w:rPr>
            </w:pPr>
            <w:r w:rsidRPr="008A68B4">
              <w:rPr>
                <w:noProof w:val="0"/>
                <w:sz w:val="18"/>
                <w:szCs w:val="18"/>
                <w:lang w:eastAsia="de-DE"/>
              </w:rPr>
              <w:t>any</w:t>
            </w:r>
          </w:p>
        </w:tc>
        <w:tc>
          <w:tcPr>
            <w:tcW w:w="6406" w:type="dxa"/>
          </w:tcPr>
          <w:p w14:paraId="4C33C2BE" w14:textId="77777777" w:rsidR="004558FA" w:rsidRPr="008A68B4" w:rsidRDefault="001C781F" w:rsidP="00E8020A">
            <w:pPr>
              <w:pStyle w:val="PL"/>
              <w:keepNext/>
              <w:keepLines/>
              <w:rPr>
                <w:noProof w:val="0"/>
                <w:szCs w:val="16"/>
                <w:lang w:eastAsia="de-DE"/>
              </w:rPr>
            </w:pPr>
            <w:bookmarkStart w:id="254" w:name="bugnotes"/>
            <w:r w:rsidRPr="008A68B4">
              <w:rPr>
                <w:noProof w:val="0"/>
                <w:szCs w:val="16"/>
                <w:lang w:eastAsia="de-DE"/>
              </w:rPr>
              <w:t>typedef enum {</w:t>
            </w:r>
            <w:r w:rsidRPr="008A68B4">
              <w:rPr>
                <w:noProof w:val="0"/>
                <w:szCs w:val="16"/>
                <w:lang w:eastAsia="de-DE"/>
              </w:rPr>
              <w:br/>
            </w:r>
            <w:r w:rsidR="004558FA" w:rsidRPr="008A68B4">
              <w:rPr>
                <w:noProof w:val="0"/>
                <w:szCs w:val="16"/>
                <w:lang w:eastAsia="de-DE"/>
              </w:rPr>
              <w:t xml:space="preserve">  e_char = 1,   </w:t>
            </w:r>
            <w:r w:rsidR="004558FA" w:rsidRPr="008A68B4">
              <w:rPr>
                <w:noProof w:val="0"/>
                <w:szCs w:val="16"/>
                <w:lang w:eastAsia="de-DE"/>
              </w:rPr>
              <w:tab/>
            </w:r>
            <w:r w:rsidR="004558FA" w:rsidRPr="008A68B4">
              <w:rPr>
                <w:noProof w:val="0"/>
                <w:szCs w:val="16"/>
                <w:lang w:eastAsia="de-DE"/>
              </w:rPr>
              <w:tab/>
            </w:r>
            <w:r w:rsidR="004558FA" w:rsidRPr="008A68B4">
              <w:rPr>
                <w:noProof w:val="0"/>
                <w:szCs w:val="16"/>
                <w:lang w:eastAsia="de-DE"/>
              </w:rPr>
              <w:tab/>
            </w:r>
            <w:r w:rsidR="004558FA" w:rsidRPr="008A68B4">
              <w:rPr>
                <w:noProof w:val="0"/>
                <w:szCs w:val="16"/>
                <w:lang w:eastAsia="de-DE"/>
              </w:rPr>
              <w:tab/>
              <w:t>// character</w:t>
            </w:r>
            <w:r w:rsidR="004558FA" w:rsidRPr="008A68B4">
              <w:rPr>
                <w:noProof w:val="0"/>
                <w:szCs w:val="16"/>
                <w:lang w:eastAsia="de-DE"/>
              </w:rPr>
              <w:br/>
              <w:t>  e_unsigned_char = 2,</w:t>
            </w:r>
            <w:r w:rsidR="004558FA" w:rsidRPr="008A68B4">
              <w:rPr>
                <w:noProof w:val="0"/>
                <w:szCs w:val="16"/>
                <w:lang w:eastAsia="de-DE"/>
              </w:rPr>
              <w:tab/>
            </w:r>
            <w:r w:rsidR="004558FA" w:rsidRPr="008A68B4">
              <w:rPr>
                <w:noProof w:val="0"/>
                <w:szCs w:val="16"/>
                <w:lang w:eastAsia="de-DE"/>
              </w:rPr>
              <w:tab/>
            </w:r>
            <w:r w:rsidR="004558FA" w:rsidRPr="008A68B4">
              <w:rPr>
                <w:noProof w:val="0"/>
                <w:szCs w:val="16"/>
                <w:lang w:eastAsia="de-DE"/>
              </w:rPr>
              <w:tab/>
              <w:t>// unsigned char</w:t>
            </w:r>
            <w:r w:rsidR="004558FA" w:rsidRPr="008A68B4">
              <w:rPr>
                <w:noProof w:val="0"/>
                <w:szCs w:val="16"/>
                <w:lang w:eastAsia="de-DE"/>
              </w:rPr>
              <w:br/>
              <w:t xml:space="preserve">  e_signed_char = 3, </w:t>
            </w:r>
            <w:r w:rsidR="004558FA" w:rsidRPr="008A68B4">
              <w:rPr>
                <w:noProof w:val="0"/>
                <w:szCs w:val="16"/>
                <w:lang w:eastAsia="de-DE"/>
              </w:rPr>
              <w:tab/>
            </w:r>
            <w:r w:rsidR="004558FA" w:rsidRPr="008A68B4">
              <w:rPr>
                <w:noProof w:val="0"/>
                <w:szCs w:val="16"/>
                <w:lang w:eastAsia="de-DE"/>
              </w:rPr>
              <w:tab/>
            </w:r>
            <w:r w:rsidR="004558FA" w:rsidRPr="008A68B4">
              <w:rPr>
                <w:noProof w:val="0"/>
                <w:szCs w:val="16"/>
                <w:lang w:eastAsia="de-DE"/>
              </w:rPr>
              <w:tab/>
              <w:t>// signed char</w:t>
            </w:r>
          </w:p>
          <w:p w14:paraId="78C2E2AA" w14:textId="77777777" w:rsidR="004558FA" w:rsidRPr="008A68B4" w:rsidRDefault="004558FA" w:rsidP="00E8020A">
            <w:pPr>
              <w:pStyle w:val="PL"/>
              <w:keepNext/>
              <w:keepLines/>
              <w:rPr>
                <w:noProof w:val="0"/>
                <w:szCs w:val="16"/>
                <w:lang w:eastAsia="de-DE"/>
              </w:rPr>
            </w:pPr>
          </w:p>
          <w:p w14:paraId="677E8652"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e_short = 4,  </w:t>
            </w:r>
            <w:r w:rsidRPr="008A68B4">
              <w:rPr>
                <w:noProof w:val="0"/>
                <w:szCs w:val="16"/>
                <w:lang w:eastAsia="de-DE"/>
              </w:rPr>
              <w:tab/>
            </w:r>
            <w:r w:rsidRPr="008A68B4">
              <w:rPr>
                <w:noProof w:val="0"/>
                <w:szCs w:val="16"/>
                <w:lang w:eastAsia="de-DE"/>
              </w:rPr>
              <w:tab/>
            </w:r>
            <w:r w:rsidRPr="008A68B4">
              <w:rPr>
                <w:noProof w:val="0"/>
                <w:szCs w:val="16"/>
                <w:lang w:eastAsia="de-DE"/>
              </w:rPr>
              <w:tab/>
            </w:r>
            <w:r w:rsidRPr="008A68B4">
              <w:rPr>
                <w:noProof w:val="0"/>
                <w:szCs w:val="16"/>
                <w:lang w:eastAsia="de-DE"/>
              </w:rPr>
              <w:tab/>
              <w:t>// short signed integer</w:t>
            </w:r>
            <w:r w:rsidRPr="008A68B4">
              <w:rPr>
                <w:noProof w:val="0"/>
                <w:szCs w:val="16"/>
                <w:lang w:eastAsia="de-DE"/>
              </w:rPr>
              <w:br/>
              <w:t xml:space="preserve">  e_short_int = 5,  </w:t>
            </w:r>
            <w:r w:rsidRPr="008A68B4">
              <w:rPr>
                <w:noProof w:val="0"/>
                <w:szCs w:val="16"/>
                <w:lang w:eastAsia="de-DE"/>
              </w:rPr>
              <w:tab/>
            </w:r>
            <w:r w:rsidRPr="008A68B4">
              <w:rPr>
                <w:noProof w:val="0"/>
                <w:szCs w:val="16"/>
                <w:lang w:eastAsia="de-DE"/>
              </w:rPr>
              <w:tab/>
            </w:r>
            <w:r w:rsidRPr="008A68B4">
              <w:rPr>
                <w:noProof w:val="0"/>
                <w:szCs w:val="16"/>
                <w:lang w:eastAsia="de-DE"/>
              </w:rPr>
              <w:tab/>
              <w:t>// short signed integer</w:t>
            </w:r>
            <w:r w:rsidRPr="008A68B4">
              <w:rPr>
                <w:noProof w:val="0"/>
                <w:szCs w:val="16"/>
                <w:lang w:eastAsia="de-DE"/>
              </w:rPr>
              <w:br/>
              <w:t xml:space="preserve">  e_signed_short = 6,  </w:t>
            </w:r>
            <w:r w:rsidRPr="008A68B4">
              <w:rPr>
                <w:noProof w:val="0"/>
                <w:szCs w:val="16"/>
                <w:lang w:eastAsia="de-DE"/>
              </w:rPr>
              <w:tab/>
            </w:r>
            <w:r w:rsidRPr="008A68B4">
              <w:rPr>
                <w:noProof w:val="0"/>
                <w:szCs w:val="16"/>
                <w:lang w:eastAsia="de-DE"/>
              </w:rPr>
              <w:tab/>
            </w:r>
            <w:r w:rsidRPr="008A68B4">
              <w:rPr>
                <w:noProof w:val="0"/>
                <w:szCs w:val="16"/>
                <w:lang w:eastAsia="de-DE"/>
              </w:rPr>
              <w:tab/>
              <w:t>// short signed integer</w:t>
            </w:r>
            <w:r w:rsidRPr="008A68B4">
              <w:rPr>
                <w:noProof w:val="0"/>
                <w:szCs w:val="16"/>
                <w:lang w:eastAsia="de-DE"/>
              </w:rPr>
              <w:br/>
              <w:t>  e_signed_short_int = 7,</w:t>
            </w:r>
            <w:r w:rsidRPr="008A68B4">
              <w:rPr>
                <w:noProof w:val="0"/>
                <w:szCs w:val="16"/>
                <w:lang w:eastAsia="de-DE"/>
              </w:rPr>
              <w:tab/>
              <w:t xml:space="preserve">  </w:t>
            </w:r>
            <w:r w:rsidRPr="008A68B4">
              <w:rPr>
                <w:noProof w:val="0"/>
                <w:szCs w:val="16"/>
                <w:lang w:eastAsia="de-DE"/>
              </w:rPr>
              <w:tab/>
              <w:t>// short signed integer</w:t>
            </w:r>
          </w:p>
          <w:p w14:paraId="7BF3EDA6"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e_unsigned_short = 8,   </w:t>
            </w:r>
            <w:r w:rsidRPr="008A68B4">
              <w:rPr>
                <w:noProof w:val="0"/>
                <w:szCs w:val="16"/>
                <w:lang w:eastAsia="de-DE"/>
              </w:rPr>
              <w:tab/>
            </w:r>
            <w:r w:rsidRPr="008A68B4">
              <w:rPr>
                <w:noProof w:val="0"/>
                <w:szCs w:val="16"/>
                <w:lang w:eastAsia="de-DE"/>
              </w:rPr>
              <w:tab/>
              <w:t>// unsigned short</w:t>
            </w:r>
            <w:r w:rsidRPr="008A68B4">
              <w:rPr>
                <w:noProof w:val="0"/>
                <w:szCs w:val="16"/>
                <w:lang w:eastAsia="de-DE"/>
              </w:rPr>
              <w:br/>
              <w:t xml:space="preserve">  e_unsigned_short_int = 9,</w:t>
            </w:r>
            <w:r w:rsidRPr="008A68B4">
              <w:rPr>
                <w:noProof w:val="0"/>
                <w:szCs w:val="16"/>
                <w:lang w:eastAsia="de-DE"/>
              </w:rPr>
              <w:tab/>
            </w:r>
            <w:r w:rsidRPr="008A68B4">
              <w:rPr>
                <w:noProof w:val="0"/>
                <w:szCs w:val="16"/>
                <w:lang w:eastAsia="de-DE"/>
              </w:rPr>
              <w:tab/>
              <w:t>// unsigned short integer</w:t>
            </w:r>
            <w:r w:rsidRPr="008A68B4">
              <w:rPr>
                <w:noProof w:val="0"/>
                <w:szCs w:val="16"/>
                <w:lang w:eastAsia="de-DE"/>
              </w:rPr>
              <w:br/>
            </w:r>
          </w:p>
          <w:p w14:paraId="57F0EECB"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e_int = 10,    </w:t>
            </w:r>
            <w:r w:rsidRPr="008A68B4">
              <w:rPr>
                <w:noProof w:val="0"/>
                <w:szCs w:val="16"/>
                <w:lang w:eastAsia="de-DE"/>
              </w:rPr>
              <w:tab/>
            </w:r>
            <w:r w:rsidRPr="008A68B4">
              <w:rPr>
                <w:noProof w:val="0"/>
                <w:szCs w:val="16"/>
                <w:lang w:eastAsia="de-DE"/>
              </w:rPr>
              <w:tab/>
            </w:r>
            <w:r w:rsidRPr="008A68B4">
              <w:rPr>
                <w:noProof w:val="0"/>
                <w:szCs w:val="16"/>
                <w:lang w:eastAsia="de-DE"/>
              </w:rPr>
              <w:tab/>
            </w:r>
            <w:r w:rsidRPr="008A68B4">
              <w:rPr>
                <w:noProof w:val="0"/>
                <w:szCs w:val="16"/>
                <w:lang w:eastAsia="de-DE"/>
              </w:rPr>
              <w:tab/>
              <w:t>// integer</w:t>
            </w:r>
          </w:p>
          <w:p w14:paraId="5105B464"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e_signed_int = 11,    </w:t>
            </w:r>
            <w:r w:rsidRPr="008A68B4">
              <w:rPr>
                <w:noProof w:val="0"/>
                <w:szCs w:val="16"/>
                <w:lang w:eastAsia="de-DE"/>
              </w:rPr>
              <w:tab/>
            </w:r>
            <w:r w:rsidRPr="008A68B4">
              <w:rPr>
                <w:noProof w:val="0"/>
                <w:szCs w:val="16"/>
                <w:lang w:eastAsia="de-DE"/>
              </w:rPr>
              <w:tab/>
              <w:t>// signed integer</w:t>
            </w:r>
          </w:p>
          <w:p w14:paraId="62E64794"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e_unsigned = 12,   </w:t>
            </w:r>
            <w:r w:rsidRPr="008A68B4">
              <w:rPr>
                <w:noProof w:val="0"/>
                <w:szCs w:val="16"/>
                <w:lang w:eastAsia="de-DE"/>
              </w:rPr>
              <w:tab/>
            </w:r>
            <w:r w:rsidRPr="008A68B4">
              <w:rPr>
                <w:noProof w:val="0"/>
                <w:szCs w:val="16"/>
                <w:lang w:eastAsia="de-DE"/>
              </w:rPr>
              <w:tab/>
            </w:r>
            <w:r w:rsidRPr="008A68B4">
              <w:rPr>
                <w:noProof w:val="0"/>
                <w:szCs w:val="16"/>
                <w:lang w:eastAsia="de-DE"/>
              </w:rPr>
              <w:tab/>
              <w:t xml:space="preserve">// unsigned </w:t>
            </w:r>
            <w:r w:rsidRPr="008A68B4">
              <w:rPr>
                <w:noProof w:val="0"/>
                <w:szCs w:val="16"/>
                <w:lang w:eastAsia="de-DE"/>
              </w:rPr>
              <w:br/>
              <w:t xml:space="preserve">  e_unsigned_int = 13,</w:t>
            </w:r>
            <w:r w:rsidRPr="008A68B4">
              <w:rPr>
                <w:noProof w:val="0"/>
                <w:szCs w:val="16"/>
                <w:lang w:eastAsia="de-DE"/>
              </w:rPr>
              <w:tab/>
            </w:r>
            <w:r w:rsidRPr="008A68B4">
              <w:rPr>
                <w:noProof w:val="0"/>
                <w:szCs w:val="16"/>
                <w:lang w:eastAsia="de-DE"/>
              </w:rPr>
              <w:tab/>
            </w:r>
            <w:r w:rsidRPr="008A68B4">
              <w:rPr>
                <w:noProof w:val="0"/>
                <w:szCs w:val="16"/>
                <w:lang w:eastAsia="de-DE"/>
              </w:rPr>
              <w:tab/>
              <w:t>// unsigned integer</w:t>
            </w:r>
            <w:r w:rsidRPr="008A68B4">
              <w:rPr>
                <w:noProof w:val="0"/>
                <w:szCs w:val="16"/>
                <w:lang w:eastAsia="de-DE"/>
              </w:rPr>
              <w:br/>
            </w:r>
          </w:p>
          <w:p w14:paraId="3754DE25"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e_long = 14,   </w:t>
            </w:r>
            <w:r w:rsidRPr="008A68B4">
              <w:rPr>
                <w:noProof w:val="0"/>
                <w:szCs w:val="16"/>
                <w:lang w:eastAsia="de-DE"/>
              </w:rPr>
              <w:tab/>
            </w:r>
            <w:r w:rsidRPr="008A68B4">
              <w:rPr>
                <w:noProof w:val="0"/>
                <w:szCs w:val="16"/>
                <w:lang w:eastAsia="de-DE"/>
              </w:rPr>
              <w:tab/>
            </w:r>
            <w:r w:rsidRPr="008A68B4">
              <w:rPr>
                <w:noProof w:val="0"/>
                <w:szCs w:val="16"/>
                <w:lang w:eastAsia="de-DE"/>
              </w:rPr>
              <w:tab/>
            </w:r>
            <w:r w:rsidRPr="008A68B4">
              <w:rPr>
                <w:noProof w:val="0"/>
                <w:szCs w:val="16"/>
                <w:lang w:eastAsia="de-DE"/>
              </w:rPr>
              <w:tab/>
              <w:t>// long integer</w:t>
            </w:r>
          </w:p>
          <w:p w14:paraId="4DDB0210"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e_long_int = 15,   </w:t>
            </w:r>
            <w:r w:rsidRPr="008A68B4">
              <w:rPr>
                <w:noProof w:val="0"/>
                <w:szCs w:val="16"/>
                <w:lang w:eastAsia="de-DE"/>
              </w:rPr>
              <w:tab/>
            </w:r>
            <w:r w:rsidRPr="008A68B4">
              <w:rPr>
                <w:noProof w:val="0"/>
                <w:szCs w:val="16"/>
                <w:lang w:eastAsia="de-DE"/>
              </w:rPr>
              <w:tab/>
            </w:r>
            <w:r w:rsidRPr="008A68B4">
              <w:rPr>
                <w:noProof w:val="0"/>
                <w:szCs w:val="16"/>
                <w:lang w:eastAsia="de-DE"/>
              </w:rPr>
              <w:tab/>
              <w:t>// long integer</w:t>
            </w:r>
          </w:p>
          <w:p w14:paraId="65EB0ABC"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e_signed_long = 16,   </w:t>
            </w:r>
            <w:r w:rsidRPr="008A68B4">
              <w:rPr>
                <w:noProof w:val="0"/>
                <w:szCs w:val="16"/>
                <w:lang w:eastAsia="de-DE"/>
              </w:rPr>
              <w:tab/>
            </w:r>
            <w:r w:rsidRPr="008A68B4">
              <w:rPr>
                <w:noProof w:val="0"/>
                <w:szCs w:val="16"/>
                <w:lang w:eastAsia="de-DE"/>
              </w:rPr>
              <w:tab/>
              <w:t>// signed long integer</w:t>
            </w:r>
          </w:p>
          <w:p w14:paraId="0507AFDC"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e_signed_long_int = 17,   </w:t>
            </w:r>
            <w:r w:rsidRPr="008A68B4">
              <w:rPr>
                <w:noProof w:val="0"/>
                <w:szCs w:val="16"/>
                <w:lang w:eastAsia="de-DE"/>
              </w:rPr>
              <w:tab/>
              <w:t>// signed long integer</w:t>
            </w:r>
          </w:p>
          <w:p w14:paraId="12F22B12"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e_unsigned_long = 18,   </w:t>
            </w:r>
            <w:r w:rsidRPr="008A68B4">
              <w:rPr>
                <w:noProof w:val="0"/>
                <w:szCs w:val="16"/>
                <w:lang w:eastAsia="de-DE"/>
              </w:rPr>
              <w:tab/>
            </w:r>
            <w:r w:rsidRPr="008A68B4">
              <w:rPr>
                <w:noProof w:val="0"/>
                <w:szCs w:val="16"/>
                <w:lang w:eastAsia="de-DE"/>
              </w:rPr>
              <w:tab/>
              <w:t>// unsigned long integer</w:t>
            </w:r>
            <w:r w:rsidRPr="008A68B4">
              <w:rPr>
                <w:noProof w:val="0"/>
                <w:szCs w:val="16"/>
                <w:lang w:eastAsia="de-DE"/>
              </w:rPr>
              <w:br/>
              <w:t xml:space="preserve">  e_unsigned_long_int = 19,</w:t>
            </w:r>
            <w:r w:rsidRPr="008A68B4">
              <w:rPr>
                <w:noProof w:val="0"/>
                <w:szCs w:val="16"/>
                <w:lang w:eastAsia="de-DE"/>
              </w:rPr>
              <w:tab/>
            </w:r>
            <w:r w:rsidRPr="008A68B4">
              <w:rPr>
                <w:noProof w:val="0"/>
                <w:szCs w:val="16"/>
                <w:lang w:eastAsia="de-DE"/>
              </w:rPr>
              <w:tab/>
              <w:t>// unsigned long integer</w:t>
            </w:r>
            <w:r w:rsidRPr="008A68B4">
              <w:rPr>
                <w:noProof w:val="0"/>
                <w:szCs w:val="16"/>
                <w:lang w:eastAsia="de-DE"/>
              </w:rPr>
              <w:br/>
            </w:r>
          </w:p>
          <w:p w14:paraId="6F6B0217"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e_long_long = 20,   </w:t>
            </w:r>
            <w:r w:rsidRPr="008A68B4">
              <w:rPr>
                <w:noProof w:val="0"/>
                <w:szCs w:val="16"/>
                <w:lang w:eastAsia="de-DE"/>
              </w:rPr>
              <w:tab/>
            </w:r>
            <w:r w:rsidRPr="008A68B4">
              <w:rPr>
                <w:noProof w:val="0"/>
                <w:szCs w:val="16"/>
                <w:lang w:eastAsia="de-DE"/>
              </w:rPr>
              <w:tab/>
            </w:r>
            <w:r w:rsidRPr="008A68B4">
              <w:rPr>
                <w:noProof w:val="0"/>
                <w:szCs w:val="16"/>
                <w:lang w:eastAsia="de-DE"/>
              </w:rPr>
              <w:tab/>
              <w:t>// long long integer</w:t>
            </w:r>
          </w:p>
          <w:p w14:paraId="773C212A"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e_long_long_int = 21,   </w:t>
            </w:r>
            <w:r w:rsidRPr="008A68B4">
              <w:rPr>
                <w:noProof w:val="0"/>
                <w:szCs w:val="16"/>
                <w:lang w:eastAsia="de-DE"/>
              </w:rPr>
              <w:tab/>
            </w:r>
            <w:r w:rsidRPr="008A68B4">
              <w:rPr>
                <w:noProof w:val="0"/>
                <w:szCs w:val="16"/>
                <w:lang w:eastAsia="de-DE"/>
              </w:rPr>
              <w:tab/>
              <w:t>// long long integer</w:t>
            </w:r>
          </w:p>
          <w:p w14:paraId="58D14F5A"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e_signed_long_long = 22,   </w:t>
            </w:r>
            <w:r w:rsidRPr="008A68B4">
              <w:rPr>
                <w:noProof w:val="0"/>
                <w:szCs w:val="16"/>
                <w:lang w:eastAsia="de-DE"/>
              </w:rPr>
              <w:tab/>
              <w:t>// signed long long integer</w:t>
            </w:r>
          </w:p>
          <w:p w14:paraId="70DE1CB7" w14:textId="77777777" w:rsidR="004558FA" w:rsidRPr="008A68B4" w:rsidRDefault="004558FA" w:rsidP="00E8020A">
            <w:pPr>
              <w:pStyle w:val="PL"/>
              <w:keepNext/>
              <w:keepLines/>
              <w:rPr>
                <w:noProof w:val="0"/>
                <w:szCs w:val="16"/>
                <w:lang w:eastAsia="de-DE"/>
              </w:rPr>
            </w:pPr>
            <w:r w:rsidRPr="008A68B4">
              <w:rPr>
                <w:noProof w:val="0"/>
                <w:szCs w:val="16"/>
                <w:lang w:eastAsia="de-DE"/>
              </w:rPr>
              <w:t>  e_signed_long_long_int = 23,  // signed long long integer</w:t>
            </w:r>
          </w:p>
          <w:p w14:paraId="14007D56"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e_unsigned_long_long = 24,   </w:t>
            </w:r>
            <w:r w:rsidRPr="008A68B4">
              <w:rPr>
                <w:noProof w:val="0"/>
                <w:szCs w:val="16"/>
                <w:lang w:eastAsia="de-DE"/>
              </w:rPr>
              <w:tab/>
              <w:t>// unsigned long long integer</w:t>
            </w:r>
          </w:p>
          <w:p w14:paraId="71D51299" w14:textId="77777777" w:rsidR="004558FA" w:rsidRPr="008A68B4" w:rsidRDefault="004558FA" w:rsidP="00E8020A">
            <w:pPr>
              <w:pStyle w:val="PL"/>
              <w:keepNext/>
              <w:keepLines/>
              <w:rPr>
                <w:noProof w:val="0"/>
                <w:szCs w:val="16"/>
                <w:lang w:eastAsia="de-DE"/>
              </w:rPr>
            </w:pPr>
            <w:r w:rsidRPr="008A68B4">
              <w:rPr>
                <w:noProof w:val="0"/>
                <w:szCs w:val="16"/>
                <w:lang w:eastAsia="de-DE"/>
              </w:rPr>
              <w:t>  e_unsigned_long_long_int = 25,// unsigned long long integer</w:t>
            </w:r>
          </w:p>
          <w:p w14:paraId="163766EE" w14:textId="77777777" w:rsidR="004558FA" w:rsidRPr="008A68B4" w:rsidRDefault="004558FA" w:rsidP="00E8020A">
            <w:pPr>
              <w:pStyle w:val="PL"/>
              <w:keepNext/>
              <w:keepLines/>
              <w:rPr>
                <w:noProof w:val="0"/>
                <w:szCs w:val="16"/>
                <w:lang w:eastAsia="de-DE"/>
              </w:rPr>
            </w:pPr>
          </w:p>
          <w:p w14:paraId="667468F0" w14:textId="77777777" w:rsidR="004558FA" w:rsidRPr="008A68B4" w:rsidRDefault="004558FA" w:rsidP="00E8020A">
            <w:pPr>
              <w:pStyle w:val="PL"/>
              <w:keepNext/>
              <w:keepLines/>
              <w:rPr>
                <w:noProof w:val="0"/>
                <w:szCs w:val="16"/>
                <w:lang w:eastAsia="de-DE"/>
              </w:rPr>
            </w:pPr>
            <w:r w:rsidRPr="008A68B4">
              <w:rPr>
                <w:noProof w:val="0"/>
                <w:szCs w:val="16"/>
                <w:lang w:eastAsia="de-DE"/>
              </w:rPr>
              <w:t xml:space="preserve">  e_float = 26,  </w:t>
            </w:r>
            <w:r w:rsidRPr="008A68B4">
              <w:rPr>
                <w:noProof w:val="0"/>
                <w:szCs w:val="16"/>
                <w:lang w:eastAsia="de-DE"/>
              </w:rPr>
              <w:tab/>
            </w:r>
            <w:r w:rsidRPr="008A68B4">
              <w:rPr>
                <w:noProof w:val="0"/>
                <w:szCs w:val="16"/>
                <w:lang w:eastAsia="de-DE"/>
              </w:rPr>
              <w:tab/>
            </w:r>
            <w:r w:rsidRPr="008A68B4">
              <w:rPr>
                <w:noProof w:val="0"/>
                <w:szCs w:val="16"/>
                <w:lang w:eastAsia="de-DE"/>
              </w:rPr>
              <w:tab/>
            </w:r>
            <w:r w:rsidRPr="008A68B4">
              <w:rPr>
                <w:noProof w:val="0"/>
                <w:szCs w:val="16"/>
                <w:lang w:eastAsia="de-DE"/>
              </w:rPr>
              <w:tab/>
              <w:t>// float</w:t>
            </w:r>
            <w:r w:rsidRPr="008A68B4">
              <w:rPr>
                <w:noProof w:val="0"/>
                <w:szCs w:val="16"/>
                <w:lang w:eastAsia="de-DE"/>
              </w:rPr>
              <w:br/>
              <w:t xml:space="preserve">  e_double = 27, </w:t>
            </w:r>
            <w:r w:rsidRPr="008A68B4">
              <w:rPr>
                <w:noProof w:val="0"/>
                <w:szCs w:val="16"/>
                <w:lang w:eastAsia="de-DE"/>
              </w:rPr>
              <w:tab/>
            </w:r>
            <w:r w:rsidRPr="008A68B4">
              <w:rPr>
                <w:noProof w:val="0"/>
                <w:szCs w:val="16"/>
                <w:lang w:eastAsia="de-DE"/>
              </w:rPr>
              <w:tab/>
            </w:r>
            <w:r w:rsidRPr="008A68B4">
              <w:rPr>
                <w:noProof w:val="0"/>
                <w:szCs w:val="16"/>
                <w:lang w:eastAsia="de-DE"/>
              </w:rPr>
              <w:tab/>
            </w:r>
            <w:r w:rsidRPr="008A68B4">
              <w:rPr>
                <w:noProof w:val="0"/>
                <w:szCs w:val="16"/>
                <w:lang w:eastAsia="de-DE"/>
              </w:rPr>
              <w:tab/>
              <w:t>// double</w:t>
            </w:r>
            <w:r w:rsidRPr="008A68B4">
              <w:rPr>
                <w:noProof w:val="0"/>
                <w:szCs w:val="16"/>
                <w:lang w:eastAsia="de-DE"/>
              </w:rPr>
              <w:br/>
              <w:t xml:space="preserve">  e_long_double = 28, </w:t>
            </w:r>
            <w:r w:rsidRPr="008A68B4">
              <w:rPr>
                <w:noProof w:val="0"/>
                <w:szCs w:val="16"/>
                <w:lang w:eastAsia="de-DE"/>
              </w:rPr>
              <w:tab/>
            </w:r>
            <w:r w:rsidRPr="008A68B4">
              <w:rPr>
                <w:noProof w:val="0"/>
                <w:szCs w:val="16"/>
                <w:lang w:eastAsia="de-DE"/>
              </w:rPr>
              <w:tab/>
            </w:r>
            <w:r w:rsidRPr="008A68B4">
              <w:rPr>
                <w:noProof w:val="0"/>
                <w:szCs w:val="16"/>
                <w:lang w:eastAsia="de-DE"/>
              </w:rPr>
              <w:tab/>
              <w:t>// long double</w:t>
            </w:r>
            <w:r w:rsidRPr="008A68B4">
              <w:rPr>
                <w:noProof w:val="0"/>
                <w:szCs w:val="16"/>
                <w:lang w:eastAsia="de-DE"/>
              </w:rPr>
              <w:br/>
            </w:r>
          </w:p>
          <w:p w14:paraId="1AEAAD09" w14:textId="77777777" w:rsidR="00E64D21" w:rsidRPr="008A68B4" w:rsidRDefault="004558FA" w:rsidP="004558FA">
            <w:pPr>
              <w:pStyle w:val="PL"/>
              <w:keepNext/>
              <w:keepLines/>
              <w:rPr>
                <w:noProof w:val="0"/>
                <w:szCs w:val="16"/>
                <w:lang w:eastAsia="de-DE"/>
              </w:rPr>
            </w:pPr>
            <w:r w:rsidRPr="008A68B4">
              <w:rPr>
                <w:noProof w:val="0"/>
                <w:szCs w:val="16"/>
                <w:lang w:eastAsia="de-DE"/>
              </w:rPr>
              <w:t>  e_ptr = 29</w:t>
            </w:r>
            <w:r w:rsidR="00E64D21" w:rsidRPr="008A68B4">
              <w:rPr>
                <w:noProof w:val="0"/>
                <w:szCs w:val="16"/>
                <w:lang w:eastAsia="de-DE"/>
              </w:rPr>
              <w:t>,</w:t>
            </w:r>
            <w:r w:rsidRPr="008A68B4">
              <w:rPr>
                <w:noProof w:val="0"/>
                <w:szCs w:val="16"/>
                <w:lang w:eastAsia="de-DE"/>
              </w:rPr>
              <w:t xml:space="preserve">     </w:t>
            </w:r>
            <w:r w:rsidRPr="008A68B4">
              <w:rPr>
                <w:noProof w:val="0"/>
                <w:szCs w:val="16"/>
                <w:lang w:eastAsia="de-DE"/>
              </w:rPr>
              <w:tab/>
            </w:r>
            <w:r w:rsidRPr="008A68B4">
              <w:rPr>
                <w:noProof w:val="0"/>
                <w:szCs w:val="16"/>
                <w:lang w:eastAsia="de-DE"/>
              </w:rPr>
              <w:tab/>
            </w:r>
            <w:r w:rsidRPr="008A68B4">
              <w:rPr>
                <w:noProof w:val="0"/>
                <w:szCs w:val="16"/>
                <w:lang w:eastAsia="de-DE"/>
              </w:rPr>
              <w:tab/>
            </w:r>
            <w:r w:rsidRPr="008A68B4">
              <w:rPr>
                <w:noProof w:val="0"/>
                <w:szCs w:val="16"/>
                <w:lang w:eastAsia="de-DE"/>
              </w:rPr>
              <w:tab/>
              <w:t>// void *</w:t>
            </w:r>
            <w:r w:rsidRPr="008A68B4">
              <w:rPr>
                <w:noProof w:val="0"/>
                <w:szCs w:val="16"/>
                <w:lang w:eastAsia="de-DE"/>
              </w:rPr>
              <w:br/>
            </w:r>
          </w:p>
          <w:p w14:paraId="37FCF0B0" w14:textId="77777777" w:rsidR="00E64D21" w:rsidRPr="008A68B4" w:rsidRDefault="00E64D21" w:rsidP="004558FA">
            <w:pPr>
              <w:pStyle w:val="PL"/>
              <w:keepNext/>
              <w:keepLines/>
              <w:rPr>
                <w:noProof w:val="0"/>
                <w:lang w:eastAsia="de-DE"/>
              </w:rPr>
            </w:pPr>
            <w:r w:rsidRPr="008A68B4">
              <w:rPr>
                <w:noProof w:val="0"/>
                <w:szCs w:val="16"/>
                <w:lang w:eastAsia="de-DE"/>
              </w:rPr>
              <w:t>  </w:t>
            </w:r>
            <w:r w:rsidRPr="008A68B4">
              <w:rPr>
                <w:noProof w:val="0"/>
                <w:lang w:eastAsia="de-DE"/>
              </w:rPr>
              <w:t xml:space="preserve">e_char_string = 30, </w:t>
            </w:r>
            <w:r w:rsidRPr="008A68B4">
              <w:rPr>
                <w:noProof w:val="0"/>
                <w:szCs w:val="16"/>
                <w:lang w:eastAsia="de-DE"/>
              </w:rPr>
              <w:tab/>
            </w:r>
            <w:r w:rsidRPr="008A68B4">
              <w:rPr>
                <w:noProof w:val="0"/>
                <w:szCs w:val="16"/>
                <w:lang w:eastAsia="de-DE"/>
              </w:rPr>
              <w:tab/>
            </w:r>
            <w:r w:rsidRPr="008A68B4">
              <w:rPr>
                <w:noProof w:val="0"/>
                <w:szCs w:val="16"/>
                <w:lang w:eastAsia="de-DE"/>
              </w:rPr>
              <w:tab/>
            </w:r>
            <w:r w:rsidRPr="008A68B4">
              <w:rPr>
                <w:noProof w:val="0"/>
                <w:lang w:eastAsia="de-DE"/>
              </w:rPr>
              <w:t>// char *</w:t>
            </w:r>
            <w:r w:rsidRPr="008A68B4">
              <w:rPr>
                <w:noProof w:val="0"/>
                <w:lang w:eastAsia="de-DE"/>
              </w:rPr>
              <w:br/>
            </w:r>
            <w:r w:rsidRPr="008A68B4">
              <w:rPr>
                <w:noProof w:val="0"/>
                <w:szCs w:val="16"/>
                <w:lang w:eastAsia="de-DE"/>
              </w:rPr>
              <w:t>  </w:t>
            </w:r>
            <w:r w:rsidRPr="008A68B4">
              <w:rPr>
                <w:noProof w:val="0"/>
                <w:lang w:eastAsia="de-DE"/>
              </w:rPr>
              <w:t xml:space="preserve">e_wchar_string = 31 </w:t>
            </w:r>
            <w:r w:rsidRPr="008A68B4">
              <w:rPr>
                <w:noProof w:val="0"/>
                <w:szCs w:val="16"/>
                <w:lang w:eastAsia="de-DE"/>
              </w:rPr>
              <w:tab/>
            </w:r>
            <w:r w:rsidRPr="008A68B4">
              <w:rPr>
                <w:noProof w:val="0"/>
                <w:szCs w:val="16"/>
                <w:lang w:eastAsia="de-DE"/>
              </w:rPr>
              <w:tab/>
            </w:r>
            <w:r w:rsidRPr="008A68B4">
              <w:rPr>
                <w:noProof w:val="0"/>
                <w:szCs w:val="16"/>
                <w:lang w:eastAsia="de-DE"/>
              </w:rPr>
              <w:tab/>
            </w:r>
            <w:r w:rsidRPr="008A68B4">
              <w:rPr>
                <w:noProof w:val="0"/>
                <w:lang w:eastAsia="de-DE"/>
              </w:rPr>
              <w:t>// wchar_t *</w:t>
            </w:r>
          </w:p>
          <w:p w14:paraId="7DAA4F2C" w14:textId="77777777" w:rsidR="001C781F" w:rsidRPr="008A68B4" w:rsidRDefault="001C781F" w:rsidP="004558FA">
            <w:pPr>
              <w:pStyle w:val="PL"/>
              <w:keepNext/>
              <w:keepLines/>
              <w:rPr>
                <w:noProof w:val="0"/>
                <w:szCs w:val="16"/>
                <w:lang w:eastAsia="de-DE"/>
              </w:rPr>
            </w:pPr>
            <w:r w:rsidRPr="008A68B4">
              <w:rPr>
                <w:noProof w:val="0"/>
                <w:szCs w:val="16"/>
                <w:lang w:eastAsia="de-DE"/>
              </w:rPr>
              <w:t>} type_kind;</w:t>
            </w:r>
          </w:p>
          <w:p w14:paraId="09AC56E1" w14:textId="77777777" w:rsidR="001C781F" w:rsidRPr="008A68B4" w:rsidRDefault="001C781F" w:rsidP="00CE0246">
            <w:pPr>
              <w:pStyle w:val="PL"/>
              <w:keepNext/>
              <w:keepLines/>
              <w:spacing w:after="180"/>
              <w:rPr>
                <w:noProof w:val="0"/>
                <w:szCs w:val="16"/>
                <w:lang w:eastAsia="de-DE"/>
              </w:rPr>
            </w:pPr>
          </w:p>
          <w:p w14:paraId="338DAE03" w14:textId="77777777" w:rsidR="001C781F" w:rsidRPr="008A68B4" w:rsidRDefault="001C781F" w:rsidP="00CE0246">
            <w:pPr>
              <w:pStyle w:val="PL"/>
              <w:keepNext/>
              <w:keepLines/>
              <w:spacing w:after="180"/>
              <w:rPr>
                <w:noProof w:val="0"/>
                <w:sz w:val="18"/>
                <w:lang w:eastAsia="de-DE"/>
              </w:rPr>
            </w:pPr>
            <w:r w:rsidRPr="008A68B4">
              <w:rPr>
                <w:noProof w:val="0"/>
                <w:szCs w:val="16"/>
                <w:lang w:eastAsia="de-DE"/>
              </w:rPr>
              <w:t>typedef void *value;</w:t>
            </w:r>
            <w:r w:rsidRPr="008A68B4">
              <w:rPr>
                <w:noProof w:val="0"/>
                <w:szCs w:val="16"/>
                <w:lang w:eastAsia="de-DE"/>
              </w:rPr>
              <w:br/>
            </w:r>
            <w:r w:rsidRPr="008A68B4">
              <w:rPr>
                <w:noProof w:val="0"/>
                <w:szCs w:val="16"/>
                <w:lang w:eastAsia="de-DE"/>
              </w:rPr>
              <w:br/>
              <w:t>typedef struct {</w:t>
            </w:r>
            <w:r w:rsidRPr="008A68B4">
              <w:rPr>
                <w:noProof w:val="0"/>
                <w:szCs w:val="16"/>
                <w:lang w:eastAsia="de-DE"/>
              </w:rPr>
              <w:br/>
              <w:t>  type_kind tag</w:t>
            </w:r>
            <w:r w:rsidR="0062672B" w:rsidRPr="008A68B4">
              <w:rPr>
                <w:noProof w:val="0"/>
                <w:szCs w:val="16"/>
                <w:lang w:eastAsia="de-DE"/>
              </w:rPr>
              <w:t>;</w:t>
            </w:r>
            <w:r w:rsidRPr="008A68B4">
              <w:rPr>
                <w:noProof w:val="0"/>
                <w:szCs w:val="16"/>
                <w:lang w:eastAsia="de-DE"/>
              </w:rPr>
              <w:br/>
              <w:t>  value val</w:t>
            </w:r>
            <w:r w:rsidR="0062672B" w:rsidRPr="008A68B4">
              <w:rPr>
                <w:noProof w:val="0"/>
                <w:szCs w:val="16"/>
                <w:lang w:eastAsia="de-DE"/>
              </w:rPr>
              <w:t>;</w:t>
            </w:r>
            <w:r w:rsidRPr="008A68B4">
              <w:rPr>
                <w:noProof w:val="0"/>
                <w:szCs w:val="16"/>
                <w:lang w:eastAsia="de-DE"/>
              </w:rPr>
              <w:br/>
              <w:t>} Object;</w:t>
            </w:r>
            <w:bookmarkEnd w:id="254"/>
          </w:p>
        </w:tc>
        <w:tc>
          <w:tcPr>
            <w:tcW w:w="2198" w:type="dxa"/>
          </w:tcPr>
          <w:p w14:paraId="5D596C60" w14:textId="77777777" w:rsidR="001C781F" w:rsidRPr="008A68B4" w:rsidRDefault="001C781F" w:rsidP="00CE0246">
            <w:pPr>
              <w:keepNext/>
              <w:keepLines/>
              <w:rPr>
                <w:sz w:val="18"/>
                <w:szCs w:val="18"/>
              </w:rPr>
            </w:pPr>
          </w:p>
        </w:tc>
      </w:tr>
    </w:tbl>
    <w:p w14:paraId="638D8EA6" w14:textId="77777777" w:rsidR="004558FA" w:rsidRPr="008A68B4" w:rsidRDefault="004558FA" w:rsidP="00E8020A"/>
    <w:p w14:paraId="48A66D37" w14:textId="77777777" w:rsidR="0071242C" w:rsidRPr="008A68B4" w:rsidRDefault="0071242C" w:rsidP="004A3AE0">
      <w:pPr>
        <w:pStyle w:val="H6"/>
      </w:pPr>
      <w:r w:rsidRPr="008A68B4">
        <w:t>7.2.4</w:t>
      </w:r>
      <w:r w:rsidRPr="008A68B4">
        <w:tab/>
      </w:r>
      <w:r w:rsidR="00C25ECD" w:rsidRPr="008A68B4">
        <w:t xml:space="preserve">Changes to </w:t>
      </w:r>
      <w:r w:rsidRPr="008A68B4">
        <w:t>TRI operation mapping</w:t>
      </w:r>
    </w:p>
    <w:p w14:paraId="33B8BAF0" w14:textId="77777777" w:rsidR="0071242C" w:rsidRPr="008A68B4" w:rsidRDefault="0071242C" w:rsidP="003F0691">
      <w:pPr>
        <w:pStyle w:val="PL"/>
        <w:rPr>
          <w:noProof w:val="0"/>
          <w:szCs w:val="16"/>
        </w:rPr>
      </w:pPr>
      <w:r w:rsidRPr="008A68B4">
        <w:rPr>
          <w:noProof w:val="0"/>
          <w:szCs w:val="16"/>
        </w:rPr>
        <w:t>TriStatus xtriMapParam</w:t>
      </w:r>
    </w:p>
    <w:p w14:paraId="50E84880"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compPortId,</w:t>
      </w:r>
    </w:p>
    <w:p w14:paraId="7A3242FE" w14:textId="77777777" w:rsidR="0071242C" w:rsidRPr="008A68B4" w:rsidRDefault="0071242C" w:rsidP="0071242C">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 </w:t>
      </w:r>
    </w:p>
    <w:p w14:paraId="75410B12" w14:textId="77777777" w:rsidR="0071242C" w:rsidRPr="008A68B4" w:rsidRDefault="0071242C" w:rsidP="0071242C">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TciParameterList</w:t>
      </w:r>
      <w:r w:rsidR="0062672B" w:rsidRPr="008A68B4">
        <w:rPr>
          <w:noProof w:val="0"/>
          <w:szCs w:val="16"/>
        </w:rPr>
        <w:t>Type</w:t>
      </w:r>
      <w:r w:rsidRPr="008A68B4">
        <w:rPr>
          <w:noProof w:val="0"/>
          <w:szCs w:val="16"/>
        </w:rPr>
        <w:t>* parameterList)</w:t>
      </w:r>
    </w:p>
    <w:p w14:paraId="5B52BB08" w14:textId="77777777" w:rsidR="0071242C" w:rsidRPr="008A68B4" w:rsidRDefault="0071242C" w:rsidP="003F0691">
      <w:pPr>
        <w:pStyle w:val="PL"/>
        <w:rPr>
          <w:noProof w:val="0"/>
          <w:szCs w:val="16"/>
        </w:rPr>
      </w:pPr>
      <w:r w:rsidRPr="008A68B4">
        <w:rPr>
          <w:noProof w:val="0"/>
          <w:szCs w:val="16"/>
        </w:rPr>
        <w:t xml:space="preserve">TriStatus xtriUnmapParam </w:t>
      </w:r>
    </w:p>
    <w:p w14:paraId="0FDE07BD" w14:textId="77777777" w:rsidR="0071242C" w:rsidRPr="008A68B4" w:rsidRDefault="0071242C" w:rsidP="003F0691">
      <w:pPr>
        <w:pStyle w:val="PL"/>
        <w:rPr>
          <w:noProof w:val="0"/>
          <w:szCs w:val="16"/>
        </w:rPr>
      </w:pPr>
      <w:r w:rsidRPr="008A68B4">
        <w:rPr>
          <w:noProof w:val="0"/>
          <w:szCs w:val="16"/>
        </w:rPr>
        <w:t>(</w:t>
      </w:r>
      <w:proofErr w:type="gramStart"/>
      <w:r w:rsidRPr="008A68B4">
        <w:rPr>
          <w:noProof w:val="0"/>
          <w:szCs w:val="16"/>
        </w:rPr>
        <w:t>const</w:t>
      </w:r>
      <w:proofErr w:type="gramEnd"/>
      <w:r w:rsidRPr="008A68B4">
        <w:rPr>
          <w:noProof w:val="0"/>
          <w:szCs w:val="16"/>
        </w:rPr>
        <w:t xml:space="preserve"> TriPortId* compPortId,</w:t>
      </w:r>
    </w:p>
    <w:p w14:paraId="53DB8B5E" w14:textId="77777777" w:rsidR="0071242C" w:rsidRPr="008A68B4" w:rsidRDefault="0071242C" w:rsidP="0071242C">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 </w:t>
      </w:r>
    </w:p>
    <w:p w14:paraId="287E6759" w14:textId="77777777" w:rsidR="0071242C" w:rsidRPr="008A68B4" w:rsidRDefault="0071242C" w:rsidP="0071242C">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TciParameterList</w:t>
      </w:r>
      <w:r w:rsidR="0062672B" w:rsidRPr="008A68B4">
        <w:rPr>
          <w:noProof w:val="0"/>
          <w:szCs w:val="16"/>
        </w:rPr>
        <w:t>Type</w:t>
      </w:r>
      <w:r w:rsidRPr="008A68B4">
        <w:rPr>
          <w:noProof w:val="0"/>
          <w:szCs w:val="16"/>
        </w:rPr>
        <w:t>* parameterList)</w:t>
      </w:r>
    </w:p>
    <w:p w14:paraId="144F7EC7" w14:textId="77777777" w:rsidR="0071242C" w:rsidRPr="008A68B4" w:rsidRDefault="0071242C" w:rsidP="003F0691">
      <w:pPr>
        <w:pStyle w:val="PL"/>
        <w:rPr>
          <w:noProof w:val="0"/>
          <w:szCs w:val="16"/>
        </w:rPr>
      </w:pPr>
      <w:r w:rsidRPr="008A68B4">
        <w:rPr>
          <w:noProof w:val="0"/>
          <w:szCs w:val="16"/>
        </w:rPr>
        <w:t xml:space="preserve">TriStatus xtriSend </w:t>
      </w:r>
    </w:p>
    <w:p w14:paraId="48BF49AC" w14:textId="77777777" w:rsidR="0071242C" w:rsidRPr="008A68B4" w:rsidRDefault="0071242C" w:rsidP="003F0691">
      <w:pPr>
        <w:pStyle w:val="PL"/>
        <w:rPr>
          <w:noProof w:val="0"/>
          <w:szCs w:val="16"/>
        </w:rPr>
      </w:pPr>
      <w:r w:rsidRPr="008A68B4">
        <w:rPr>
          <w:noProof w:val="0"/>
          <w:szCs w:val="16"/>
        </w:rPr>
        <w:t>(</w:t>
      </w:r>
      <w:proofErr w:type="gramStart"/>
      <w:r w:rsidRPr="008A68B4">
        <w:rPr>
          <w:noProof w:val="0"/>
          <w:szCs w:val="16"/>
        </w:rPr>
        <w:t>const</w:t>
      </w:r>
      <w:proofErr w:type="gramEnd"/>
      <w:r w:rsidRPr="008A68B4">
        <w:rPr>
          <w:noProof w:val="0"/>
          <w:szCs w:val="16"/>
        </w:rPr>
        <w:t xml:space="preserve"> TriComponentId* componentId,</w:t>
      </w:r>
    </w:p>
    <w:p w14:paraId="6D7A19DB"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003EE69E"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Value* sutAddress,</w:t>
      </w:r>
    </w:p>
    <w:p w14:paraId="0821D8D9"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B50867" w:rsidRPr="008A68B4">
        <w:rPr>
          <w:noProof w:val="0"/>
          <w:szCs w:val="16"/>
        </w:rPr>
        <w:t>Value</w:t>
      </w:r>
      <w:r w:rsidRPr="008A68B4">
        <w:rPr>
          <w:noProof w:val="0"/>
          <w:szCs w:val="16"/>
        </w:rPr>
        <w:t>* sendMessage)</w:t>
      </w:r>
    </w:p>
    <w:p w14:paraId="1588BF13" w14:textId="77777777" w:rsidR="0071242C" w:rsidRPr="008A68B4" w:rsidRDefault="0071242C" w:rsidP="003F0691">
      <w:pPr>
        <w:pStyle w:val="PL"/>
        <w:rPr>
          <w:noProof w:val="0"/>
          <w:szCs w:val="16"/>
        </w:rPr>
      </w:pPr>
      <w:r w:rsidRPr="008A68B4">
        <w:rPr>
          <w:noProof w:val="0"/>
          <w:szCs w:val="16"/>
        </w:rPr>
        <w:t xml:space="preserve">TriStatus xtriSendBC </w:t>
      </w:r>
    </w:p>
    <w:p w14:paraId="3A16ED45" w14:textId="77777777" w:rsidR="0071242C" w:rsidRPr="008A68B4" w:rsidRDefault="0071242C" w:rsidP="007E0A84">
      <w:pPr>
        <w:pStyle w:val="PL"/>
        <w:keepNext/>
        <w:rPr>
          <w:noProof w:val="0"/>
          <w:szCs w:val="16"/>
        </w:rPr>
      </w:pPr>
      <w:r w:rsidRPr="008A68B4">
        <w:rPr>
          <w:noProof w:val="0"/>
          <w:szCs w:val="16"/>
        </w:rPr>
        <w:lastRenderedPageBreak/>
        <w:t>(</w:t>
      </w:r>
      <w:proofErr w:type="gramStart"/>
      <w:r w:rsidRPr="008A68B4">
        <w:rPr>
          <w:noProof w:val="0"/>
          <w:szCs w:val="16"/>
        </w:rPr>
        <w:t>const</w:t>
      </w:r>
      <w:proofErr w:type="gramEnd"/>
      <w:r w:rsidRPr="008A68B4">
        <w:rPr>
          <w:noProof w:val="0"/>
          <w:szCs w:val="16"/>
        </w:rPr>
        <w:t xml:space="preserve"> TriComponentId* componentId,</w:t>
      </w:r>
    </w:p>
    <w:p w14:paraId="1C99558F"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417416E1"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B50867" w:rsidRPr="008A68B4">
        <w:rPr>
          <w:noProof w:val="0"/>
          <w:szCs w:val="16"/>
        </w:rPr>
        <w:t>Value</w:t>
      </w:r>
      <w:r w:rsidRPr="008A68B4">
        <w:rPr>
          <w:noProof w:val="0"/>
          <w:szCs w:val="16"/>
        </w:rPr>
        <w:t>* sendMessage)</w:t>
      </w:r>
    </w:p>
    <w:p w14:paraId="1D9E9DF7" w14:textId="77777777" w:rsidR="0071242C" w:rsidRPr="008A68B4" w:rsidRDefault="0071242C" w:rsidP="003F0691">
      <w:pPr>
        <w:pStyle w:val="PL"/>
        <w:rPr>
          <w:noProof w:val="0"/>
          <w:szCs w:val="16"/>
        </w:rPr>
      </w:pPr>
      <w:r w:rsidRPr="008A68B4">
        <w:rPr>
          <w:noProof w:val="0"/>
          <w:szCs w:val="16"/>
        </w:rPr>
        <w:t xml:space="preserve">TriStatus xtriSendMC </w:t>
      </w:r>
    </w:p>
    <w:p w14:paraId="691ED99B" w14:textId="77777777" w:rsidR="0071242C" w:rsidRPr="008A68B4" w:rsidRDefault="0071242C" w:rsidP="003F0691">
      <w:pPr>
        <w:pStyle w:val="PL"/>
        <w:rPr>
          <w:noProof w:val="0"/>
          <w:szCs w:val="16"/>
        </w:rPr>
      </w:pPr>
      <w:r w:rsidRPr="008A68B4">
        <w:rPr>
          <w:noProof w:val="0"/>
          <w:szCs w:val="16"/>
        </w:rPr>
        <w:t>(</w:t>
      </w:r>
      <w:proofErr w:type="gramStart"/>
      <w:r w:rsidRPr="008A68B4">
        <w:rPr>
          <w:noProof w:val="0"/>
          <w:szCs w:val="16"/>
        </w:rPr>
        <w:t>const</w:t>
      </w:r>
      <w:proofErr w:type="gramEnd"/>
      <w:r w:rsidRPr="008A68B4">
        <w:rPr>
          <w:noProof w:val="0"/>
          <w:szCs w:val="16"/>
        </w:rPr>
        <w:t xml:space="preserve"> TriComponentId* componentId,</w:t>
      </w:r>
    </w:p>
    <w:p w14:paraId="5F8EF715"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0AA9D06D"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624657" w:rsidRPr="008A68B4">
        <w:rPr>
          <w:noProof w:val="0"/>
          <w:szCs w:val="16"/>
        </w:rPr>
        <w:t>TciValueList</w:t>
      </w:r>
      <w:r w:rsidRPr="008A68B4">
        <w:rPr>
          <w:noProof w:val="0"/>
          <w:szCs w:val="16"/>
        </w:rPr>
        <w:t>* sutAddresses,</w:t>
      </w:r>
    </w:p>
    <w:p w14:paraId="2FAD9960"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B50867" w:rsidRPr="008A68B4">
        <w:rPr>
          <w:noProof w:val="0"/>
          <w:szCs w:val="16"/>
        </w:rPr>
        <w:t>Value</w:t>
      </w:r>
      <w:r w:rsidRPr="008A68B4">
        <w:rPr>
          <w:noProof w:val="0"/>
          <w:szCs w:val="16"/>
        </w:rPr>
        <w:t>* sendMessage)</w:t>
      </w:r>
    </w:p>
    <w:p w14:paraId="31E1BF0F" w14:textId="77777777" w:rsidR="0071242C" w:rsidRPr="008A68B4" w:rsidRDefault="0071242C" w:rsidP="003F0691">
      <w:pPr>
        <w:pStyle w:val="PL"/>
        <w:keepNext/>
        <w:keepLines/>
        <w:rPr>
          <w:noProof w:val="0"/>
          <w:szCs w:val="16"/>
        </w:rPr>
      </w:pPr>
      <w:proofErr w:type="gramStart"/>
      <w:r w:rsidRPr="008A68B4">
        <w:rPr>
          <w:noProof w:val="0"/>
          <w:szCs w:val="16"/>
        </w:rPr>
        <w:t>void</w:t>
      </w:r>
      <w:proofErr w:type="gramEnd"/>
      <w:r w:rsidRPr="008A68B4">
        <w:rPr>
          <w:noProof w:val="0"/>
          <w:szCs w:val="16"/>
        </w:rPr>
        <w:t xml:space="preserve"> xtriEnqueueMsg </w:t>
      </w:r>
    </w:p>
    <w:p w14:paraId="3C6B6B5B" w14:textId="77777777" w:rsidR="0071242C" w:rsidRPr="008A68B4" w:rsidRDefault="0071242C" w:rsidP="003F0691">
      <w:pPr>
        <w:pStyle w:val="PL"/>
        <w:keepNext/>
        <w:keepLines/>
        <w:rPr>
          <w:noProof w:val="0"/>
          <w:szCs w:val="16"/>
        </w:rPr>
      </w:pPr>
      <w:r w:rsidRPr="008A68B4">
        <w:rPr>
          <w:noProof w:val="0"/>
          <w:szCs w:val="16"/>
        </w:rPr>
        <w:t>(</w:t>
      </w:r>
      <w:proofErr w:type="gramStart"/>
      <w:r w:rsidRPr="008A68B4">
        <w:rPr>
          <w:noProof w:val="0"/>
          <w:szCs w:val="16"/>
        </w:rPr>
        <w:t>const</w:t>
      </w:r>
      <w:proofErr w:type="gramEnd"/>
      <w:r w:rsidRPr="008A68B4">
        <w:rPr>
          <w:noProof w:val="0"/>
          <w:szCs w:val="16"/>
        </w:rPr>
        <w:t xml:space="preserve"> TriPortId* tsiPortId,</w:t>
      </w:r>
    </w:p>
    <w:p w14:paraId="000251C9"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B634FF" w:rsidRPr="008A68B4">
        <w:rPr>
          <w:noProof w:val="0"/>
          <w:szCs w:val="16"/>
        </w:rPr>
        <w:t>Object</w:t>
      </w:r>
      <w:r w:rsidRPr="008A68B4">
        <w:rPr>
          <w:noProof w:val="0"/>
          <w:szCs w:val="16"/>
        </w:rPr>
        <w:t>* sutAddress,</w:t>
      </w:r>
    </w:p>
    <w:p w14:paraId="740849AF"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TriComponentId* componentId,</w:t>
      </w:r>
    </w:p>
    <w:p w14:paraId="7CFFAB38"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B634FF" w:rsidRPr="008A68B4">
        <w:rPr>
          <w:noProof w:val="0"/>
          <w:szCs w:val="16"/>
        </w:rPr>
        <w:t>Object</w:t>
      </w:r>
      <w:r w:rsidRPr="008A68B4">
        <w:rPr>
          <w:noProof w:val="0"/>
          <w:szCs w:val="16"/>
        </w:rPr>
        <w:t>* receivedMessage)</w:t>
      </w:r>
    </w:p>
    <w:p w14:paraId="775879A7" w14:textId="77777777" w:rsidR="0071242C" w:rsidRPr="008A68B4" w:rsidRDefault="0071242C" w:rsidP="003F0691">
      <w:pPr>
        <w:pStyle w:val="PL"/>
        <w:rPr>
          <w:noProof w:val="0"/>
          <w:szCs w:val="16"/>
        </w:rPr>
      </w:pPr>
      <w:r w:rsidRPr="008A68B4">
        <w:rPr>
          <w:noProof w:val="0"/>
          <w:szCs w:val="16"/>
        </w:rPr>
        <w:t xml:space="preserve">TriStatus xtriCall </w:t>
      </w:r>
    </w:p>
    <w:p w14:paraId="183FF4AE" w14:textId="77777777" w:rsidR="0071242C" w:rsidRPr="008A68B4" w:rsidRDefault="0071242C" w:rsidP="003F0691">
      <w:pPr>
        <w:pStyle w:val="PL"/>
        <w:rPr>
          <w:noProof w:val="0"/>
          <w:szCs w:val="16"/>
        </w:rPr>
      </w:pPr>
      <w:r w:rsidRPr="008A68B4">
        <w:rPr>
          <w:noProof w:val="0"/>
          <w:szCs w:val="16"/>
        </w:rPr>
        <w:t>(</w:t>
      </w:r>
      <w:proofErr w:type="gramStart"/>
      <w:r w:rsidRPr="008A68B4">
        <w:rPr>
          <w:noProof w:val="0"/>
          <w:szCs w:val="16"/>
        </w:rPr>
        <w:t>const</w:t>
      </w:r>
      <w:proofErr w:type="gramEnd"/>
      <w:r w:rsidRPr="008A68B4">
        <w:rPr>
          <w:noProof w:val="0"/>
          <w:szCs w:val="16"/>
        </w:rPr>
        <w:t xml:space="preserve"> TriComponentId* componentId,</w:t>
      </w:r>
    </w:p>
    <w:p w14:paraId="689A782C"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 </w:t>
      </w:r>
    </w:p>
    <w:p w14:paraId="09011C56"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Value* sutAddress, </w:t>
      </w:r>
    </w:p>
    <w:p w14:paraId="0AA8B562"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 </w:t>
      </w:r>
    </w:p>
    <w:p w14:paraId="0543358A"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TciParameterList</w:t>
      </w:r>
      <w:r w:rsidR="0062672B" w:rsidRPr="008A68B4">
        <w:rPr>
          <w:noProof w:val="0"/>
          <w:szCs w:val="16"/>
        </w:rPr>
        <w:t>Type</w:t>
      </w:r>
      <w:r w:rsidRPr="008A68B4">
        <w:rPr>
          <w:noProof w:val="0"/>
          <w:szCs w:val="16"/>
        </w:rPr>
        <w:t>* parameterList)</w:t>
      </w:r>
    </w:p>
    <w:p w14:paraId="7E69A6CD" w14:textId="77777777" w:rsidR="0071242C" w:rsidRPr="008A68B4" w:rsidRDefault="0071242C" w:rsidP="003F0691">
      <w:pPr>
        <w:pStyle w:val="PL"/>
        <w:rPr>
          <w:noProof w:val="0"/>
          <w:szCs w:val="16"/>
        </w:rPr>
      </w:pPr>
      <w:r w:rsidRPr="008A68B4">
        <w:rPr>
          <w:noProof w:val="0"/>
          <w:szCs w:val="16"/>
        </w:rPr>
        <w:t xml:space="preserve">TriStatus xtriCallBC </w:t>
      </w:r>
    </w:p>
    <w:p w14:paraId="3631051A" w14:textId="77777777" w:rsidR="0071242C" w:rsidRPr="008A68B4" w:rsidRDefault="0071242C" w:rsidP="003F0691">
      <w:pPr>
        <w:pStyle w:val="PL"/>
        <w:rPr>
          <w:noProof w:val="0"/>
          <w:szCs w:val="16"/>
        </w:rPr>
      </w:pPr>
      <w:r w:rsidRPr="008A68B4">
        <w:rPr>
          <w:noProof w:val="0"/>
          <w:szCs w:val="16"/>
        </w:rPr>
        <w:t>(</w:t>
      </w:r>
      <w:proofErr w:type="gramStart"/>
      <w:r w:rsidRPr="008A68B4">
        <w:rPr>
          <w:noProof w:val="0"/>
          <w:szCs w:val="16"/>
        </w:rPr>
        <w:t>const</w:t>
      </w:r>
      <w:proofErr w:type="gramEnd"/>
      <w:r w:rsidRPr="008A68B4">
        <w:rPr>
          <w:noProof w:val="0"/>
          <w:szCs w:val="16"/>
        </w:rPr>
        <w:t xml:space="preserve"> TriComponentId* componentId,</w:t>
      </w:r>
    </w:p>
    <w:p w14:paraId="119D8F63"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 </w:t>
      </w:r>
    </w:p>
    <w:p w14:paraId="649293BE"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 </w:t>
      </w:r>
    </w:p>
    <w:p w14:paraId="663AC480"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TciParameterList</w:t>
      </w:r>
      <w:r w:rsidR="0062672B" w:rsidRPr="008A68B4">
        <w:rPr>
          <w:noProof w:val="0"/>
          <w:szCs w:val="16"/>
        </w:rPr>
        <w:t>Type</w:t>
      </w:r>
      <w:r w:rsidRPr="008A68B4">
        <w:rPr>
          <w:noProof w:val="0"/>
          <w:szCs w:val="16"/>
        </w:rPr>
        <w:t>* parameterList)</w:t>
      </w:r>
    </w:p>
    <w:p w14:paraId="77915297" w14:textId="77777777" w:rsidR="0071242C" w:rsidRPr="008A68B4" w:rsidRDefault="0071242C" w:rsidP="003F0691">
      <w:pPr>
        <w:pStyle w:val="PL"/>
        <w:rPr>
          <w:noProof w:val="0"/>
          <w:szCs w:val="16"/>
        </w:rPr>
      </w:pPr>
      <w:r w:rsidRPr="008A68B4">
        <w:rPr>
          <w:noProof w:val="0"/>
          <w:szCs w:val="16"/>
        </w:rPr>
        <w:t xml:space="preserve">TriStatus xtriCallMC </w:t>
      </w:r>
    </w:p>
    <w:p w14:paraId="1D1A60DF" w14:textId="77777777" w:rsidR="0071242C" w:rsidRPr="008A68B4" w:rsidRDefault="0071242C" w:rsidP="003F0691">
      <w:pPr>
        <w:pStyle w:val="PL"/>
        <w:rPr>
          <w:noProof w:val="0"/>
          <w:szCs w:val="16"/>
        </w:rPr>
      </w:pPr>
      <w:r w:rsidRPr="008A68B4">
        <w:rPr>
          <w:noProof w:val="0"/>
          <w:szCs w:val="16"/>
        </w:rPr>
        <w:t>(</w:t>
      </w:r>
      <w:proofErr w:type="gramStart"/>
      <w:r w:rsidRPr="008A68B4">
        <w:rPr>
          <w:noProof w:val="0"/>
          <w:szCs w:val="16"/>
        </w:rPr>
        <w:t>const</w:t>
      </w:r>
      <w:proofErr w:type="gramEnd"/>
      <w:r w:rsidRPr="008A68B4">
        <w:rPr>
          <w:noProof w:val="0"/>
          <w:szCs w:val="16"/>
        </w:rPr>
        <w:t xml:space="preserve"> TriComponentId* componentId,</w:t>
      </w:r>
    </w:p>
    <w:p w14:paraId="180301C9"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 </w:t>
      </w:r>
    </w:p>
    <w:p w14:paraId="46684D64"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624657" w:rsidRPr="008A68B4">
        <w:rPr>
          <w:noProof w:val="0"/>
          <w:szCs w:val="16"/>
        </w:rPr>
        <w:t>TciValueList</w:t>
      </w:r>
      <w:r w:rsidRPr="008A68B4">
        <w:rPr>
          <w:noProof w:val="0"/>
          <w:szCs w:val="16"/>
        </w:rPr>
        <w:t xml:space="preserve">* sutAddresses, </w:t>
      </w:r>
    </w:p>
    <w:p w14:paraId="2A6DD936"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 </w:t>
      </w:r>
    </w:p>
    <w:p w14:paraId="5332A4F6"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TciParameterList</w:t>
      </w:r>
      <w:r w:rsidR="0062672B" w:rsidRPr="008A68B4">
        <w:rPr>
          <w:noProof w:val="0"/>
          <w:szCs w:val="16"/>
        </w:rPr>
        <w:t>Type</w:t>
      </w:r>
      <w:r w:rsidRPr="008A68B4">
        <w:rPr>
          <w:noProof w:val="0"/>
          <w:szCs w:val="16"/>
        </w:rPr>
        <w:t>* parameterList)</w:t>
      </w:r>
    </w:p>
    <w:p w14:paraId="58EF61FC" w14:textId="77777777" w:rsidR="0071242C" w:rsidRPr="008A68B4" w:rsidRDefault="0071242C" w:rsidP="003F0691">
      <w:pPr>
        <w:pStyle w:val="PL"/>
        <w:rPr>
          <w:noProof w:val="0"/>
          <w:szCs w:val="16"/>
        </w:rPr>
      </w:pPr>
      <w:r w:rsidRPr="008A68B4">
        <w:rPr>
          <w:noProof w:val="0"/>
          <w:szCs w:val="16"/>
        </w:rPr>
        <w:t>TriStatus xtriReply</w:t>
      </w:r>
    </w:p>
    <w:p w14:paraId="728EDA9C"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TriComponentId* componentId,</w:t>
      </w:r>
    </w:p>
    <w:p w14:paraId="6D65793F"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68E95959"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Value* sutAddress,</w:t>
      </w:r>
    </w:p>
    <w:p w14:paraId="5B15A816"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w:t>
      </w:r>
    </w:p>
    <w:p w14:paraId="68DE3E63"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TciParameterList</w:t>
      </w:r>
      <w:r w:rsidR="0062672B" w:rsidRPr="008A68B4">
        <w:rPr>
          <w:noProof w:val="0"/>
          <w:szCs w:val="16"/>
        </w:rPr>
        <w:t>Type</w:t>
      </w:r>
      <w:r w:rsidRPr="008A68B4">
        <w:rPr>
          <w:noProof w:val="0"/>
          <w:szCs w:val="16"/>
        </w:rPr>
        <w:t>* parameterList,</w:t>
      </w:r>
    </w:p>
    <w:p w14:paraId="310C5979"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Value* returnValue)</w:t>
      </w:r>
    </w:p>
    <w:p w14:paraId="41D133F3" w14:textId="77777777" w:rsidR="0071242C" w:rsidRPr="008A68B4" w:rsidRDefault="0071242C" w:rsidP="003F0691">
      <w:pPr>
        <w:pStyle w:val="PL"/>
        <w:rPr>
          <w:noProof w:val="0"/>
          <w:szCs w:val="16"/>
        </w:rPr>
      </w:pPr>
      <w:r w:rsidRPr="008A68B4">
        <w:rPr>
          <w:noProof w:val="0"/>
          <w:szCs w:val="16"/>
        </w:rPr>
        <w:t>TriStatus xtriReplyBC</w:t>
      </w:r>
    </w:p>
    <w:p w14:paraId="11C2C593"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TriComponentId* componentId,</w:t>
      </w:r>
    </w:p>
    <w:p w14:paraId="78225923"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58C29185"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w:t>
      </w:r>
    </w:p>
    <w:p w14:paraId="3B557442"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TciParameterList</w:t>
      </w:r>
      <w:r w:rsidR="0062672B" w:rsidRPr="008A68B4">
        <w:rPr>
          <w:noProof w:val="0"/>
          <w:szCs w:val="16"/>
        </w:rPr>
        <w:t>Type</w:t>
      </w:r>
      <w:r w:rsidRPr="008A68B4">
        <w:rPr>
          <w:noProof w:val="0"/>
          <w:szCs w:val="16"/>
        </w:rPr>
        <w:t>* parameterList,</w:t>
      </w:r>
    </w:p>
    <w:p w14:paraId="5859D2C1"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Value* returnValue)</w:t>
      </w:r>
    </w:p>
    <w:p w14:paraId="08F71A99" w14:textId="77777777" w:rsidR="0071242C" w:rsidRPr="008A68B4" w:rsidRDefault="0071242C" w:rsidP="003F0691">
      <w:pPr>
        <w:pStyle w:val="PL"/>
        <w:rPr>
          <w:noProof w:val="0"/>
          <w:szCs w:val="16"/>
        </w:rPr>
      </w:pPr>
      <w:r w:rsidRPr="008A68B4">
        <w:rPr>
          <w:noProof w:val="0"/>
          <w:szCs w:val="16"/>
        </w:rPr>
        <w:t>TriStatus xtriReplyMC</w:t>
      </w:r>
    </w:p>
    <w:p w14:paraId="0AC402F4"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TriComponentId* componentId,</w:t>
      </w:r>
    </w:p>
    <w:p w14:paraId="1CB1F3EE"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71E7A828"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624657" w:rsidRPr="008A68B4">
        <w:rPr>
          <w:noProof w:val="0"/>
          <w:szCs w:val="16"/>
        </w:rPr>
        <w:t>TciValueList</w:t>
      </w:r>
      <w:r w:rsidRPr="008A68B4">
        <w:rPr>
          <w:noProof w:val="0"/>
          <w:szCs w:val="16"/>
        </w:rPr>
        <w:t>* sutAddresses,</w:t>
      </w:r>
    </w:p>
    <w:p w14:paraId="5F2AF74C"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w:t>
      </w:r>
    </w:p>
    <w:p w14:paraId="0E5E06B0"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TciParameterList</w:t>
      </w:r>
      <w:r w:rsidR="0062672B" w:rsidRPr="008A68B4">
        <w:rPr>
          <w:noProof w:val="0"/>
          <w:szCs w:val="16"/>
        </w:rPr>
        <w:t>Type</w:t>
      </w:r>
      <w:r w:rsidRPr="008A68B4">
        <w:rPr>
          <w:noProof w:val="0"/>
          <w:szCs w:val="16"/>
        </w:rPr>
        <w:t>* parameterList,</w:t>
      </w:r>
    </w:p>
    <w:p w14:paraId="48334CE1"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Value* returnValue)</w:t>
      </w:r>
    </w:p>
    <w:p w14:paraId="73191D64" w14:textId="77777777" w:rsidR="0071242C" w:rsidRPr="008A68B4" w:rsidRDefault="0071242C" w:rsidP="003F0691">
      <w:pPr>
        <w:pStyle w:val="PL"/>
        <w:keepNext/>
        <w:keepLines/>
        <w:rPr>
          <w:noProof w:val="0"/>
          <w:szCs w:val="16"/>
        </w:rPr>
      </w:pPr>
      <w:r w:rsidRPr="008A68B4">
        <w:rPr>
          <w:noProof w:val="0"/>
          <w:szCs w:val="16"/>
        </w:rPr>
        <w:t>TriStatus xtriRaise</w:t>
      </w:r>
    </w:p>
    <w:p w14:paraId="25897460"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TriComponentId* componentId,</w:t>
      </w:r>
    </w:p>
    <w:p w14:paraId="254241D8"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79E4D36E"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Value* sutAddress,</w:t>
      </w:r>
    </w:p>
    <w:p w14:paraId="5A902C9A"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w:t>
      </w:r>
    </w:p>
    <w:p w14:paraId="680C03B5"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9C2A88" w:rsidRPr="008A68B4">
        <w:rPr>
          <w:noProof w:val="0"/>
          <w:szCs w:val="16"/>
        </w:rPr>
        <w:t>Value</w:t>
      </w:r>
      <w:r w:rsidRPr="008A68B4">
        <w:rPr>
          <w:noProof w:val="0"/>
          <w:szCs w:val="16"/>
        </w:rPr>
        <w:t>* exception)</w:t>
      </w:r>
    </w:p>
    <w:p w14:paraId="2FF728F2" w14:textId="77777777" w:rsidR="0071242C" w:rsidRPr="008A68B4" w:rsidRDefault="0071242C" w:rsidP="003F0691">
      <w:pPr>
        <w:pStyle w:val="PL"/>
        <w:keepNext/>
        <w:keepLines/>
        <w:rPr>
          <w:noProof w:val="0"/>
          <w:szCs w:val="16"/>
        </w:rPr>
      </w:pPr>
      <w:r w:rsidRPr="008A68B4">
        <w:rPr>
          <w:noProof w:val="0"/>
          <w:szCs w:val="16"/>
        </w:rPr>
        <w:t>TriStatus xtriRaiseBC</w:t>
      </w:r>
    </w:p>
    <w:p w14:paraId="37EA9EDC"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TriComponentId* componentId,</w:t>
      </w:r>
    </w:p>
    <w:p w14:paraId="3EDD3AAF"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48212078"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w:t>
      </w:r>
    </w:p>
    <w:p w14:paraId="39E76DB7"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9C2A88" w:rsidRPr="008A68B4">
        <w:rPr>
          <w:noProof w:val="0"/>
          <w:szCs w:val="16"/>
        </w:rPr>
        <w:t>Value</w:t>
      </w:r>
      <w:r w:rsidRPr="008A68B4">
        <w:rPr>
          <w:noProof w:val="0"/>
          <w:szCs w:val="16"/>
        </w:rPr>
        <w:t>* exception)</w:t>
      </w:r>
    </w:p>
    <w:p w14:paraId="7E68E250" w14:textId="77777777" w:rsidR="0071242C" w:rsidRPr="008A68B4" w:rsidRDefault="0071242C" w:rsidP="003F0691">
      <w:pPr>
        <w:pStyle w:val="PL"/>
        <w:keepNext/>
        <w:keepLines/>
        <w:rPr>
          <w:noProof w:val="0"/>
          <w:szCs w:val="16"/>
        </w:rPr>
      </w:pPr>
      <w:r w:rsidRPr="008A68B4">
        <w:rPr>
          <w:noProof w:val="0"/>
          <w:szCs w:val="16"/>
        </w:rPr>
        <w:t>TriStatus xtriRaiseMC</w:t>
      </w:r>
    </w:p>
    <w:p w14:paraId="18BF194A"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TriComponentId* componentId,</w:t>
      </w:r>
    </w:p>
    <w:p w14:paraId="7639FA08"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2939F00E"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624657" w:rsidRPr="008A68B4">
        <w:rPr>
          <w:noProof w:val="0"/>
          <w:szCs w:val="16"/>
        </w:rPr>
        <w:t>TciValueList</w:t>
      </w:r>
      <w:r w:rsidRPr="008A68B4">
        <w:rPr>
          <w:noProof w:val="0"/>
          <w:szCs w:val="16"/>
        </w:rPr>
        <w:t>* sutAddresses,</w:t>
      </w:r>
    </w:p>
    <w:p w14:paraId="2EBB1956"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w:t>
      </w:r>
    </w:p>
    <w:p w14:paraId="5AC7C052"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9C2A88" w:rsidRPr="008A68B4">
        <w:rPr>
          <w:noProof w:val="0"/>
          <w:szCs w:val="16"/>
        </w:rPr>
        <w:t>Value</w:t>
      </w:r>
      <w:r w:rsidRPr="008A68B4">
        <w:rPr>
          <w:noProof w:val="0"/>
          <w:szCs w:val="16"/>
        </w:rPr>
        <w:t>* exception)</w:t>
      </w:r>
    </w:p>
    <w:p w14:paraId="46908A6A" w14:textId="77777777" w:rsidR="00104C03" w:rsidRPr="008A68B4" w:rsidRDefault="00104C03" w:rsidP="00104C03">
      <w:pPr>
        <w:pStyle w:val="PL"/>
        <w:rPr>
          <w:ins w:id="255" w:author="Tomáš Urban" w:date="2021-11-15T14:02:00Z"/>
          <w:noProof w:val="0"/>
          <w:szCs w:val="16"/>
        </w:rPr>
      </w:pPr>
      <w:ins w:id="256" w:author="Tomáš Urban" w:date="2021-11-15T14:02:00Z">
        <w:r w:rsidRPr="008A68B4">
          <w:rPr>
            <w:noProof w:val="0"/>
            <w:szCs w:val="16"/>
          </w:rPr>
          <w:t>TriStatus xtri</w:t>
        </w:r>
        <w:r>
          <w:rPr>
            <w:noProof w:val="0"/>
            <w:szCs w:val="16"/>
          </w:rPr>
          <w:t>SutActionParam</w:t>
        </w:r>
      </w:ins>
    </w:p>
    <w:p w14:paraId="321ACD6A" w14:textId="77777777" w:rsidR="00104C03" w:rsidRPr="008A68B4" w:rsidRDefault="00104C03" w:rsidP="00104C03">
      <w:pPr>
        <w:pStyle w:val="PL"/>
        <w:rPr>
          <w:ins w:id="257" w:author="Tomáš Urban" w:date="2021-11-15T14:02:00Z"/>
          <w:noProof w:val="0"/>
          <w:szCs w:val="16"/>
        </w:rPr>
      </w:pPr>
      <w:ins w:id="258" w:author="Tomáš Urban" w:date="2021-11-15T14:02:00Z">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TciParameterListType* parameterList)</w:t>
        </w:r>
      </w:ins>
    </w:p>
    <w:p w14:paraId="3C29FFF4" w14:textId="77777777" w:rsidR="0071242C" w:rsidRPr="008A68B4" w:rsidRDefault="0071242C" w:rsidP="003F0691">
      <w:pPr>
        <w:pStyle w:val="PL"/>
        <w:rPr>
          <w:noProof w:val="0"/>
          <w:szCs w:val="16"/>
        </w:rPr>
      </w:pPr>
      <w:proofErr w:type="gramStart"/>
      <w:r w:rsidRPr="008A68B4">
        <w:rPr>
          <w:noProof w:val="0"/>
          <w:szCs w:val="16"/>
        </w:rPr>
        <w:t>void</w:t>
      </w:r>
      <w:proofErr w:type="gramEnd"/>
      <w:r w:rsidRPr="008A68B4">
        <w:rPr>
          <w:noProof w:val="0"/>
          <w:szCs w:val="16"/>
        </w:rPr>
        <w:t xml:space="preserve"> xtriEnqueueCall</w:t>
      </w:r>
    </w:p>
    <w:p w14:paraId="324CF847"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4DDD7DF4"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B634FF" w:rsidRPr="008A68B4">
        <w:rPr>
          <w:noProof w:val="0"/>
          <w:szCs w:val="16"/>
        </w:rPr>
        <w:t>Object</w:t>
      </w:r>
      <w:r w:rsidRPr="008A68B4">
        <w:rPr>
          <w:noProof w:val="0"/>
          <w:szCs w:val="16"/>
        </w:rPr>
        <w:t>* sutAddress,</w:t>
      </w:r>
    </w:p>
    <w:p w14:paraId="4535E264"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TriComponentId* componentId,</w:t>
      </w:r>
    </w:p>
    <w:p w14:paraId="3F3AED9F"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w:t>
      </w:r>
    </w:p>
    <w:p w14:paraId="52BAB7B0"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TciParameterList</w:t>
      </w:r>
      <w:r w:rsidR="0062672B" w:rsidRPr="008A68B4">
        <w:rPr>
          <w:noProof w:val="0"/>
          <w:szCs w:val="16"/>
        </w:rPr>
        <w:t>Type</w:t>
      </w:r>
      <w:r w:rsidRPr="008A68B4">
        <w:rPr>
          <w:noProof w:val="0"/>
          <w:szCs w:val="16"/>
        </w:rPr>
        <w:t>* parameterList)</w:t>
      </w:r>
    </w:p>
    <w:p w14:paraId="6025CD5A" w14:textId="77777777" w:rsidR="0071242C" w:rsidRPr="008A68B4" w:rsidRDefault="0071242C" w:rsidP="003F0691">
      <w:pPr>
        <w:pStyle w:val="PL"/>
        <w:rPr>
          <w:noProof w:val="0"/>
          <w:szCs w:val="16"/>
        </w:rPr>
      </w:pPr>
      <w:proofErr w:type="gramStart"/>
      <w:r w:rsidRPr="008A68B4">
        <w:rPr>
          <w:noProof w:val="0"/>
          <w:szCs w:val="16"/>
        </w:rPr>
        <w:t>void</w:t>
      </w:r>
      <w:proofErr w:type="gramEnd"/>
      <w:r w:rsidRPr="008A68B4">
        <w:rPr>
          <w:noProof w:val="0"/>
          <w:szCs w:val="16"/>
        </w:rPr>
        <w:t xml:space="preserve"> xtriEnqueueReply</w:t>
      </w:r>
    </w:p>
    <w:p w14:paraId="2543DD8C"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37971442"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B634FF" w:rsidRPr="008A68B4">
        <w:rPr>
          <w:noProof w:val="0"/>
          <w:szCs w:val="16"/>
        </w:rPr>
        <w:t>Object</w:t>
      </w:r>
      <w:r w:rsidRPr="008A68B4">
        <w:rPr>
          <w:noProof w:val="0"/>
          <w:szCs w:val="16"/>
        </w:rPr>
        <w:t>* sutAddress,</w:t>
      </w:r>
    </w:p>
    <w:p w14:paraId="39F0FDFF" w14:textId="77777777" w:rsidR="0071242C" w:rsidRPr="008A68B4" w:rsidRDefault="0071242C" w:rsidP="003F0691">
      <w:pPr>
        <w:pStyle w:val="PL"/>
        <w:rPr>
          <w:noProof w:val="0"/>
          <w:szCs w:val="16"/>
        </w:rPr>
      </w:pPr>
      <w:r w:rsidRPr="008A68B4">
        <w:rPr>
          <w:noProof w:val="0"/>
          <w:szCs w:val="16"/>
        </w:rPr>
        <w:lastRenderedPageBreak/>
        <w:t xml:space="preserve"> </w:t>
      </w:r>
      <w:proofErr w:type="gramStart"/>
      <w:r w:rsidRPr="008A68B4">
        <w:rPr>
          <w:noProof w:val="0"/>
          <w:szCs w:val="16"/>
        </w:rPr>
        <w:t>const</w:t>
      </w:r>
      <w:proofErr w:type="gramEnd"/>
      <w:r w:rsidRPr="008A68B4">
        <w:rPr>
          <w:noProof w:val="0"/>
          <w:szCs w:val="16"/>
        </w:rPr>
        <w:t xml:space="preserve"> TriComponentId* componentId,</w:t>
      </w:r>
    </w:p>
    <w:p w14:paraId="6D4CE731"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w:t>
      </w:r>
    </w:p>
    <w:p w14:paraId="3A4E2E8C"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TciParameterList</w:t>
      </w:r>
      <w:r w:rsidR="0062672B" w:rsidRPr="008A68B4">
        <w:rPr>
          <w:noProof w:val="0"/>
          <w:szCs w:val="16"/>
        </w:rPr>
        <w:t>Type</w:t>
      </w:r>
      <w:r w:rsidRPr="008A68B4">
        <w:rPr>
          <w:noProof w:val="0"/>
          <w:szCs w:val="16"/>
        </w:rPr>
        <w:t>* parameterList,</w:t>
      </w:r>
    </w:p>
    <w:p w14:paraId="645C927D"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Value* returnValue)</w:t>
      </w:r>
    </w:p>
    <w:p w14:paraId="4E6CB940" w14:textId="77777777" w:rsidR="0071242C" w:rsidRPr="008A68B4" w:rsidRDefault="0071242C" w:rsidP="003F0691">
      <w:pPr>
        <w:pStyle w:val="PL"/>
        <w:keepNext/>
        <w:keepLines/>
        <w:rPr>
          <w:noProof w:val="0"/>
          <w:szCs w:val="16"/>
        </w:rPr>
      </w:pPr>
      <w:proofErr w:type="gramStart"/>
      <w:r w:rsidRPr="008A68B4">
        <w:rPr>
          <w:noProof w:val="0"/>
          <w:szCs w:val="16"/>
        </w:rPr>
        <w:t>void</w:t>
      </w:r>
      <w:proofErr w:type="gramEnd"/>
      <w:r w:rsidRPr="008A68B4">
        <w:rPr>
          <w:noProof w:val="0"/>
          <w:szCs w:val="16"/>
        </w:rPr>
        <w:t xml:space="preserve"> xtriEnqueueException</w:t>
      </w:r>
    </w:p>
    <w:p w14:paraId="3C0B9F0C"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TriPortId* tsiPortId,</w:t>
      </w:r>
    </w:p>
    <w:p w14:paraId="24E15E30"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B634FF" w:rsidRPr="008A68B4">
        <w:rPr>
          <w:noProof w:val="0"/>
          <w:szCs w:val="16"/>
        </w:rPr>
        <w:t>Object</w:t>
      </w:r>
      <w:r w:rsidRPr="008A68B4">
        <w:rPr>
          <w:noProof w:val="0"/>
          <w:szCs w:val="16"/>
        </w:rPr>
        <w:t>* sutAddress,</w:t>
      </w:r>
    </w:p>
    <w:p w14:paraId="74E70E35"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TriComponentId* componentId,</w:t>
      </w:r>
    </w:p>
    <w:p w14:paraId="5F18FEFD"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TriSignatureId* signatureId,</w:t>
      </w:r>
    </w:p>
    <w:p w14:paraId="5CFB13F0" w14:textId="77777777" w:rsidR="0071242C" w:rsidRPr="008A68B4" w:rsidRDefault="0071242C" w:rsidP="003F0691">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w:t>
      </w:r>
      <w:r w:rsidR="00CE0246" w:rsidRPr="008A68B4">
        <w:rPr>
          <w:noProof w:val="0"/>
          <w:szCs w:val="16"/>
        </w:rPr>
        <w:t>Object</w:t>
      </w:r>
      <w:r w:rsidRPr="008A68B4">
        <w:rPr>
          <w:noProof w:val="0"/>
          <w:szCs w:val="16"/>
        </w:rPr>
        <w:t>* exception)</w:t>
      </w:r>
    </w:p>
    <w:p w14:paraId="2738CAD6" w14:textId="77777777" w:rsidR="0071242C" w:rsidRPr="008A68B4" w:rsidRDefault="0071242C" w:rsidP="003F0691">
      <w:pPr>
        <w:pStyle w:val="PL"/>
        <w:rPr>
          <w:noProof w:val="0"/>
          <w:szCs w:val="16"/>
        </w:rPr>
      </w:pPr>
      <w:r w:rsidRPr="008A68B4">
        <w:rPr>
          <w:noProof w:val="0"/>
          <w:szCs w:val="16"/>
        </w:rPr>
        <w:t>TriStatus xtriExternalFunction</w:t>
      </w:r>
    </w:p>
    <w:p w14:paraId="48CA35C1" w14:textId="77777777" w:rsidR="0071242C" w:rsidRPr="008A68B4" w:rsidRDefault="0071242C" w:rsidP="003F0691">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TriFunctionId* functionId,</w:t>
      </w:r>
    </w:p>
    <w:p w14:paraId="107D07EE" w14:textId="77777777" w:rsidR="0071242C" w:rsidRPr="008A68B4" w:rsidRDefault="0071242C" w:rsidP="003F0691">
      <w:pPr>
        <w:pStyle w:val="PL"/>
        <w:rPr>
          <w:noProof w:val="0"/>
          <w:szCs w:val="16"/>
        </w:rPr>
      </w:pPr>
      <w:r w:rsidRPr="008A68B4">
        <w:rPr>
          <w:noProof w:val="0"/>
          <w:szCs w:val="16"/>
        </w:rPr>
        <w:t xml:space="preserve"> TciParameterList</w:t>
      </w:r>
      <w:r w:rsidR="0062672B" w:rsidRPr="008A68B4">
        <w:rPr>
          <w:noProof w:val="0"/>
          <w:szCs w:val="16"/>
        </w:rPr>
        <w:t>Type</w:t>
      </w:r>
      <w:r w:rsidRPr="008A68B4">
        <w:rPr>
          <w:noProof w:val="0"/>
          <w:szCs w:val="16"/>
        </w:rPr>
        <w:t>* parameterList,</w:t>
      </w:r>
    </w:p>
    <w:p w14:paraId="27A5EEA2" w14:textId="77777777" w:rsidR="0071242C" w:rsidRPr="008A68B4" w:rsidRDefault="0071242C" w:rsidP="003F0691">
      <w:pPr>
        <w:pStyle w:val="PL"/>
        <w:rPr>
          <w:noProof w:val="0"/>
          <w:szCs w:val="16"/>
        </w:rPr>
      </w:pPr>
      <w:r w:rsidRPr="008A68B4">
        <w:rPr>
          <w:noProof w:val="0"/>
          <w:szCs w:val="16"/>
        </w:rPr>
        <w:t xml:space="preserve"> Value* returnValue)</w:t>
      </w:r>
    </w:p>
    <w:p w14:paraId="23C08708" w14:textId="77777777" w:rsidR="009A544C" w:rsidRPr="008A68B4" w:rsidRDefault="009A544C" w:rsidP="009A544C">
      <w:pPr>
        <w:pStyle w:val="PL"/>
        <w:rPr>
          <w:noProof w:val="0"/>
          <w:szCs w:val="16"/>
        </w:rPr>
      </w:pPr>
      <w:r w:rsidRPr="008A68B4">
        <w:rPr>
          <w:noProof w:val="0"/>
          <w:szCs w:val="16"/>
        </w:rPr>
        <w:t>Value xtri</w:t>
      </w:r>
      <w:r w:rsidR="00057995" w:rsidRPr="008A68B4">
        <w:rPr>
          <w:noProof w:val="0"/>
          <w:szCs w:val="16"/>
        </w:rPr>
        <w:t>Convert</w:t>
      </w:r>
    </w:p>
    <w:p w14:paraId="2C091101" w14:textId="77777777" w:rsidR="009A544C" w:rsidRPr="008A68B4" w:rsidRDefault="009A544C" w:rsidP="009A544C">
      <w:pPr>
        <w:pStyle w:val="PL"/>
        <w:rPr>
          <w:noProof w:val="0"/>
          <w:szCs w:val="16"/>
        </w:rPr>
      </w:pPr>
      <w:r w:rsidRPr="008A68B4">
        <w:rPr>
          <w:noProof w:val="0"/>
          <w:szCs w:val="16"/>
        </w:rPr>
        <w:t xml:space="preserve"> (</w:t>
      </w:r>
      <w:proofErr w:type="gramStart"/>
      <w:r w:rsidR="00CC3BE6" w:rsidRPr="008A68B4">
        <w:rPr>
          <w:noProof w:val="0"/>
          <w:szCs w:val="16"/>
        </w:rPr>
        <w:t>const</w:t>
      </w:r>
      <w:proofErr w:type="gramEnd"/>
      <w:r w:rsidR="00CC3BE6" w:rsidRPr="008A68B4">
        <w:rPr>
          <w:noProof w:val="0"/>
          <w:szCs w:val="16"/>
        </w:rPr>
        <w:t xml:space="preserve"> </w:t>
      </w:r>
      <w:r w:rsidR="00B634FF" w:rsidRPr="008A68B4">
        <w:rPr>
          <w:noProof w:val="0"/>
          <w:szCs w:val="16"/>
        </w:rPr>
        <w:t>Object</w:t>
      </w:r>
      <w:r w:rsidRPr="008A68B4">
        <w:rPr>
          <w:noProof w:val="0"/>
          <w:szCs w:val="16"/>
        </w:rPr>
        <w:t xml:space="preserve">* value, </w:t>
      </w:r>
    </w:p>
    <w:p w14:paraId="72DE17B2" w14:textId="77777777" w:rsidR="009A544C" w:rsidRPr="008A68B4" w:rsidRDefault="009A544C" w:rsidP="009A544C">
      <w:pPr>
        <w:pStyle w:val="PL"/>
        <w:rPr>
          <w:noProof w:val="0"/>
          <w:szCs w:val="16"/>
        </w:rPr>
      </w:pPr>
      <w:r w:rsidRPr="008A68B4">
        <w:rPr>
          <w:noProof w:val="0"/>
          <w:szCs w:val="16"/>
        </w:rPr>
        <w:t xml:space="preserve"> </w:t>
      </w:r>
      <w:proofErr w:type="gramStart"/>
      <w:r w:rsidR="00CC3BE6" w:rsidRPr="008A68B4">
        <w:rPr>
          <w:noProof w:val="0"/>
          <w:szCs w:val="16"/>
        </w:rPr>
        <w:t>const</w:t>
      </w:r>
      <w:proofErr w:type="gramEnd"/>
      <w:r w:rsidR="00CC3BE6" w:rsidRPr="008A68B4">
        <w:rPr>
          <w:noProof w:val="0"/>
          <w:szCs w:val="16"/>
        </w:rPr>
        <w:t xml:space="preserve"> </w:t>
      </w:r>
      <w:r w:rsidRPr="008A68B4">
        <w:rPr>
          <w:noProof w:val="0"/>
          <w:szCs w:val="16"/>
        </w:rPr>
        <w:t xml:space="preserve">Type* </w:t>
      </w:r>
      <w:r w:rsidR="00001597" w:rsidRPr="008A68B4">
        <w:rPr>
          <w:noProof w:val="0"/>
          <w:szCs w:val="16"/>
        </w:rPr>
        <w:t>typeHypothesis</w:t>
      </w:r>
      <w:r w:rsidRPr="008A68B4">
        <w:rPr>
          <w:noProof w:val="0"/>
          <w:szCs w:val="16"/>
        </w:rPr>
        <w:t>)</w:t>
      </w:r>
    </w:p>
    <w:p w14:paraId="4D3FFAAE" w14:textId="77777777" w:rsidR="002011E8" w:rsidRPr="008A68B4" w:rsidRDefault="002011E8" w:rsidP="0081397E">
      <w:pPr>
        <w:pStyle w:val="PL"/>
        <w:rPr>
          <w:noProof w:val="0"/>
          <w:szCs w:val="16"/>
        </w:rPr>
      </w:pPr>
      <w:r w:rsidRPr="008A68B4">
        <w:rPr>
          <w:noProof w:val="0"/>
          <w:szCs w:val="16"/>
        </w:rPr>
        <w:t xml:space="preserve">TFloat </w:t>
      </w:r>
      <w:proofErr w:type="gramStart"/>
      <w:r w:rsidRPr="008A68B4">
        <w:rPr>
          <w:noProof w:val="0"/>
          <w:szCs w:val="16"/>
        </w:rPr>
        <w:t>xtriRnd(</w:t>
      </w:r>
      <w:proofErr w:type="gramEnd"/>
      <w:r w:rsidRPr="008A68B4">
        <w:rPr>
          <w:noProof w:val="0"/>
          <w:szCs w:val="16"/>
        </w:rPr>
        <w:t>TriComponentId *componentId, TFloat* seed)</w:t>
      </w:r>
    </w:p>
    <w:p w14:paraId="2A80B828" w14:textId="77777777" w:rsidR="0081397E" w:rsidRPr="008A68B4" w:rsidRDefault="0081397E" w:rsidP="0081397E">
      <w:pPr>
        <w:pStyle w:val="PL"/>
        <w:rPr>
          <w:noProof w:val="0"/>
          <w:szCs w:val="16"/>
        </w:rPr>
      </w:pPr>
      <w:proofErr w:type="gramStart"/>
      <w:r w:rsidRPr="008A68B4">
        <w:rPr>
          <w:noProof w:val="0"/>
          <w:szCs w:val="16"/>
        </w:rPr>
        <w:t>void</w:t>
      </w:r>
      <w:proofErr w:type="gramEnd"/>
      <w:r w:rsidRPr="008A68B4">
        <w:rPr>
          <w:noProof w:val="0"/>
          <w:szCs w:val="16"/>
        </w:rPr>
        <w:t xml:space="preserve"> xtriPAErrorReq</w:t>
      </w:r>
    </w:p>
    <w:p w14:paraId="2725B34B" w14:textId="77777777" w:rsidR="0081397E" w:rsidRPr="008A68B4" w:rsidRDefault="0081397E" w:rsidP="0081397E">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char* message,</w:t>
      </w:r>
    </w:p>
    <w:p w14:paraId="6C5C1923" w14:textId="77777777" w:rsidR="0081397E" w:rsidRPr="008A68B4" w:rsidRDefault="0081397E" w:rsidP="0081397E">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Object* cause)</w:t>
      </w:r>
    </w:p>
    <w:p w14:paraId="243D4C34" w14:textId="77777777" w:rsidR="0081397E" w:rsidRPr="008A68B4" w:rsidRDefault="0081397E" w:rsidP="0081397E">
      <w:pPr>
        <w:pStyle w:val="PL"/>
        <w:rPr>
          <w:noProof w:val="0"/>
          <w:szCs w:val="16"/>
        </w:rPr>
      </w:pPr>
      <w:proofErr w:type="gramStart"/>
      <w:r w:rsidRPr="008A68B4">
        <w:rPr>
          <w:noProof w:val="0"/>
          <w:szCs w:val="16"/>
        </w:rPr>
        <w:t>void</w:t>
      </w:r>
      <w:proofErr w:type="gramEnd"/>
      <w:r w:rsidRPr="008A68B4">
        <w:rPr>
          <w:noProof w:val="0"/>
          <w:szCs w:val="16"/>
        </w:rPr>
        <w:t xml:space="preserve"> xtriSAErrorReq</w:t>
      </w:r>
    </w:p>
    <w:p w14:paraId="5EA11D5D" w14:textId="77777777" w:rsidR="0081397E" w:rsidRPr="008A68B4" w:rsidRDefault="0081397E" w:rsidP="0081397E">
      <w:pPr>
        <w:pStyle w:val="PL"/>
        <w:keepNext/>
        <w:keepLines/>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char* message,</w:t>
      </w:r>
    </w:p>
    <w:p w14:paraId="65F054A5" w14:textId="77777777" w:rsidR="0081397E" w:rsidRPr="008A68B4" w:rsidRDefault="0081397E" w:rsidP="0081397E">
      <w:pPr>
        <w:pStyle w:val="PL"/>
        <w:rPr>
          <w:noProof w:val="0"/>
          <w:szCs w:val="16"/>
        </w:rPr>
      </w:pPr>
      <w:r w:rsidRPr="008A68B4">
        <w:rPr>
          <w:noProof w:val="0"/>
          <w:szCs w:val="16"/>
        </w:rPr>
        <w:t xml:space="preserve">  </w:t>
      </w:r>
      <w:proofErr w:type="gramStart"/>
      <w:r w:rsidRPr="008A68B4">
        <w:rPr>
          <w:noProof w:val="0"/>
          <w:szCs w:val="16"/>
        </w:rPr>
        <w:t>const</w:t>
      </w:r>
      <w:proofErr w:type="gramEnd"/>
      <w:r w:rsidRPr="008A68B4">
        <w:rPr>
          <w:noProof w:val="0"/>
          <w:szCs w:val="16"/>
        </w:rPr>
        <w:t xml:space="preserve"> Object* cause)</w:t>
      </w:r>
    </w:p>
    <w:p w14:paraId="4FEC324E" w14:textId="77777777" w:rsidR="009F3868" w:rsidRPr="008A68B4" w:rsidRDefault="009F3868" w:rsidP="009F3868">
      <w:pPr>
        <w:pStyle w:val="PL"/>
        <w:rPr>
          <w:noProof w:val="0"/>
        </w:rPr>
      </w:pPr>
      <w:r w:rsidRPr="008A68B4">
        <w:rPr>
          <w:noProof w:val="0"/>
        </w:rPr>
        <w:t xml:space="preserve">TriMessage * </w:t>
      </w:r>
      <w:proofErr w:type="gramStart"/>
      <w:r w:rsidRPr="008A68B4">
        <w:rPr>
          <w:noProof w:val="0"/>
        </w:rPr>
        <w:t>xtriDisplay(</w:t>
      </w:r>
      <w:proofErr w:type="gramEnd"/>
      <w:r w:rsidRPr="008A68B4">
        <w:rPr>
          <w:noProof w:val="0"/>
        </w:rPr>
        <w:t xml:space="preserve">TriComponentId * componentId, TriPortId * tsiPortId, </w:t>
      </w:r>
    </w:p>
    <w:p w14:paraId="3352B78C" w14:textId="77777777" w:rsidR="00D3702D" w:rsidRPr="008A68B4" w:rsidRDefault="009F3868" w:rsidP="009F3868">
      <w:pPr>
        <w:pStyle w:val="PL"/>
        <w:rPr>
          <w:noProof w:val="0"/>
          <w:sz w:val="18"/>
          <w:szCs w:val="18"/>
        </w:rPr>
      </w:pPr>
      <w:r w:rsidRPr="008A68B4">
        <w:rPr>
          <w:noProof w:val="0"/>
        </w:rPr>
        <w:tab/>
        <w:t>Value dataToDisplay)</w:t>
      </w:r>
    </w:p>
    <w:p w14:paraId="07584E34" w14:textId="77777777" w:rsidR="003F0691" w:rsidRPr="008A68B4" w:rsidRDefault="008C7169" w:rsidP="00370C97">
      <w:pPr>
        <w:pStyle w:val="Heading2"/>
      </w:pPr>
      <w:bookmarkStart w:id="259" w:name="_Toc87877517"/>
      <w:r w:rsidRPr="008A68B4">
        <w:t>7</w:t>
      </w:r>
      <w:r w:rsidR="003F0691" w:rsidRPr="008A68B4">
        <w:t>.</w:t>
      </w:r>
      <w:r w:rsidR="00663037" w:rsidRPr="008A68B4">
        <w:t>9</w:t>
      </w:r>
      <w:r w:rsidR="003F0691" w:rsidRPr="008A68B4">
        <w:tab/>
        <w:t xml:space="preserve">Changes to </w:t>
      </w:r>
      <w:r w:rsidR="000C292A" w:rsidRPr="008A68B4">
        <w:t xml:space="preserve">clause </w:t>
      </w:r>
      <w:r w:rsidR="00B50867" w:rsidRPr="008A68B4">
        <w:t>8</w:t>
      </w:r>
      <w:r w:rsidR="00813F9E" w:rsidRPr="008A68B4">
        <w:t xml:space="preserve"> of ETSI ES 201 873-5,</w:t>
      </w:r>
      <w:r w:rsidR="003F0691" w:rsidRPr="008A68B4">
        <w:t xml:space="preserve"> C++ language mapping</w:t>
      </w:r>
      <w:bookmarkEnd w:id="259"/>
    </w:p>
    <w:p w14:paraId="61BCDA49" w14:textId="63D3C8B0" w:rsidR="00490BD1" w:rsidRPr="008A68B4" w:rsidRDefault="00490BD1" w:rsidP="00490BD1">
      <w:proofErr w:type="gramStart"/>
      <w:r w:rsidRPr="008A68B4">
        <w:t xml:space="preserve">Addition of </w:t>
      </w:r>
      <w:r w:rsidR="00A7430B" w:rsidRPr="008A68B4">
        <w:t>the following</w:t>
      </w:r>
      <w:r w:rsidRPr="008A68B4">
        <w:t xml:space="preserve"> clause in </w:t>
      </w:r>
      <w:r w:rsidR="00A7430B" w:rsidRPr="008A68B4">
        <w:t xml:space="preserve">clause </w:t>
      </w:r>
      <w:r w:rsidRPr="008A68B4">
        <w:t>8.5 Type mapping</w:t>
      </w:r>
      <w:r w:rsidR="00D3702D" w:rsidRPr="008A68B4">
        <w:t>.</w:t>
      </w:r>
      <w:proofErr w:type="gramEnd"/>
    </w:p>
    <w:p w14:paraId="250F019B" w14:textId="77777777" w:rsidR="00390C9C" w:rsidRPr="008A68B4" w:rsidRDefault="00390C9C" w:rsidP="004A3AE0">
      <w:pPr>
        <w:pStyle w:val="H6"/>
      </w:pPr>
      <w:r w:rsidRPr="008A68B4">
        <w:t>8.5.3</w:t>
      </w:r>
      <w:r w:rsidRPr="008A68B4">
        <w:tab/>
        <w:t>Any type mapping</w:t>
      </w:r>
    </w:p>
    <w:p w14:paraId="4BBD5E0A" w14:textId="77777777" w:rsidR="00390C9C" w:rsidRPr="008A68B4" w:rsidRDefault="00390C9C" w:rsidP="00390C9C">
      <w:r w:rsidRPr="008A68B4">
        <w:t>The IDL any type is represented by struct type of type tag and value:</w:t>
      </w:r>
    </w:p>
    <w:p w14:paraId="3ACD9175" w14:textId="77777777" w:rsidR="00546AD7" w:rsidRPr="008A68B4" w:rsidRDefault="00390C9C" w:rsidP="00D3702D">
      <w:pPr>
        <w:pStyle w:val="PL"/>
        <w:keepLines/>
        <w:ind w:left="284"/>
        <w:rPr>
          <w:noProof w:val="0"/>
        </w:rPr>
      </w:pPr>
      <w:proofErr w:type="gramStart"/>
      <w:r w:rsidRPr="008A68B4">
        <w:rPr>
          <w:noProof w:val="0"/>
        </w:rPr>
        <w:t>typedef</w:t>
      </w:r>
      <w:proofErr w:type="gramEnd"/>
      <w:r w:rsidRPr="008A68B4">
        <w:rPr>
          <w:noProof w:val="0"/>
        </w:rPr>
        <w:t xml:space="preserve"> enum {</w:t>
      </w:r>
      <w:r w:rsidRPr="008A68B4">
        <w:rPr>
          <w:noProof w:val="0"/>
        </w:rPr>
        <w:br/>
        <w:t>  e_char</w:t>
      </w:r>
      <w:r w:rsidR="004558FA" w:rsidRPr="008A68B4">
        <w:rPr>
          <w:noProof w:val="0"/>
        </w:rPr>
        <w:t xml:space="preserve"> = 1</w:t>
      </w:r>
      <w:r w:rsidRPr="008A68B4">
        <w:rPr>
          <w:noProof w:val="0"/>
        </w:rPr>
        <w:t xml:space="preserve">,   </w:t>
      </w:r>
      <w:r w:rsidRPr="008A68B4">
        <w:rPr>
          <w:noProof w:val="0"/>
        </w:rPr>
        <w:tab/>
      </w:r>
      <w:r w:rsidRPr="008A68B4">
        <w:rPr>
          <w:noProof w:val="0"/>
        </w:rPr>
        <w:tab/>
      </w:r>
      <w:r w:rsidRPr="008A68B4">
        <w:rPr>
          <w:noProof w:val="0"/>
        </w:rPr>
        <w:tab/>
      </w:r>
      <w:r w:rsidRPr="008A68B4">
        <w:rPr>
          <w:noProof w:val="0"/>
        </w:rPr>
        <w:tab/>
      </w:r>
      <w:r w:rsidRPr="008A68B4">
        <w:rPr>
          <w:noProof w:val="0"/>
        </w:rPr>
        <w:tab/>
        <w:t>// character</w:t>
      </w:r>
      <w:r w:rsidRPr="008A68B4">
        <w:rPr>
          <w:noProof w:val="0"/>
        </w:rPr>
        <w:br/>
      </w:r>
      <w:r w:rsidR="00546AD7" w:rsidRPr="008A68B4">
        <w:rPr>
          <w:noProof w:val="0"/>
        </w:rPr>
        <w:t>  e_unsigned_char</w:t>
      </w:r>
      <w:r w:rsidR="004558FA" w:rsidRPr="008A68B4">
        <w:rPr>
          <w:noProof w:val="0"/>
        </w:rPr>
        <w:t xml:space="preserve"> = 2</w:t>
      </w:r>
      <w:r w:rsidR="00546AD7" w:rsidRPr="008A68B4">
        <w:rPr>
          <w:noProof w:val="0"/>
        </w:rPr>
        <w:t>,</w:t>
      </w:r>
      <w:r w:rsidR="00546AD7" w:rsidRPr="008A68B4">
        <w:rPr>
          <w:noProof w:val="0"/>
        </w:rPr>
        <w:tab/>
      </w:r>
      <w:r w:rsidR="00546AD7" w:rsidRPr="008A68B4">
        <w:rPr>
          <w:noProof w:val="0"/>
        </w:rPr>
        <w:tab/>
      </w:r>
      <w:r w:rsidR="00546AD7" w:rsidRPr="008A68B4">
        <w:rPr>
          <w:noProof w:val="0"/>
        </w:rPr>
        <w:tab/>
        <w:t>// unsigned char</w:t>
      </w:r>
      <w:r w:rsidR="00546AD7" w:rsidRPr="008A68B4">
        <w:rPr>
          <w:noProof w:val="0"/>
        </w:rPr>
        <w:br/>
        <w:t>  e_signed_char</w:t>
      </w:r>
      <w:r w:rsidR="004558FA" w:rsidRPr="008A68B4">
        <w:rPr>
          <w:noProof w:val="0"/>
        </w:rPr>
        <w:t xml:space="preserve"> = 3</w:t>
      </w:r>
      <w:r w:rsidR="00546AD7" w:rsidRPr="008A68B4">
        <w:rPr>
          <w:noProof w:val="0"/>
        </w:rPr>
        <w:t xml:space="preserve">, </w:t>
      </w:r>
      <w:r w:rsidR="00546AD7" w:rsidRPr="008A68B4">
        <w:rPr>
          <w:noProof w:val="0"/>
        </w:rPr>
        <w:tab/>
      </w:r>
      <w:r w:rsidR="00546AD7" w:rsidRPr="008A68B4">
        <w:rPr>
          <w:noProof w:val="0"/>
        </w:rPr>
        <w:tab/>
      </w:r>
      <w:r w:rsidR="00546AD7" w:rsidRPr="008A68B4">
        <w:rPr>
          <w:noProof w:val="0"/>
        </w:rPr>
        <w:tab/>
      </w:r>
      <w:r w:rsidR="00546AD7" w:rsidRPr="008A68B4">
        <w:rPr>
          <w:noProof w:val="0"/>
        </w:rPr>
        <w:tab/>
        <w:t>// signed char</w:t>
      </w:r>
    </w:p>
    <w:p w14:paraId="7B51F796" w14:textId="77777777" w:rsidR="00546AD7" w:rsidRPr="008A68B4" w:rsidRDefault="00546AD7" w:rsidP="00D3702D">
      <w:pPr>
        <w:pStyle w:val="PL"/>
        <w:keepLines/>
        <w:ind w:left="284"/>
        <w:rPr>
          <w:noProof w:val="0"/>
        </w:rPr>
      </w:pPr>
    </w:p>
    <w:p w14:paraId="12943DA4" w14:textId="77777777" w:rsidR="00390C9C" w:rsidRPr="008A68B4" w:rsidRDefault="00390C9C" w:rsidP="00D3702D">
      <w:pPr>
        <w:pStyle w:val="PL"/>
        <w:keepLines/>
        <w:ind w:left="284"/>
        <w:rPr>
          <w:noProof w:val="0"/>
        </w:rPr>
      </w:pPr>
      <w:r w:rsidRPr="008A68B4">
        <w:rPr>
          <w:noProof w:val="0"/>
        </w:rPr>
        <w:t>  e_short</w:t>
      </w:r>
      <w:r w:rsidR="004558FA" w:rsidRPr="008A68B4">
        <w:rPr>
          <w:noProof w:val="0"/>
        </w:rPr>
        <w:t xml:space="preserve"> = 4</w:t>
      </w:r>
      <w:r w:rsidRPr="008A68B4">
        <w:rPr>
          <w:noProof w:val="0"/>
        </w:rPr>
        <w:t xml:space="preserve">,  </w:t>
      </w:r>
      <w:r w:rsidRPr="008A68B4">
        <w:rPr>
          <w:noProof w:val="0"/>
        </w:rPr>
        <w:tab/>
      </w:r>
      <w:r w:rsidRPr="008A68B4">
        <w:rPr>
          <w:noProof w:val="0"/>
        </w:rPr>
        <w:tab/>
      </w:r>
      <w:r w:rsidRPr="008A68B4">
        <w:rPr>
          <w:noProof w:val="0"/>
        </w:rPr>
        <w:tab/>
      </w:r>
      <w:r w:rsidRPr="008A68B4">
        <w:rPr>
          <w:noProof w:val="0"/>
        </w:rPr>
        <w:tab/>
      </w:r>
      <w:r w:rsidRPr="008A68B4">
        <w:rPr>
          <w:noProof w:val="0"/>
        </w:rPr>
        <w:tab/>
        <w:t>// short signed integer</w:t>
      </w:r>
      <w:r w:rsidRPr="008A68B4">
        <w:rPr>
          <w:noProof w:val="0"/>
        </w:rPr>
        <w:br/>
        <w:t>  e_short_int</w:t>
      </w:r>
      <w:r w:rsidR="004558FA" w:rsidRPr="008A68B4">
        <w:rPr>
          <w:noProof w:val="0"/>
        </w:rPr>
        <w:t xml:space="preserve"> = 5</w:t>
      </w:r>
      <w:r w:rsidRPr="008A68B4">
        <w:rPr>
          <w:noProof w:val="0"/>
        </w:rPr>
        <w:t xml:space="preserve">,  </w:t>
      </w:r>
      <w:r w:rsidRPr="008A68B4">
        <w:rPr>
          <w:noProof w:val="0"/>
        </w:rPr>
        <w:tab/>
      </w:r>
      <w:r w:rsidRPr="008A68B4">
        <w:rPr>
          <w:noProof w:val="0"/>
        </w:rPr>
        <w:tab/>
      </w:r>
      <w:r w:rsidRPr="008A68B4">
        <w:rPr>
          <w:noProof w:val="0"/>
        </w:rPr>
        <w:tab/>
      </w:r>
      <w:r w:rsidRPr="008A68B4">
        <w:rPr>
          <w:noProof w:val="0"/>
        </w:rPr>
        <w:tab/>
        <w:t>// short signed integer</w:t>
      </w:r>
      <w:r w:rsidRPr="008A68B4">
        <w:rPr>
          <w:noProof w:val="0"/>
        </w:rPr>
        <w:br/>
        <w:t>  e_signed_short</w:t>
      </w:r>
      <w:r w:rsidR="004558FA" w:rsidRPr="008A68B4">
        <w:rPr>
          <w:noProof w:val="0"/>
        </w:rPr>
        <w:t xml:space="preserve"> = 6</w:t>
      </w:r>
      <w:r w:rsidRPr="008A68B4">
        <w:rPr>
          <w:noProof w:val="0"/>
        </w:rPr>
        <w:t xml:space="preserve">,  </w:t>
      </w:r>
      <w:r w:rsidRPr="008A68B4">
        <w:rPr>
          <w:noProof w:val="0"/>
        </w:rPr>
        <w:tab/>
      </w:r>
      <w:r w:rsidRPr="008A68B4">
        <w:rPr>
          <w:noProof w:val="0"/>
        </w:rPr>
        <w:tab/>
      </w:r>
      <w:r w:rsidRPr="008A68B4">
        <w:rPr>
          <w:noProof w:val="0"/>
        </w:rPr>
        <w:tab/>
        <w:t>// short signed integer</w:t>
      </w:r>
      <w:r w:rsidRPr="008A68B4">
        <w:rPr>
          <w:noProof w:val="0"/>
        </w:rPr>
        <w:br/>
        <w:t>  e_signed_short_int</w:t>
      </w:r>
      <w:r w:rsidR="004558FA" w:rsidRPr="008A68B4">
        <w:rPr>
          <w:noProof w:val="0"/>
        </w:rPr>
        <w:t xml:space="preserve"> = 7</w:t>
      </w:r>
      <w:r w:rsidRPr="008A68B4">
        <w:rPr>
          <w:noProof w:val="0"/>
        </w:rPr>
        <w:t>,</w:t>
      </w:r>
      <w:r w:rsidRPr="008A68B4">
        <w:rPr>
          <w:noProof w:val="0"/>
        </w:rPr>
        <w:tab/>
        <w:t xml:space="preserve">  </w:t>
      </w:r>
      <w:r w:rsidRPr="008A68B4">
        <w:rPr>
          <w:noProof w:val="0"/>
        </w:rPr>
        <w:tab/>
      </w:r>
      <w:r w:rsidRPr="008A68B4">
        <w:rPr>
          <w:noProof w:val="0"/>
        </w:rPr>
        <w:tab/>
        <w:t>// short signed integer</w:t>
      </w:r>
    </w:p>
    <w:p w14:paraId="5C0D71B3" w14:textId="77777777" w:rsidR="00546AD7" w:rsidRPr="008A68B4" w:rsidRDefault="00546AD7" w:rsidP="00D3702D">
      <w:pPr>
        <w:pStyle w:val="PL"/>
        <w:keepLines/>
        <w:ind w:left="284"/>
        <w:rPr>
          <w:noProof w:val="0"/>
        </w:rPr>
      </w:pPr>
      <w:r w:rsidRPr="008A68B4">
        <w:rPr>
          <w:noProof w:val="0"/>
        </w:rPr>
        <w:t xml:space="preserve">  e_unsigned_short</w:t>
      </w:r>
      <w:r w:rsidR="004558FA" w:rsidRPr="008A68B4">
        <w:rPr>
          <w:noProof w:val="0"/>
        </w:rPr>
        <w:t xml:space="preserve"> = 8</w:t>
      </w:r>
      <w:r w:rsidRPr="008A68B4">
        <w:rPr>
          <w:noProof w:val="0"/>
        </w:rPr>
        <w:t xml:space="preserve">,   </w:t>
      </w:r>
      <w:r w:rsidRPr="008A68B4">
        <w:rPr>
          <w:noProof w:val="0"/>
        </w:rPr>
        <w:tab/>
      </w:r>
      <w:r w:rsidRPr="008A68B4">
        <w:rPr>
          <w:noProof w:val="0"/>
        </w:rPr>
        <w:tab/>
        <w:t>// unsigned short</w:t>
      </w:r>
      <w:r w:rsidRPr="008A68B4">
        <w:rPr>
          <w:noProof w:val="0"/>
        </w:rPr>
        <w:br/>
        <w:t xml:space="preserve">  e_unsigned_short_int</w:t>
      </w:r>
      <w:r w:rsidR="004558FA" w:rsidRPr="008A68B4">
        <w:rPr>
          <w:noProof w:val="0"/>
        </w:rPr>
        <w:t xml:space="preserve"> = 9</w:t>
      </w:r>
      <w:r w:rsidRPr="008A68B4">
        <w:rPr>
          <w:noProof w:val="0"/>
        </w:rPr>
        <w:t>,</w:t>
      </w:r>
      <w:r w:rsidRPr="008A68B4">
        <w:rPr>
          <w:noProof w:val="0"/>
        </w:rPr>
        <w:tab/>
      </w:r>
      <w:r w:rsidRPr="008A68B4">
        <w:rPr>
          <w:noProof w:val="0"/>
        </w:rPr>
        <w:tab/>
        <w:t>// unsigned short integer</w:t>
      </w:r>
      <w:r w:rsidRPr="008A68B4">
        <w:rPr>
          <w:noProof w:val="0"/>
        </w:rPr>
        <w:br/>
      </w:r>
    </w:p>
    <w:p w14:paraId="0ACFD7EB" w14:textId="77777777" w:rsidR="00390C9C" w:rsidRPr="008A68B4" w:rsidRDefault="00390C9C" w:rsidP="00D3702D">
      <w:pPr>
        <w:pStyle w:val="PL"/>
        <w:keepLines/>
        <w:ind w:left="284"/>
        <w:rPr>
          <w:noProof w:val="0"/>
        </w:rPr>
      </w:pPr>
      <w:r w:rsidRPr="008A68B4">
        <w:rPr>
          <w:noProof w:val="0"/>
        </w:rPr>
        <w:t>  e_int</w:t>
      </w:r>
      <w:r w:rsidR="004558FA" w:rsidRPr="008A68B4">
        <w:rPr>
          <w:noProof w:val="0"/>
        </w:rPr>
        <w:t xml:space="preserve"> = 10</w:t>
      </w:r>
      <w:r w:rsidRPr="008A68B4">
        <w:rPr>
          <w:noProof w:val="0"/>
        </w:rPr>
        <w:t xml:space="preserve">,    </w:t>
      </w:r>
      <w:r w:rsidRPr="008A68B4">
        <w:rPr>
          <w:noProof w:val="0"/>
        </w:rPr>
        <w:tab/>
      </w:r>
      <w:r w:rsidRPr="008A68B4">
        <w:rPr>
          <w:noProof w:val="0"/>
        </w:rPr>
        <w:tab/>
      </w:r>
      <w:r w:rsidRPr="008A68B4">
        <w:rPr>
          <w:noProof w:val="0"/>
        </w:rPr>
        <w:tab/>
      </w:r>
      <w:r w:rsidRPr="008A68B4">
        <w:rPr>
          <w:noProof w:val="0"/>
        </w:rPr>
        <w:tab/>
      </w:r>
      <w:r w:rsidRPr="008A68B4">
        <w:rPr>
          <w:noProof w:val="0"/>
        </w:rPr>
        <w:tab/>
        <w:t>// integer</w:t>
      </w:r>
    </w:p>
    <w:p w14:paraId="629AF775" w14:textId="77777777" w:rsidR="00390C9C" w:rsidRPr="008A68B4" w:rsidRDefault="00390C9C" w:rsidP="00D3702D">
      <w:pPr>
        <w:pStyle w:val="PL"/>
        <w:keepLines/>
        <w:ind w:left="284"/>
        <w:rPr>
          <w:noProof w:val="0"/>
        </w:rPr>
      </w:pPr>
      <w:r w:rsidRPr="008A68B4">
        <w:rPr>
          <w:noProof w:val="0"/>
        </w:rPr>
        <w:t>  e_signed_int</w:t>
      </w:r>
      <w:r w:rsidR="004558FA" w:rsidRPr="008A68B4">
        <w:rPr>
          <w:noProof w:val="0"/>
        </w:rPr>
        <w:t xml:space="preserve"> = 11</w:t>
      </w:r>
      <w:r w:rsidRPr="008A68B4">
        <w:rPr>
          <w:noProof w:val="0"/>
        </w:rPr>
        <w:t xml:space="preserve">,    </w:t>
      </w:r>
      <w:r w:rsidRPr="008A68B4">
        <w:rPr>
          <w:noProof w:val="0"/>
        </w:rPr>
        <w:tab/>
      </w:r>
      <w:r w:rsidRPr="008A68B4">
        <w:rPr>
          <w:noProof w:val="0"/>
        </w:rPr>
        <w:tab/>
      </w:r>
      <w:r w:rsidRPr="008A68B4">
        <w:rPr>
          <w:noProof w:val="0"/>
        </w:rPr>
        <w:tab/>
        <w:t xml:space="preserve">// </w:t>
      </w:r>
      <w:r w:rsidR="00546AD7" w:rsidRPr="008A68B4">
        <w:rPr>
          <w:noProof w:val="0"/>
        </w:rPr>
        <w:t xml:space="preserve">signed </w:t>
      </w:r>
      <w:r w:rsidRPr="008A68B4">
        <w:rPr>
          <w:noProof w:val="0"/>
        </w:rPr>
        <w:t>integer</w:t>
      </w:r>
    </w:p>
    <w:p w14:paraId="6E144055" w14:textId="77777777" w:rsidR="00546AD7" w:rsidRPr="008A68B4" w:rsidRDefault="00546AD7" w:rsidP="00D3702D">
      <w:pPr>
        <w:pStyle w:val="PL"/>
        <w:keepLines/>
        <w:ind w:left="284"/>
        <w:rPr>
          <w:noProof w:val="0"/>
        </w:rPr>
      </w:pPr>
      <w:r w:rsidRPr="008A68B4">
        <w:rPr>
          <w:noProof w:val="0"/>
        </w:rPr>
        <w:t xml:space="preserve">  e_unsigned</w:t>
      </w:r>
      <w:r w:rsidR="004558FA" w:rsidRPr="008A68B4">
        <w:rPr>
          <w:noProof w:val="0"/>
        </w:rPr>
        <w:t xml:space="preserve"> = 12</w:t>
      </w:r>
      <w:r w:rsidRPr="008A68B4">
        <w:rPr>
          <w:noProof w:val="0"/>
        </w:rPr>
        <w:t xml:space="preserve">,   </w:t>
      </w:r>
      <w:r w:rsidRPr="008A68B4">
        <w:rPr>
          <w:noProof w:val="0"/>
        </w:rPr>
        <w:tab/>
      </w:r>
      <w:r w:rsidRPr="008A68B4">
        <w:rPr>
          <w:noProof w:val="0"/>
        </w:rPr>
        <w:tab/>
      </w:r>
      <w:r w:rsidRPr="008A68B4">
        <w:rPr>
          <w:noProof w:val="0"/>
        </w:rPr>
        <w:tab/>
      </w:r>
      <w:r w:rsidRPr="008A68B4">
        <w:rPr>
          <w:noProof w:val="0"/>
        </w:rPr>
        <w:tab/>
        <w:t xml:space="preserve">// unsigned </w:t>
      </w:r>
      <w:r w:rsidRPr="008A68B4">
        <w:rPr>
          <w:noProof w:val="0"/>
        </w:rPr>
        <w:br/>
        <w:t xml:space="preserve">  e_unsigned_int</w:t>
      </w:r>
      <w:r w:rsidR="004558FA" w:rsidRPr="008A68B4">
        <w:rPr>
          <w:noProof w:val="0"/>
        </w:rPr>
        <w:t xml:space="preserve"> = 13</w:t>
      </w:r>
      <w:r w:rsidRPr="008A68B4">
        <w:rPr>
          <w:noProof w:val="0"/>
        </w:rPr>
        <w:t>,</w:t>
      </w:r>
      <w:r w:rsidRPr="008A68B4">
        <w:rPr>
          <w:noProof w:val="0"/>
        </w:rPr>
        <w:tab/>
      </w:r>
      <w:r w:rsidRPr="008A68B4">
        <w:rPr>
          <w:noProof w:val="0"/>
        </w:rPr>
        <w:tab/>
      </w:r>
      <w:r w:rsidRPr="008A68B4">
        <w:rPr>
          <w:noProof w:val="0"/>
        </w:rPr>
        <w:tab/>
        <w:t>// unsigned integer</w:t>
      </w:r>
      <w:r w:rsidRPr="008A68B4">
        <w:rPr>
          <w:noProof w:val="0"/>
        </w:rPr>
        <w:br/>
      </w:r>
    </w:p>
    <w:p w14:paraId="19F4EE40" w14:textId="77777777" w:rsidR="00390C9C" w:rsidRPr="008A68B4" w:rsidRDefault="00390C9C" w:rsidP="00D3702D">
      <w:pPr>
        <w:pStyle w:val="PL"/>
        <w:keepLines/>
        <w:ind w:left="284"/>
        <w:rPr>
          <w:noProof w:val="0"/>
        </w:rPr>
      </w:pPr>
      <w:r w:rsidRPr="008A68B4">
        <w:rPr>
          <w:noProof w:val="0"/>
        </w:rPr>
        <w:t>  e_long</w:t>
      </w:r>
      <w:r w:rsidR="004558FA" w:rsidRPr="008A68B4">
        <w:rPr>
          <w:noProof w:val="0"/>
        </w:rPr>
        <w:t xml:space="preserve"> = 14</w:t>
      </w:r>
      <w:r w:rsidRPr="008A68B4">
        <w:rPr>
          <w:noProof w:val="0"/>
        </w:rPr>
        <w:t xml:space="preserve">,   </w:t>
      </w:r>
      <w:r w:rsidRPr="008A68B4">
        <w:rPr>
          <w:noProof w:val="0"/>
        </w:rPr>
        <w:tab/>
      </w:r>
      <w:r w:rsidRPr="008A68B4">
        <w:rPr>
          <w:noProof w:val="0"/>
        </w:rPr>
        <w:tab/>
      </w:r>
      <w:r w:rsidRPr="008A68B4">
        <w:rPr>
          <w:noProof w:val="0"/>
        </w:rPr>
        <w:tab/>
      </w:r>
      <w:r w:rsidRPr="008A68B4">
        <w:rPr>
          <w:noProof w:val="0"/>
        </w:rPr>
        <w:tab/>
      </w:r>
      <w:r w:rsidRPr="008A68B4">
        <w:rPr>
          <w:noProof w:val="0"/>
        </w:rPr>
        <w:tab/>
        <w:t>// long</w:t>
      </w:r>
      <w:r w:rsidR="00546AD7" w:rsidRPr="008A68B4">
        <w:rPr>
          <w:noProof w:val="0"/>
        </w:rPr>
        <w:t xml:space="preserve"> integer</w:t>
      </w:r>
    </w:p>
    <w:p w14:paraId="6464B9FB" w14:textId="77777777" w:rsidR="00546AD7" w:rsidRPr="008A68B4" w:rsidRDefault="00546AD7" w:rsidP="00D3702D">
      <w:pPr>
        <w:pStyle w:val="PL"/>
        <w:keepLines/>
        <w:ind w:left="284"/>
        <w:rPr>
          <w:noProof w:val="0"/>
        </w:rPr>
      </w:pPr>
      <w:r w:rsidRPr="008A68B4">
        <w:rPr>
          <w:noProof w:val="0"/>
        </w:rPr>
        <w:t>  e_long_int</w:t>
      </w:r>
      <w:r w:rsidR="004558FA" w:rsidRPr="008A68B4">
        <w:rPr>
          <w:noProof w:val="0"/>
        </w:rPr>
        <w:t xml:space="preserve"> = 15</w:t>
      </w:r>
      <w:r w:rsidRPr="008A68B4">
        <w:rPr>
          <w:noProof w:val="0"/>
        </w:rPr>
        <w:t xml:space="preserve">,   </w:t>
      </w:r>
      <w:r w:rsidRPr="008A68B4">
        <w:rPr>
          <w:noProof w:val="0"/>
        </w:rPr>
        <w:tab/>
      </w:r>
      <w:r w:rsidRPr="008A68B4">
        <w:rPr>
          <w:noProof w:val="0"/>
        </w:rPr>
        <w:tab/>
      </w:r>
      <w:r w:rsidRPr="008A68B4">
        <w:rPr>
          <w:noProof w:val="0"/>
        </w:rPr>
        <w:tab/>
      </w:r>
      <w:r w:rsidRPr="008A68B4">
        <w:rPr>
          <w:noProof w:val="0"/>
        </w:rPr>
        <w:tab/>
        <w:t>// long integer</w:t>
      </w:r>
    </w:p>
    <w:p w14:paraId="073FBCE3" w14:textId="77777777" w:rsidR="00546AD7" w:rsidRPr="008A68B4" w:rsidRDefault="00546AD7" w:rsidP="00D3702D">
      <w:pPr>
        <w:pStyle w:val="PL"/>
        <w:keepLines/>
        <w:ind w:left="284"/>
        <w:rPr>
          <w:noProof w:val="0"/>
        </w:rPr>
      </w:pPr>
      <w:r w:rsidRPr="008A68B4">
        <w:rPr>
          <w:noProof w:val="0"/>
        </w:rPr>
        <w:t>  e_signed_long</w:t>
      </w:r>
      <w:r w:rsidR="004558FA" w:rsidRPr="008A68B4">
        <w:rPr>
          <w:noProof w:val="0"/>
        </w:rPr>
        <w:t xml:space="preserve"> = 16</w:t>
      </w:r>
      <w:r w:rsidRPr="008A68B4">
        <w:rPr>
          <w:noProof w:val="0"/>
        </w:rPr>
        <w:t xml:space="preserve">,   </w:t>
      </w:r>
      <w:r w:rsidRPr="008A68B4">
        <w:rPr>
          <w:noProof w:val="0"/>
        </w:rPr>
        <w:tab/>
      </w:r>
      <w:r w:rsidRPr="008A68B4">
        <w:rPr>
          <w:noProof w:val="0"/>
        </w:rPr>
        <w:tab/>
      </w:r>
      <w:r w:rsidRPr="008A68B4">
        <w:rPr>
          <w:noProof w:val="0"/>
        </w:rPr>
        <w:tab/>
        <w:t>// signed long integer</w:t>
      </w:r>
    </w:p>
    <w:p w14:paraId="333DF6C1" w14:textId="77777777" w:rsidR="00546AD7" w:rsidRPr="008A68B4" w:rsidRDefault="00546AD7" w:rsidP="00D3702D">
      <w:pPr>
        <w:pStyle w:val="PL"/>
        <w:keepLines/>
        <w:ind w:left="284"/>
        <w:rPr>
          <w:noProof w:val="0"/>
        </w:rPr>
      </w:pPr>
      <w:r w:rsidRPr="008A68B4">
        <w:rPr>
          <w:noProof w:val="0"/>
        </w:rPr>
        <w:t>  e_signed_long_int</w:t>
      </w:r>
      <w:r w:rsidR="004558FA" w:rsidRPr="008A68B4">
        <w:rPr>
          <w:noProof w:val="0"/>
        </w:rPr>
        <w:t xml:space="preserve"> = 17</w:t>
      </w:r>
      <w:r w:rsidRPr="008A68B4">
        <w:rPr>
          <w:noProof w:val="0"/>
        </w:rPr>
        <w:t xml:space="preserve">,   </w:t>
      </w:r>
      <w:r w:rsidRPr="008A68B4">
        <w:rPr>
          <w:noProof w:val="0"/>
        </w:rPr>
        <w:tab/>
      </w:r>
      <w:r w:rsidRPr="008A68B4">
        <w:rPr>
          <w:noProof w:val="0"/>
        </w:rPr>
        <w:tab/>
        <w:t>// signed long integer</w:t>
      </w:r>
    </w:p>
    <w:p w14:paraId="6B301CFB" w14:textId="77777777" w:rsidR="00546AD7" w:rsidRPr="008A68B4" w:rsidRDefault="00546AD7" w:rsidP="00D3702D">
      <w:pPr>
        <w:pStyle w:val="PL"/>
        <w:keepLines/>
        <w:ind w:left="284"/>
        <w:rPr>
          <w:noProof w:val="0"/>
        </w:rPr>
      </w:pPr>
      <w:r w:rsidRPr="008A68B4">
        <w:rPr>
          <w:noProof w:val="0"/>
        </w:rPr>
        <w:t xml:space="preserve">  e_unsigned_long</w:t>
      </w:r>
      <w:r w:rsidR="004558FA" w:rsidRPr="008A68B4">
        <w:rPr>
          <w:noProof w:val="0"/>
        </w:rPr>
        <w:t xml:space="preserve"> = 18</w:t>
      </w:r>
      <w:r w:rsidRPr="008A68B4">
        <w:rPr>
          <w:noProof w:val="0"/>
        </w:rPr>
        <w:t xml:space="preserve">,   </w:t>
      </w:r>
      <w:r w:rsidRPr="008A68B4">
        <w:rPr>
          <w:noProof w:val="0"/>
        </w:rPr>
        <w:tab/>
      </w:r>
      <w:r w:rsidRPr="008A68B4">
        <w:rPr>
          <w:noProof w:val="0"/>
        </w:rPr>
        <w:tab/>
        <w:t>// unsigned long integer</w:t>
      </w:r>
      <w:r w:rsidRPr="008A68B4">
        <w:rPr>
          <w:noProof w:val="0"/>
        </w:rPr>
        <w:br/>
        <w:t xml:space="preserve">  e_unsigned_long_int</w:t>
      </w:r>
      <w:r w:rsidR="004558FA" w:rsidRPr="008A68B4">
        <w:rPr>
          <w:noProof w:val="0"/>
        </w:rPr>
        <w:t xml:space="preserve"> = 19</w:t>
      </w:r>
      <w:r w:rsidRPr="008A68B4">
        <w:rPr>
          <w:noProof w:val="0"/>
        </w:rPr>
        <w:t>,</w:t>
      </w:r>
      <w:r w:rsidRPr="008A68B4">
        <w:rPr>
          <w:noProof w:val="0"/>
        </w:rPr>
        <w:tab/>
      </w:r>
      <w:r w:rsidRPr="008A68B4">
        <w:rPr>
          <w:noProof w:val="0"/>
        </w:rPr>
        <w:tab/>
        <w:t>// unsigned long integer</w:t>
      </w:r>
      <w:r w:rsidRPr="008A68B4">
        <w:rPr>
          <w:noProof w:val="0"/>
        </w:rPr>
        <w:br/>
      </w:r>
    </w:p>
    <w:p w14:paraId="2FD4C557" w14:textId="77777777" w:rsidR="00390C9C" w:rsidRPr="008A68B4" w:rsidRDefault="00390C9C" w:rsidP="00D3702D">
      <w:pPr>
        <w:pStyle w:val="PL"/>
        <w:keepLines/>
        <w:ind w:left="284"/>
        <w:rPr>
          <w:noProof w:val="0"/>
        </w:rPr>
      </w:pPr>
      <w:r w:rsidRPr="008A68B4">
        <w:rPr>
          <w:noProof w:val="0"/>
        </w:rPr>
        <w:t>  e_long_long</w:t>
      </w:r>
      <w:r w:rsidR="004558FA" w:rsidRPr="008A68B4">
        <w:rPr>
          <w:noProof w:val="0"/>
        </w:rPr>
        <w:t xml:space="preserve"> = 20</w:t>
      </w:r>
      <w:r w:rsidRPr="008A68B4">
        <w:rPr>
          <w:noProof w:val="0"/>
        </w:rPr>
        <w:t xml:space="preserve">,   </w:t>
      </w:r>
      <w:r w:rsidRPr="008A68B4">
        <w:rPr>
          <w:noProof w:val="0"/>
        </w:rPr>
        <w:tab/>
      </w:r>
      <w:r w:rsidRPr="008A68B4">
        <w:rPr>
          <w:noProof w:val="0"/>
        </w:rPr>
        <w:tab/>
      </w:r>
      <w:r w:rsidRPr="008A68B4">
        <w:rPr>
          <w:noProof w:val="0"/>
        </w:rPr>
        <w:tab/>
      </w:r>
      <w:r w:rsidR="004558FA" w:rsidRPr="008A68B4">
        <w:rPr>
          <w:noProof w:val="0"/>
        </w:rPr>
        <w:t>/</w:t>
      </w:r>
      <w:r w:rsidRPr="008A68B4">
        <w:rPr>
          <w:noProof w:val="0"/>
        </w:rPr>
        <w:t xml:space="preserve">/ long </w:t>
      </w:r>
      <w:r w:rsidR="00546AD7" w:rsidRPr="008A68B4">
        <w:rPr>
          <w:noProof w:val="0"/>
        </w:rPr>
        <w:t>long integer</w:t>
      </w:r>
    </w:p>
    <w:p w14:paraId="10A373B3" w14:textId="77777777" w:rsidR="00546AD7" w:rsidRPr="008A68B4" w:rsidRDefault="00546AD7" w:rsidP="00D3702D">
      <w:pPr>
        <w:pStyle w:val="PL"/>
        <w:keepLines/>
        <w:ind w:left="284"/>
        <w:rPr>
          <w:noProof w:val="0"/>
        </w:rPr>
      </w:pPr>
      <w:r w:rsidRPr="008A68B4">
        <w:rPr>
          <w:noProof w:val="0"/>
        </w:rPr>
        <w:t>  e_long_long_int</w:t>
      </w:r>
      <w:r w:rsidR="004558FA" w:rsidRPr="008A68B4">
        <w:rPr>
          <w:noProof w:val="0"/>
        </w:rPr>
        <w:t xml:space="preserve"> = 21</w:t>
      </w:r>
      <w:r w:rsidRPr="008A68B4">
        <w:rPr>
          <w:noProof w:val="0"/>
        </w:rPr>
        <w:t xml:space="preserve">,   </w:t>
      </w:r>
      <w:r w:rsidRPr="008A68B4">
        <w:rPr>
          <w:noProof w:val="0"/>
        </w:rPr>
        <w:tab/>
      </w:r>
      <w:r w:rsidRPr="008A68B4">
        <w:rPr>
          <w:noProof w:val="0"/>
        </w:rPr>
        <w:tab/>
        <w:t>// long long integer</w:t>
      </w:r>
    </w:p>
    <w:p w14:paraId="699A4C60" w14:textId="77777777" w:rsidR="00390C9C" w:rsidRPr="008A68B4" w:rsidRDefault="00390C9C" w:rsidP="00D3702D">
      <w:pPr>
        <w:pStyle w:val="PL"/>
        <w:keepLines/>
        <w:ind w:left="284"/>
        <w:rPr>
          <w:noProof w:val="0"/>
        </w:rPr>
      </w:pPr>
      <w:r w:rsidRPr="008A68B4">
        <w:rPr>
          <w:noProof w:val="0"/>
        </w:rPr>
        <w:t>  e_signed_long_long</w:t>
      </w:r>
      <w:r w:rsidR="004558FA" w:rsidRPr="008A68B4">
        <w:rPr>
          <w:noProof w:val="0"/>
        </w:rPr>
        <w:t xml:space="preserve"> = 22</w:t>
      </w:r>
      <w:r w:rsidRPr="008A68B4">
        <w:rPr>
          <w:noProof w:val="0"/>
        </w:rPr>
        <w:t xml:space="preserve">,   </w:t>
      </w:r>
      <w:r w:rsidRPr="008A68B4">
        <w:rPr>
          <w:noProof w:val="0"/>
        </w:rPr>
        <w:tab/>
      </w:r>
      <w:r w:rsidRPr="008A68B4">
        <w:rPr>
          <w:noProof w:val="0"/>
        </w:rPr>
        <w:tab/>
        <w:t xml:space="preserve">// signed </w:t>
      </w:r>
      <w:r w:rsidR="00546AD7" w:rsidRPr="008A68B4">
        <w:rPr>
          <w:noProof w:val="0"/>
        </w:rPr>
        <w:t>long long integer</w:t>
      </w:r>
    </w:p>
    <w:p w14:paraId="5F710179" w14:textId="77777777" w:rsidR="00390C9C" w:rsidRPr="008A68B4" w:rsidRDefault="00390C9C" w:rsidP="00D3702D">
      <w:pPr>
        <w:pStyle w:val="PL"/>
        <w:keepLines/>
        <w:ind w:left="284"/>
        <w:rPr>
          <w:noProof w:val="0"/>
        </w:rPr>
      </w:pPr>
      <w:r w:rsidRPr="008A68B4">
        <w:rPr>
          <w:noProof w:val="0"/>
        </w:rPr>
        <w:t>  e_signed_long_long_int</w:t>
      </w:r>
      <w:r w:rsidR="004558FA" w:rsidRPr="008A68B4">
        <w:rPr>
          <w:noProof w:val="0"/>
        </w:rPr>
        <w:t xml:space="preserve"> = 23</w:t>
      </w:r>
      <w:r w:rsidRPr="008A68B4">
        <w:rPr>
          <w:noProof w:val="0"/>
        </w:rPr>
        <w:t xml:space="preserve">,  </w:t>
      </w:r>
      <w:r w:rsidRPr="008A68B4">
        <w:rPr>
          <w:noProof w:val="0"/>
        </w:rPr>
        <w:tab/>
        <w:t xml:space="preserve">// signed </w:t>
      </w:r>
      <w:r w:rsidR="00546AD7" w:rsidRPr="008A68B4">
        <w:rPr>
          <w:noProof w:val="0"/>
        </w:rPr>
        <w:t xml:space="preserve">long long </w:t>
      </w:r>
      <w:r w:rsidRPr="008A68B4">
        <w:rPr>
          <w:noProof w:val="0"/>
        </w:rPr>
        <w:t>integer</w:t>
      </w:r>
    </w:p>
    <w:p w14:paraId="0D526FCD" w14:textId="77777777" w:rsidR="00546AD7" w:rsidRPr="008A68B4" w:rsidRDefault="00546AD7" w:rsidP="00D3702D">
      <w:pPr>
        <w:pStyle w:val="PL"/>
        <w:keepLines/>
        <w:ind w:left="284"/>
        <w:rPr>
          <w:noProof w:val="0"/>
        </w:rPr>
      </w:pPr>
      <w:r w:rsidRPr="008A68B4">
        <w:rPr>
          <w:noProof w:val="0"/>
        </w:rPr>
        <w:t>  e_unsigned_long_long</w:t>
      </w:r>
      <w:r w:rsidR="004558FA" w:rsidRPr="008A68B4">
        <w:rPr>
          <w:noProof w:val="0"/>
        </w:rPr>
        <w:t xml:space="preserve"> = 24</w:t>
      </w:r>
      <w:r w:rsidRPr="008A68B4">
        <w:rPr>
          <w:noProof w:val="0"/>
        </w:rPr>
        <w:t xml:space="preserve">,   </w:t>
      </w:r>
      <w:r w:rsidRPr="008A68B4">
        <w:rPr>
          <w:noProof w:val="0"/>
        </w:rPr>
        <w:tab/>
        <w:t xml:space="preserve">// </w:t>
      </w:r>
      <w:r w:rsidR="004558FA" w:rsidRPr="008A68B4">
        <w:rPr>
          <w:noProof w:val="0"/>
        </w:rPr>
        <w:t xml:space="preserve">unsigned </w:t>
      </w:r>
      <w:r w:rsidRPr="008A68B4">
        <w:rPr>
          <w:noProof w:val="0"/>
        </w:rPr>
        <w:t>long long integer</w:t>
      </w:r>
    </w:p>
    <w:p w14:paraId="2E97D414" w14:textId="77777777" w:rsidR="00546AD7" w:rsidRPr="008A68B4" w:rsidRDefault="00546AD7" w:rsidP="00D3702D">
      <w:pPr>
        <w:pStyle w:val="PL"/>
        <w:keepLines/>
        <w:ind w:left="284"/>
        <w:rPr>
          <w:noProof w:val="0"/>
        </w:rPr>
      </w:pPr>
      <w:r w:rsidRPr="008A68B4">
        <w:rPr>
          <w:noProof w:val="0"/>
        </w:rPr>
        <w:t>  e_unsigned_long_long_int</w:t>
      </w:r>
      <w:r w:rsidR="004558FA" w:rsidRPr="008A68B4">
        <w:rPr>
          <w:noProof w:val="0"/>
        </w:rPr>
        <w:t xml:space="preserve"> = 25</w:t>
      </w:r>
      <w:r w:rsidRPr="008A68B4">
        <w:rPr>
          <w:noProof w:val="0"/>
        </w:rPr>
        <w:t xml:space="preserve">, </w:t>
      </w:r>
      <w:r w:rsidRPr="008A68B4">
        <w:rPr>
          <w:noProof w:val="0"/>
        </w:rPr>
        <w:tab/>
        <w:t xml:space="preserve">// </w:t>
      </w:r>
      <w:r w:rsidR="004558FA" w:rsidRPr="008A68B4">
        <w:rPr>
          <w:noProof w:val="0"/>
        </w:rPr>
        <w:t xml:space="preserve">unsigned </w:t>
      </w:r>
      <w:r w:rsidRPr="008A68B4">
        <w:rPr>
          <w:noProof w:val="0"/>
        </w:rPr>
        <w:t>long long integer</w:t>
      </w:r>
    </w:p>
    <w:p w14:paraId="11AFDD7C" w14:textId="77777777" w:rsidR="00546AD7" w:rsidRPr="008A68B4" w:rsidRDefault="00546AD7" w:rsidP="00D3702D">
      <w:pPr>
        <w:pStyle w:val="PL"/>
        <w:keepLines/>
        <w:ind w:left="284"/>
        <w:rPr>
          <w:noProof w:val="0"/>
        </w:rPr>
      </w:pPr>
    </w:p>
    <w:p w14:paraId="22D085D6" w14:textId="77777777" w:rsidR="00546AD7" w:rsidRPr="008A68B4" w:rsidRDefault="00546AD7" w:rsidP="00D3702D">
      <w:pPr>
        <w:pStyle w:val="PL"/>
        <w:keepLines/>
        <w:ind w:left="284"/>
        <w:rPr>
          <w:noProof w:val="0"/>
        </w:rPr>
      </w:pPr>
      <w:r w:rsidRPr="008A68B4">
        <w:rPr>
          <w:noProof w:val="0"/>
        </w:rPr>
        <w:t>  e_float</w:t>
      </w:r>
      <w:r w:rsidR="004558FA" w:rsidRPr="008A68B4">
        <w:rPr>
          <w:noProof w:val="0"/>
        </w:rPr>
        <w:t xml:space="preserve"> = 26</w:t>
      </w:r>
      <w:r w:rsidRPr="008A68B4">
        <w:rPr>
          <w:noProof w:val="0"/>
        </w:rPr>
        <w:t xml:space="preserve">,  </w:t>
      </w:r>
      <w:r w:rsidR="004558FA" w:rsidRPr="008A68B4">
        <w:rPr>
          <w:noProof w:val="0"/>
        </w:rPr>
        <w:tab/>
      </w:r>
      <w:r w:rsidR="004558FA" w:rsidRPr="008A68B4">
        <w:rPr>
          <w:noProof w:val="0"/>
        </w:rPr>
        <w:tab/>
      </w:r>
      <w:r w:rsidR="004558FA" w:rsidRPr="008A68B4">
        <w:rPr>
          <w:noProof w:val="0"/>
        </w:rPr>
        <w:tab/>
      </w:r>
      <w:r w:rsidR="004558FA" w:rsidRPr="008A68B4">
        <w:rPr>
          <w:noProof w:val="0"/>
        </w:rPr>
        <w:tab/>
      </w:r>
      <w:r w:rsidR="004558FA" w:rsidRPr="008A68B4">
        <w:rPr>
          <w:noProof w:val="0"/>
        </w:rPr>
        <w:tab/>
      </w:r>
      <w:r w:rsidRPr="008A68B4">
        <w:rPr>
          <w:noProof w:val="0"/>
        </w:rPr>
        <w:t>// float</w:t>
      </w:r>
      <w:r w:rsidRPr="008A68B4">
        <w:rPr>
          <w:noProof w:val="0"/>
        </w:rPr>
        <w:br/>
        <w:t>  e_double</w:t>
      </w:r>
      <w:r w:rsidR="004558FA" w:rsidRPr="008A68B4">
        <w:rPr>
          <w:noProof w:val="0"/>
        </w:rPr>
        <w:t xml:space="preserve"> = 27</w:t>
      </w:r>
      <w:r w:rsidRPr="008A68B4">
        <w:rPr>
          <w:noProof w:val="0"/>
        </w:rPr>
        <w:t xml:space="preserve">, </w:t>
      </w:r>
      <w:r w:rsidR="004558FA" w:rsidRPr="008A68B4">
        <w:rPr>
          <w:noProof w:val="0"/>
        </w:rPr>
        <w:tab/>
      </w:r>
      <w:r w:rsidR="004558FA" w:rsidRPr="008A68B4">
        <w:rPr>
          <w:noProof w:val="0"/>
        </w:rPr>
        <w:tab/>
      </w:r>
      <w:r w:rsidR="004558FA" w:rsidRPr="008A68B4">
        <w:rPr>
          <w:noProof w:val="0"/>
        </w:rPr>
        <w:tab/>
      </w:r>
      <w:r w:rsidR="004558FA" w:rsidRPr="008A68B4">
        <w:rPr>
          <w:noProof w:val="0"/>
        </w:rPr>
        <w:tab/>
      </w:r>
      <w:r w:rsidR="004558FA" w:rsidRPr="008A68B4">
        <w:rPr>
          <w:noProof w:val="0"/>
        </w:rPr>
        <w:tab/>
      </w:r>
      <w:r w:rsidRPr="008A68B4">
        <w:rPr>
          <w:noProof w:val="0"/>
        </w:rPr>
        <w:t>// double</w:t>
      </w:r>
      <w:r w:rsidRPr="008A68B4">
        <w:rPr>
          <w:noProof w:val="0"/>
        </w:rPr>
        <w:br/>
        <w:t>  e_long_double</w:t>
      </w:r>
      <w:r w:rsidR="004558FA" w:rsidRPr="008A68B4">
        <w:rPr>
          <w:noProof w:val="0"/>
        </w:rPr>
        <w:t xml:space="preserve"> = 28</w:t>
      </w:r>
      <w:r w:rsidRPr="008A68B4">
        <w:rPr>
          <w:noProof w:val="0"/>
        </w:rPr>
        <w:t xml:space="preserve">, </w:t>
      </w:r>
      <w:r w:rsidR="004558FA" w:rsidRPr="008A68B4">
        <w:rPr>
          <w:noProof w:val="0"/>
        </w:rPr>
        <w:tab/>
      </w:r>
      <w:r w:rsidR="004558FA" w:rsidRPr="008A68B4">
        <w:rPr>
          <w:noProof w:val="0"/>
        </w:rPr>
        <w:tab/>
      </w:r>
      <w:r w:rsidR="004558FA" w:rsidRPr="008A68B4">
        <w:rPr>
          <w:noProof w:val="0"/>
        </w:rPr>
        <w:tab/>
      </w:r>
      <w:r w:rsidRPr="008A68B4">
        <w:rPr>
          <w:noProof w:val="0"/>
        </w:rPr>
        <w:t>// long double</w:t>
      </w:r>
      <w:r w:rsidRPr="008A68B4">
        <w:rPr>
          <w:noProof w:val="0"/>
        </w:rPr>
        <w:br/>
      </w:r>
    </w:p>
    <w:p w14:paraId="34AB2787" w14:textId="77777777" w:rsidR="00E64D21" w:rsidRPr="008A68B4" w:rsidRDefault="00390C9C" w:rsidP="00D3702D">
      <w:pPr>
        <w:pStyle w:val="PL"/>
        <w:keepLines/>
        <w:ind w:left="284"/>
        <w:rPr>
          <w:noProof w:val="0"/>
        </w:rPr>
      </w:pPr>
      <w:r w:rsidRPr="008A68B4">
        <w:rPr>
          <w:noProof w:val="0"/>
        </w:rPr>
        <w:t>  e_ptr</w:t>
      </w:r>
      <w:r w:rsidR="004558FA" w:rsidRPr="008A68B4">
        <w:rPr>
          <w:noProof w:val="0"/>
        </w:rPr>
        <w:t xml:space="preserve"> = 29</w:t>
      </w:r>
      <w:r w:rsidRPr="008A68B4">
        <w:rPr>
          <w:noProof w:val="0"/>
        </w:rPr>
        <w:t xml:space="preserve">     </w:t>
      </w:r>
      <w:r w:rsidR="004558FA" w:rsidRPr="008A68B4">
        <w:rPr>
          <w:noProof w:val="0"/>
        </w:rPr>
        <w:tab/>
      </w:r>
      <w:r w:rsidR="004558FA" w:rsidRPr="008A68B4">
        <w:rPr>
          <w:noProof w:val="0"/>
        </w:rPr>
        <w:tab/>
      </w:r>
      <w:r w:rsidR="004558FA" w:rsidRPr="008A68B4">
        <w:rPr>
          <w:noProof w:val="0"/>
        </w:rPr>
        <w:tab/>
      </w:r>
      <w:r w:rsidR="004558FA" w:rsidRPr="008A68B4">
        <w:rPr>
          <w:noProof w:val="0"/>
        </w:rPr>
        <w:tab/>
      </w:r>
      <w:r w:rsidR="004558FA" w:rsidRPr="008A68B4">
        <w:rPr>
          <w:noProof w:val="0"/>
        </w:rPr>
        <w:tab/>
      </w:r>
      <w:r w:rsidRPr="008A68B4">
        <w:rPr>
          <w:noProof w:val="0"/>
        </w:rPr>
        <w:t>// void *</w:t>
      </w:r>
      <w:r w:rsidRPr="008A68B4">
        <w:rPr>
          <w:noProof w:val="0"/>
        </w:rPr>
        <w:br/>
      </w:r>
    </w:p>
    <w:p w14:paraId="25183625" w14:textId="77777777" w:rsidR="00E64D21" w:rsidRPr="008A68B4" w:rsidRDefault="00E64D21" w:rsidP="00D3702D">
      <w:pPr>
        <w:pStyle w:val="PL"/>
        <w:keepLines/>
        <w:ind w:left="284"/>
        <w:rPr>
          <w:noProof w:val="0"/>
        </w:rPr>
      </w:pPr>
      <w:r w:rsidRPr="008A68B4">
        <w:rPr>
          <w:noProof w:val="0"/>
        </w:rPr>
        <w:t xml:space="preserve">  e_char_string = 30, </w:t>
      </w:r>
      <w:r w:rsidRPr="008A68B4">
        <w:rPr>
          <w:noProof w:val="0"/>
        </w:rPr>
        <w:tab/>
      </w:r>
      <w:r w:rsidRPr="008A68B4">
        <w:rPr>
          <w:noProof w:val="0"/>
        </w:rPr>
        <w:tab/>
      </w:r>
      <w:r w:rsidRPr="008A68B4">
        <w:rPr>
          <w:noProof w:val="0"/>
        </w:rPr>
        <w:tab/>
        <w:t>// char *</w:t>
      </w:r>
      <w:r w:rsidRPr="008A68B4">
        <w:rPr>
          <w:noProof w:val="0"/>
        </w:rPr>
        <w:br/>
        <w:t xml:space="preserve">  e_wchar_string = 31 </w:t>
      </w:r>
      <w:r w:rsidRPr="008A68B4">
        <w:rPr>
          <w:noProof w:val="0"/>
        </w:rPr>
        <w:tab/>
      </w:r>
      <w:r w:rsidRPr="008A68B4">
        <w:rPr>
          <w:noProof w:val="0"/>
        </w:rPr>
        <w:tab/>
      </w:r>
      <w:r w:rsidRPr="008A68B4">
        <w:rPr>
          <w:noProof w:val="0"/>
        </w:rPr>
        <w:tab/>
        <w:t>// wchar_t *</w:t>
      </w:r>
    </w:p>
    <w:p w14:paraId="2CE1E396" w14:textId="77777777" w:rsidR="00390C9C" w:rsidRPr="008A68B4" w:rsidRDefault="00390C9C" w:rsidP="00D3702D">
      <w:pPr>
        <w:pStyle w:val="PL"/>
        <w:keepLines/>
        <w:ind w:left="284"/>
        <w:rPr>
          <w:noProof w:val="0"/>
        </w:rPr>
      </w:pPr>
      <w:r w:rsidRPr="008A68B4">
        <w:rPr>
          <w:noProof w:val="0"/>
        </w:rPr>
        <w:lastRenderedPageBreak/>
        <w:t>} type_kind;</w:t>
      </w:r>
    </w:p>
    <w:p w14:paraId="70E4C988" w14:textId="77777777" w:rsidR="00390C9C" w:rsidRPr="008A68B4" w:rsidRDefault="00390C9C" w:rsidP="00D3702D">
      <w:pPr>
        <w:pStyle w:val="PL"/>
        <w:ind w:left="284"/>
        <w:rPr>
          <w:noProof w:val="0"/>
        </w:rPr>
      </w:pPr>
    </w:p>
    <w:p w14:paraId="141450A8" w14:textId="77777777" w:rsidR="00390C9C" w:rsidRPr="008A68B4" w:rsidRDefault="00390C9C" w:rsidP="00D3702D">
      <w:pPr>
        <w:pStyle w:val="PL"/>
        <w:ind w:left="284"/>
        <w:rPr>
          <w:noProof w:val="0"/>
        </w:rPr>
      </w:pPr>
      <w:proofErr w:type="gramStart"/>
      <w:r w:rsidRPr="008A68B4">
        <w:rPr>
          <w:noProof w:val="0"/>
        </w:rPr>
        <w:t>typedef</w:t>
      </w:r>
      <w:proofErr w:type="gramEnd"/>
      <w:r w:rsidRPr="008A68B4">
        <w:rPr>
          <w:noProof w:val="0"/>
        </w:rPr>
        <w:t xml:space="preserve"> void *value;</w:t>
      </w:r>
      <w:r w:rsidRPr="008A68B4">
        <w:rPr>
          <w:noProof w:val="0"/>
        </w:rPr>
        <w:br/>
      </w:r>
      <w:r w:rsidRPr="008A68B4">
        <w:rPr>
          <w:noProof w:val="0"/>
        </w:rPr>
        <w:br/>
        <w:t>typedef struct {</w:t>
      </w:r>
      <w:r w:rsidRPr="008A68B4">
        <w:rPr>
          <w:noProof w:val="0"/>
        </w:rPr>
        <w:br/>
        <w:t>  type_kind tag</w:t>
      </w:r>
      <w:r w:rsidR="0062672B" w:rsidRPr="008A68B4">
        <w:rPr>
          <w:noProof w:val="0"/>
        </w:rPr>
        <w:t>;</w:t>
      </w:r>
      <w:r w:rsidRPr="008A68B4">
        <w:rPr>
          <w:noProof w:val="0"/>
        </w:rPr>
        <w:br/>
        <w:t>  value val</w:t>
      </w:r>
      <w:r w:rsidR="0062672B" w:rsidRPr="008A68B4">
        <w:rPr>
          <w:noProof w:val="0"/>
        </w:rPr>
        <w:t>;</w:t>
      </w:r>
      <w:r w:rsidRPr="008A68B4">
        <w:rPr>
          <w:noProof w:val="0"/>
        </w:rPr>
        <w:br/>
        <w:t>} Object;</w:t>
      </w:r>
    </w:p>
    <w:p w14:paraId="6A670662" w14:textId="77777777" w:rsidR="00D3702D" w:rsidRPr="008A68B4" w:rsidRDefault="00D3702D" w:rsidP="00D3702D">
      <w:pPr>
        <w:pStyle w:val="PL"/>
        <w:ind w:left="284"/>
        <w:rPr>
          <w:noProof w:val="0"/>
        </w:rPr>
      </w:pPr>
    </w:p>
    <w:p w14:paraId="0D6CD723" w14:textId="77777777" w:rsidR="00B50867" w:rsidRPr="008A68B4" w:rsidRDefault="00B50867" w:rsidP="004A3AE0">
      <w:pPr>
        <w:pStyle w:val="H6"/>
      </w:pPr>
      <w:r w:rsidRPr="008A68B4">
        <w:t>8.6.1</w:t>
      </w:r>
      <w:r w:rsidRPr="008A68B4">
        <w:tab/>
      </w:r>
      <w:r w:rsidR="00C25ECD" w:rsidRPr="008A68B4">
        <w:t xml:space="preserve">Changes to </w:t>
      </w:r>
      <w:r w:rsidRPr="008A68B4">
        <w:t>TriCommunicationSA</w:t>
      </w:r>
    </w:p>
    <w:p w14:paraId="23862505" w14:textId="77777777" w:rsidR="00B50867" w:rsidRPr="008A68B4" w:rsidRDefault="00B50867" w:rsidP="00B50867">
      <w:r w:rsidRPr="008A68B4">
        <w:t xml:space="preserve">The extension to the </w:t>
      </w:r>
      <w:r w:rsidR="002A0794" w:rsidRPr="008A68B4">
        <w:rPr>
          <w:rFonts w:ascii="Courier New" w:hAnsi="Courier New" w:cs="Courier New"/>
          <w:sz w:val="16"/>
          <w:szCs w:val="16"/>
        </w:rPr>
        <w:t>TriCommunicationSA</w:t>
      </w:r>
      <w:r w:rsidR="002A0794" w:rsidRPr="008A68B4">
        <w:t xml:space="preserve"> </w:t>
      </w:r>
      <w:r w:rsidR="00EE607D" w:rsidRPr="008A68B4">
        <w:t xml:space="preserve">class </w:t>
      </w:r>
      <w:r w:rsidRPr="008A68B4">
        <w:t xml:space="preserve">is mapped to the following </w:t>
      </w:r>
      <w:r w:rsidR="00EE607D" w:rsidRPr="008A68B4">
        <w:t>class</w:t>
      </w:r>
      <w:r w:rsidRPr="008A68B4">
        <w:t>:</w:t>
      </w:r>
    </w:p>
    <w:p w14:paraId="6C46F958" w14:textId="77777777" w:rsidR="00B50867" w:rsidRPr="008A68B4" w:rsidRDefault="00B50867" w:rsidP="00B50867">
      <w:pPr>
        <w:pStyle w:val="PL"/>
        <w:rPr>
          <w:noProof w:val="0"/>
        </w:rPr>
      </w:pPr>
      <w:proofErr w:type="gramStart"/>
      <w:r w:rsidRPr="008A68B4">
        <w:rPr>
          <w:noProof w:val="0"/>
        </w:rPr>
        <w:t>class</w:t>
      </w:r>
      <w:proofErr w:type="gramEnd"/>
      <w:r w:rsidRPr="008A68B4">
        <w:rPr>
          <w:noProof w:val="0"/>
        </w:rPr>
        <w:t xml:space="preserve"> </w:t>
      </w:r>
      <w:r w:rsidR="002A0794" w:rsidRPr="008A68B4">
        <w:rPr>
          <w:noProof w:val="0"/>
        </w:rPr>
        <w:t xml:space="preserve">xTriCommunicationSA </w:t>
      </w:r>
      <w:r w:rsidRPr="008A68B4">
        <w:rPr>
          <w:noProof w:val="0"/>
        </w:rPr>
        <w:t>{</w:t>
      </w:r>
    </w:p>
    <w:p w14:paraId="79D89E93" w14:textId="77777777" w:rsidR="00B50867" w:rsidRPr="008A68B4" w:rsidRDefault="00B50867" w:rsidP="00B50867">
      <w:pPr>
        <w:pStyle w:val="PL"/>
        <w:rPr>
          <w:noProof w:val="0"/>
        </w:rPr>
      </w:pPr>
      <w:proofErr w:type="gramStart"/>
      <w:r w:rsidRPr="008A68B4">
        <w:rPr>
          <w:noProof w:val="0"/>
        </w:rPr>
        <w:t>public</w:t>
      </w:r>
      <w:proofErr w:type="gramEnd"/>
      <w:r w:rsidRPr="008A68B4">
        <w:rPr>
          <w:noProof w:val="0"/>
        </w:rPr>
        <w:t>:</w:t>
      </w:r>
    </w:p>
    <w:p w14:paraId="0648661E" w14:textId="77777777" w:rsidR="00B50867" w:rsidRPr="008A68B4" w:rsidRDefault="00B50867" w:rsidP="00B50867">
      <w:pPr>
        <w:pStyle w:val="PL"/>
        <w:rPr>
          <w:noProof w:val="0"/>
        </w:rPr>
      </w:pPr>
    </w:p>
    <w:p w14:paraId="228231FD" w14:textId="77777777" w:rsidR="00B50867" w:rsidRPr="008A68B4" w:rsidRDefault="00B50867" w:rsidP="00B50867">
      <w:pPr>
        <w:pStyle w:val="PL"/>
        <w:rPr>
          <w:noProof w:val="0"/>
        </w:rPr>
      </w:pPr>
      <w:r w:rsidRPr="008A68B4">
        <w:rPr>
          <w:noProof w:val="0"/>
        </w:rPr>
        <w:tab/>
        <w:t xml:space="preserve">//Destructor. </w:t>
      </w:r>
    </w:p>
    <w:p w14:paraId="77C48D60" w14:textId="77777777" w:rsidR="00B50867" w:rsidRPr="008A68B4" w:rsidRDefault="00B50867" w:rsidP="00B50867">
      <w:pPr>
        <w:pStyle w:val="PL"/>
        <w:rPr>
          <w:noProof w:val="0"/>
        </w:rPr>
      </w:pPr>
      <w:r w:rsidRPr="008A68B4">
        <w:rPr>
          <w:b/>
          <w:i/>
          <w:noProof w:val="0"/>
        </w:rPr>
        <w:tab/>
      </w:r>
      <w:proofErr w:type="gramStart"/>
      <w:r w:rsidRPr="008A68B4">
        <w:rPr>
          <w:noProof w:val="0"/>
        </w:rPr>
        <w:t>virtual</w:t>
      </w:r>
      <w:proofErr w:type="gramEnd"/>
      <w:r w:rsidRPr="008A68B4">
        <w:rPr>
          <w:noProof w:val="0"/>
        </w:rPr>
        <w:t xml:space="preserve"> ~xTriCommunicationSA ();</w:t>
      </w:r>
    </w:p>
    <w:p w14:paraId="4A708D3E" w14:textId="77777777" w:rsidR="00B50867" w:rsidRPr="008A68B4" w:rsidRDefault="00B50867" w:rsidP="00B50867">
      <w:pPr>
        <w:pStyle w:val="PL"/>
        <w:rPr>
          <w:noProof w:val="0"/>
        </w:rPr>
      </w:pPr>
      <w:r w:rsidRPr="008A68B4">
        <w:rPr>
          <w:noProof w:val="0"/>
        </w:rPr>
        <w:tab/>
      </w:r>
    </w:p>
    <w:p w14:paraId="5AE7569E" w14:textId="77777777" w:rsidR="00B50867" w:rsidRPr="008A68B4" w:rsidRDefault="00B50867" w:rsidP="00B50867">
      <w:pPr>
        <w:pStyle w:val="PL"/>
        <w:rPr>
          <w:noProof w:val="0"/>
        </w:rPr>
      </w:pPr>
      <w:r w:rsidRPr="008A68B4">
        <w:rPr>
          <w:noProof w:val="0"/>
        </w:rPr>
        <w:tab/>
        <w:t xml:space="preserve">//To </w:t>
      </w:r>
      <w:proofErr w:type="gramStart"/>
      <w:r w:rsidRPr="008A68B4">
        <w:rPr>
          <w:noProof w:val="0"/>
        </w:rPr>
        <w:t>establish</w:t>
      </w:r>
      <w:proofErr w:type="gramEnd"/>
      <w:r w:rsidRPr="008A68B4">
        <w:rPr>
          <w:noProof w:val="0"/>
        </w:rPr>
        <w:t xml:space="preserve"> a dynami</w:t>
      </w:r>
      <w:r w:rsidR="0089531D" w:rsidRPr="008A68B4">
        <w:rPr>
          <w:noProof w:val="0"/>
        </w:rPr>
        <w:t>c connection between two ports.</w:t>
      </w:r>
    </w:p>
    <w:p w14:paraId="77F2D618" w14:textId="77777777" w:rsidR="00B50867" w:rsidRPr="008A68B4" w:rsidRDefault="00B50867" w:rsidP="00B50867">
      <w:pPr>
        <w:pStyle w:val="PL"/>
        <w:ind w:left="284"/>
        <w:rPr>
          <w:noProof w:val="0"/>
        </w:rPr>
      </w:pPr>
      <w:r w:rsidRPr="008A68B4">
        <w:rPr>
          <w:noProof w:val="0"/>
        </w:rPr>
        <w:tab/>
      </w:r>
      <w:proofErr w:type="gramStart"/>
      <w:r w:rsidRPr="008A68B4">
        <w:rPr>
          <w:noProof w:val="0"/>
        </w:rPr>
        <w:t>virtual</w:t>
      </w:r>
      <w:proofErr w:type="gramEnd"/>
      <w:r w:rsidRPr="008A68B4">
        <w:rPr>
          <w:noProof w:val="0"/>
        </w:rPr>
        <w:t xml:space="preserve"> TriStatus xtriMapParam (const TriPortId *comPortId, const TriPortId *tsiPortId, </w:t>
      </w:r>
      <w:r w:rsidRPr="008A68B4">
        <w:rPr>
          <w:noProof w:val="0"/>
        </w:rPr>
        <w:br/>
        <w:t xml:space="preserve"> TciParameterList  *parameterList)=0;</w:t>
      </w:r>
    </w:p>
    <w:p w14:paraId="3A0C49BC" w14:textId="77777777" w:rsidR="00B50867" w:rsidRPr="008A68B4" w:rsidRDefault="00B50867" w:rsidP="00B50867">
      <w:pPr>
        <w:pStyle w:val="PL"/>
        <w:rPr>
          <w:noProof w:val="0"/>
        </w:rPr>
      </w:pPr>
      <w:r w:rsidRPr="008A68B4">
        <w:rPr>
          <w:noProof w:val="0"/>
        </w:rPr>
        <w:tab/>
      </w:r>
    </w:p>
    <w:p w14:paraId="0475843F" w14:textId="77777777" w:rsidR="00B50867" w:rsidRPr="008A68B4" w:rsidRDefault="00B50867" w:rsidP="00B50867">
      <w:pPr>
        <w:pStyle w:val="PL"/>
        <w:rPr>
          <w:noProof w:val="0"/>
        </w:rPr>
      </w:pPr>
      <w:r w:rsidRPr="008A68B4">
        <w:rPr>
          <w:noProof w:val="0"/>
        </w:rPr>
        <w:tab/>
        <w:t xml:space="preserve">//To </w:t>
      </w:r>
      <w:proofErr w:type="gramStart"/>
      <w:r w:rsidRPr="008A68B4">
        <w:rPr>
          <w:noProof w:val="0"/>
        </w:rPr>
        <w:t>close</w:t>
      </w:r>
      <w:proofErr w:type="gramEnd"/>
      <w:r w:rsidRPr="008A68B4">
        <w:rPr>
          <w:noProof w:val="0"/>
        </w:rPr>
        <w:t xml:space="preserve"> a dynamic connection to the SUT for the referenced TSI</w:t>
      </w:r>
      <w:r w:rsidR="0089531D" w:rsidRPr="008A68B4">
        <w:rPr>
          <w:noProof w:val="0"/>
        </w:rPr>
        <w:t xml:space="preserve"> port.</w:t>
      </w:r>
    </w:p>
    <w:p w14:paraId="2B5F1B49"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xtriUnmapParam (const TriPortId *comPortId, const TriPortId *tsiPortId, </w:t>
      </w:r>
      <w:r w:rsidRPr="008A68B4">
        <w:rPr>
          <w:noProof w:val="0"/>
        </w:rPr>
        <w:br/>
        <w:t xml:space="preserve"> </w:t>
      </w:r>
      <w:r w:rsidRPr="008A68B4">
        <w:rPr>
          <w:noProof w:val="0"/>
        </w:rPr>
        <w:tab/>
        <w:t>TciParameterList  *parameterList)=0;</w:t>
      </w:r>
    </w:p>
    <w:p w14:paraId="7AA69469" w14:textId="77777777" w:rsidR="00B50867" w:rsidRPr="008A68B4" w:rsidRDefault="00B50867" w:rsidP="00B50867">
      <w:pPr>
        <w:pStyle w:val="PL"/>
        <w:rPr>
          <w:noProof w:val="0"/>
        </w:rPr>
      </w:pPr>
      <w:r w:rsidRPr="008A68B4">
        <w:rPr>
          <w:noProof w:val="0"/>
        </w:rPr>
        <w:tab/>
      </w:r>
    </w:p>
    <w:p w14:paraId="639878A1" w14:textId="77777777" w:rsidR="00B50867" w:rsidRPr="008A68B4" w:rsidRDefault="00B50867" w:rsidP="00B50867">
      <w:pPr>
        <w:pStyle w:val="PL"/>
        <w:rPr>
          <w:noProof w:val="0"/>
        </w:rPr>
      </w:pPr>
      <w:r w:rsidRPr="008A68B4">
        <w:rPr>
          <w:noProof w:val="0"/>
        </w:rPr>
        <w:tab/>
      </w:r>
      <w:proofErr w:type="gramStart"/>
      <w:r w:rsidRPr="008A68B4">
        <w:rPr>
          <w:noProof w:val="0"/>
        </w:rPr>
        <w:t>//Send operation on a component which has been mapped to a TSI</w:t>
      </w:r>
      <w:r w:rsidR="0089531D" w:rsidRPr="008A68B4">
        <w:rPr>
          <w:noProof w:val="0"/>
        </w:rPr>
        <w:t xml:space="preserve"> port.</w:t>
      </w:r>
      <w:proofErr w:type="gramEnd"/>
    </w:p>
    <w:p w14:paraId="6B589552"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xtriSend (const TriComponentId *componentId, const TriPortId *tsiPortId, const </w:t>
      </w:r>
      <w:r w:rsidRPr="008A68B4">
        <w:rPr>
          <w:noProof w:val="0"/>
        </w:rPr>
        <w:tab/>
      </w:r>
      <w:r w:rsidR="005D1F0B" w:rsidRPr="008A68B4">
        <w:rPr>
          <w:noProof w:val="0"/>
        </w:rPr>
        <w:t>TciValue</w:t>
      </w:r>
      <w:r w:rsidRPr="008A68B4">
        <w:rPr>
          <w:noProof w:val="0"/>
        </w:rPr>
        <w:t xml:space="preserve"> *SUTaddress, const </w:t>
      </w:r>
      <w:r w:rsidR="005D1F0B" w:rsidRPr="008A68B4">
        <w:rPr>
          <w:noProof w:val="0"/>
        </w:rPr>
        <w:t>TciValue</w:t>
      </w:r>
      <w:r w:rsidRPr="008A68B4">
        <w:rPr>
          <w:noProof w:val="0"/>
        </w:rPr>
        <w:t xml:space="preserve"> *sendMessage)=0;</w:t>
      </w:r>
    </w:p>
    <w:p w14:paraId="40656D04" w14:textId="77777777" w:rsidR="00B50867" w:rsidRPr="008A68B4" w:rsidRDefault="00B50867" w:rsidP="00B50867">
      <w:pPr>
        <w:pStyle w:val="PL"/>
        <w:rPr>
          <w:noProof w:val="0"/>
        </w:rPr>
      </w:pPr>
      <w:r w:rsidRPr="008A68B4">
        <w:rPr>
          <w:noProof w:val="0"/>
        </w:rPr>
        <w:tab/>
      </w:r>
    </w:p>
    <w:p w14:paraId="0E14009B" w14:textId="77777777" w:rsidR="00B50867" w:rsidRPr="008A68B4" w:rsidRDefault="00B50867" w:rsidP="00B50867">
      <w:pPr>
        <w:pStyle w:val="PL"/>
        <w:rPr>
          <w:noProof w:val="0"/>
        </w:rPr>
      </w:pPr>
      <w:r w:rsidRPr="008A68B4">
        <w:rPr>
          <w:noProof w:val="0"/>
        </w:rPr>
        <w:tab/>
        <w:t>//Send (broadcast) operation on a component which has been mapped to a TSI p</w:t>
      </w:r>
      <w:r w:rsidR="0089531D" w:rsidRPr="008A68B4">
        <w:rPr>
          <w:noProof w:val="0"/>
        </w:rPr>
        <w:t>ort.</w:t>
      </w:r>
    </w:p>
    <w:p w14:paraId="3067FF18"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xtriSendBC (const TriComponentId *componentId, const TriPortId *tsiPortId, </w:t>
      </w:r>
      <w:r w:rsidRPr="008A68B4">
        <w:rPr>
          <w:noProof w:val="0"/>
        </w:rPr>
        <w:tab/>
        <w:t xml:space="preserve">const </w:t>
      </w:r>
      <w:r w:rsidR="005D1F0B" w:rsidRPr="008A68B4">
        <w:rPr>
          <w:noProof w:val="0"/>
        </w:rPr>
        <w:t>TciValue</w:t>
      </w:r>
      <w:r w:rsidRPr="008A68B4">
        <w:rPr>
          <w:noProof w:val="0"/>
        </w:rPr>
        <w:t xml:space="preserve"> *sendMessage)=0;</w:t>
      </w:r>
    </w:p>
    <w:p w14:paraId="20B20BD2" w14:textId="77777777" w:rsidR="00B50867" w:rsidRPr="008A68B4" w:rsidRDefault="00B50867" w:rsidP="00B50867">
      <w:pPr>
        <w:pStyle w:val="PL"/>
        <w:rPr>
          <w:noProof w:val="0"/>
        </w:rPr>
      </w:pPr>
      <w:r w:rsidRPr="008A68B4">
        <w:rPr>
          <w:noProof w:val="0"/>
        </w:rPr>
        <w:tab/>
      </w:r>
    </w:p>
    <w:p w14:paraId="697C316E" w14:textId="77777777" w:rsidR="00B50867" w:rsidRPr="008A68B4" w:rsidRDefault="00B50867" w:rsidP="00B50867">
      <w:pPr>
        <w:pStyle w:val="PL"/>
        <w:rPr>
          <w:noProof w:val="0"/>
        </w:rPr>
      </w:pPr>
      <w:r w:rsidRPr="008A68B4">
        <w:rPr>
          <w:noProof w:val="0"/>
        </w:rPr>
        <w:tab/>
      </w:r>
      <w:proofErr w:type="gramStart"/>
      <w:r w:rsidRPr="008A68B4">
        <w:rPr>
          <w:noProof w:val="0"/>
        </w:rPr>
        <w:t>//Send (multicast) operation on a component which has been mapped to a TSI port.</w:t>
      </w:r>
      <w:proofErr w:type="gramEnd"/>
      <w:r w:rsidRPr="008A68B4">
        <w:rPr>
          <w:noProof w:val="0"/>
        </w:rPr>
        <w:t xml:space="preserve"> </w:t>
      </w:r>
    </w:p>
    <w:p w14:paraId="5C81475D"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xtriSendMC (const TriComponentId *componentId, const TriPortId *tsiPortId, </w:t>
      </w:r>
      <w:r w:rsidRPr="008A68B4">
        <w:rPr>
          <w:noProof w:val="0"/>
        </w:rPr>
        <w:tab/>
        <w:t xml:space="preserve">const </w:t>
      </w:r>
      <w:r w:rsidR="005D1F0B" w:rsidRPr="008A68B4">
        <w:rPr>
          <w:noProof w:val="0"/>
        </w:rPr>
        <w:t>TciValue</w:t>
      </w:r>
      <w:r w:rsidRPr="008A68B4">
        <w:rPr>
          <w:noProof w:val="0"/>
        </w:rPr>
        <w:t xml:space="preserve">List *SUTaddresses, const </w:t>
      </w:r>
      <w:r w:rsidR="005D1F0B" w:rsidRPr="008A68B4">
        <w:rPr>
          <w:noProof w:val="0"/>
        </w:rPr>
        <w:t>TciValue</w:t>
      </w:r>
      <w:r w:rsidRPr="008A68B4">
        <w:rPr>
          <w:noProof w:val="0"/>
        </w:rPr>
        <w:t xml:space="preserve"> *sendMessage)=0;</w:t>
      </w:r>
    </w:p>
    <w:p w14:paraId="669BA508" w14:textId="77777777" w:rsidR="00B50867" w:rsidRPr="008A68B4" w:rsidRDefault="00B50867" w:rsidP="00B50867">
      <w:pPr>
        <w:pStyle w:val="PL"/>
        <w:rPr>
          <w:noProof w:val="0"/>
        </w:rPr>
      </w:pPr>
      <w:r w:rsidRPr="008A68B4">
        <w:rPr>
          <w:noProof w:val="0"/>
        </w:rPr>
        <w:tab/>
      </w:r>
    </w:p>
    <w:p w14:paraId="7C171379" w14:textId="77777777" w:rsidR="00B50867" w:rsidRPr="008A68B4" w:rsidRDefault="0089531D" w:rsidP="00B50867">
      <w:pPr>
        <w:pStyle w:val="PL"/>
        <w:rPr>
          <w:noProof w:val="0"/>
        </w:rPr>
      </w:pPr>
      <w:r w:rsidRPr="008A68B4">
        <w:rPr>
          <w:noProof w:val="0"/>
        </w:rPr>
        <w:tab/>
        <w:t>//Initiate the procedure call.</w:t>
      </w:r>
    </w:p>
    <w:p w14:paraId="1C52F48E"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xtriCall (const TriComponentId *componentId, const TriPortId *tsiPortId, const </w:t>
      </w:r>
      <w:r w:rsidRPr="008A68B4">
        <w:rPr>
          <w:noProof w:val="0"/>
        </w:rPr>
        <w:tab/>
      </w:r>
      <w:r w:rsidR="005D1F0B" w:rsidRPr="008A68B4">
        <w:rPr>
          <w:noProof w:val="0"/>
        </w:rPr>
        <w:t>TciValue</w:t>
      </w:r>
      <w:r w:rsidRPr="008A68B4">
        <w:rPr>
          <w:noProof w:val="0"/>
        </w:rPr>
        <w:t xml:space="preserve"> *sutAddress, const TriSignatureId *signa</w:t>
      </w:r>
      <w:r w:rsidR="0089531D" w:rsidRPr="008A68B4">
        <w:rPr>
          <w:noProof w:val="0"/>
        </w:rPr>
        <w:t>tureId, const TciParameterList</w:t>
      </w:r>
      <w:r w:rsidRPr="008A68B4">
        <w:rPr>
          <w:noProof w:val="0"/>
        </w:rPr>
        <w:tab/>
        <w:t>*parameterList)=0;</w:t>
      </w:r>
    </w:p>
    <w:p w14:paraId="357CBF22" w14:textId="77777777" w:rsidR="00B50867" w:rsidRPr="008A68B4" w:rsidRDefault="00B50867" w:rsidP="00B50867">
      <w:pPr>
        <w:pStyle w:val="PL"/>
        <w:rPr>
          <w:noProof w:val="0"/>
        </w:rPr>
      </w:pPr>
      <w:r w:rsidRPr="008A68B4">
        <w:rPr>
          <w:noProof w:val="0"/>
        </w:rPr>
        <w:tab/>
      </w:r>
    </w:p>
    <w:p w14:paraId="0DBD4323" w14:textId="77777777" w:rsidR="00B50867" w:rsidRPr="008A68B4" w:rsidRDefault="00B50867" w:rsidP="00B50867">
      <w:pPr>
        <w:pStyle w:val="PL"/>
        <w:rPr>
          <w:noProof w:val="0"/>
        </w:rPr>
      </w:pPr>
      <w:r w:rsidRPr="008A68B4">
        <w:rPr>
          <w:noProof w:val="0"/>
        </w:rPr>
        <w:tab/>
        <w:t>//Initiate an</w:t>
      </w:r>
      <w:r w:rsidR="0089531D" w:rsidRPr="008A68B4">
        <w:rPr>
          <w:noProof w:val="0"/>
        </w:rPr>
        <w:t>d broadcast the procedure call.</w:t>
      </w:r>
    </w:p>
    <w:p w14:paraId="30C549A4"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xtriCallBC (const TriComponentId *componentId, const TriPortId *tsiPortId, </w:t>
      </w:r>
      <w:r w:rsidRPr="008A68B4">
        <w:rPr>
          <w:noProof w:val="0"/>
        </w:rPr>
        <w:tab/>
        <w:t>const TriSignatureId *signatureId, const TciParameterList  *parameterList)=0;</w:t>
      </w:r>
    </w:p>
    <w:p w14:paraId="1BA6EDB3" w14:textId="77777777" w:rsidR="00B50867" w:rsidRPr="008A68B4" w:rsidRDefault="00B50867" w:rsidP="00B50867">
      <w:pPr>
        <w:pStyle w:val="PL"/>
        <w:rPr>
          <w:noProof w:val="0"/>
        </w:rPr>
      </w:pPr>
      <w:r w:rsidRPr="008A68B4">
        <w:rPr>
          <w:noProof w:val="0"/>
        </w:rPr>
        <w:tab/>
      </w:r>
    </w:p>
    <w:p w14:paraId="6DF9ACB0" w14:textId="77777777" w:rsidR="00B50867" w:rsidRPr="008A68B4" w:rsidRDefault="00B50867" w:rsidP="00B50867">
      <w:pPr>
        <w:pStyle w:val="PL"/>
        <w:rPr>
          <w:noProof w:val="0"/>
        </w:rPr>
      </w:pPr>
      <w:r w:rsidRPr="008A68B4">
        <w:rPr>
          <w:noProof w:val="0"/>
        </w:rPr>
        <w:tab/>
        <w:t>//Initiate an</w:t>
      </w:r>
      <w:r w:rsidR="0089531D" w:rsidRPr="008A68B4">
        <w:rPr>
          <w:noProof w:val="0"/>
        </w:rPr>
        <w:t>d multicast the procedure call.</w:t>
      </w:r>
    </w:p>
    <w:p w14:paraId="1E62D2C7"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xtriCallMC (const TriComponentId *componentId, const TriPortId *tsiPortId, </w:t>
      </w:r>
      <w:r w:rsidRPr="008A68B4">
        <w:rPr>
          <w:noProof w:val="0"/>
        </w:rPr>
        <w:tab/>
        <w:t xml:space="preserve">const </w:t>
      </w:r>
      <w:r w:rsidR="005D1F0B" w:rsidRPr="008A68B4">
        <w:rPr>
          <w:noProof w:val="0"/>
        </w:rPr>
        <w:t>TciValue</w:t>
      </w:r>
      <w:r w:rsidRPr="008A68B4">
        <w:rPr>
          <w:noProof w:val="0"/>
        </w:rPr>
        <w:t>List *sutAddresses, const TriSignatureId *signa</w:t>
      </w:r>
      <w:r w:rsidR="0089531D" w:rsidRPr="008A68B4">
        <w:rPr>
          <w:noProof w:val="0"/>
        </w:rPr>
        <w:t>tureId, const TciParameterList</w:t>
      </w:r>
      <w:r w:rsidRPr="008A68B4">
        <w:rPr>
          <w:noProof w:val="0"/>
        </w:rPr>
        <w:tab/>
        <w:t>*parameterList)=0;</w:t>
      </w:r>
    </w:p>
    <w:p w14:paraId="503CD311" w14:textId="77777777" w:rsidR="00B50867" w:rsidRPr="008A68B4" w:rsidRDefault="00B50867" w:rsidP="00B50867">
      <w:pPr>
        <w:pStyle w:val="PL"/>
        <w:rPr>
          <w:noProof w:val="0"/>
        </w:rPr>
      </w:pPr>
      <w:r w:rsidRPr="008A68B4">
        <w:rPr>
          <w:noProof w:val="0"/>
        </w:rPr>
        <w:tab/>
      </w:r>
    </w:p>
    <w:p w14:paraId="487A048C" w14:textId="77777777" w:rsidR="00B50867" w:rsidRPr="008A68B4" w:rsidRDefault="00B50867" w:rsidP="00B50867">
      <w:pPr>
        <w:pStyle w:val="PL"/>
        <w:rPr>
          <w:noProof w:val="0"/>
        </w:rPr>
      </w:pPr>
      <w:r w:rsidRPr="008A68B4">
        <w:rPr>
          <w:noProof w:val="0"/>
        </w:rPr>
        <w:tab/>
        <w:t>//Issue</w:t>
      </w:r>
      <w:r w:rsidR="0089531D" w:rsidRPr="008A68B4">
        <w:rPr>
          <w:noProof w:val="0"/>
        </w:rPr>
        <w:t xml:space="preserve"> the reply to a procedure call.</w:t>
      </w:r>
    </w:p>
    <w:p w14:paraId="0C0D52BE"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xtriReply (const TriComponentId *componentId, const TriPortId *tsiPortId, </w:t>
      </w:r>
      <w:r w:rsidRPr="008A68B4">
        <w:rPr>
          <w:noProof w:val="0"/>
        </w:rPr>
        <w:tab/>
        <w:t xml:space="preserve">const </w:t>
      </w:r>
      <w:r w:rsidR="005D1F0B" w:rsidRPr="008A68B4">
        <w:rPr>
          <w:noProof w:val="0"/>
        </w:rPr>
        <w:t>TciValue</w:t>
      </w:r>
      <w:r w:rsidRPr="008A68B4">
        <w:rPr>
          <w:noProof w:val="0"/>
        </w:rPr>
        <w:t xml:space="preserve"> *sutAddress, const TriSignatureId *signatureId, const TciParameterList  *</w:t>
      </w:r>
      <w:r w:rsidRPr="008A68B4">
        <w:rPr>
          <w:noProof w:val="0"/>
        </w:rPr>
        <w:tab/>
        <w:t xml:space="preserve">parameterList, const </w:t>
      </w:r>
      <w:r w:rsidR="005D1F0B" w:rsidRPr="008A68B4">
        <w:rPr>
          <w:noProof w:val="0"/>
        </w:rPr>
        <w:t>TciValue</w:t>
      </w:r>
      <w:r w:rsidRPr="008A68B4">
        <w:rPr>
          <w:noProof w:val="0"/>
        </w:rPr>
        <w:t xml:space="preserve"> *returnValue)=0;</w:t>
      </w:r>
    </w:p>
    <w:p w14:paraId="762BFB5E" w14:textId="77777777" w:rsidR="00B50867" w:rsidRPr="008A68B4" w:rsidRDefault="00B50867" w:rsidP="00B50867">
      <w:pPr>
        <w:pStyle w:val="PL"/>
        <w:rPr>
          <w:noProof w:val="0"/>
        </w:rPr>
      </w:pPr>
      <w:r w:rsidRPr="008A68B4">
        <w:rPr>
          <w:noProof w:val="0"/>
        </w:rPr>
        <w:tab/>
      </w:r>
    </w:p>
    <w:p w14:paraId="105735C5" w14:textId="77777777" w:rsidR="00B50867" w:rsidRPr="008A68B4" w:rsidRDefault="00B50867" w:rsidP="00B50867">
      <w:pPr>
        <w:pStyle w:val="PL"/>
        <w:rPr>
          <w:noProof w:val="0"/>
        </w:rPr>
      </w:pPr>
      <w:r w:rsidRPr="008A68B4">
        <w:rPr>
          <w:noProof w:val="0"/>
        </w:rPr>
        <w:tab/>
        <w:t>//Broadcast</w:t>
      </w:r>
      <w:r w:rsidR="0089531D" w:rsidRPr="008A68B4">
        <w:rPr>
          <w:noProof w:val="0"/>
        </w:rPr>
        <w:t xml:space="preserve"> the reply to a procedure call.</w:t>
      </w:r>
    </w:p>
    <w:p w14:paraId="7CB67A57"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xtriReplyBC (const TriComponentId *componentId, const TriPortId *tsiPortId, </w:t>
      </w:r>
      <w:r w:rsidRPr="008A68B4">
        <w:rPr>
          <w:noProof w:val="0"/>
        </w:rPr>
        <w:tab/>
        <w:t xml:space="preserve">const TriSignatureId *signatureId, const TciParameterList  *parameterList, const </w:t>
      </w:r>
      <w:r w:rsidR="005D1F0B" w:rsidRPr="008A68B4">
        <w:rPr>
          <w:noProof w:val="0"/>
        </w:rPr>
        <w:t xml:space="preserve">TciValue </w:t>
      </w:r>
      <w:r w:rsidRPr="008A68B4">
        <w:rPr>
          <w:noProof w:val="0"/>
        </w:rPr>
        <w:tab/>
        <w:t>*returnValue)=0;</w:t>
      </w:r>
    </w:p>
    <w:p w14:paraId="7F804926" w14:textId="77777777" w:rsidR="00B50867" w:rsidRPr="008A68B4" w:rsidRDefault="00B50867" w:rsidP="00B50867">
      <w:pPr>
        <w:pStyle w:val="PL"/>
        <w:rPr>
          <w:noProof w:val="0"/>
        </w:rPr>
      </w:pPr>
      <w:r w:rsidRPr="008A68B4">
        <w:rPr>
          <w:noProof w:val="0"/>
        </w:rPr>
        <w:tab/>
      </w:r>
    </w:p>
    <w:p w14:paraId="77832638" w14:textId="77777777" w:rsidR="00B50867" w:rsidRPr="008A68B4" w:rsidRDefault="00B50867" w:rsidP="00B50867">
      <w:pPr>
        <w:pStyle w:val="PL"/>
        <w:rPr>
          <w:noProof w:val="0"/>
        </w:rPr>
      </w:pPr>
      <w:r w:rsidRPr="008A68B4">
        <w:rPr>
          <w:noProof w:val="0"/>
        </w:rPr>
        <w:tab/>
        <w:t>//Multicast</w:t>
      </w:r>
      <w:r w:rsidR="0089531D" w:rsidRPr="008A68B4">
        <w:rPr>
          <w:noProof w:val="0"/>
        </w:rPr>
        <w:t xml:space="preserve"> the reply to a procedure call.</w:t>
      </w:r>
    </w:p>
    <w:p w14:paraId="7D5E3670"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xtriReplyMC (const TriComponentId *componentId, const TriPortId *tsiPortId, </w:t>
      </w:r>
      <w:r w:rsidRPr="008A68B4">
        <w:rPr>
          <w:noProof w:val="0"/>
        </w:rPr>
        <w:tab/>
        <w:t xml:space="preserve">const </w:t>
      </w:r>
      <w:r w:rsidR="005D1F0B" w:rsidRPr="008A68B4">
        <w:rPr>
          <w:noProof w:val="0"/>
        </w:rPr>
        <w:t>TciValue</w:t>
      </w:r>
      <w:r w:rsidRPr="008A68B4">
        <w:rPr>
          <w:noProof w:val="0"/>
        </w:rPr>
        <w:t>List *sutAddresses, const TriSignatureId *signa</w:t>
      </w:r>
      <w:r w:rsidR="0089531D" w:rsidRPr="008A68B4">
        <w:rPr>
          <w:noProof w:val="0"/>
        </w:rPr>
        <w:t>tureId, const TciParameterList</w:t>
      </w:r>
      <w:r w:rsidRPr="008A68B4">
        <w:rPr>
          <w:noProof w:val="0"/>
        </w:rPr>
        <w:tab/>
        <w:t xml:space="preserve">*parameterList, const </w:t>
      </w:r>
      <w:r w:rsidR="005D1F0B" w:rsidRPr="008A68B4">
        <w:rPr>
          <w:noProof w:val="0"/>
        </w:rPr>
        <w:t>TciValue</w:t>
      </w:r>
      <w:r w:rsidRPr="008A68B4">
        <w:rPr>
          <w:noProof w:val="0"/>
        </w:rPr>
        <w:t xml:space="preserve"> *returnValue)=0;</w:t>
      </w:r>
    </w:p>
    <w:p w14:paraId="225B6FE2" w14:textId="77777777" w:rsidR="00B50867" w:rsidRPr="008A68B4" w:rsidRDefault="00B50867" w:rsidP="00B50867">
      <w:pPr>
        <w:pStyle w:val="PL"/>
        <w:rPr>
          <w:noProof w:val="0"/>
        </w:rPr>
      </w:pPr>
      <w:r w:rsidRPr="008A68B4">
        <w:rPr>
          <w:noProof w:val="0"/>
        </w:rPr>
        <w:tab/>
      </w:r>
    </w:p>
    <w:p w14:paraId="28DFFB0F" w14:textId="77777777" w:rsidR="00B50867" w:rsidRPr="008A68B4" w:rsidRDefault="00B50867" w:rsidP="00B50867">
      <w:pPr>
        <w:pStyle w:val="PL"/>
        <w:rPr>
          <w:noProof w:val="0"/>
        </w:rPr>
      </w:pPr>
      <w:r w:rsidRPr="008A68B4">
        <w:rPr>
          <w:noProof w:val="0"/>
        </w:rPr>
        <w:tab/>
        <w:t>//Raise an</w:t>
      </w:r>
      <w:r w:rsidR="0089531D" w:rsidRPr="008A68B4">
        <w:rPr>
          <w:noProof w:val="0"/>
        </w:rPr>
        <w:t xml:space="preserve"> exception to a procedure call.</w:t>
      </w:r>
    </w:p>
    <w:p w14:paraId="33AF2CA4"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xtriRaise (const TriComponentId *componentId, const TriPortId *tsiPortId, </w:t>
      </w:r>
      <w:r w:rsidRPr="008A68B4">
        <w:rPr>
          <w:noProof w:val="0"/>
        </w:rPr>
        <w:tab/>
        <w:t xml:space="preserve">const </w:t>
      </w:r>
      <w:r w:rsidR="005D1F0B" w:rsidRPr="008A68B4">
        <w:rPr>
          <w:noProof w:val="0"/>
        </w:rPr>
        <w:t>TciValue</w:t>
      </w:r>
      <w:r w:rsidRPr="008A68B4">
        <w:rPr>
          <w:noProof w:val="0"/>
        </w:rPr>
        <w:t xml:space="preserve"> *sutAddress, const TriSignatureId *signatureId, const </w:t>
      </w:r>
      <w:r w:rsidR="005D1F0B" w:rsidRPr="008A68B4">
        <w:rPr>
          <w:noProof w:val="0"/>
        </w:rPr>
        <w:t>TciValue</w:t>
      </w:r>
      <w:r w:rsidRPr="008A68B4">
        <w:rPr>
          <w:noProof w:val="0"/>
        </w:rPr>
        <w:t xml:space="preserve"> *exc)=0;</w:t>
      </w:r>
    </w:p>
    <w:p w14:paraId="62506046" w14:textId="77777777" w:rsidR="00B50867" w:rsidRPr="008A68B4" w:rsidRDefault="00B50867" w:rsidP="00B50867">
      <w:pPr>
        <w:pStyle w:val="PL"/>
        <w:rPr>
          <w:noProof w:val="0"/>
        </w:rPr>
      </w:pPr>
      <w:r w:rsidRPr="008A68B4">
        <w:rPr>
          <w:noProof w:val="0"/>
        </w:rPr>
        <w:tab/>
      </w:r>
    </w:p>
    <w:p w14:paraId="408A4F52" w14:textId="77777777" w:rsidR="00B50867" w:rsidRPr="008A68B4" w:rsidRDefault="00B50867" w:rsidP="00B50867">
      <w:pPr>
        <w:pStyle w:val="PL"/>
        <w:rPr>
          <w:noProof w:val="0"/>
        </w:rPr>
      </w:pPr>
      <w:r w:rsidRPr="008A68B4">
        <w:rPr>
          <w:noProof w:val="0"/>
        </w:rPr>
        <w:tab/>
        <w:t>//Raise a broadcast an</w:t>
      </w:r>
      <w:r w:rsidR="0089531D" w:rsidRPr="008A68B4">
        <w:rPr>
          <w:noProof w:val="0"/>
        </w:rPr>
        <w:t xml:space="preserve"> exception to a procedure call.</w:t>
      </w:r>
    </w:p>
    <w:p w14:paraId="1511DA3A"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xtriRaiseBC (const TriComponentId *componentId, const TriPortId *tsiPortId, </w:t>
      </w:r>
      <w:r w:rsidRPr="008A68B4">
        <w:rPr>
          <w:noProof w:val="0"/>
        </w:rPr>
        <w:tab/>
        <w:t xml:space="preserve">const TriSignatureId *signatureId, const </w:t>
      </w:r>
      <w:r w:rsidR="005D1F0B" w:rsidRPr="008A68B4">
        <w:rPr>
          <w:noProof w:val="0"/>
        </w:rPr>
        <w:t>TciValue</w:t>
      </w:r>
      <w:r w:rsidRPr="008A68B4">
        <w:rPr>
          <w:noProof w:val="0"/>
        </w:rPr>
        <w:t xml:space="preserve"> *exc)=0;</w:t>
      </w:r>
    </w:p>
    <w:p w14:paraId="68EDA9F3" w14:textId="77777777" w:rsidR="00B50867" w:rsidRPr="008A68B4" w:rsidRDefault="00B50867" w:rsidP="00B50867">
      <w:pPr>
        <w:pStyle w:val="PL"/>
        <w:rPr>
          <w:noProof w:val="0"/>
        </w:rPr>
      </w:pPr>
      <w:r w:rsidRPr="008A68B4">
        <w:rPr>
          <w:noProof w:val="0"/>
        </w:rPr>
        <w:tab/>
      </w:r>
    </w:p>
    <w:p w14:paraId="009DC90A" w14:textId="77777777" w:rsidR="00B50867" w:rsidRPr="008A68B4" w:rsidRDefault="00B50867" w:rsidP="00B50867">
      <w:pPr>
        <w:pStyle w:val="PL"/>
        <w:rPr>
          <w:noProof w:val="0"/>
        </w:rPr>
      </w:pPr>
      <w:r w:rsidRPr="008A68B4">
        <w:rPr>
          <w:noProof w:val="0"/>
        </w:rPr>
        <w:tab/>
        <w:t>//Raise a multicast an</w:t>
      </w:r>
      <w:r w:rsidR="0089531D" w:rsidRPr="008A68B4">
        <w:rPr>
          <w:noProof w:val="0"/>
        </w:rPr>
        <w:t xml:space="preserve"> exception to a procedure call.</w:t>
      </w:r>
    </w:p>
    <w:p w14:paraId="40363E7A" w14:textId="77777777" w:rsidR="00B50867" w:rsidRPr="008A68B4" w:rsidRDefault="00B50867" w:rsidP="00B50867">
      <w:pPr>
        <w:pStyle w:val="PL"/>
        <w:rPr>
          <w:noProof w:val="0"/>
        </w:rPr>
      </w:pPr>
      <w:r w:rsidRPr="008A68B4">
        <w:rPr>
          <w:noProof w:val="0"/>
        </w:rPr>
        <w:lastRenderedPageBreak/>
        <w:tab/>
      </w:r>
      <w:proofErr w:type="gramStart"/>
      <w:r w:rsidRPr="008A68B4">
        <w:rPr>
          <w:noProof w:val="0"/>
        </w:rPr>
        <w:t>virtual</w:t>
      </w:r>
      <w:proofErr w:type="gramEnd"/>
      <w:r w:rsidRPr="008A68B4">
        <w:rPr>
          <w:noProof w:val="0"/>
        </w:rPr>
        <w:t xml:space="preserve"> TriStatus xtriRaiseMC (const TriComponentId *componentId, const TriPortId *tsiPortId, </w:t>
      </w:r>
      <w:r w:rsidRPr="008A68B4">
        <w:rPr>
          <w:noProof w:val="0"/>
        </w:rPr>
        <w:tab/>
        <w:t xml:space="preserve">const </w:t>
      </w:r>
      <w:r w:rsidR="005D1F0B" w:rsidRPr="008A68B4">
        <w:rPr>
          <w:noProof w:val="0"/>
        </w:rPr>
        <w:t>TciValue</w:t>
      </w:r>
      <w:r w:rsidRPr="008A68B4">
        <w:rPr>
          <w:noProof w:val="0"/>
        </w:rPr>
        <w:t xml:space="preserve">List *sutAddresses, const TriSignatureId *signatureId, const </w:t>
      </w:r>
      <w:r w:rsidR="005D1F0B" w:rsidRPr="008A68B4">
        <w:rPr>
          <w:noProof w:val="0"/>
        </w:rPr>
        <w:t>TciValue</w:t>
      </w:r>
      <w:r w:rsidRPr="008A68B4">
        <w:rPr>
          <w:noProof w:val="0"/>
        </w:rPr>
        <w:t xml:space="preserve"> *exc)=0;</w:t>
      </w:r>
    </w:p>
    <w:p w14:paraId="7C07B0D9" w14:textId="77777777" w:rsidR="00B7199B" w:rsidRPr="008A68B4" w:rsidRDefault="00B7199B" w:rsidP="00B7199B">
      <w:pPr>
        <w:pStyle w:val="PL"/>
        <w:rPr>
          <w:noProof w:val="0"/>
        </w:rPr>
      </w:pPr>
    </w:p>
    <w:p w14:paraId="4E187B07" w14:textId="77777777" w:rsidR="00B7199B" w:rsidRPr="008A68B4" w:rsidRDefault="00B7199B" w:rsidP="00B7199B">
      <w:pPr>
        <w:pStyle w:val="PL"/>
        <w:rPr>
          <w:noProof w:val="0"/>
        </w:rPr>
      </w:pPr>
      <w:r w:rsidRPr="008A68B4">
        <w:rPr>
          <w:noProof w:val="0"/>
        </w:rPr>
        <w:tab/>
      </w:r>
      <w:r w:rsidR="009F3868" w:rsidRPr="008A68B4">
        <w:rPr>
          <w:noProof w:val="0"/>
        </w:rPr>
        <w:t>Conversion of received data</w:t>
      </w:r>
    </w:p>
    <w:p w14:paraId="1C34A1AC" w14:textId="77777777" w:rsidR="00B7199B" w:rsidRPr="008A68B4" w:rsidRDefault="00B7199B" w:rsidP="00B7199B">
      <w:pPr>
        <w:pStyle w:val="PL"/>
        <w:rPr>
          <w:noProof w:val="0"/>
          <w:szCs w:val="18"/>
        </w:rPr>
      </w:pPr>
      <w:r w:rsidRPr="008A68B4">
        <w:rPr>
          <w:noProof w:val="0"/>
        </w:rPr>
        <w:tab/>
      </w:r>
      <w:proofErr w:type="gramStart"/>
      <w:r w:rsidRPr="008A68B4">
        <w:rPr>
          <w:noProof w:val="0"/>
        </w:rPr>
        <w:t>virtual</w:t>
      </w:r>
      <w:proofErr w:type="gramEnd"/>
      <w:r w:rsidRPr="008A68B4">
        <w:rPr>
          <w:noProof w:val="0"/>
        </w:rPr>
        <w:t xml:space="preserve"> TciValue *xtriConvert(</w:t>
      </w:r>
      <w:r w:rsidRPr="008A68B4">
        <w:rPr>
          <w:noProof w:val="0"/>
          <w:szCs w:val="18"/>
        </w:rPr>
        <w:t>const Object *value, const TciType *typeHypothesis)=0;</w:t>
      </w:r>
    </w:p>
    <w:p w14:paraId="3EB8325C" w14:textId="77777777" w:rsidR="00104C03" w:rsidRPr="008A68B4" w:rsidRDefault="00104C03" w:rsidP="00104C03">
      <w:pPr>
        <w:pStyle w:val="PL"/>
        <w:rPr>
          <w:ins w:id="260" w:author="Tomáš Urban" w:date="2021-11-15T14:03:00Z"/>
          <w:noProof w:val="0"/>
        </w:rPr>
      </w:pPr>
    </w:p>
    <w:p w14:paraId="3B70BCEE" w14:textId="77777777" w:rsidR="00104C03" w:rsidRPr="008A68B4" w:rsidRDefault="00104C03" w:rsidP="00104C03">
      <w:pPr>
        <w:pStyle w:val="PL"/>
        <w:rPr>
          <w:ins w:id="261" w:author="Tomáš Urban" w:date="2021-11-15T14:03:00Z"/>
          <w:noProof w:val="0"/>
        </w:rPr>
      </w:pPr>
      <w:ins w:id="262" w:author="Tomáš Urban" w:date="2021-11-15T14:03:00Z">
        <w:r w:rsidRPr="008A68B4">
          <w:rPr>
            <w:noProof w:val="0"/>
          </w:rPr>
          <w:tab/>
          <w:t>//</w:t>
        </w:r>
        <w:r>
          <w:rPr>
            <w:noProof w:val="0"/>
          </w:rPr>
          <w:t>Perform an SUT action with parameters</w:t>
        </w:r>
      </w:ins>
    </w:p>
    <w:p w14:paraId="6F0CBCAB" w14:textId="77777777" w:rsidR="00104C03" w:rsidRPr="008A68B4" w:rsidRDefault="00104C03" w:rsidP="00104C03">
      <w:pPr>
        <w:pStyle w:val="PL"/>
        <w:rPr>
          <w:ins w:id="263" w:author="Tomáš Urban" w:date="2021-11-15T14:03:00Z"/>
          <w:noProof w:val="0"/>
        </w:rPr>
      </w:pPr>
      <w:ins w:id="264" w:author="Tomáš Urban" w:date="2021-11-15T14:03:00Z">
        <w:r w:rsidRPr="008A68B4">
          <w:rPr>
            <w:noProof w:val="0"/>
          </w:rPr>
          <w:tab/>
        </w:r>
        <w:proofErr w:type="gramStart"/>
        <w:r w:rsidRPr="008A68B4">
          <w:rPr>
            <w:noProof w:val="0"/>
          </w:rPr>
          <w:t>virtual</w:t>
        </w:r>
        <w:proofErr w:type="gramEnd"/>
        <w:r w:rsidRPr="008A68B4">
          <w:rPr>
            <w:noProof w:val="0"/>
          </w:rPr>
          <w:t xml:space="preserve"> TriStatus xtri</w:t>
        </w:r>
        <w:r>
          <w:rPr>
            <w:noProof w:val="0"/>
          </w:rPr>
          <w:t>SUTActionParam</w:t>
        </w:r>
        <w:r w:rsidRPr="008A68B4">
          <w:rPr>
            <w:noProof w:val="0"/>
          </w:rPr>
          <w:t xml:space="preserve"> (const TciParameterList *parameterList)=0;</w:t>
        </w:r>
      </w:ins>
    </w:p>
    <w:p w14:paraId="2A2B0D11" w14:textId="77777777" w:rsidR="009F3868" w:rsidRPr="008A68B4" w:rsidRDefault="009F3868" w:rsidP="009F3868">
      <w:pPr>
        <w:pStyle w:val="PL"/>
        <w:rPr>
          <w:noProof w:val="0"/>
        </w:rPr>
      </w:pPr>
    </w:p>
    <w:p w14:paraId="50A106E3" w14:textId="77777777" w:rsidR="009F3868" w:rsidRPr="008A68B4" w:rsidRDefault="009F3868" w:rsidP="009F3868">
      <w:pPr>
        <w:pStyle w:val="PL"/>
        <w:rPr>
          <w:noProof w:val="0"/>
        </w:rPr>
      </w:pPr>
      <w:r w:rsidRPr="008A68B4">
        <w:rPr>
          <w:noProof w:val="0"/>
        </w:rPr>
        <w:tab/>
        <w:t>// Conversion to the logging format</w:t>
      </w:r>
    </w:p>
    <w:p w14:paraId="4C9217C4" w14:textId="77777777" w:rsidR="009F3868" w:rsidRPr="008A68B4" w:rsidRDefault="009F3868" w:rsidP="009F3868">
      <w:pPr>
        <w:pStyle w:val="PL"/>
        <w:ind w:left="384"/>
        <w:rPr>
          <w:noProof w:val="0"/>
        </w:rPr>
      </w:pPr>
      <w:proofErr w:type="gramStart"/>
      <w:r w:rsidRPr="008A68B4">
        <w:rPr>
          <w:noProof w:val="0"/>
        </w:rPr>
        <w:t>virtual</w:t>
      </w:r>
      <w:proofErr w:type="gramEnd"/>
      <w:r w:rsidRPr="008A68B4">
        <w:rPr>
          <w:noProof w:val="0"/>
        </w:rPr>
        <w:t xml:space="preserve"> TriMessage * xtriDisplay(const TriComponentId * componentId, const TriPortId * tsiPortId, const TciValue dataToDisplay)=0;</w:t>
      </w:r>
    </w:p>
    <w:p w14:paraId="63DD1563" w14:textId="77777777" w:rsidR="00B50867" w:rsidRPr="008A68B4" w:rsidRDefault="00B50867" w:rsidP="00B50867">
      <w:pPr>
        <w:pStyle w:val="PL"/>
        <w:rPr>
          <w:noProof w:val="0"/>
        </w:rPr>
      </w:pPr>
    </w:p>
    <w:p w14:paraId="338A5826" w14:textId="77777777" w:rsidR="00B50867" w:rsidRPr="008A68B4" w:rsidRDefault="00B50867" w:rsidP="00B50867">
      <w:pPr>
        <w:pStyle w:val="PL"/>
        <w:rPr>
          <w:noProof w:val="0"/>
        </w:rPr>
      </w:pPr>
      <w:r w:rsidRPr="008A68B4">
        <w:rPr>
          <w:noProof w:val="0"/>
        </w:rPr>
        <w:t>}</w:t>
      </w:r>
    </w:p>
    <w:p w14:paraId="5D6473D5" w14:textId="77777777" w:rsidR="00B50867" w:rsidRPr="008A68B4" w:rsidRDefault="00B50867" w:rsidP="00B50867">
      <w:pPr>
        <w:pStyle w:val="PL"/>
        <w:rPr>
          <w:noProof w:val="0"/>
        </w:rPr>
      </w:pPr>
    </w:p>
    <w:p w14:paraId="71BC9DE6" w14:textId="77777777" w:rsidR="00B50867" w:rsidRPr="008A68B4" w:rsidRDefault="00B50867" w:rsidP="004A3AE0">
      <w:pPr>
        <w:pStyle w:val="H6"/>
      </w:pPr>
      <w:r w:rsidRPr="008A68B4">
        <w:t>8.6.2</w:t>
      </w:r>
      <w:r w:rsidRPr="008A68B4">
        <w:tab/>
      </w:r>
      <w:r w:rsidR="00C25ECD" w:rsidRPr="008A68B4">
        <w:t xml:space="preserve">Changes to </w:t>
      </w:r>
      <w:r w:rsidRPr="008A68B4">
        <w:t>TriCommunicationTE</w:t>
      </w:r>
    </w:p>
    <w:p w14:paraId="6C02737E" w14:textId="77777777" w:rsidR="00B50867" w:rsidRPr="008A68B4" w:rsidRDefault="00B50867" w:rsidP="00B50867">
      <w:r w:rsidRPr="008A68B4">
        <w:t xml:space="preserve">The extension to the </w:t>
      </w:r>
      <w:r w:rsidR="002A0794" w:rsidRPr="008A68B4">
        <w:rPr>
          <w:rFonts w:ascii="Courier New" w:hAnsi="Courier New" w:cs="Courier New"/>
          <w:sz w:val="16"/>
          <w:szCs w:val="16"/>
        </w:rPr>
        <w:t>TriCommunicationTE</w:t>
      </w:r>
      <w:r w:rsidR="002A0794" w:rsidRPr="008A68B4">
        <w:t xml:space="preserve"> </w:t>
      </w:r>
      <w:r w:rsidR="00EE607D" w:rsidRPr="008A68B4">
        <w:t xml:space="preserve">class </w:t>
      </w:r>
      <w:r w:rsidRPr="008A68B4">
        <w:t xml:space="preserve">is mapped to the following </w:t>
      </w:r>
      <w:r w:rsidR="00EE607D" w:rsidRPr="008A68B4">
        <w:t>class</w:t>
      </w:r>
      <w:r w:rsidRPr="008A68B4">
        <w:t>:</w:t>
      </w:r>
    </w:p>
    <w:p w14:paraId="35159B31" w14:textId="77777777" w:rsidR="00B50867" w:rsidRPr="008A68B4" w:rsidRDefault="00B50867" w:rsidP="00B50867">
      <w:pPr>
        <w:pStyle w:val="PL"/>
        <w:rPr>
          <w:noProof w:val="0"/>
        </w:rPr>
      </w:pPr>
      <w:proofErr w:type="gramStart"/>
      <w:r w:rsidRPr="008A68B4">
        <w:rPr>
          <w:noProof w:val="0"/>
        </w:rPr>
        <w:t>class</w:t>
      </w:r>
      <w:proofErr w:type="gramEnd"/>
      <w:r w:rsidRPr="008A68B4">
        <w:rPr>
          <w:noProof w:val="0"/>
        </w:rPr>
        <w:t xml:space="preserve"> </w:t>
      </w:r>
      <w:r w:rsidR="002A0794" w:rsidRPr="008A68B4">
        <w:rPr>
          <w:noProof w:val="0"/>
        </w:rPr>
        <w:t xml:space="preserve">xTriCommunicationTE </w:t>
      </w:r>
      <w:r w:rsidRPr="008A68B4">
        <w:rPr>
          <w:noProof w:val="0"/>
        </w:rPr>
        <w:t>{</w:t>
      </w:r>
    </w:p>
    <w:p w14:paraId="18EF685E" w14:textId="77777777" w:rsidR="00B50867" w:rsidRPr="008A68B4" w:rsidRDefault="00B50867" w:rsidP="00B50867">
      <w:pPr>
        <w:pStyle w:val="PL"/>
        <w:rPr>
          <w:noProof w:val="0"/>
        </w:rPr>
      </w:pPr>
      <w:proofErr w:type="gramStart"/>
      <w:r w:rsidRPr="008A68B4">
        <w:rPr>
          <w:noProof w:val="0"/>
        </w:rPr>
        <w:t>public</w:t>
      </w:r>
      <w:proofErr w:type="gramEnd"/>
      <w:r w:rsidRPr="008A68B4">
        <w:rPr>
          <w:noProof w:val="0"/>
        </w:rPr>
        <w:t>:</w:t>
      </w:r>
    </w:p>
    <w:p w14:paraId="33838F27" w14:textId="77777777" w:rsidR="00B50867" w:rsidRPr="008A68B4" w:rsidRDefault="00B50867" w:rsidP="00B50867">
      <w:pPr>
        <w:pStyle w:val="PL"/>
        <w:rPr>
          <w:noProof w:val="0"/>
        </w:rPr>
      </w:pPr>
    </w:p>
    <w:p w14:paraId="59179D10" w14:textId="77777777" w:rsidR="00B50867" w:rsidRPr="008A68B4" w:rsidRDefault="00B50867" w:rsidP="00B50867">
      <w:pPr>
        <w:pStyle w:val="PL"/>
        <w:rPr>
          <w:noProof w:val="0"/>
        </w:rPr>
      </w:pPr>
      <w:r w:rsidRPr="008A68B4">
        <w:rPr>
          <w:noProof w:val="0"/>
        </w:rPr>
        <w:tab/>
        <w:t xml:space="preserve">//Destructor. </w:t>
      </w:r>
    </w:p>
    <w:p w14:paraId="79F15D1B"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~xTriCommunicationTE ();</w:t>
      </w:r>
    </w:p>
    <w:p w14:paraId="3B8DBD09" w14:textId="77777777" w:rsidR="00B50867" w:rsidRPr="008A68B4" w:rsidRDefault="00B50867" w:rsidP="00B50867">
      <w:pPr>
        <w:pStyle w:val="PL"/>
        <w:rPr>
          <w:noProof w:val="0"/>
        </w:rPr>
      </w:pPr>
      <w:r w:rsidRPr="008A68B4">
        <w:rPr>
          <w:noProof w:val="0"/>
        </w:rPr>
        <w:tab/>
      </w:r>
    </w:p>
    <w:p w14:paraId="4799CF39" w14:textId="77777777" w:rsidR="00B50867" w:rsidRPr="008A68B4" w:rsidRDefault="00B50867" w:rsidP="00B50867">
      <w:pPr>
        <w:pStyle w:val="PL"/>
        <w:rPr>
          <w:noProof w:val="0"/>
        </w:rPr>
      </w:pPr>
      <w:r w:rsidRPr="008A68B4">
        <w:rPr>
          <w:noProof w:val="0"/>
        </w:rPr>
        <w:tab/>
        <w:t>//Called by SA after it has received a message from the SUT</w:t>
      </w:r>
      <w:r w:rsidR="0089531D" w:rsidRPr="008A68B4">
        <w:rPr>
          <w:noProof w:val="0"/>
        </w:rPr>
        <w:t>.</w:t>
      </w:r>
    </w:p>
    <w:p w14:paraId="72AF8616"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void xtriEnqueueMsg (const TriPortId *tsiPortId, const </w:t>
      </w:r>
      <w:r w:rsidR="005D1F0B" w:rsidRPr="008A68B4">
        <w:rPr>
          <w:noProof w:val="0"/>
        </w:rPr>
        <w:t>Object</w:t>
      </w:r>
      <w:r w:rsidRPr="008A68B4">
        <w:rPr>
          <w:noProof w:val="0"/>
        </w:rPr>
        <w:t xml:space="preserve"> *SUTaddress, const </w:t>
      </w:r>
      <w:r w:rsidRPr="008A68B4">
        <w:rPr>
          <w:noProof w:val="0"/>
        </w:rPr>
        <w:tab/>
        <w:t xml:space="preserve">TriComponentId *componentId, const </w:t>
      </w:r>
      <w:r w:rsidR="005D1F0B" w:rsidRPr="008A68B4">
        <w:rPr>
          <w:noProof w:val="0"/>
        </w:rPr>
        <w:t>Object</w:t>
      </w:r>
      <w:r w:rsidRPr="008A68B4">
        <w:rPr>
          <w:noProof w:val="0"/>
        </w:rPr>
        <w:t xml:space="preserve"> *receivedMessage)=0;</w:t>
      </w:r>
    </w:p>
    <w:p w14:paraId="52B7E5AA" w14:textId="77777777" w:rsidR="00B50867" w:rsidRPr="008A68B4" w:rsidRDefault="00B50867" w:rsidP="00B50867">
      <w:pPr>
        <w:pStyle w:val="PL"/>
        <w:rPr>
          <w:noProof w:val="0"/>
        </w:rPr>
      </w:pPr>
      <w:r w:rsidRPr="008A68B4">
        <w:rPr>
          <w:noProof w:val="0"/>
        </w:rPr>
        <w:tab/>
      </w:r>
    </w:p>
    <w:p w14:paraId="73F28558" w14:textId="77777777" w:rsidR="00B50867" w:rsidRPr="008A68B4" w:rsidRDefault="00B50867" w:rsidP="00B50867">
      <w:pPr>
        <w:pStyle w:val="PL"/>
        <w:rPr>
          <w:noProof w:val="0"/>
        </w:rPr>
      </w:pPr>
      <w:r w:rsidRPr="008A68B4">
        <w:rPr>
          <w:noProof w:val="0"/>
        </w:rPr>
        <w:tab/>
        <w:t>//Called by SA after it has received a procedure call from the SUT</w:t>
      </w:r>
      <w:r w:rsidR="0089531D" w:rsidRPr="008A68B4">
        <w:rPr>
          <w:noProof w:val="0"/>
        </w:rPr>
        <w:t>.</w:t>
      </w:r>
    </w:p>
    <w:p w14:paraId="39F271F6"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void xtriEnqueueCall (const TriPortId *tsiPortId, const </w:t>
      </w:r>
      <w:r w:rsidR="005D1F0B" w:rsidRPr="008A68B4">
        <w:rPr>
          <w:noProof w:val="0"/>
        </w:rPr>
        <w:t>Object</w:t>
      </w:r>
      <w:r w:rsidRPr="008A68B4">
        <w:rPr>
          <w:noProof w:val="0"/>
        </w:rPr>
        <w:t xml:space="preserve"> *SUTaddress, const </w:t>
      </w:r>
      <w:r w:rsidRPr="008A68B4">
        <w:rPr>
          <w:noProof w:val="0"/>
        </w:rPr>
        <w:tab/>
        <w:t>TriComponentId *componentId, const TriSignatureId *signa</w:t>
      </w:r>
      <w:r w:rsidR="0089531D" w:rsidRPr="008A68B4">
        <w:rPr>
          <w:noProof w:val="0"/>
        </w:rPr>
        <w:t>tureId, const TciParameterList</w:t>
      </w:r>
      <w:r w:rsidRPr="008A68B4">
        <w:rPr>
          <w:noProof w:val="0"/>
        </w:rPr>
        <w:tab/>
        <w:t>*parameterList)=0;</w:t>
      </w:r>
    </w:p>
    <w:p w14:paraId="250AC0E9" w14:textId="77777777" w:rsidR="00B50867" w:rsidRPr="008A68B4" w:rsidRDefault="00B50867" w:rsidP="00B50867">
      <w:pPr>
        <w:pStyle w:val="PL"/>
        <w:rPr>
          <w:noProof w:val="0"/>
        </w:rPr>
      </w:pPr>
      <w:r w:rsidRPr="008A68B4">
        <w:rPr>
          <w:noProof w:val="0"/>
        </w:rPr>
        <w:tab/>
      </w:r>
    </w:p>
    <w:p w14:paraId="28977C9E" w14:textId="77777777" w:rsidR="00B50867" w:rsidRPr="008A68B4" w:rsidRDefault="00B50867" w:rsidP="00B50867">
      <w:pPr>
        <w:pStyle w:val="PL"/>
        <w:rPr>
          <w:noProof w:val="0"/>
        </w:rPr>
      </w:pPr>
      <w:r w:rsidRPr="008A68B4">
        <w:rPr>
          <w:noProof w:val="0"/>
        </w:rPr>
        <w:tab/>
        <w:t>//Called by SA after it has received a reply from the SUT</w:t>
      </w:r>
      <w:r w:rsidR="0089531D" w:rsidRPr="008A68B4">
        <w:rPr>
          <w:noProof w:val="0"/>
        </w:rPr>
        <w:t>.</w:t>
      </w:r>
    </w:p>
    <w:p w14:paraId="5694884C"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void xtriEnqueueReply (const TriPortId *tsiPortId, const </w:t>
      </w:r>
      <w:r w:rsidR="005D1F0B" w:rsidRPr="008A68B4">
        <w:rPr>
          <w:noProof w:val="0"/>
        </w:rPr>
        <w:t>Object</w:t>
      </w:r>
      <w:r w:rsidRPr="008A68B4">
        <w:rPr>
          <w:noProof w:val="0"/>
        </w:rPr>
        <w:t xml:space="preserve"> *SUTaddress, const </w:t>
      </w:r>
      <w:r w:rsidRPr="008A68B4">
        <w:rPr>
          <w:noProof w:val="0"/>
        </w:rPr>
        <w:tab/>
        <w:t>TriComponentId *componentId, const TriSignatureId *signa</w:t>
      </w:r>
      <w:r w:rsidR="0089531D" w:rsidRPr="008A68B4">
        <w:rPr>
          <w:noProof w:val="0"/>
        </w:rPr>
        <w:t>tureId, const TciParameterList</w:t>
      </w:r>
      <w:r w:rsidRPr="008A68B4">
        <w:rPr>
          <w:noProof w:val="0"/>
        </w:rPr>
        <w:tab/>
        <w:t xml:space="preserve">*parameterList, const </w:t>
      </w:r>
      <w:r w:rsidR="005D1F0B" w:rsidRPr="008A68B4">
        <w:rPr>
          <w:noProof w:val="0"/>
        </w:rPr>
        <w:t>TciValue</w:t>
      </w:r>
      <w:r w:rsidRPr="008A68B4">
        <w:rPr>
          <w:noProof w:val="0"/>
        </w:rPr>
        <w:t xml:space="preserve"> *returnValue)=0;</w:t>
      </w:r>
    </w:p>
    <w:p w14:paraId="1B3DAFB7" w14:textId="77777777" w:rsidR="00B50867" w:rsidRPr="008A68B4" w:rsidRDefault="00B50867" w:rsidP="00B50867">
      <w:pPr>
        <w:pStyle w:val="PL"/>
        <w:rPr>
          <w:noProof w:val="0"/>
        </w:rPr>
      </w:pPr>
      <w:r w:rsidRPr="008A68B4">
        <w:rPr>
          <w:noProof w:val="0"/>
        </w:rPr>
        <w:tab/>
      </w:r>
    </w:p>
    <w:p w14:paraId="288ACCBC" w14:textId="77777777" w:rsidR="00B50867" w:rsidRPr="008A68B4" w:rsidRDefault="00B50867" w:rsidP="00B50867">
      <w:pPr>
        <w:pStyle w:val="PL"/>
        <w:rPr>
          <w:noProof w:val="0"/>
        </w:rPr>
      </w:pPr>
      <w:r w:rsidRPr="008A68B4">
        <w:rPr>
          <w:noProof w:val="0"/>
        </w:rPr>
        <w:tab/>
        <w:t>//Called by SA after it has received an exception from the SUT</w:t>
      </w:r>
      <w:r w:rsidR="0089531D" w:rsidRPr="008A68B4">
        <w:rPr>
          <w:noProof w:val="0"/>
        </w:rPr>
        <w:t>.</w:t>
      </w:r>
    </w:p>
    <w:p w14:paraId="6FDD062F"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void xtriEnqueueException (const TriPortId *tsiPortId, const </w:t>
      </w:r>
      <w:r w:rsidR="005D1F0B" w:rsidRPr="008A68B4">
        <w:rPr>
          <w:noProof w:val="0"/>
        </w:rPr>
        <w:t>Object</w:t>
      </w:r>
      <w:r w:rsidRPr="008A68B4">
        <w:rPr>
          <w:noProof w:val="0"/>
        </w:rPr>
        <w:t xml:space="preserve"> *SUTaddress, </w:t>
      </w:r>
      <w:r w:rsidRPr="008A68B4">
        <w:rPr>
          <w:noProof w:val="0"/>
        </w:rPr>
        <w:tab/>
        <w:t xml:space="preserve">const TriComponentId *componentId, const TriSignatureId *signatureId, const </w:t>
      </w:r>
      <w:r w:rsidR="00CE0246" w:rsidRPr="008A68B4">
        <w:rPr>
          <w:noProof w:val="0"/>
        </w:rPr>
        <w:t>Object</w:t>
      </w:r>
      <w:r w:rsidRPr="008A68B4">
        <w:rPr>
          <w:noProof w:val="0"/>
        </w:rPr>
        <w:t xml:space="preserve"> </w:t>
      </w:r>
      <w:r w:rsidRPr="008A68B4">
        <w:rPr>
          <w:noProof w:val="0"/>
        </w:rPr>
        <w:tab/>
        <w:t>*exc)=0;</w:t>
      </w:r>
    </w:p>
    <w:p w14:paraId="0D433AA1" w14:textId="77777777" w:rsidR="00A10D5E" w:rsidRPr="008A68B4" w:rsidRDefault="00A10D5E" w:rsidP="004A22E6">
      <w:pPr>
        <w:pStyle w:val="PL"/>
        <w:rPr>
          <w:noProof w:val="0"/>
        </w:rPr>
      </w:pPr>
    </w:p>
    <w:p w14:paraId="672CE836" w14:textId="77777777" w:rsidR="00A10D5E" w:rsidRPr="008A68B4" w:rsidRDefault="00A10D5E" w:rsidP="004A22E6">
      <w:pPr>
        <w:pStyle w:val="PL"/>
        <w:rPr>
          <w:noProof w:val="0"/>
        </w:rPr>
      </w:pPr>
      <w:r w:rsidRPr="008A68B4">
        <w:rPr>
          <w:noProof w:val="0"/>
        </w:rPr>
        <w:tab/>
        <w:t>// Error handling</w:t>
      </w:r>
    </w:p>
    <w:p w14:paraId="40D54286" w14:textId="77777777" w:rsidR="00A10D5E" w:rsidRPr="008A68B4" w:rsidRDefault="00A10D5E" w:rsidP="004A22E6">
      <w:pPr>
        <w:pStyle w:val="PL"/>
        <w:rPr>
          <w:noProof w:val="0"/>
        </w:rPr>
      </w:pPr>
      <w:r w:rsidRPr="008A68B4">
        <w:rPr>
          <w:noProof w:val="0"/>
        </w:rPr>
        <w:tab/>
      </w:r>
      <w:proofErr w:type="gramStart"/>
      <w:r w:rsidRPr="008A68B4">
        <w:rPr>
          <w:noProof w:val="0"/>
        </w:rPr>
        <w:t>virtual</w:t>
      </w:r>
      <w:proofErr w:type="gramEnd"/>
      <w:r w:rsidRPr="008A68B4">
        <w:rPr>
          <w:noProof w:val="0"/>
        </w:rPr>
        <w:t xml:space="preserve"> void xtriSAErrorReq (const String message, const Object </w:t>
      </w:r>
      <w:r w:rsidR="00BE2E11" w:rsidRPr="008A68B4">
        <w:rPr>
          <w:noProof w:val="0"/>
        </w:rPr>
        <w:t>*</w:t>
      </w:r>
      <w:r w:rsidRPr="008A68B4">
        <w:rPr>
          <w:noProof w:val="0"/>
        </w:rPr>
        <w:t>cause)</w:t>
      </w:r>
      <w:r w:rsidR="00CC3BE6" w:rsidRPr="008A68B4">
        <w:rPr>
          <w:noProof w:val="0"/>
        </w:rPr>
        <w:t>=0</w:t>
      </w:r>
      <w:r w:rsidRPr="008A68B4">
        <w:rPr>
          <w:noProof w:val="0"/>
        </w:rPr>
        <w:t>;</w:t>
      </w:r>
    </w:p>
    <w:p w14:paraId="5065DF87" w14:textId="77777777" w:rsidR="00B50867" w:rsidRPr="008A68B4" w:rsidRDefault="00B50867" w:rsidP="00B50867">
      <w:pPr>
        <w:pStyle w:val="PL"/>
        <w:rPr>
          <w:noProof w:val="0"/>
        </w:rPr>
      </w:pPr>
      <w:r w:rsidRPr="008A68B4">
        <w:rPr>
          <w:noProof w:val="0"/>
        </w:rPr>
        <w:t>}</w:t>
      </w:r>
    </w:p>
    <w:p w14:paraId="6F3D1781" w14:textId="77777777" w:rsidR="00B50867" w:rsidRPr="008A68B4" w:rsidRDefault="00B50867" w:rsidP="00B50867">
      <w:pPr>
        <w:pStyle w:val="PL"/>
        <w:rPr>
          <w:noProof w:val="0"/>
        </w:rPr>
      </w:pPr>
    </w:p>
    <w:p w14:paraId="15BBAB6C" w14:textId="77777777" w:rsidR="00B50867" w:rsidRPr="008A68B4" w:rsidRDefault="00B50867" w:rsidP="004A3AE0">
      <w:pPr>
        <w:pStyle w:val="H6"/>
      </w:pPr>
      <w:r w:rsidRPr="008A68B4">
        <w:t>8.6.3</w:t>
      </w:r>
      <w:r w:rsidRPr="008A68B4">
        <w:tab/>
      </w:r>
      <w:r w:rsidR="00C25ECD" w:rsidRPr="008A68B4">
        <w:t xml:space="preserve">Changes to </w:t>
      </w:r>
      <w:r w:rsidRPr="008A68B4">
        <w:t>TriPlatformPA</w:t>
      </w:r>
    </w:p>
    <w:p w14:paraId="5BAC15F0" w14:textId="77777777" w:rsidR="009C2A88" w:rsidRPr="008A68B4" w:rsidRDefault="009C2A88" w:rsidP="009C2A88">
      <w:r w:rsidRPr="008A68B4">
        <w:t xml:space="preserve">The extension to the </w:t>
      </w:r>
      <w:r w:rsidRPr="008A68B4">
        <w:rPr>
          <w:rFonts w:ascii="Courier New" w:hAnsi="Courier New" w:cs="Courier New"/>
          <w:sz w:val="16"/>
          <w:szCs w:val="16"/>
        </w:rPr>
        <w:t xml:space="preserve">TriPlatformPA </w:t>
      </w:r>
      <w:r w:rsidR="00EE607D" w:rsidRPr="008A68B4">
        <w:t xml:space="preserve">class </w:t>
      </w:r>
      <w:r w:rsidRPr="008A68B4">
        <w:t xml:space="preserve">is mapped to the following </w:t>
      </w:r>
      <w:r w:rsidR="00EE607D" w:rsidRPr="008A68B4">
        <w:t>class</w:t>
      </w:r>
      <w:r w:rsidRPr="008A68B4">
        <w:t>:</w:t>
      </w:r>
    </w:p>
    <w:p w14:paraId="73D291DE" w14:textId="77777777" w:rsidR="00B50867" w:rsidRPr="008A68B4" w:rsidRDefault="00B50867" w:rsidP="00B50867">
      <w:pPr>
        <w:pStyle w:val="PL"/>
        <w:rPr>
          <w:noProof w:val="0"/>
        </w:rPr>
      </w:pPr>
      <w:proofErr w:type="gramStart"/>
      <w:r w:rsidRPr="008A68B4">
        <w:rPr>
          <w:noProof w:val="0"/>
        </w:rPr>
        <w:t>class</w:t>
      </w:r>
      <w:proofErr w:type="gramEnd"/>
      <w:r w:rsidRPr="008A68B4">
        <w:rPr>
          <w:noProof w:val="0"/>
        </w:rPr>
        <w:t xml:space="preserve"> </w:t>
      </w:r>
      <w:r w:rsidR="002A0794" w:rsidRPr="008A68B4">
        <w:rPr>
          <w:noProof w:val="0"/>
        </w:rPr>
        <w:t xml:space="preserve">xTriPlatformPA </w:t>
      </w:r>
      <w:r w:rsidRPr="008A68B4">
        <w:rPr>
          <w:noProof w:val="0"/>
        </w:rPr>
        <w:t>{</w:t>
      </w:r>
    </w:p>
    <w:p w14:paraId="7032F140" w14:textId="77777777" w:rsidR="00B50867" w:rsidRPr="008A68B4" w:rsidRDefault="00B50867" w:rsidP="00B50867">
      <w:pPr>
        <w:pStyle w:val="PL"/>
        <w:rPr>
          <w:noProof w:val="0"/>
        </w:rPr>
      </w:pPr>
      <w:proofErr w:type="gramStart"/>
      <w:r w:rsidRPr="008A68B4">
        <w:rPr>
          <w:noProof w:val="0"/>
        </w:rPr>
        <w:t>public</w:t>
      </w:r>
      <w:proofErr w:type="gramEnd"/>
      <w:r w:rsidRPr="008A68B4">
        <w:rPr>
          <w:noProof w:val="0"/>
        </w:rPr>
        <w:t>:</w:t>
      </w:r>
    </w:p>
    <w:p w14:paraId="6D5E0AF9" w14:textId="77777777" w:rsidR="00B50867" w:rsidRPr="008A68B4" w:rsidRDefault="00B50867" w:rsidP="00B50867">
      <w:pPr>
        <w:pStyle w:val="PL"/>
        <w:rPr>
          <w:noProof w:val="0"/>
        </w:rPr>
      </w:pPr>
    </w:p>
    <w:p w14:paraId="4BD7F3DC" w14:textId="77777777" w:rsidR="00B50867" w:rsidRPr="008A68B4" w:rsidRDefault="00B50867" w:rsidP="00B50867">
      <w:pPr>
        <w:pStyle w:val="PL"/>
        <w:rPr>
          <w:noProof w:val="0"/>
        </w:rPr>
      </w:pPr>
      <w:r w:rsidRPr="008A68B4">
        <w:rPr>
          <w:noProof w:val="0"/>
        </w:rPr>
        <w:tab/>
        <w:t xml:space="preserve">//Destructor. </w:t>
      </w:r>
    </w:p>
    <w:p w14:paraId="36B30D13"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w:t>
      </w:r>
      <w:r w:rsidR="000A0560" w:rsidRPr="008A68B4">
        <w:rPr>
          <w:noProof w:val="0"/>
        </w:rPr>
        <w:t>x</w:t>
      </w:r>
      <w:r w:rsidRPr="008A68B4">
        <w:rPr>
          <w:noProof w:val="0"/>
        </w:rPr>
        <w:t>TriPlatformPA ();</w:t>
      </w:r>
    </w:p>
    <w:p w14:paraId="0E0956B1" w14:textId="77777777" w:rsidR="00B50867" w:rsidRPr="008A68B4" w:rsidRDefault="00B50867" w:rsidP="00B50867">
      <w:pPr>
        <w:pStyle w:val="PL"/>
        <w:rPr>
          <w:noProof w:val="0"/>
        </w:rPr>
      </w:pPr>
      <w:r w:rsidRPr="008A68B4">
        <w:rPr>
          <w:noProof w:val="0"/>
        </w:rPr>
        <w:tab/>
      </w:r>
    </w:p>
    <w:p w14:paraId="174F6E0A" w14:textId="77777777" w:rsidR="00B50867" w:rsidRPr="008A68B4" w:rsidRDefault="00B50867" w:rsidP="00B50867">
      <w:pPr>
        <w:pStyle w:val="PL"/>
        <w:rPr>
          <w:noProof w:val="0"/>
        </w:rPr>
      </w:pPr>
      <w:r w:rsidRPr="008A68B4">
        <w:rPr>
          <w:noProof w:val="0"/>
        </w:rPr>
        <w:tab/>
        <w:t xml:space="preserve">//For each external function specified in the TTCN-3 ATS </w:t>
      </w:r>
      <w:proofErr w:type="gramStart"/>
      <w:r w:rsidRPr="008A68B4">
        <w:rPr>
          <w:noProof w:val="0"/>
        </w:rPr>
        <w:t>implement</w:t>
      </w:r>
      <w:proofErr w:type="gramEnd"/>
      <w:r w:rsidRPr="008A68B4">
        <w:rPr>
          <w:noProof w:val="0"/>
        </w:rPr>
        <w:t xml:space="preserve"> the behaviour.</w:t>
      </w:r>
    </w:p>
    <w:p w14:paraId="5D3D2FC7" w14:textId="77777777" w:rsidR="00B50867" w:rsidRPr="008A68B4" w:rsidRDefault="00B50867" w:rsidP="00B50867">
      <w:pPr>
        <w:pStyle w:val="PL"/>
        <w:rPr>
          <w:noProof w:val="0"/>
        </w:rPr>
      </w:pPr>
      <w:r w:rsidRPr="008A68B4">
        <w:rPr>
          <w:noProof w:val="0"/>
        </w:rPr>
        <w:tab/>
      </w:r>
      <w:proofErr w:type="gramStart"/>
      <w:r w:rsidRPr="008A68B4">
        <w:rPr>
          <w:noProof w:val="0"/>
        </w:rPr>
        <w:t>virtual</w:t>
      </w:r>
      <w:proofErr w:type="gramEnd"/>
      <w:r w:rsidRPr="008A68B4">
        <w:rPr>
          <w:noProof w:val="0"/>
        </w:rPr>
        <w:t xml:space="preserve"> TriStatus </w:t>
      </w:r>
      <w:r w:rsidR="009C2A88" w:rsidRPr="008A68B4">
        <w:rPr>
          <w:noProof w:val="0"/>
        </w:rPr>
        <w:t>x</w:t>
      </w:r>
      <w:r w:rsidRPr="008A68B4">
        <w:rPr>
          <w:noProof w:val="0"/>
        </w:rPr>
        <w:t>triExternalFunction (const TriFunctionId</w:t>
      </w:r>
      <w:r w:rsidR="0089531D" w:rsidRPr="008A68B4">
        <w:rPr>
          <w:noProof w:val="0"/>
        </w:rPr>
        <w:t xml:space="preserve"> *functionId, TciParameterList</w:t>
      </w:r>
      <w:r w:rsidRPr="008A68B4">
        <w:rPr>
          <w:noProof w:val="0"/>
        </w:rPr>
        <w:tab/>
        <w:t xml:space="preserve">*parameterList, </w:t>
      </w:r>
      <w:r w:rsidR="005D1F0B" w:rsidRPr="008A68B4">
        <w:rPr>
          <w:noProof w:val="0"/>
        </w:rPr>
        <w:t>TciValue</w:t>
      </w:r>
      <w:r w:rsidRPr="008A68B4">
        <w:rPr>
          <w:noProof w:val="0"/>
        </w:rPr>
        <w:t xml:space="preserve"> *returnValue)=0;</w:t>
      </w:r>
    </w:p>
    <w:p w14:paraId="0F5EBD56" w14:textId="77777777" w:rsidR="00B50867" w:rsidRPr="008A68B4" w:rsidRDefault="00B50867" w:rsidP="00B50867">
      <w:pPr>
        <w:pStyle w:val="PL"/>
        <w:rPr>
          <w:noProof w:val="0"/>
        </w:rPr>
      </w:pPr>
      <w:r w:rsidRPr="008A68B4">
        <w:rPr>
          <w:noProof w:val="0"/>
        </w:rPr>
        <w:t>}</w:t>
      </w:r>
    </w:p>
    <w:p w14:paraId="40925021" w14:textId="77777777" w:rsidR="00D3702D" w:rsidRPr="008A68B4" w:rsidRDefault="00D3702D" w:rsidP="00B50867">
      <w:pPr>
        <w:pStyle w:val="PL"/>
        <w:rPr>
          <w:noProof w:val="0"/>
        </w:rPr>
      </w:pPr>
    </w:p>
    <w:p w14:paraId="4818CB31" w14:textId="77777777" w:rsidR="00BE2E11" w:rsidRPr="008A68B4" w:rsidRDefault="00BE2E11" w:rsidP="00BE2E11">
      <w:pPr>
        <w:pStyle w:val="H6"/>
      </w:pPr>
      <w:r w:rsidRPr="008A68B4">
        <w:t>8.6.4</w:t>
      </w:r>
      <w:r w:rsidRPr="008A68B4">
        <w:tab/>
        <w:t>Changes to TriPlatformTE</w:t>
      </w:r>
    </w:p>
    <w:p w14:paraId="7A380265" w14:textId="77777777" w:rsidR="00BE2E11" w:rsidRPr="008A68B4" w:rsidRDefault="00BE2E11" w:rsidP="00BE2E11">
      <w:r w:rsidRPr="008A68B4">
        <w:t xml:space="preserve">The extension to the </w:t>
      </w:r>
      <w:r w:rsidR="002A0794" w:rsidRPr="008A68B4">
        <w:rPr>
          <w:rFonts w:ascii="Courier New" w:hAnsi="Courier New" w:cs="Courier New"/>
          <w:sz w:val="16"/>
          <w:szCs w:val="16"/>
        </w:rPr>
        <w:t>TriPlatformTE</w:t>
      </w:r>
      <w:r w:rsidR="00635165" w:rsidRPr="008A68B4">
        <w:t xml:space="preserve"> </w:t>
      </w:r>
      <w:r w:rsidR="00EE607D" w:rsidRPr="008A68B4">
        <w:t>class</w:t>
      </w:r>
      <w:r w:rsidRPr="008A68B4">
        <w:t xml:space="preserve"> is mapped to the following interface:</w:t>
      </w:r>
    </w:p>
    <w:p w14:paraId="51C0D699" w14:textId="77777777" w:rsidR="000A0560" w:rsidRPr="008A68B4" w:rsidRDefault="000A0560" w:rsidP="000A0560">
      <w:pPr>
        <w:pStyle w:val="PL"/>
        <w:rPr>
          <w:noProof w:val="0"/>
        </w:rPr>
      </w:pPr>
      <w:proofErr w:type="gramStart"/>
      <w:r w:rsidRPr="008A68B4">
        <w:rPr>
          <w:noProof w:val="0"/>
        </w:rPr>
        <w:t>class</w:t>
      </w:r>
      <w:proofErr w:type="gramEnd"/>
      <w:r w:rsidRPr="008A68B4">
        <w:rPr>
          <w:noProof w:val="0"/>
        </w:rPr>
        <w:t xml:space="preserve"> </w:t>
      </w:r>
      <w:r w:rsidR="002A0794" w:rsidRPr="008A68B4">
        <w:rPr>
          <w:noProof w:val="0"/>
        </w:rPr>
        <w:t xml:space="preserve">TriPlatformTE </w:t>
      </w:r>
      <w:r w:rsidRPr="008A68B4">
        <w:rPr>
          <w:noProof w:val="0"/>
        </w:rPr>
        <w:t>{</w:t>
      </w:r>
    </w:p>
    <w:p w14:paraId="6DF599CD" w14:textId="77777777" w:rsidR="000A0560" w:rsidRPr="008A68B4" w:rsidRDefault="000A0560" w:rsidP="000A0560">
      <w:pPr>
        <w:pStyle w:val="PL"/>
        <w:rPr>
          <w:noProof w:val="0"/>
        </w:rPr>
      </w:pPr>
      <w:proofErr w:type="gramStart"/>
      <w:r w:rsidRPr="008A68B4">
        <w:rPr>
          <w:noProof w:val="0"/>
        </w:rPr>
        <w:t>public</w:t>
      </w:r>
      <w:proofErr w:type="gramEnd"/>
      <w:r w:rsidRPr="008A68B4">
        <w:rPr>
          <w:noProof w:val="0"/>
        </w:rPr>
        <w:t>:</w:t>
      </w:r>
    </w:p>
    <w:p w14:paraId="021A2EBC" w14:textId="77777777" w:rsidR="000A0560" w:rsidRPr="008A68B4" w:rsidRDefault="000A0560" w:rsidP="000A0560">
      <w:pPr>
        <w:pStyle w:val="PL"/>
        <w:rPr>
          <w:noProof w:val="0"/>
        </w:rPr>
      </w:pPr>
    </w:p>
    <w:p w14:paraId="417F8D15" w14:textId="77777777" w:rsidR="000A0560" w:rsidRPr="008A68B4" w:rsidRDefault="000A0560" w:rsidP="004A22E6">
      <w:pPr>
        <w:pStyle w:val="PL"/>
        <w:rPr>
          <w:noProof w:val="0"/>
        </w:rPr>
      </w:pPr>
      <w:r w:rsidRPr="008A68B4">
        <w:rPr>
          <w:noProof w:val="0"/>
        </w:rPr>
        <w:tab/>
        <w:t xml:space="preserve">//Destructor. </w:t>
      </w:r>
    </w:p>
    <w:p w14:paraId="55542D9B" w14:textId="77777777" w:rsidR="000A0560" w:rsidRPr="008A68B4" w:rsidRDefault="000A0560" w:rsidP="004A22E6">
      <w:pPr>
        <w:pStyle w:val="PL"/>
        <w:rPr>
          <w:noProof w:val="0"/>
        </w:rPr>
      </w:pPr>
      <w:r w:rsidRPr="008A68B4">
        <w:rPr>
          <w:noProof w:val="0"/>
        </w:rPr>
        <w:tab/>
      </w:r>
      <w:proofErr w:type="gramStart"/>
      <w:r w:rsidRPr="008A68B4">
        <w:rPr>
          <w:noProof w:val="0"/>
        </w:rPr>
        <w:t>virtual</w:t>
      </w:r>
      <w:proofErr w:type="gramEnd"/>
      <w:r w:rsidRPr="008A68B4">
        <w:rPr>
          <w:noProof w:val="0"/>
        </w:rPr>
        <w:t xml:space="preserve"> ~xTriPlatformTE ();</w:t>
      </w:r>
    </w:p>
    <w:p w14:paraId="19666F06" w14:textId="77777777" w:rsidR="000A0560" w:rsidRPr="008A68B4" w:rsidRDefault="000A0560" w:rsidP="004A22E6">
      <w:pPr>
        <w:pStyle w:val="PL"/>
        <w:rPr>
          <w:noProof w:val="0"/>
        </w:rPr>
      </w:pPr>
    </w:p>
    <w:p w14:paraId="09BDF93F" w14:textId="77777777" w:rsidR="000A0560" w:rsidRPr="008A68B4" w:rsidRDefault="000A0560" w:rsidP="004A22E6">
      <w:pPr>
        <w:pStyle w:val="PL"/>
        <w:rPr>
          <w:noProof w:val="0"/>
        </w:rPr>
      </w:pPr>
      <w:r w:rsidRPr="008A68B4">
        <w:rPr>
          <w:noProof w:val="0"/>
        </w:rPr>
        <w:tab/>
      </w:r>
      <w:proofErr w:type="gramStart"/>
      <w:r w:rsidRPr="008A68B4">
        <w:rPr>
          <w:noProof w:val="0"/>
        </w:rPr>
        <w:t>//Called by PA in unrecoverable error situations.</w:t>
      </w:r>
      <w:proofErr w:type="gramEnd"/>
    </w:p>
    <w:p w14:paraId="580FA4FA" w14:textId="77777777" w:rsidR="000A0560" w:rsidRPr="008A68B4" w:rsidRDefault="000A0560" w:rsidP="004A22E6">
      <w:pPr>
        <w:pStyle w:val="PL"/>
        <w:rPr>
          <w:noProof w:val="0"/>
        </w:rPr>
      </w:pPr>
      <w:r w:rsidRPr="008A68B4">
        <w:rPr>
          <w:noProof w:val="0"/>
        </w:rPr>
        <w:tab/>
      </w:r>
      <w:proofErr w:type="gramStart"/>
      <w:r w:rsidRPr="008A68B4">
        <w:rPr>
          <w:noProof w:val="0"/>
        </w:rPr>
        <w:t>virtual</w:t>
      </w:r>
      <w:proofErr w:type="gramEnd"/>
      <w:r w:rsidRPr="008A68B4">
        <w:rPr>
          <w:noProof w:val="0"/>
        </w:rPr>
        <w:t xml:space="preserve"> void xtriPAError (const Tstring &amp;message, const Object *cause)=0;</w:t>
      </w:r>
    </w:p>
    <w:p w14:paraId="6B38E269" w14:textId="77777777" w:rsidR="002011E8" w:rsidRPr="008A68B4" w:rsidRDefault="002011E8" w:rsidP="004A22E6">
      <w:pPr>
        <w:pStyle w:val="PL"/>
        <w:rPr>
          <w:noProof w:val="0"/>
        </w:rPr>
      </w:pPr>
    </w:p>
    <w:p w14:paraId="0052BCF3" w14:textId="77777777" w:rsidR="002011E8" w:rsidRPr="008A68B4" w:rsidRDefault="002011E8" w:rsidP="004A22E6">
      <w:pPr>
        <w:pStyle w:val="PL"/>
        <w:rPr>
          <w:noProof w:val="0"/>
        </w:rPr>
      </w:pPr>
      <w:r w:rsidRPr="008A68B4">
        <w:rPr>
          <w:noProof w:val="0"/>
        </w:rPr>
        <w:lastRenderedPageBreak/>
        <w:tab/>
      </w:r>
      <w:proofErr w:type="gramStart"/>
      <w:r w:rsidRPr="008A68B4">
        <w:rPr>
          <w:noProof w:val="0"/>
        </w:rPr>
        <w:t>//Generate random number.</w:t>
      </w:r>
      <w:proofErr w:type="gramEnd"/>
    </w:p>
    <w:p w14:paraId="012771D9" w14:textId="77777777" w:rsidR="002011E8" w:rsidRPr="008A68B4" w:rsidRDefault="002011E8" w:rsidP="004A22E6">
      <w:pPr>
        <w:pStyle w:val="PL"/>
        <w:rPr>
          <w:noProof w:val="0"/>
        </w:rPr>
      </w:pPr>
      <w:r w:rsidRPr="008A68B4">
        <w:rPr>
          <w:noProof w:val="0"/>
        </w:rPr>
        <w:tab/>
      </w:r>
      <w:proofErr w:type="gramStart"/>
      <w:r w:rsidRPr="008A68B4">
        <w:rPr>
          <w:noProof w:val="0"/>
        </w:rPr>
        <w:t>virtual</w:t>
      </w:r>
      <w:proofErr w:type="gramEnd"/>
      <w:r w:rsidRPr="008A68B4">
        <w:rPr>
          <w:noProof w:val="0"/>
        </w:rPr>
        <w:t xml:space="preserve"> FloatValue* xtriRnd (const TriComponentId *componentId, const FloatValue *seed)=0;</w:t>
      </w:r>
    </w:p>
    <w:p w14:paraId="614754D1" w14:textId="77777777" w:rsidR="00BE2E11" w:rsidRPr="008A68B4" w:rsidRDefault="00BE2E11" w:rsidP="004A22E6">
      <w:pPr>
        <w:pStyle w:val="PL"/>
        <w:rPr>
          <w:noProof w:val="0"/>
        </w:rPr>
      </w:pPr>
      <w:r w:rsidRPr="008A68B4">
        <w:rPr>
          <w:noProof w:val="0"/>
        </w:rPr>
        <w:t>}</w:t>
      </w:r>
    </w:p>
    <w:p w14:paraId="088DCCFA" w14:textId="77777777" w:rsidR="00BE2E11" w:rsidRPr="008A68B4" w:rsidRDefault="00BE2E11" w:rsidP="00BE2E11">
      <w:pPr>
        <w:pStyle w:val="PL"/>
        <w:rPr>
          <w:noProof w:val="0"/>
        </w:rPr>
      </w:pPr>
    </w:p>
    <w:p w14:paraId="42FD52F6" w14:textId="77777777" w:rsidR="00B973A9" w:rsidRPr="008A68B4" w:rsidRDefault="008C7169" w:rsidP="00370C97">
      <w:pPr>
        <w:pStyle w:val="Heading2"/>
      </w:pPr>
      <w:bookmarkStart w:id="265" w:name="_Toc87877518"/>
      <w:r w:rsidRPr="008A68B4">
        <w:t>7</w:t>
      </w:r>
      <w:r w:rsidR="00B973A9" w:rsidRPr="008A68B4">
        <w:t>.</w:t>
      </w:r>
      <w:r w:rsidR="00663037" w:rsidRPr="008A68B4">
        <w:t>10</w:t>
      </w:r>
      <w:r w:rsidR="00B973A9" w:rsidRPr="008A68B4">
        <w:tab/>
        <w:t xml:space="preserve">Changes to </w:t>
      </w:r>
      <w:r w:rsidR="000C292A" w:rsidRPr="008A68B4">
        <w:t xml:space="preserve">clause </w:t>
      </w:r>
      <w:r w:rsidR="00B973A9" w:rsidRPr="008A68B4">
        <w:t>9</w:t>
      </w:r>
      <w:r w:rsidR="00813F9E" w:rsidRPr="008A68B4">
        <w:t xml:space="preserve"> of ETSI ES 201 873-5,</w:t>
      </w:r>
      <w:r w:rsidR="00B973A9" w:rsidRPr="008A68B4">
        <w:t xml:space="preserve"> C</w:t>
      </w:r>
      <w:r w:rsidR="009A544C" w:rsidRPr="008A68B4">
        <w:t>#</w:t>
      </w:r>
      <w:r w:rsidR="00B973A9" w:rsidRPr="008A68B4">
        <w:t xml:space="preserve"> language mapping</w:t>
      </w:r>
      <w:bookmarkEnd w:id="265"/>
    </w:p>
    <w:p w14:paraId="0B646D6E" w14:textId="642F21B4" w:rsidR="00490BD1" w:rsidRPr="008A68B4" w:rsidRDefault="00490BD1" w:rsidP="00490BD1">
      <w:proofErr w:type="gramStart"/>
      <w:r w:rsidRPr="008A68B4">
        <w:t xml:space="preserve">Addition of </w:t>
      </w:r>
      <w:r w:rsidR="00A7430B" w:rsidRPr="008A68B4">
        <w:t>the following</w:t>
      </w:r>
      <w:r w:rsidR="00D3702D" w:rsidRPr="008A68B4">
        <w:t xml:space="preserve"> </w:t>
      </w:r>
      <w:r w:rsidRPr="008A68B4">
        <w:t xml:space="preserve">clause in </w:t>
      </w:r>
      <w:r w:rsidR="00A7430B" w:rsidRPr="008A68B4">
        <w:t xml:space="preserve">clause </w:t>
      </w:r>
      <w:r w:rsidRPr="008A68B4">
        <w:t>9.4 Type mapping</w:t>
      </w:r>
      <w:r w:rsidR="00D3702D" w:rsidRPr="008A68B4">
        <w:t>.</w:t>
      </w:r>
      <w:proofErr w:type="gramEnd"/>
    </w:p>
    <w:p w14:paraId="26C6C212" w14:textId="77777777" w:rsidR="00D71EAC" w:rsidRPr="008A68B4" w:rsidRDefault="00D71EAC" w:rsidP="004A3AE0">
      <w:pPr>
        <w:pStyle w:val="H6"/>
      </w:pPr>
      <w:r w:rsidRPr="008A68B4">
        <w:t>9.4.3</w:t>
      </w:r>
      <w:r w:rsidRPr="008A68B4">
        <w:tab/>
        <w:t>Any type mapping</w:t>
      </w:r>
    </w:p>
    <w:p w14:paraId="320FED5A" w14:textId="77777777" w:rsidR="00D71EAC" w:rsidRPr="008A68B4" w:rsidRDefault="00D71EAC" w:rsidP="00D71EAC">
      <w:r w:rsidRPr="008A68B4">
        <w:t xml:space="preserve">The IDL any type is represented by C# </w:t>
      </w:r>
      <w:r w:rsidR="00601736" w:rsidRPr="008A68B4">
        <w:t>object</w:t>
      </w:r>
      <w:r w:rsidRPr="008A68B4">
        <w:t>.</w:t>
      </w:r>
    </w:p>
    <w:p w14:paraId="2811741B" w14:textId="77777777" w:rsidR="00B973A9" w:rsidRPr="008A68B4" w:rsidRDefault="00B973A9" w:rsidP="004A3AE0">
      <w:pPr>
        <w:pStyle w:val="H6"/>
      </w:pPr>
      <w:r w:rsidRPr="008A68B4">
        <w:t>9.5.2.1</w:t>
      </w:r>
      <w:r w:rsidRPr="008A68B4">
        <w:tab/>
      </w:r>
      <w:r w:rsidR="00C25ECD" w:rsidRPr="008A68B4">
        <w:t xml:space="preserve">Changes to </w:t>
      </w:r>
      <w:r w:rsidRPr="008A68B4">
        <w:t>ITriCommunicationSA</w:t>
      </w:r>
    </w:p>
    <w:p w14:paraId="40A0048E" w14:textId="77777777" w:rsidR="00B973A9" w:rsidRPr="008A68B4" w:rsidRDefault="00B973A9" w:rsidP="00B973A9">
      <w:r w:rsidRPr="008A68B4">
        <w:t xml:space="preserve">The extension to the </w:t>
      </w:r>
      <w:r w:rsidRPr="008A68B4">
        <w:rPr>
          <w:rFonts w:ascii="Courier New" w:hAnsi="Courier New"/>
          <w:b/>
          <w:bCs/>
        </w:rPr>
        <w:t>ITriCommunicationSA</w:t>
      </w:r>
      <w:r w:rsidRPr="008A68B4">
        <w:rPr>
          <w:rFonts w:ascii="Courier New" w:hAnsi="Courier New"/>
        </w:rPr>
        <w:t xml:space="preserve"> </w:t>
      </w:r>
      <w:r w:rsidRPr="008A68B4">
        <w:t xml:space="preserve">interface </w:t>
      </w:r>
      <w:r w:rsidR="0081397E" w:rsidRPr="008A68B4">
        <w:t xml:space="preserve">is </w:t>
      </w:r>
      <w:r w:rsidRPr="008A68B4">
        <w:t>defined as follows:</w:t>
      </w:r>
    </w:p>
    <w:p w14:paraId="55DB7FC5" w14:textId="77777777" w:rsidR="00B7199B" w:rsidRPr="008A68B4" w:rsidRDefault="00B973A9" w:rsidP="00B7199B">
      <w:pPr>
        <w:pStyle w:val="PL"/>
        <w:rPr>
          <w:noProof w:val="0"/>
        </w:rPr>
      </w:pPr>
      <w:r w:rsidRPr="008A68B4">
        <w:rPr>
          <w:noProof w:val="0"/>
        </w:rPr>
        <w:t>public interface IXTriCommunicationSA {</w:t>
      </w:r>
      <w:r w:rsidRPr="008A68B4">
        <w:rPr>
          <w:noProof w:val="0"/>
        </w:rPr>
        <w:br/>
      </w:r>
      <w:r w:rsidRPr="008A68B4">
        <w:rPr>
          <w:noProof w:val="0"/>
        </w:rPr>
        <w:tab/>
        <w:t>// Reset operation</w:t>
      </w:r>
      <w:r w:rsidRPr="008A68B4">
        <w:rPr>
          <w:noProof w:val="0"/>
        </w:rPr>
        <w:br/>
      </w:r>
      <w:r w:rsidRPr="008A68B4">
        <w:rPr>
          <w:noProof w:val="0"/>
        </w:rPr>
        <w:tab/>
        <w:t>// Ref: TRI-Definition 5.5.1</w:t>
      </w:r>
      <w:r w:rsidRPr="008A68B4">
        <w:rPr>
          <w:noProof w:val="0"/>
        </w:rPr>
        <w:br/>
      </w:r>
      <w:r w:rsidRPr="008A68B4">
        <w:rPr>
          <w:noProof w:val="0"/>
        </w:rPr>
        <w:tab/>
        <w:t>TriStatus XTriMapParam(ITriPortId compPortId, ITriPortId tsiPortId</w:t>
      </w:r>
      <w:r w:rsidR="009A544C" w:rsidRPr="008A68B4">
        <w:rPr>
          <w:noProof w:val="0"/>
        </w:rPr>
        <w:t>,</w:t>
      </w:r>
      <w:r w:rsidR="009A544C" w:rsidRPr="008A68B4">
        <w:rPr>
          <w:noProof w:val="0"/>
        </w:rPr>
        <w:br/>
      </w:r>
      <w:r w:rsidR="009A544C" w:rsidRPr="008A68B4">
        <w:rPr>
          <w:noProof w:val="0"/>
        </w:rPr>
        <w:tab/>
      </w:r>
      <w:r w:rsidR="009A544C" w:rsidRPr="008A68B4">
        <w:rPr>
          <w:noProof w:val="0"/>
        </w:rPr>
        <w:tab/>
      </w:r>
      <w:r w:rsidR="00D42654" w:rsidRPr="008A68B4">
        <w:rPr>
          <w:noProof w:val="0"/>
        </w:rPr>
        <w:t xml:space="preserve">ITciParameterList </w:t>
      </w:r>
      <w:r w:rsidR="009A544C" w:rsidRPr="008A68B4">
        <w:rPr>
          <w:noProof w:val="0"/>
        </w:rPr>
        <w:t>parameterList</w:t>
      </w:r>
      <w:r w:rsidRPr="008A68B4">
        <w:rPr>
          <w:noProof w:val="0"/>
        </w:rPr>
        <w:t>);</w:t>
      </w:r>
      <w:r w:rsidRPr="008A68B4">
        <w:rPr>
          <w:noProof w:val="0"/>
        </w:rPr>
        <w:br/>
      </w:r>
      <w:r w:rsidRPr="008A68B4">
        <w:rPr>
          <w:noProof w:val="0"/>
        </w:rPr>
        <w:tab/>
        <w:t>// Ref: TRI-Definition 5.5.2.3</w:t>
      </w:r>
      <w:r w:rsidRPr="008A68B4">
        <w:rPr>
          <w:noProof w:val="0"/>
        </w:rPr>
        <w:br/>
      </w:r>
      <w:r w:rsidRPr="008A68B4">
        <w:rPr>
          <w:noProof w:val="0"/>
        </w:rPr>
        <w:tab/>
        <w:t>TriStatus XTriUnmapParam(ITriPortId compPortId, ITriPortId tsiPortId</w:t>
      </w:r>
      <w:r w:rsidR="009A544C" w:rsidRPr="008A68B4">
        <w:rPr>
          <w:noProof w:val="0"/>
        </w:rPr>
        <w:t>,</w:t>
      </w:r>
      <w:r w:rsidR="009A544C" w:rsidRPr="008A68B4">
        <w:rPr>
          <w:noProof w:val="0"/>
        </w:rPr>
        <w:br/>
      </w:r>
      <w:r w:rsidR="009A544C" w:rsidRPr="008A68B4">
        <w:rPr>
          <w:noProof w:val="0"/>
        </w:rPr>
        <w:tab/>
      </w:r>
      <w:r w:rsidR="009A544C" w:rsidRPr="008A68B4">
        <w:rPr>
          <w:noProof w:val="0"/>
        </w:rPr>
        <w:tab/>
      </w:r>
      <w:r w:rsidR="00D42654" w:rsidRPr="008A68B4">
        <w:rPr>
          <w:noProof w:val="0"/>
        </w:rPr>
        <w:t xml:space="preserve">ITciParameterList </w:t>
      </w:r>
      <w:r w:rsidR="009A544C" w:rsidRPr="008A68B4">
        <w:rPr>
          <w:noProof w:val="0"/>
        </w:rPr>
        <w:t>parameterList</w:t>
      </w:r>
      <w:r w:rsidRPr="008A68B4">
        <w:rPr>
          <w:noProof w:val="0"/>
        </w:rPr>
        <w:t>);</w:t>
      </w:r>
      <w:r w:rsidRPr="008A68B4">
        <w:rPr>
          <w:noProof w:val="0"/>
        </w:rPr>
        <w:br/>
      </w:r>
      <w:r w:rsidRPr="008A68B4">
        <w:rPr>
          <w:noProof w:val="0"/>
        </w:rPr>
        <w:tab/>
        <w:t>// Ref: TRI-Definition 5.5.2.4</w:t>
      </w:r>
      <w:r w:rsidRPr="008A68B4">
        <w:rPr>
          <w:noProof w:val="0"/>
        </w:rPr>
        <w:br/>
      </w:r>
      <w:r w:rsidRPr="008A68B4">
        <w:rPr>
          <w:noProof w:val="0"/>
        </w:rPr>
        <w:br/>
      </w:r>
      <w:r w:rsidRPr="008A68B4">
        <w:rPr>
          <w:noProof w:val="0"/>
        </w:rPr>
        <w:tab/>
        <w:t>// Message based communication operations</w:t>
      </w:r>
      <w:r w:rsidRPr="008A68B4">
        <w:rPr>
          <w:noProof w:val="0"/>
        </w:rPr>
        <w:br/>
      </w:r>
      <w:r w:rsidRPr="008A68B4">
        <w:rPr>
          <w:noProof w:val="0"/>
        </w:rPr>
        <w:tab/>
        <w:t>// Ref: TRI-Definition 5.5.3.1</w:t>
      </w:r>
      <w:r w:rsidRPr="008A68B4">
        <w:rPr>
          <w:noProof w:val="0"/>
        </w:rPr>
        <w:br/>
      </w:r>
      <w:r w:rsidRPr="008A68B4">
        <w:rPr>
          <w:noProof w:val="0"/>
        </w:rPr>
        <w:tab/>
        <w:t>TriStatus XTriSend(ITriComponentId componentId, ITriPortId tsiPortId,</w:t>
      </w:r>
      <w:r w:rsidRPr="008A68B4">
        <w:rPr>
          <w:noProof w:val="0"/>
        </w:rPr>
        <w:br/>
      </w:r>
      <w:r w:rsidRPr="008A68B4">
        <w:rPr>
          <w:noProof w:val="0"/>
        </w:rPr>
        <w:tab/>
      </w:r>
      <w:r w:rsidRPr="008A68B4">
        <w:rPr>
          <w:noProof w:val="0"/>
        </w:rPr>
        <w:tab/>
      </w:r>
      <w:r w:rsidR="009A544C" w:rsidRPr="008A68B4">
        <w:rPr>
          <w:noProof w:val="0"/>
        </w:rPr>
        <w:t>ITciValue</w:t>
      </w:r>
      <w:r w:rsidRPr="008A68B4">
        <w:rPr>
          <w:noProof w:val="0"/>
        </w:rPr>
        <w:t xml:space="preserve"> address, </w:t>
      </w:r>
      <w:r w:rsidR="009A544C" w:rsidRPr="008A68B4">
        <w:rPr>
          <w:noProof w:val="0"/>
        </w:rPr>
        <w:t>ITciValue</w:t>
      </w:r>
      <w:r w:rsidRPr="008A68B4">
        <w:rPr>
          <w:noProof w:val="0"/>
        </w:rPr>
        <w:t xml:space="preserve"> sentMessage);</w:t>
      </w:r>
      <w:r w:rsidRPr="008A68B4">
        <w:rPr>
          <w:noProof w:val="0"/>
        </w:rPr>
        <w:br/>
      </w:r>
      <w:r w:rsidRPr="008A68B4">
        <w:rPr>
          <w:noProof w:val="0"/>
        </w:rPr>
        <w:tab/>
        <w:t>// Ref: TRI-Definition 5.5.3.2</w:t>
      </w:r>
      <w:r w:rsidRPr="008A68B4">
        <w:rPr>
          <w:noProof w:val="0"/>
        </w:rPr>
        <w:br/>
      </w:r>
      <w:r w:rsidRPr="008A68B4">
        <w:rPr>
          <w:noProof w:val="0"/>
        </w:rPr>
        <w:tab/>
        <w:t>TriStatus XTriSendBC(ITriComponentId componentId, ITriPortId tsiPortId,</w:t>
      </w:r>
      <w:r w:rsidRPr="008A68B4">
        <w:rPr>
          <w:noProof w:val="0"/>
        </w:rPr>
        <w:br/>
      </w:r>
      <w:r w:rsidRPr="008A68B4">
        <w:rPr>
          <w:noProof w:val="0"/>
        </w:rPr>
        <w:tab/>
      </w:r>
      <w:r w:rsidRPr="008A68B4">
        <w:rPr>
          <w:noProof w:val="0"/>
        </w:rPr>
        <w:tab/>
      </w:r>
      <w:r w:rsidR="009A544C" w:rsidRPr="008A68B4">
        <w:rPr>
          <w:noProof w:val="0"/>
        </w:rPr>
        <w:t>ITciValue</w:t>
      </w:r>
      <w:r w:rsidRPr="008A68B4">
        <w:rPr>
          <w:noProof w:val="0"/>
        </w:rPr>
        <w:t xml:space="preserve"> sentMessage);</w:t>
      </w:r>
      <w:r w:rsidRPr="008A68B4">
        <w:rPr>
          <w:noProof w:val="0"/>
        </w:rPr>
        <w:br/>
      </w:r>
      <w:r w:rsidRPr="008A68B4">
        <w:rPr>
          <w:noProof w:val="0"/>
        </w:rPr>
        <w:tab/>
        <w:t>// Ref: TRI-Definition 5.5.3.3</w:t>
      </w:r>
      <w:r w:rsidRPr="008A68B4">
        <w:rPr>
          <w:noProof w:val="0"/>
        </w:rPr>
        <w:br/>
      </w:r>
      <w:r w:rsidRPr="008A68B4">
        <w:rPr>
          <w:noProof w:val="0"/>
        </w:rPr>
        <w:tab/>
        <w:t>TriStatus XTriSendMC(ITriComponentId componentId, ITriPortId tsiPortId,</w:t>
      </w:r>
      <w:r w:rsidRPr="008A68B4">
        <w:rPr>
          <w:noProof w:val="0"/>
        </w:rPr>
        <w:br/>
      </w:r>
      <w:r w:rsidRPr="008A68B4">
        <w:rPr>
          <w:noProof w:val="0"/>
        </w:rPr>
        <w:tab/>
      </w:r>
      <w:r w:rsidRPr="008A68B4">
        <w:rPr>
          <w:noProof w:val="0"/>
        </w:rPr>
        <w:tab/>
      </w:r>
      <w:r w:rsidR="009A544C" w:rsidRPr="008A68B4">
        <w:rPr>
          <w:noProof w:val="0"/>
        </w:rPr>
        <w:t>ITciValue</w:t>
      </w:r>
      <w:r w:rsidRPr="008A68B4">
        <w:rPr>
          <w:noProof w:val="0"/>
        </w:rPr>
        <w:t xml:space="preserve">List addresses, </w:t>
      </w:r>
      <w:r w:rsidR="009A544C" w:rsidRPr="008A68B4">
        <w:rPr>
          <w:noProof w:val="0"/>
        </w:rPr>
        <w:t>ITciValue</w:t>
      </w:r>
      <w:r w:rsidRPr="008A68B4">
        <w:rPr>
          <w:noProof w:val="0"/>
        </w:rPr>
        <w:t xml:space="preserve"> sentMessage);</w:t>
      </w:r>
      <w:r w:rsidRPr="008A68B4">
        <w:rPr>
          <w:noProof w:val="0"/>
        </w:rPr>
        <w:br/>
      </w:r>
      <w:r w:rsidRPr="008A68B4">
        <w:rPr>
          <w:noProof w:val="0"/>
        </w:rPr>
        <w:br/>
      </w:r>
      <w:r w:rsidRPr="008A68B4">
        <w:rPr>
          <w:noProof w:val="0"/>
        </w:rPr>
        <w:tab/>
        <w:t>// Procedure based communication operations</w:t>
      </w:r>
      <w:r w:rsidRPr="008A68B4">
        <w:rPr>
          <w:noProof w:val="0"/>
        </w:rPr>
        <w:br/>
      </w:r>
      <w:r w:rsidRPr="008A68B4">
        <w:rPr>
          <w:noProof w:val="0"/>
        </w:rPr>
        <w:tab/>
        <w:t>// Ref: TRI-Definition 5.5.4.1</w:t>
      </w:r>
      <w:r w:rsidRPr="008A68B4">
        <w:rPr>
          <w:noProof w:val="0"/>
        </w:rPr>
        <w:br/>
      </w:r>
      <w:r w:rsidRPr="008A68B4">
        <w:rPr>
          <w:noProof w:val="0"/>
        </w:rPr>
        <w:tab/>
        <w:t>TriStatus XTriCall(ITriComponentId componentId, ITriPortId tsiPortId,</w:t>
      </w:r>
      <w:r w:rsidRPr="008A68B4">
        <w:rPr>
          <w:noProof w:val="0"/>
        </w:rPr>
        <w:br/>
      </w:r>
      <w:r w:rsidRPr="008A68B4">
        <w:rPr>
          <w:noProof w:val="0"/>
        </w:rPr>
        <w:tab/>
      </w:r>
      <w:r w:rsidRPr="008A68B4">
        <w:rPr>
          <w:noProof w:val="0"/>
        </w:rPr>
        <w:tab/>
      </w:r>
      <w:r w:rsidR="009A544C" w:rsidRPr="008A68B4">
        <w:rPr>
          <w:noProof w:val="0"/>
        </w:rPr>
        <w:t>ITciValue</w:t>
      </w:r>
      <w:r w:rsidRPr="008A68B4">
        <w:rPr>
          <w:noProof w:val="0"/>
        </w:rPr>
        <w:t xml:space="preserve"> sutAddress, ITriSignatureId signatureId,</w:t>
      </w:r>
      <w:r w:rsidRPr="008A68B4">
        <w:rPr>
          <w:noProof w:val="0"/>
        </w:rPr>
        <w:br/>
      </w:r>
      <w:r w:rsidRPr="008A68B4">
        <w:rPr>
          <w:noProof w:val="0"/>
        </w:rPr>
        <w:tab/>
      </w:r>
      <w:r w:rsidRPr="008A68B4">
        <w:rPr>
          <w:noProof w:val="0"/>
        </w:rPr>
        <w:tab/>
      </w:r>
      <w:r w:rsidR="003C32CB" w:rsidRPr="008A68B4">
        <w:rPr>
          <w:noProof w:val="0"/>
        </w:rPr>
        <w:t xml:space="preserve">ITciParameterList </w:t>
      </w:r>
      <w:r w:rsidRPr="008A68B4">
        <w:rPr>
          <w:noProof w:val="0"/>
        </w:rPr>
        <w:t>parameterList);</w:t>
      </w:r>
      <w:r w:rsidRPr="008A68B4">
        <w:rPr>
          <w:noProof w:val="0"/>
        </w:rPr>
        <w:br/>
      </w:r>
      <w:r w:rsidRPr="008A68B4">
        <w:rPr>
          <w:noProof w:val="0"/>
        </w:rPr>
        <w:tab/>
        <w:t>// Ref: TRI-Definition 5.5.4.2</w:t>
      </w:r>
      <w:r w:rsidRPr="008A68B4">
        <w:rPr>
          <w:noProof w:val="0"/>
        </w:rPr>
        <w:br/>
      </w:r>
      <w:r w:rsidRPr="008A68B4">
        <w:rPr>
          <w:noProof w:val="0"/>
        </w:rPr>
        <w:tab/>
        <w:t>TriStatus XTriCallBC(ITriComponentId componentId, ITriPortId tsiPortId,</w:t>
      </w:r>
      <w:r w:rsidRPr="008A68B4">
        <w:rPr>
          <w:noProof w:val="0"/>
        </w:rPr>
        <w:br/>
      </w:r>
      <w:r w:rsidRPr="008A68B4">
        <w:rPr>
          <w:noProof w:val="0"/>
        </w:rPr>
        <w:tab/>
      </w:r>
      <w:r w:rsidRPr="008A68B4">
        <w:rPr>
          <w:noProof w:val="0"/>
        </w:rPr>
        <w:tab/>
        <w:t xml:space="preserve">ITriSignatureId signatureId, </w:t>
      </w:r>
      <w:r w:rsidR="003C32CB" w:rsidRPr="008A68B4">
        <w:rPr>
          <w:noProof w:val="0"/>
        </w:rPr>
        <w:t xml:space="preserve">ITciParameterList </w:t>
      </w:r>
      <w:r w:rsidRPr="008A68B4">
        <w:rPr>
          <w:noProof w:val="0"/>
        </w:rPr>
        <w:t>parameterList);</w:t>
      </w:r>
      <w:r w:rsidRPr="008A68B4">
        <w:rPr>
          <w:noProof w:val="0"/>
        </w:rPr>
        <w:br/>
      </w:r>
      <w:r w:rsidRPr="008A68B4">
        <w:rPr>
          <w:noProof w:val="0"/>
        </w:rPr>
        <w:tab/>
        <w:t>// Ref: TRI-Definition 5.5.4.3</w:t>
      </w:r>
      <w:r w:rsidRPr="008A68B4">
        <w:rPr>
          <w:noProof w:val="0"/>
        </w:rPr>
        <w:br/>
      </w:r>
      <w:r w:rsidRPr="008A68B4">
        <w:rPr>
          <w:noProof w:val="0"/>
        </w:rPr>
        <w:tab/>
        <w:t>TriStatus XTriCallMC(ITriComponentId componentId, ITriPortId tsiPortId,</w:t>
      </w:r>
      <w:r w:rsidRPr="008A68B4">
        <w:rPr>
          <w:noProof w:val="0"/>
        </w:rPr>
        <w:br/>
      </w:r>
      <w:r w:rsidRPr="008A68B4">
        <w:rPr>
          <w:noProof w:val="0"/>
        </w:rPr>
        <w:tab/>
      </w:r>
      <w:r w:rsidRPr="008A68B4">
        <w:rPr>
          <w:noProof w:val="0"/>
        </w:rPr>
        <w:tab/>
      </w:r>
      <w:r w:rsidR="009A544C" w:rsidRPr="008A68B4">
        <w:rPr>
          <w:noProof w:val="0"/>
        </w:rPr>
        <w:t>ITciValue</w:t>
      </w:r>
      <w:r w:rsidRPr="008A68B4">
        <w:rPr>
          <w:noProof w:val="0"/>
        </w:rPr>
        <w:t>List sutAddresses, ITriSignatureId signatureId,</w:t>
      </w:r>
      <w:r w:rsidRPr="008A68B4">
        <w:rPr>
          <w:noProof w:val="0"/>
        </w:rPr>
        <w:br/>
      </w:r>
      <w:r w:rsidRPr="008A68B4">
        <w:rPr>
          <w:noProof w:val="0"/>
        </w:rPr>
        <w:tab/>
      </w:r>
      <w:r w:rsidRPr="008A68B4">
        <w:rPr>
          <w:noProof w:val="0"/>
        </w:rPr>
        <w:tab/>
      </w:r>
      <w:r w:rsidR="003C32CB" w:rsidRPr="008A68B4">
        <w:rPr>
          <w:noProof w:val="0"/>
        </w:rPr>
        <w:t xml:space="preserve">ITciParameterList </w:t>
      </w:r>
      <w:r w:rsidRPr="008A68B4">
        <w:rPr>
          <w:noProof w:val="0"/>
        </w:rPr>
        <w:t>parameterList);</w:t>
      </w:r>
      <w:r w:rsidRPr="008A68B4">
        <w:rPr>
          <w:noProof w:val="0"/>
        </w:rPr>
        <w:br/>
      </w:r>
      <w:r w:rsidRPr="008A68B4">
        <w:rPr>
          <w:noProof w:val="0"/>
        </w:rPr>
        <w:tab/>
        <w:t>// Ref: TRI-Definition 5.5.4.4</w:t>
      </w:r>
      <w:r w:rsidRPr="008A68B4">
        <w:rPr>
          <w:noProof w:val="0"/>
        </w:rPr>
        <w:br/>
      </w:r>
      <w:r w:rsidRPr="008A68B4">
        <w:rPr>
          <w:noProof w:val="0"/>
        </w:rPr>
        <w:tab/>
        <w:t>TriStatus XTriReply(ITriComponentId componentId, ITriPortId tsiPortId,</w:t>
      </w:r>
      <w:r w:rsidRPr="008A68B4">
        <w:rPr>
          <w:noProof w:val="0"/>
        </w:rPr>
        <w:br/>
      </w:r>
      <w:r w:rsidRPr="008A68B4">
        <w:rPr>
          <w:noProof w:val="0"/>
        </w:rPr>
        <w:tab/>
      </w:r>
      <w:r w:rsidRPr="008A68B4">
        <w:rPr>
          <w:noProof w:val="0"/>
        </w:rPr>
        <w:tab/>
      </w:r>
      <w:r w:rsidR="009A544C" w:rsidRPr="008A68B4">
        <w:rPr>
          <w:noProof w:val="0"/>
        </w:rPr>
        <w:t>ITciValue</w:t>
      </w:r>
      <w:r w:rsidRPr="008A68B4">
        <w:rPr>
          <w:noProof w:val="0"/>
        </w:rPr>
        <w:t xml:space="preserve"> sutAddress, ITriSignatureId signatureId,</w:t>
      </w:r>
      <w:r w:rsidRPr="008A68B4">
        <w:rPr>
          <w:noProof w:val="0"/>
        </w:rPr>
        <w:br/>
      </w:r>
      <w:r w:rsidRPr="008A68B4">
        <w:rPr>
          <w:noProof w:val="0"/>
        </w:rPr>
        <w:tab/>
      </w:r>
      <w:r w:rsidRPr="008A68B4">
        <w:rPr>
          <w:noProof w:val="0"/>
        </w:rPr>
        <w:tab/>
      </w:r>
      <w:r w:rsidR="003C32CB" w:rsidRPr="008A68B4">
        <w:rPr>
          <w:noProof w:val="0"/>
        </w:rPr>
        <w:t xml:space="preserve">ITciParameterList </w:t>
      </w:r>
      <w:r w:rsidRPr="008A68B4">
        <w:rPr>
          <w:noProof w:val="0"/>
        </w:rPr>
        <w:t xml:space="preserve">parameterList, </w:t>
      </w:r>
      <w:r w:rsidR="009A544C" w:rsidRPr="008A68B4">
        <w:rPr>
          <w:noProof w:val="0"/>
        </w:rPr>
        <w:t>ITciValue</w:t>
      </w:r>
      <w:r w:rsidRPr="008A68B4">
        <w:rPr>
          <w:noProof w:val="0"/>
        </w:rPr>
        <w:t xml:space="preserve"> returnValue);</w:t>
      </w:r>
      <w:r w:rsidRPr="008A68B4">
        <w:rPr>
          <w:noProof w:val="0"/>
        </w:rPr>
        <w:br/>
      </w:r>
      <w:r w:rsidRPr="008A68B4">
        <w:rPr>
          <w:noProof w:val="0"/>
        </w:rPr>
        <w:tab/>
        <w:t>// Ref: TRI-Definition 5.5.4.5</w:t>
      </w:r>
      <w:r w:rsidRPr="008A68B4">
        <w:rPr>
          <w:noProof w:val="0"/>
        </w:rPr>
        <w:br/>
      </w:r>
      <w:r w:rsidRPr="008A68B4">
        <w:rPr>
          <w:noProof w:val="0"/>
        </w:rPr>
        <w:tab/>
        <w:t>TriStatus XTriReplyBC(ITriComponentId componentId, ITriPortId tsiPortId,</w:t>
      </w:r>
      <w:r w:rsidRPr="008A68B4">
        <w:rPr>
          <w:noProof w:val="0"/>
        </w:rPr>
        <w:br/>
      </w:r>
      <w:r w:rsidRPr="008A68B4">
        <w:rPr>
          <w:noProof w:val="0"/>
        </w:rPr>
        <w:tab/>
      </w:r>
      <w:r w:rsidRPr="008A68B4">
        <w:rPr>
          <w:noProof w:val="0"/>
        </w:rPr>
        <w:tab/>
        <w:t xml:space="preserve">ITriSignatureId signatureId, </w:t>
      </w:r>
      <w:r w:rsidR="003C32CB" w:rsidRPr="008A68B4">
        <w:rPr>
          <w:noProof w:val="0"/>
        </w:rPr>
        <w:t xml:space="preserve">ITciParameterList </w:t>
      </w:r>
      <w:r w:rsidRPr="008A68B4">
        <w:rPr>
          <w:noProof w:val="0"/>
        </w:rPr>
        <w:t>parameterList,</w:t>
      </w:r>
      <w:r w:rsidRPr="008A68B4">
        <w:rPr>
          <w:noProof w:val="0"/>
        </w:rPr>
        <w:br/>
      </w:r>
      <w:r w:rsidRPr="008A68B4">
        <w:rPr>
          <w:noProof w:val="0"/>
        </w:rPr>
        <w:tab/>
      </w:r>
      <w:r w:rsidRPr="008A68B4">
        <w:rPr>
          <w:noProof w:val="0"/>
        </w:rPr>
        <w:tab/>
      </w:r>
      <w:r w:rsidR="009A544C" w:rsidRPr="008A68B4">
        <w:rPr>
          <w:noProof w:val="0"/>
        </w:rPr>
        <w:t>ITciValue</w:t>
      </w:r>
      <w:r w:rsidRPr="008A68B4">
        <w:rPr>
          <w:noProof w:val="0"/>
        </w:rPr>
        <w:t xml:space="preserve"> returnValue);</w:t>
      </w:r>
      <w:r w:rsidRPr="008A68B4">
        <w:rPr>
          <w:noProof w:val="0"/>
        </w:rPr>
        <w:br/>
      </w:r>
      <w:r w:rsidRPr="008A68B4">
        <w:rPr>
          <w:noProof w:val="0"/>
        </w:rPr>
        <w:tab/>
        <w:t>// Ref: TRI-Definition 5.5.4.6</w:t>
      </w:r>
      <w:r w:rsidRPr="008A68B4">
        <w:rPr>
          <w:noProof w:val="0"/>
        </w:rPr>
        <w:br/>
      </w:r>
      <w:r w:rsidRPr="008A68B4">
        <w:rPr>
          <w:noProof w:val="0"/>
        </w:rPr>
        <w:tab/>
        <w:t>TriStatus XTriReplyMC(ITriComponentId componentId, ITriPortId tsiPortId,</w:t>
      </w:r>
      <w:r w:rsidRPr="008A68B4">
        <w:rPr>
          <w:noProof w:val="0"/>
        </w:rPr>
        <w:br/>
      </w:r>
      <w:r w:rsidRPr="008A68B4">
        <w:rPr>
          <w:noProof w:val="0"/>
        </w:rPr>
        <w:tab/>
      </w:r>
      <w:r w:rsidRPr="008A68B4">
        <w:rPr>
          <w:noProof w:val="0"/>
        </w:rPr>
        <w:tab/>
      </w:r>
      <w:r w:rsidR="009A544C" w:rsidRPr="008A68B4">
        <w:rPr>
          <w:noProof w:val="0"/>
        </w:rPr>
        <w:t>ITciValue</w:t>
      </w:r>
      <w:r w:rsidRPr="008A68B4">
        <w:rPr>
          <w:noProof w:val="0"/>
        </w:rPr>
        <w:t>List sutAddresses, ITriSignatureId signatureId,</w:t>
      </w:r>
      <w:r w:rsidRPr="008A68B4">
        <w:rPr>
          <w:noProof w:val="0"/>
        </w:rPr>
        <w:br/>
      </w:r>
      <w:r w:rsidRPr="008A68B4">
        <w:rPr>
          <w:noProof w:val="0"/>
        </w:rPr>
        <w:tab/>
      </w:r>
      <w:r w:rsidRPr="008A68B4">
        <w:rPr>
          <w:noProof w:val="0"/>
        </w:rPr>
        <w:tab/>
      </w:r>
      <w:r w:rsidR="003C32CB" w:rsidRPr="008A68B4">
        <w:rPr>
          <w:noProof w:val="0"/>
        </w:rPr>
        <w:t xml:space="preserve">ITciParameterList </w:t>
      </w:r>
      <w:r w:rsidRPr="008A68B4">
        <w:rPr>
          <w:noProof w:val="0"/>
        </w:rPr>
        <w:t xml:space="preserve">parameterList, </w:t>
      </w:r>
      <w:r w:rsidR="009A544C" w:rsidRPr="008A68B4">
        <w:rPr>
          <w:noProof w:val="0"/>
        </w:rPr>
        <w:t>ITciValue</w:t>
      </w:r>
      <w:r w:rsidRPr="008A68B4">
        <w:rPr>
          <w:noProof w:val="0"/>
        </w:rPr>
        <w:t xml:space="preserve"> returnValue);</w:t>
      </w:r>
      <w:r w:rsidRPr="008A68B4">
        <w:rPr>
          <w:noProof w:val="0"/>
        </w:rPr>
        <w:br/>
      </w:r>
      <w:r w:rsidRPr="008A68B4">
        <w:rPr>
          <w:noProof w:val="0"/>
        </w:rPr>
        <w:tab/>
        <w:t>// Ref: TRI-Definition 5.5.4.7</w:t>
      </w:r>
      <w:r w:rsidRPr="008A68B4">
        <w:rPr>
          <w:noProof w:val="0"/>
        </w:rPr>
        <w:br/>
      </w:r>
      <w:r w:rsidRPr="008A68B4">
        <w:rPr>
          <w:noProof w:val="0"/>
        </w:rPr>
        <w:tab/>
        <w:t>TriStatus XTriRaise(ITriComponentId componentId, ITriPortId tsiPortId,</w:t>
      </w:r>
      <w:r w:rsidRPr="008A68B4">
        <w:rPr>
          <w:noProof w:val="0"/>
        </w:rPr>
        <w:br/>
      </w:r>
      <w:r w:rsidRPr="008A68B4">
        <w:rPr>
          <w:noProof w:val="0"/>
        </w:rPr>
        <w:tab/>
      </w:r>
      <w:r w:rsidRPr="008A68B4">
        <w:rPr>
          <w:noProof w:val="0"/>
        </w:rPr>
        <w:tab/>
      </w:r>
      <w:r w:rsidR="009A544C" w:rsidRPr="008A68B4">
        <w:rPr>
          <w:noProof w:val="0"/>
        </w:rPr>
        <w:t>ITciValue</w:t>
      </w:r>
      <w:r w:rsidRPr="008A68B4">
        <w:rPr>
          <w:noProof w:val="0"/>
        </w:rPr>
        <w:t xml:space="preserve"> sutAddress, ITriSignatureId signatureId,</w:t>
      </w:r>
      <w:r w:rsidRPr="008A68B4">
        <w:rPr>
          <w:noProof w:val="0"/>
        </w:rPr>
        <w:br/>
      </w:r>
      <w:r w:rsidRPr="008A68B4">
        <w:rPr>
          <w:noProof w:val="0"/>
        </w:rPr>
        <w:tab/>
      </w:r>
      <w:r w:rsidRPr="008A68B4">
        <w:rPr>
          <w:noProof w:val="0"/>
        </w:rPr>
        <w:tab/>
      </w:r>
      <w:r w:rsidR="009A544C" w:rsidRPr="008A68B4">
        <w:rPr>
          <w:noProof w:val="0"/>
        </w:rPr>
        <w:t>ITciValue</w:t>
      </w:r>
      <w:r w:rsidRPr="008A68B4">
        <w:rPr>
          <w:noProof w:val="0"/>
        </w:rPr>
        <w:t xml:space="preserve"> exc);</w:t>
      </w:r>
      <w:r w:rsidRPr="008A68B4">
        <w:rPr>
          <w:noProof w:val="0"/>
        </w:rPr>
        <w:br/>
      </w:r>
      <w:r w:rsidRPr="008A68B4">
        <w:rPr>
          <w:noProof w:val="0"/>
        </w:rPr>
        <w:tab/>
        <w:t>// Ref: TRI-Definition 5.5.4.8</w:t>
      </w:r>
      <w:r w:rsidRPr="008A68B4">
        <w:rPr>
          <w:noProof w:val="0"/>
        </w:rPr>
        <w:br/>
      </w:r>
      <w:r w:rsidRPr="008A68B4">
        <w:rPr>
          <w:noProof w:val="0"/>
        </w:rPr>
        <w:tab/>
        <w:t>TriStatus XTriRaiseBC(ITriComponentId componentId, ITriPortId tsiPortId,</w:t>
      </w:r>
      <w:r w:rsidRPr="008A68B4">
        <w:rPr>
          <w:noProof w:val="0"/>
        </w:rPr>
        <w:br/>
      </w:r>
      <w:r w:rsidRPr="008A68B4">
        <w:rPr>
          <w:noProof w:val="0"/>
        </w:rPr>
        <w:tab/>
      </w:r>
      <w:r w:rsidRPr="008A68B4">
        <w:rPr>
          <w:noProof w:val="0"/>
        </w:rPr>
        <w:tab/>
        <w:t xml:space="preserve">ITriSignatureId signatureId, </w:t>
      </w:r>
      <w:r w:rsidR="009A544C" w:rsidRPr="008A68B4">
        <w:rPr>
          <w:noProof w:val="0"/>
        </w:rPr>
        <w:t>ITciValue</w:t>
      </w:r>
      <w:r w:rsidRPr="008A68B4">
        <w:rPr>
          <w:noProof w:val="0"/>
        </w:rPr>
        <w:t xml:space="preserve"> exc);</w:t>
      </w:r>
      <w:r w:rsidRPr="008A68B4">
        <w:rPr>
          <w:noProof w:val="0"/>
        </w:rPr>
        <w:br/>
      </w:r>
      <w:r w:rsidRPr="008A68B4">
        <w:rPr>
          <w:noProof w:val="0"/>
        </w:rPr>
        <w:tab/>
        <w:t>// Ref: TRI-Definition 5.5.4.9</w:t>
      </w:r>
      <w:r w:rsidRPr="008A68B4">
        <w:rPr>
          <w:noProof w:val="0"/>
        </w:rPr>
        <w:br/>
      </w:r>
      <w:r w:rsidRPr="008A68B4">
        <w:rPr>
          <w:noProof w:val="0"/>
        </w:rPr>
        <w:tab/>
        <w:t>TriStatus XTriRaiseMC(ITriComponentId componentId, ITriPortId tsiPortId,</w:t>
      </w:r>
      <w:r w:rsidRPr="008A68B4">
        <w:rPr>
          <w:noProof w:val="0"/>
        </w:rPr>
        <w:br/>
      </w:r>
      <w:r w:rsidRPr="008A68B4">
        <w:rPr>
          <w:noProof w:val="0"/>
        </w:rPr>
        <w:tab/>
      </w:r>
      <w:r w:rsidRPr="008A68B4">
        <w:rPr>
          <w:noProof w:val="0"/>
        </w:rPr>
        <w:tab/>
      </w:r>
      <w:r w:rsidR="009A544C" w:rsidRPr="008A68B4">
        <w:rPr>
          <w:noProof w:val="0"/>
        </w:rPr>
        <w:t>ITciValue</w:t>
      </w:r>
      <w:r w:rsidRPr="008A68B4">
        <w:rPr>
          <w:noProof w:val="0"/>
        </w:rPr>
        <w:t>List sutAddresses, ITriSignatureId signatureId,</w:t>
      </w:r>
      <w:r w:rsidRPr="008A68B4">
        <w:rPr>
          <w:noProof w:val="0"/>
        </w:rPr>
        <w:br/>
      </w:r>
      <w:r w:rsidRPr="008A68B4">
        <w:rPr>
          <w:noProof w:val="0"/>
        </w:rPr>
        <w:lastRenderedPageBreak/>
        <w:tab/>
      </w:r>
      <w:r w:rsidRPr="008A68B4">
        <w:rPr>
          <w:noProof w:val="0"/>
        </w:rPr>
        <w:tab/>
      </w:r>
      <w:r w:rsidR="009A544C" w:rsidRPr="008A68B4">
        <w:rPr>
          <w:noProof w:val="0"/>
        </w:rPr>
        <w:t>ITciValue</w:t>
      </w:r>
      <w:r w:rsidRPr="008A68B4">
        <w:rPr>
          <w:noProof w:val="0"/>
        </w:rPr>
        <w:t xml:space="preserve"> exc);</w:t>
      </w:r>
      <w:r w:rsidRPr="008A68B4">
        <w:rPr>
          <w:noProof w:val="0"/>
        </w:rPr>
        <w:br/>
      </w:r>
      <w:r w:rsidR="00B7199B" w:rsidRPr="008A68B4">
        <w:rPr>
          <w:noProof w:val="0"/>
        </w:rPr>
        <w:tab/>
        <w:t>// Ref: TRI</w:t>
      </w:r>
      <w:r w:rsidR="00B7199B" w:rsidRPr="008A68B4">
        <w:rPr>
          <w:noProof w:val="0"/>
        </w:rPr>
        <w:noBreakHyphen/>
        <w:t>Definition 5.5.3.5</w:t>
      </w:r>
    </w:p>
    <w:p w14:paraId="60C18DA5" w14:textId="77777777" w:rsidR="00B7199B" w:rsidRPr="008A68B4" w:rsidRDefault="00B7199B" w:rsidP="00B7199B">
      <w:pPr>
        <w:pStyle w:val="PL"/>
        <w:rPr>
          <w:noProof w:val="0"/>
          <w:szCs w:val="18"/>
        </w:rPr>
      </w:pPr>
      <w:r w:rsidRPr="008A68B4">
        <w:rPr>
          <w:noProof w:val="0"/>
        </w:rPr>
        <w:tab/>
        <w:t xml:space="preserve">ITciValue </w:t>
      </w:r>
      <w:proofErr w:type="gramStart"/>
      <w:r w:rsidRPr="008A68B4">
        <w:rPr>
          <w:noProof w:val="0"/>
        </w:rPr>
        <w:t>XTriConvert(</w:t>
      </w:r>
      <w:proofErr w:type="gramEnd"/>
      <w:r w:rsidR="00601736" w:rsidRPr="008A68B4">
        <w:rPr>
          <w:noProof w:val="0"/>
        </w:rPr>
        <w:t>object</w:t>
      </w:r>
      <w:r w:rsidRPr="008A68B4" w:rsidDel="00D71EAC">
        <w:rPr>
          <w:noProof w:val="0"/>
        </w:rPr>
        <w:t xml:space="preserve"> </w:t>
      </w:r>
      <w:r w:rsidRPr="008A68B4">
        <w:rPr>
          <w:noProof w:val="0"/>
          <w:szCs w:val="18"/>
        </w:rPr>
        <w:t xml:space="preserve">value, </w:t>
      </w:r>
      <w:r w:rsidRPr="008A68B4">
        <w:rPr>
          <w:noProof w:val="0"/>
        </w:rPr>
        <w:t xml:space="preserve">ITciType </w:t>
      </w:r>
      <w:r w:rsidRPr="008A68B4">
        <w:rPr>
          <w:noProof w:val="0"/>
          <w:szCs w:val="18"/>
        </w:rPr>
        <w:t>typeHypothesis);</w:t>
      </w:r>
    </w:p>
    <w:p w14:paraId="7C63CE0D" w14:textId="2A1454CF" w:rsidR="009F3868" w:rsidRPr="008A68B4" w:rsidRDefault="00104C03" w:rsidP="00B7199B">
      <w:pPr>
        <w:pStyle w:val="PL"/>
        <w:rPr>
          <w:noProof w:val="0"/>
        </w:rPr>
      </w:pPr>
      <w:ins w:id="266" w:author="Tomáš Urban" w:date="2021-11-15T14:03:00Z">
        <w:r w:rsidRPr="008A68B4">
          <w:rPr>
            <w:noProof w:val="0"/>
          </w:rPr>
          <w:tab/>
          <w:t>// Ref: TRI-Definition 5.5.</w:t>
        </w:r>
        <w:r>
          <w:rPr>
            <w:noProof w:val="0"/>
          </w:rPr>
          <w:t>5</w:t>
        </w:r>
        <w:r w:rsidRPr="008A68B4">
          <w:rPr>
            <w:noProof w:val="0"/>
          </w:rPr>
          <w:t>.</w:t>
        </w:r>
        <w:r>
          <w:rPr>
            <w:noProof w:val="0"/>
          </w:rPr>
          <w:t>2</w:t>
        </w:r>
        <w:r w:rsidRPr="008A68B4">
          <w:rPr>
            <w:noProof w:val="0"/>
          </w:rPr>
          <w:br/>
        </w:r>
        <w:r w:rsidRPr="008A68B4">
          <w:rPr>
            <w:noProof w:val="0"/>
          </w:rPr>
          <w:tab/>
          <w:t xml:space="preserve">TriStatus </w:t>
        </w:r>
        <w:proofErr w:type="gramStart"/>
        <w:r w:rsidRPr="008A68B4">
          <w:rPr>
            <w:noProof w:val="0"/>
          </w:rPr>
          <w:t>XTri</w:t>
        </w:r>
        <w:r>
          <w:rPr>
            <w:noProof w:val="0"/>
          </w:rPr>
          <w:t>SutActionParam</w:t>
        </w:r>
        <w:r w:rsidRPr="008A68B4">
          <w:rPr>
            <w:noProof w:val="0"/>
          </w:rPr>
          <w:t>(</w:t>
        </w:r>
        <w:proofErr w:type="gramEnd"/>
        <w:r w:rsidRPr="008A68B4">
          <w:rPr>
            <w:noProof w:val="0"/>
          </w:rPr>
          <w:t>ITciParameterList parameterList);</w:t>
        </w:r>
        <w:r w:rsidRPr="008A68B4">
          <w:rPr>
            <w:noProof w:val="0"/>
          </w:rPr>
          <w:br/>
        </w:r>
      </w:ins>
      <w:r w:rsidR="009F3868" w:rsidRPr="008A68B4">
        <w:rPr>
          <w:noProof w:val="0"/>
        </w:rPr>
        <w:tab/>
        <w:t>// Ref: TRI-Definition 5.5.5.</w:t>
      </w:r>
      <w:del w:id="267" w:author="Tomáš Urban" w:date="2021-11-15T14:03:00Z">
        <w:r w:rsidR="009F3868" w:rsidRPr="008A68B4" w:rsidDel="00104C03">
          <w:rPr>
            <w:noProof w:val="0"/>
          </w:rPr>
          <w:delText>2</w:delText>
        </w:r>
      </w:del>
      <w:bookmarkStart w:id="268" w:name="_GoBack"/>
      <w:ins w:id="269" w:author="Tomáš Urban" w:date="2021-11-15T14:03:00Z">
        <w:r>
          <w:rPr>
            <w:noProof w:val="0"/>
          </w:rPr>
          <w:t>3</w:t>
        </w:r>
      </w:ins>
      <w:bookmarkEnd w:id="268"/>
      <w:r w:rsidR="009F3868" w:rsidRPr="008A68B4">
        <w:rPr>
          <w:noProof w:val="0"/>
        </w:rPr>
        <w:br/>
      </w:r>
      <w:r w:rsidR="009F3868" w:rsidRPr="008A68B4">
        <w:rPr>
          <w:noProof w:val="0"/>
        </w:rPr>
        <w:tab/>
        <w:t xml:space="preserve">ITriMessage </w:t>
      </w:r>
      <w:proofErr w:type="gramStart"/>
      <w:r w:rsidR="009F3868" w:rsidRPr="008A68B4">
        <w:rPr>
          <w:noProof w:val="0"/>
        </w:rPr>
        <w:t>XTriDisplay(</w:t>
      </w:r>
      <w:proofErr w:type="gramEnd"/>
      <w:r w:rsidR="009F3868" w:rsidRPr="008A68B4">
        <w:rPr>
          <w:noProof w:val="0"/>
        </w:rPr>
        <w:t>ITriComponentId componentId, ITriPortId tsiPortId,</w:t>
      </w:r>
      <w:r w:rsidR="009F3868" w:rsidRPr="008A68B4">
        <w:rPr>
          <w:noProof w:val="0"/>
        </w:rPr>
        <w:br/>
      </w:r>
      <w:r w:rsidR="009F3868" w:rsidRPr="008A68B4">
        <w:rPr>
          <w:noProof w:val="0"/>
        </w:rPr>
        <w:tab/>
      </w:r>
      <w:r w:rsidR="009F3868" w:rsidRPr="008A68B4">
        <w:rPr>
          <w:noProof w:val="0"/>
        </w:rPr>
        <w:tab/>
        <w:t>ITciValue dataToDisplay);</w:t>
      </w:r>
    </w:p>
    <w:p w14:paraId="1BE4C422" w14:textId="77777777" w:rsidR="00B973A9" w:rsidRPr="008A68B4" w:rsidRDefault="00B973A9" w:rsidP="00B973A9">
      <w:pPr>
        <w:pStyle w:val="PL"/>
        <w:rPr>
          <w:noProof w:val="0"/>
        </w:rPr>
      </w:pPr>
      <w:r w:rsidRPr="008A68B4">
        <w:rPr>
          <w:noProof w:val="0"/>
        </w:rPr>
        <w:t>}</w:t>
      </w:r>
    </w:p>
    <w:p w14:paraId="3245061F" w14:textId="77777777" w:rsidR="007E587B" w:rsidRPr="008A68B4" w:rsidRDefault="007E587B" w:rsidP="00B973A9">
      <w:pPr>
        <w:pStyle w:val="PL"/>
        <w:rPr>
          <w:noProof w:val="0"/>
        </w:rPr>
      </w:pPr>
    </w:p>
    <w:p w14:paraId="1D08AED4" w14:textId="77777777" w:rsidR="00B973A9" w:rsidRPr="008A68B4" w:rsidRDefault="00B973A9" w:rsidP="004A3AE0">
      <w:pPr>
        <w:pStyle w:val="H6"/>
      </w:pPr>
      <w:r w:rsidRPr="008A68B4">
        <w:t>9.5.2.2</w:t>
      </w:r>
      <w:r w:rsidRPr="008A68B4">
        <w:tab/>
      </w:r>
      <w:r w:rsidR="00C25ECD" w:rsidRPr="008A68B4">
        <w:t xml:space="preserve">Changes to </w:t>
      </w:r>
      <w:r w:rsidRPr="008A68B4">
        <w:t>ITriCommunicationTE</w:t>
      </w:r>
    </w:p>
    <w:p w14:paraId="7127AD24" w14:textId="77777777" w:rsidR="00B973A9" w:rsidRPr="008A68B4" w:rsidRDefault="00B973A9" w:rsidP="00B973A9">
      <w:r w:rsidRPr="008A68B4">
        <w:t xml:space="preserve">The extension to the </w:t>
      </w:r>
      <w:r w:rsidRPr="008A68B4">
        <w:rPr>
          <w:rFonts w:ascii="Courier New" w:hAnsi="Courier New"/>
          <w:b/>
          <w:bCs/>
        </w:rPr>
        <w:t>ITriCommunicationTE</w:t>
      </w:r>
      <w:r w:rsidRPr="008A68B4">
        <w:rPr>
          <w:rFonts w:ascii="Courier New" w:hAnsi="Courier New"/>
        </w:rPr>
        <w:t xml:space="preserve"> </w:t>
      </w:r>
      <w:r w:rsidRPr="008A68B4">
        <w:t xml:space="preserve">interface </w:t>
      </w:r>
      <w:r w:rsidR="0081397E" w:rsidRPr="008A68B4">
        <w:t xml:space="preserve">is </w:t>
      </w:r>
      <w:r w:rsidRPr="008A68B4">
        <w:t>defined as follows:</w:t>
      </w:r>
    </w:p>
    <w:p w14:paraId="1A2A2BC7" w14:textId="77777777" w:rsidR="009A544C" w:rsidRPr="008A68B4" w:rsidRDefault="00B973A9" w:rsidP="009A544C">
      <w:pPr>
        <w:pStyle w:val="PL"/>
        <w:rPr>
          <w:noProof w:val="0"/>
        </w:rPr>
      </w:pPr>
      <w:r w:rsidRPr="008A68B4">
        <w:rPr>
          <w:noProof w:val="0"/>
        </w:rPr>
        <w:t>public interface IXTriCommunicationTE {</w:t>
      </w:r>
      <w:r w:rsidRPr="008A68B4">
        <w:rPr>
          <w:noProof w:val="0"/>
        </w:rPr>
        <w:br/>
      </w:r>
      <w:r w:rsidRPr="008A68B4">
        <w:rPr>
          <w:noProof w:val="0"/>
        </w:rPr>
        <w:tab/>
        <w:t>// Message based communication operations</w:t>
      </w:r>
      <w:r w:rsidRPr="008A68B4">
        <w:rPr>
          <w:noProof w:val="0"/>
        </w:rPr>
        <w:br/>
      </w:r>
      <w:r w:rsidRPr="008A68B4">
        <w:rPr>
          <w:noProof w:val="0"/>
        </w:rPr>
        <w:tab/>
        <w:t>// Ref: TRI-Definition 5.5.3.4</w:t>
      </w:r>
      <w:r w:rsidRPr="008A68B4">
        <w:rPr>
          <w:noProof w:val="0"/>
        </w:rPr>
        <w:br/>
      </w:r>
      <w:r w:rsidRPr="008A68B4">
        <w:rPr>
          <w:noProof w:val="0"/>
        </w:rPr>
        <w:tab/>
        <w:t>void X</w:t>
      </w:r>
      <w:r w:rsidR="00CE0246" w:rsidRPr="008A68B4">
        <w:rPr>
          <w:noProof w:val="0"/>
        </w:rPr>
        <w:t>Tri</w:t>
      </w:r>
      <w:r w:rsidRPr="008A68B4">
        <w:rPr>
          <w:noProof w:val="0"/>
        </w:rPr>
        <w:t xml:space="preserve">EnqueueMessage(ITriPortId tsiPortId, </w:t>
      </w:r>
      <w:r w:rsidR="00601736" w:rsidRPr="008A68B4">
        <w:rPr>
          <w:noProof w:val="0"/>
        </w:rPr>
        <w:t>object</w:t>
      </w:r>
      <w:r w:rsidR="00D71EAC" w:rsidRPr="008A68B4">
        <w:rPr>
          <w:noProof w:val="0"/>
        </w:rPr>
        <w:t xml:space="preserve"> </w:t>
      </w:r>
      <w:r w:rsidRPr="008A68B4">
        <w:rPr>
          <w:noProof w:val="0"/>
        </w:rPr>
        <w:t>sutAddress,</w:t>
      </w:r>
      <w:r w:rsidRPr="008A68B4">
        <w:rPr>
          <w:noProof w:val="0"/>
        </w:rPr>
        <w:br/>
      </w:r>
      <w:r w:rsidRPr="008A68B4">
        <w:rPr>
          <w:noProof w:val="0"/>
        </w:rPr>
        <w:tab/>
      </w:r>
      <w:r w:rsidRPr="008A68B4">
        <w:rPr>
          <w:noProof w:val="0"/>
        </w:rPr>
        <w:tab/>
        <w:t xml:space="preserve">ITriComponentId componentId, </w:t>
      </w:r>
      <w:r w:rsidR="00601736" w:rsidRPr="008A68B4">
        <w:rPr>
          <w:noProof w:val="0"/>
        </w:rPr>
        <w:t>object</w:t>
      </w:r>
      <w:r w:rsidR="00D71EAC" w:rsidRPr="008A68B4" w:rsidDel="00D71EAC">
        <w:rPr>
          <w:noProof w:val="0"/>
        </w:rPr>
        <w:t xml:space="preserve"> </w:t>
      </w:r>
      <w:r w:rsidRPr="008A68B4">
        <w:rPr>
          <w:noProof w:val="0"/>
        </w:rPr>
        <w:t>msg);</w:t>
      </w:r>
      <w:r w:rsidRPr="008A68B4">
        <w:rPr>
          <w:noProof w:val="0"/>
        </w:rPr>
        <w:br/>
      </w:r>
      <w:r w:rsidRPr="008A68B4">
        <w:rPr>
          <w:noProof w:val="0"/>
        </w:rPr>
        <w:br/>
      </w:r>
      <w:r w:rsidRPr="008A68B4">
        <w:rPr>
          <w:noProof w:val="0"/>
        </w:rPr>
        <w:tab/>
        <w:t>// Procedure based communication operations</w:t>
      </w:r>
      <w:r w:rsidRPr="008A68B4">
        <w:rPr>
          <w:noProof w:val="0"/>
        </w:rPr>
        <w:br/>
      </w:r>
      <w:r w:rsidRPr="008A68B4">
        <w:rPr>
          <w:noProof w:val="0"/>
        </w:rPr>
        <w:tab/>
        <w:t>// Ref: TRI-Definition 5.5.4.10</w:t>
      </w:r>
      <w:r w:rsidRPr="008A68B4">
        <w:rPr>
          <w:noProof w:val="0"/>
        </w:rPr>
        <w:br/>
      </w:r>
      <w:r w:rsidRPr="008A68B4">
        <w:rPr>
          <w:noProof w:val="0"/>
        </w:rPr>
        <w:tab/>
        <w:t>void X</w:t>
      </w:r>
      <w:r w:rsidR="00CE0246" w:rsidRPr="008A68B4">
        <w:rPr>
          <w:noProof w:val="0"/>
        </w:rPr>
        <w:t>Tri</w:t>
      </w:r>
      <w:r w:rsidRPr="008A68B4">
        <w:rPr>
          <w:noProof w:val="0"/>
        </w:rPr>
        <w:t xml:space="preserve">EnqueueCall(ITriPortId tsiPortId, </w:t>
      </w:r>
      <w:r w:rsidR="00601736" w:rsidRPr="008A68B4">
        <w:rPr>
          <w:noProof w:val="0"/>
        </w:rPr>
        <w:t>object</w:t>
      </w:r>
      <w:r w:rsidR="00D71EAC" w:rsidRPr="008A68B4" w:rsidDel="00D71EAC">
        <w:rPr>
          <w:noProof w:val="0"/>
        </w:rPr>
        <w:t xml:space="preserve"> </w:t>
      </w:r>
      <w:r w:rsidRPr="008A68B4">
        <w:rPr>
          <w:noProof w:val="0"/>
        </w:rPr>
        <w:t>sutAddress,</w:t>
      </w:r>
      <w:r w:rsidRPr="008A68B4">
        <w:rPr>
          <w:noProof w:val="0"/>
        </w:rPr>
        <w:br/>
      </w:r>
      <w:r w:rsidRPr="008A68B4">
        <w:rPr>
          <w:noProof w:val="0"/>
        </w:rPr>
        <w:tab/>
      </w:r>
      <w:r w:rsidRPr="008A68B4">
        <w:rPr>
          <w:noProof w:val="0"/>
        </w:rPr>
        <w:tab/>
        <w:t xml:space="preserve">ITriComponentId componentId, ITriSignatureId signatureId, </w:t>
      </w:r>
      <w:r w:rsidRPr="008A68B4">
        <w:rPr>
          <w:noProof w:val="0"/>
        </w:rPr>
        <w:br/>
      </w:r>
      <w:r w:rsidRPr="008A68B4">
        <w:rPr>
          <w:noProof w:val="0"/>
        </w:rPr>
        <w:tab/>
      </w:r>
      <w:r w:rsidRPr="008A68B4">
        <w:rPr>
          <w:noProof w:val="0"/>
        </w:rPr>
        <w:tab/>
      </w:r>
      <w:r w:rsidR="003C32CB" w:rsidRPr="008A68B4">
        <w:rPr>
          <w:noProof w:val="0"/>
        </w:rPr>
        <w:t xml:space="preserve">ITciParameterList </w:t>
      </w:r>
      <w:r w:rsidRPr="008A68B4">
        <w:rPr>
          <w:noProof w:val="0"/>
        </w:rPr>
        <w:t>parameterList);</w:t>
      </w:r>
      <w:r w:rsidRPr="008A68B4">
        <w:rPr>
          <w:noProof w:val="0"/>
        </w:rPr>
        <w:br/>
      </w:r>
      <w:r w:rsidRPr="008A68B4">
        <w:rPr>
          <w:noProof w:val="0"/>
        </w:rPr>
        <w:tab/>
        <w:t>// Ref: TRI-Definition 5.5.4.10</w:t>
      </w:r>
      <w:r w:rsidRPr="008A68B4">
        <w:rPr>
          <w:noProof w:val="0"/>
        </w:rPr>
        <w:br/>
      </w:r>
      <w:r w:rsidRPr="008A68B4">
        <w:rPr>
          <w:noProof w:val="0"/>
        </w:rPr>
        <w:tab/>
        <w:t>void X</w:t>
      </w:r>
      <w:r w:rsidR="00CE0246" w:rsidRPr="008A68B4">
        <w:rPr>
          <w:noProof w:val="0"/>
        </w:rPr>
        <w:t>Tri</w:t>
      </w:r>
      <w:r w:rsidRPr="008A68B4">
        <w:rPr>
          <w:noProof w:val="0"/>
        </w:rPr>
        <w:t xml:space="preserve">EnqueueReply(ITriPortId tsiPortId, </w:t>
      </w:r>
      <w:r w:rsidR="00601736" w:rsidRPr="008A68B4">
        <w:rPr>
          <w:noProof w:val="0"/>
        </w:rPr>
        <w:t>object</w:t>
      </w:r>
      <w:r w:rsidR="00D71EAC" w:rsidRPr="008A68B4" w:rsidDel="00D71EAC">
        <w:rPr>
          <w:noProof w:val="0"/>
        </w:rPr>
        <w:t xml:space="preserve"> </w:t>
      </w:r>
      <w:r w:rsidRPr="008A68B4">
        <w:rPr>
          <w:noProof w:val="0"/>
        </w:rPr>
        <w:t>sutAddress,</w:t>
      </w:r>
      <w:r w:rsidRPr="008A68B4">
        <w:rPr>
          <w:noProof w:val="0"/>
        </w:rPr>
        <w:br/>
      </w:r>
      <w:r w:rsidRPr="008A68B4">
        <w:rPr>
          <w:noProof w:val="0"/>
        </w:rPr>
        <w:tab/>
      </w:r>
      <w:r w:rsidRPr="008A68B4">
        <w:rPr>
          <w:noProof w:val="0"/>
        </w:rPr>
        <w:tab/>
        <w:t xml:space="preserve">ITriComponentId componentId, ITriSignatureId signatureId, </w:t>
      </w:r>
      <w:r w:rsidRPr="008A68B4">
        <w:rPr>
          <w:noProof w:val="0"/>
        </w:rPr>
        <w:br/>
      </w:r>
      <w:r w:rsidRPr="008A68B4">
        <w:rPr>
          <w:noProof w:val="0"/>
        </w:rPr>
        <w:tab/>
      </w:r>
      <w:r w:rsidRPr="008A68B4">
        <w:rPr>
          <w:noProof w:val="0"/>
        </w:rPr>
        <w:tab/>
      </w:r>
      <w:r w:rsidR="003C32CB" w:rsidRPr="008A68B4">
        <w:rPr>
          <w:noProof w:val="0"/>
        </w:rPr>
        <w:t xml:space="preserve">ITciParameterList </w:t>
      </w:r>
      <w:r w:rsidRPr="008A68B4">
        <w:rPr>
          <w:noProof w:val="0"/>
        </w:rPr>
        <w:t xml:space="preserve">parameterList, </w:t>
      </w:r>
      <w:r w:rsidR="009A544C" w:rsidRPr="008A68B4">
        <w:rPr>
          <w:noProof w:val="0"/>
        </w:rPr>
        <w:t>ITciValue</w:t>
      </w:r>
      <w:r w:rsidRPr="008A68B4">
        <w:rPr>
          <w:noProof w:val="0"/>
        </w:rPr>
        <w:t xml:space="preserve"> returnValue);</w:t>
      </w:r>
      <w:r w:rsidRPr="008A68B4">
        <w:rPr>
          <w:noProof w:val="0"/>
        </w:rPr>
        <w:br/>
      </w:r>
      <w:r w:rsidRPr="008A68B4">
        <w:rPr>
          <w:noProof w:val="0"/>
        </w:rPr>
        <w:tab/>
        <w:t>// Ref: TRI-Definition 5.5.4.11</w:t>
      </w:r>
      <w:r w:rsidRPr="008A68B4">
        <w:rPr>
          <w:noProof w:val="0"/>
        </w:rPr>
        <w:br/>
      </w:r>
      <w:r w:rsidRPr="008A68B4">
        <w:rPr>
          <w:noProof w:val="0"/>
        </w:rPr>
        <w:tab/>
        <w:t>void X</w:t>
      </w:r>
      <w:r w:rsidR="00CE0246" w:rsidRPr="008A68B4">
        <w:rPr>
          <w:noProof w:val="0"/>
        </w:rPr>
        <w:t>Tri</w:t>
      </w:r>
      <w:r w:rsidRPr="008A68B4">
        <w:rPr>
          <w:noProof w:val="0"/>
        </w:rPr>
        <w:t xml:space="preserve">EnqueueException(ITriPortId tsiPortId, </w:t>
      </w:r>
      <w:r w:rsidR="00601736" w:rsidRPr="008A68B4">
        <w:rPr>
          <w:noProof w:val="0"/>
        </w:rPr>
        <w:t>object</w:t>
      </w:r>
      <w:r w:rsidR="00D71EAC" w:rsidRPr="008A68B4" w:rsidDel="00D71EAC">
        <w:rPr>
          <w:noProof w:val="0"/>
        </w:rPr>
        <w:t xml:space="preserve"> </w:t>
      </w:r>
      <w:r w:rsidRPr="008A68B4">
        <w:rPr>
          <w:noProof w:val="0"/>
        </w:rPr>
        <w:t>sutAddress,</w:t>
      </w:r>
      <w:r w:rsidRPr="008A68B4">
        <w:rPr>
          <w:noProof w:val="0"/>
        </w:rPr>
        <w:br/>
      </w:r>
      <w:r w:rsidRPr="008A68B4">
        <w:rPr>
          <w:noProof w:val="0"/>
        </w:rPr>
        <w:tab/>
      </w:r>
      <w:r w:rsidRPr="008A68B4">
        <w:rPr>
          <w:noProof w:val="0"/>
        </w:rPr>
        <w:tab/>
        <w:t xml:space="preserve">ITriComponentId componentId, ITriSignatureId signatureId, </w:t>
      </w:r>
      <w:r w:rsidRPr="008A68B4">
        <w:rPr>
          <w:noProof w:val="0"/>
        </w:rPr>
        <w:br/>
      </w:r>
      <w:r w:rsidRPr="008A68B4">
        <w:rPr>
          <w:noProof w:val="0"/>
        </w:rPr>
        <w:tab/>
      </w:r>
      <w:r w:rsidRPr="008A68B4">
        <w:rPr>
          <w:noProof w:val="0"/>
        </w:rPr>
        <w:tab/>
      </w:r>
      <w:r w:rsidR="00601736" w:rsidRPr="008A68B4">
        <w:rPr>
          <w:noProof w:val="0"/>
        </w:rPr>
        <w:t>object</w:t>
      </w:r>
      <w:r w:rsidR="00CE0246" w:rsidRPr="008A68B4">
        <w:rPr>
          <w:noProof w:val="0"/>
        </w:rPr>
        <w:t xml:space="preserve"> </w:t>
      </w:r>
      <w:r w:rsidRPr="008A68B4">
        <w:rPr>
          <w:noProof w:val="0"/>
        </w:rPr>
        <w:t>exc);</w:t>
      </w:r>
    </w:p>
    <w:p w14:paraId="5EDE21C5" w14:textId="77777777" w:rsidR="0081397E" w:rsidRPr="008A68B4" w:rsidRDefault="0081397E" w:rsidP="0081397E">
      <w:pPr>
        <w:pStyle w:val="PL"/>
        <w:rPr>
          <w:noProof w:val="0"/>
        </w:rPr>
      </w:pPr>
      <w:r w:rsidRPr="008A68B4">
        <w:rPr>
          <w:noProof w:val="0"/>
        </w:rPr>
        <w:tab/>
        <w:t>// Ref: TRI Definition 5.2.1</w:t>
      </w:r>
    </w:p>
    <w:p w14:paraId="0AC2706A" w14:textId="77777777" w:rsidR="0081397E" w:rsidRPr="008A68B4" w:rsidRDefault="0081397E" w:rsidP="004A22E6">
      <w:pPr>
        <w:pStyle w:val="PL"/>
        <w:rPr>
          <w:noProof w:val="0"/>
        </w:rPr>
      </w:pPr>
      <w:r w:rsidRPr="008A68B4">
        <w:rPr>
          <w:noProof w:val="0"/>
        </w:rPr>
        <w:tab/>
      </w:r>
      <w:proofErr w:type="gramStart"/>
      <w:r w:rsidRPr="008A68B4">
        <w:rPr>
          <w:noProof w:val="0"/>
        </w:rPr>
        <w:t>void</w:t>
      </w:r>
      <w:proofErr w:type="gramEnd"/>
      <w:r w:rsidRPr="008A68B4">
        <w:rPr>
          <w:noProof w:val="0"/>
        </w:rPr>
        <w:t xml:space="preserve"> XTriSAErrorReq (string message, </w:t>
      </w:r>
      <w:r w:rsidR="00601736" w:rsidRPr="008A68B4">
        <w:rPr>
          <w:noProof w:val="0"/>
        </w:rPr>
        <w:t>object</w:t>
      </w:r>
      <w:r w:rsidRPr="008A68B4">
        <w:rPr>
          <w:noProof w:val="0"/>
        </w:rPr>
        <w:t xml:space="preserve"> cause);</w:t>
      </w:r>
    </w:p>
    <w:p w14:paraId="605F50EC" w14:textId="77777777" w:rsidR="00C25ECD" w:rsidRPr="008A68B4" w:rsidRDefault="00B973A9" w:rsidP="00B973A9">
      <w:pPr>
        <w:pStyle w:val="PL"/>
        <w:rPr>
          <w:noProof w:val="0"/>
        </w:rPr>
      </w:pPr>
      <w:r w:rsidRPr="008A68B4">
        <w:rPr>
          <w:noProof w:val="0"/>
        </w:rPr>
        <w:t>}</w:t>
      </w:r>
    </w:p>
    <w:p w14:paraId="43B05356" w14:textId="77777777" w:rsidR="00490BD1" w:rsidRPr="008A68B4" w:rsidRDefault="00490BD1" w:rsidP="00E8020A">
      <w:pPr>
        <w:pStyle w:val="PL"/>
        <w:rPr>
          <w:noProof w:val="0"/>
        </w:rPr>
      </w:pPr>
    </w:p>
    <w:p w14:paraId="5E79EFC5" w14:textId="77777777" w:rsidR="00B973A9" w:rsidRPr="008A68B4" w:rsidRDefault="00B973A9" w:rsidP="004A3AE0">
      <w:pPr>
        <w:pStyle w:val="H6"/>
      </w:pPr>
      <w:r w:rsidRPr="008A68B4">
        <w:t>9.5.2.3</w:t>
      </w:r>
      <w:r w:rsidRPr="008A68B4">
        <w:tab/>
      </w:r>
      <w:r w:rsidR="00C25ECD" w:rsidRPr="008A68B4">
        <w:t xml:space="preserve">Changes to </w:t>
      </w:r>
      <w:r w:rsidRPr="008A68B4">
        <w:t>ITriPlatformPA</w:t>
      </w:r>
    </w:p>
    <w:p w14:paraId="06F03721" w14:textId="77777777" w:rsidR="00B973A9" w:rsidRPr="008A68B4" w:rsidRDefault="00B973A9" w:rsidP="00B973A9">
      <w:r w:rsidRPr="008A68B4">
        <w:t xml:space="preserve">The extension to the </w:t>
      </w:r>
      <w:r w:rsidRPr="008A68B4">
        <w:rPr>
          <w:rFonts w:ascii="Courier New" w:hAnsi="Courier New"/>
          <w:b/>
          <w:bCs/>
        </w:rPr>
        <w:t xml:space="preserve">ITriPlatformPA </w:t>
      </w:r>
      <w:r w:rsidRPr="008A68B4">
        <w:t xml:space="preserve">interface </w:t>
      </w:r>
      <w:r w:rsidR="0081397E" w:rsidRPr="008A68B4">
        <w:t xml:space="preserve">is </w:t>
      </w:r>
      <w:r w:rsidRPr="008A68B4">
        <w:t>defined as follows:</w:t>
      </w:r>
    </w:p>
    <w:p w14:paraId="487FA94E" w14:textId="77777777" w:rsidR="00B973A9" w:rsidRPr="008A68B4" w:rsidRDefault="00B973A9" w:rsidP="00B973A9">
      <w:pPr>
        <w:pStyle w:val="PL"/>
        <w:keepNext/>
        <w:keepLines/>
        <w:rPr>
          <w:noProof w:val="0"/>
        </w:rPr>
      </w:pPr>
      <w:proofErr w:type="gramStart"/>
      <w:r w:rsidRPr="008A68B4">
        <w:rPr>
          <w:noProof w:val="0"/>
        </w:rPr>
        <w:t>public</w:t>
      </w:r>
      <w:proofErr w:type="gramEnd"/>
      <w:r w:rsidRPr="008A68B4">
        <w:rPr>
          <w:noProof w:val="0"/>
        </w:rPr>
        <w:t xml:space="preserve"> interface IXTriPlatformPA {</w:t>
      </w:r>
      <w:r w:rsidRPr="008A68B4">
        <w:rPr>
          <w:noProof w:val="0"/>
        </w:rPr>
        <w:br/>
      </w:r>
      <w:r w:rsidRPr="008A68B4">
        <w:rPr>
          <w:noProof w:val="0"/>
        </w:rPr>
        <w:tab/>
        <w:t>// Ref: TRI-Definition 5.6.1</w:t>
      </w:r>
      <w:r w:rsidRPr="008A68B4">
        <w:rPr>
          <w:noProof w:val="0"/>
        </w:rPr>
        <w:tab/>
        <w:t>// Miscellaneous operations</w:t>
      </w:r>
      <w:r w:rsidRPr="008A68B4">
        <w:rPr>
          <w:noProof w:val="0"/>
        </w:rPr>
        <w:br/>
      </w:r>
      <w:r w:rsidRPr="008A68B4">
        <w:rPr>
          <w:noProof w:val="0"/>
        </w:rPr>
        <w:tab/>
        <w:t>// Ref: TRI-Definition 5.6.3.1</w:t>
      </w:r>
      <w:r w:rsidRPr="008A68B4">
        <w:rPr>
          <w:noProof w:val="0"/>
        </w:rPr>
        <w:br/>
      </w:r>
      <w:r w:rsidRPr="008A68B4">
        <w:rPr>
          <w:noProof w:val="0"/>
        </w:rPr>
        <w:tab/>
        <w:t xml:space="preserve">TriStatus XTriExternalFunction(ITriFunctionId functionId, </w:t>
      </w:r>
      <w:r w:rsidRPr="008A68B4">
        <w:rPr>
          <w:noProof w:val="0"/>
        </w:rPr>
        <w:br/>
      </w:r>
      <w:r w:rsidRPr="008A68B4">
        <w:rPr>
          <w:noProof w:val="0"/>
        </w:rPr>
        <w:tab/>
      </w:r>
      <w:r w:rsidRPr="008A68B4">
        <w:rPr>
          <w:noProof w:val="0"/>
        </w:rPr>
        <w:tab/>
      </w:r>
      <w:r w:rsidR="003C32CB" w:rsidRPr="008A68B4">
        <w:rPr>
          <w:noProof w:val="0"/>
        </w:rPr>
        <w:t xml:space="preserve">ITciParameterList </w:t>
      </w:r>
      <w:r w:rsidRPr="008A68B4">
        <w:rPr>
          <w:noProof w:val="0"/>
        </w:rPr>
        <w:t xml:space="preserve">parameterList, </w:t>
      </w:r>
      <w:r w:rsidR="009A544C" w:rsidRPr="008A68B4">
        <w:rPr>
          <w:noProof w:val="0"/>
        </w:rPr>
        <w:t>ITciValue</w:t>
      </w:r>
      <w:r w:rsidRPr="008A68B4">
        <w:rPr>
          <w:noProof w:val="0"/>
        </w:rPr>
        <w:t xml:space="preserve"> returnValue);</w:t>
      </w:r>
      <w:r w:rsidRPr="008A68B4">
        <w:rPr>
          <w:noProof w:val="0"/>
        </w:rPr>
        <w:br/>
        <w:t>}</w:t>
      </w:r>
    </w:p>
    <w:p w14:paraId="648EF7A4" w14:textId="77777777" w:rsidR="00B973A9" w:rsidRPr="008A68B4" w:rsidRDefault="00B973A9" w:rsidP="00B973A9">
      <w:pPr>
        <w:pStyle w:val="PL"/>
        <w:rPr>
          <w:noProof w:val="0"/>
        </w:rPr>
      </w:pPr>
    </w:p>
    <w:p w14:paraId="5BBF3468" w14:textId="77777777" w:rsidR="0081397E" w:rsidRPr="008A68B4" w:rsidRDefault="0081397E" w:rsidP="0081397E">
      <w:pPr>
        <w:pStyle w:val="H6"/>
      </w:pPr>
      <w:r w:rsidRPr="008A68B4">
        <w:t>9.5.2.4</w:t>
      </w:r>
      <w:r w:rsidRPr="008A68B4">
        <w:tab/>
        <w:t>Changes to ITriPlatformTE</w:t>
      </w:r>
    </w:p>
    <w:p w14:paraId="514A4DDA" w14:textId="77777777" w:rsidR="0081397E" w:rsidRPr="008A68B4" w:rsidRDefault="0081397E" w:rsidP="0081397E">
      <w:r w:rsidRPr="008A68B4">
        <w:t xml:space="preserve">The extension to the </w:t>
      </w:r>
      <w:r w:rsidRPr="008A68B4">
        <w:rPr>
          <w:rFonts w:ascii="Courier New" w:hAnsi="Courier New"/>
          <w:b/>
          <w:bCs/>
        </w:rPr>
        <w:t>ITriPlatformTE</w:t>
      </w:r>
      <w:r w:rsidRPr="008A68B4">
        <w:rPr>
          <w:rFonts w:ascii="Courier New" w:hAnsi="Courier New"/>
        </w:rPr>
        <w:t xml:space="preserve"> </w:t>
      </w:r>
      <w:r w:rsidRPr="008A68B4">
        <w:t>interface is defined as follows:</w:t>
      </w:r>
    </w:p>
    <w:p w14:paraId="2A997665" w14:textId="77777777" w:rsidR="0001477C" w:rsidRPr="008A68B4" w:rsidRDefault="0081397E" w:rsidP="0081397E">
      <w:pPr>
        <w:pStyle w:val="PL"/>
        <w:rPr>
          <w:noProof w:val="0"/>
        </w:rPr>
      </w:pPr>
      <w:proofErr w:type="gramStart"/>
      <w:r w:rsidRPr="008A68B4">
        <w:rPr>
          <w:noProof w:val="0"/>
        </w:rPr>
        <w:t>public</w:t>
      </w:r>
      <w:proofErr w:type="gramEnd"/>
      <w:r w:rsidRPr="008A68B4">
        <w:rPr>
          <w:noProof w:val="0"/>
        </w:rPr>
        <w:t xml:space="preserve"> interface ITriPlatformTE {</w:t>
      </w:r>
    </w:p>
    <w:p w14:paraId="5C5FBE22" w14:textId="77777777" w:rsidR="0081397E" w:rsidRPr="008A68B4" w:rsidRDefault="0081397E" w:rsidP="0081397E">
      <w:pPr>
        <w:pStyle w:val="PL"/>
        <w:rPr>
          <w:noProof w:val="0"/>
        </w:rPr>
      </w:pPr>
      <w:r w:rsidRPr="008A68B4">
        <w:rPr>
          <w:noProof w:val="0"/>
        </w:rPr>
        <w:tab/>
        <w:t>// Ref: TRI Definition 5.2.2</w:t>
      </w:r>
    </w:p>
    <w:p w14:paraId="600DF617" w14:textId="77777777" w:rsidR="0081397E" w:rsidRPr="008A68B4" w:rsidRDefault="0081397E" w:rsidP="004A22E6">
      <w:pPr>
        <w:pStyle w:val="PL"/>
        <w:rPr>
          <w:noProof w:val="0"/>
        </w:rPr>
      </w:pPr>
      <w:r w:rsidRPr="008A68B4">
        <w:rPr>
          <w:noProof w:val="0"/>
        </w:rPr>
        <w:tab/>
      </w:r>
      <w:proofErr w:type="gramStart"/>
      <w:r w:rsidR="0001477C" w:rsidRPr="008A68B4">
        <w:rPr>
          <w:noProof w:val="0"/>
        </w:rPr>
        <w:t>void</w:t>
      </w:r>
      <w:proofErr w:type="gramEnd"/>
      <w:r w:rsidR="0001477C" w:rsidRPr="008A68B4">
        <w:rPr>
          <w:noProof w:val="0"/>
        </w:rPr>
        <w:t xml:space="preserve"> XTriPAErrorReq </w:t>
      </w:r>
      <w:r w:rsidRPr="008A68B4">
        <w:rPr>
          <w:noProof w:val="0"/>
        </w:rPr>
        <w:t>(</w:t>
      </w:r>
      <w:r w:rsidR="00601736" w:rsidRPr="008A68B4">
        <w:rPr>
          <w:noProof w:val="0"/>
        </w:rPr>
        <w:t>s</w:t>
      </w:r>
      <w:r w:rsidRPr="008A68B4">
        <w:rPr>
          <w:noProof w:val="0"/>
        </w:rPr>
        <w:t xml:space="preserve">tring message, </w:t>
      </w:r>
      <w:r w:rsidR="00601736" w:rsidRPr="008A68B4">
        <w:rPr>
          <w:noProof w:val="0"/>
        </w:rPr>
        <w:t>object</w:t>
      </w:r>
      <w:r w:rsidRPr="008A68B4">
        <w:rPr>
          <w:noProof w:val="0"/>
        </w:rPr>
        <w:t xml:space="preserve"> cause);</w:t>
      </w:r>
    </w:p>
    <w:p w14:paraId="12A6C519" w14:textId="77777777" w:rsidR="002011E8" w:rsidRPr="008A68B4" w:rsidRDefault="002011E8" w:rsidP="002011E8">
      <w:pPr>
        <w:pStyle w:val="PL"/>
        <w:rPr>
          <w:noProof w:val="0"/>
        </w:rPr>
      </w:pPr>
      <w:r w:rsidRPr="008A68B4">
        <w:rPr>
          <w:noProof w:val="0"/>
        </w:rPr>
        <w:tab/>
        <w:t>// Ref: TRI Definition clause 5.6.3.3</w:t>
      </w:r>
    </w:p>
    <w:p w14:paraId="22E40369" w14:textId="77777777" w:rsidR="002011E8" w:rsidRPr="008A68B4" w:rsidRDefault="002011E8" w:rsidP="002011E8">
      <w:pPr>
        <w:pStyle w:val="PL"/>
        <w:rPr>
          <w:noProof w:val="0"/>
        </w:rPr>
      </w:pPr>
      <w:r w:rsidRPr="008A68B4">
        <w:rPr>
          <w:noProof w:val="0"/>
        </w:rPr>
        <w:tab/>
        <w:t xml:space="preserve">FloatValue </w:t>
      </w:r>
      <w:proofErr w:type="gramStart"/>
      <w:r w:rsidRPr="008A68B4">
        <w:rPr>
          <w:noProof w:val="0"/>
        </w:rPr>
        <w:t>XTriRnd(</w:t>
      </w:r>
      <w:proofErr w:type="gramEnd"/>
      <w:r w:rsidRPr="008A68B4">
        <w:rPr>
          <w:noProof w:val="0"/>
        </w:rPr>
        <w:t>ITriComponentId componentId, FloatValue seed);</w:t>
      </w:r>
    </w:p>
    <w:p w14:paraId="206396E2" w14:textId="77777777" w:rsidR="0081397E" w:rsidRPr="008A68B4" w:rsidRDefault="0081397E" w:rsidP="002011E8">
      <w:pPr>
        <w:pStyle w:val="PL"/>
        <w:rPr>
          <w:noProof w:val="0"/>
        </w:rPr>
      </w:pPr>
      <w:r w:rsidRPr="008A68B4">
        <w:rPr>
          <w:noProof w:val="0"/>
        </w:rPr>
        <w:t>}</w:t>
      </w:r>
    </w:p>
    <w:p w14:paraId="27A0175F" w14:textId="77777777" w:rsidR="0081397E" w:rsidRPr="008A68B4" w:rsidRDefault="0081397E" w:rsidP="00B973A9">
      <w:pPr>
        <w:pStyle w:val="PL"/>
        <w:rPr>
          <w:noProof w:val="0"/>
        </w:rPr>
      </w:pPr>
    </w:p>
    <w:p w14:paraId="43AD64FD" w14:textId="77777777" w:rsidR="00F22121" w:rsidRPr="008A68B4" w:rsidRDefault="008C7169" w:rsidP="00370C97">
      <w:pPr>
        <w:pStyle w:val="Heading1"/>
      </w:pPr>
      <w:bookmarkStart w:id="270" w:name="_Toc87877519"/>
      <w:r w:rsidRPr="008A68B4">
        <w:t>8</w:t>
      </w:r>
      <w:r w:rsidR="00F22121" w:rsidRPr="008A68B4">
        <w:tab/>
      </w:r>
      <w:r w:rsidR="00FC1895" w:rsidRPr="008A68B4">
        <w:t xml:space="preserve">TCI </w:t>
      </w:r>
      <w:r w:rsidR="00B07C8C" w:rsidRPr="008A68B4">
        <w:t>e</w:t>
      </w:r>
      <w:r w:rsidR="00FC1895" w:rsidRPr="008A68B4">
        <w:t xml:space="preserve">xtensions for the </w:t>
      </w:r>
      <w:r w:rsidR="00B07C8C" w:rsidRPr="008A68B4">
        <w:t>p</w:t>
      </w:r>
      <w:r w:rsidR="00FC1895" w:rsidRPr="008A68B4">
        <w:t>ackage</w:t>
      </w:r>
      <w:bookmarkEnd w:id="270"/>
    </w:p>
    <w:p w14:paraId="6E0810B4" w14:textId="77777777" w:rsidR="007E587B" w:rsidRPr="008A68B4" w:rsidRDefault="007E587B" w:rsidP="007E587B">
      <w:r w:rsidRPr="008A68B4">
        <w:t>Not applicable.</w:t>
      </w:r>
    </w:p>
    <w:p w14:paraId="4675BE94" w14:textId="77777777" w:rsidR="00AE1D8A" w:rsidRPr="008A68B4" w:rsidRDefault="00AE1D8A">
      <w:pPr>
        <w:overflowPunct/>
        <w:autoSpaceDE/>
        <w:autoSpaceDN/>
        <w:adjustRightInd/>
        <w:spacing w:after="0"/>
        <w:textAlignment w:val="auto"/>
        <w:rPr>
          <w:rFonts w:ascii="Arial" w:hAnsi="Arial"/>
          <w:sz w:val="36"/>
        </w:rPr>
      </w:pPr>
      <w:r w:rsidRPr="008A68B4">
        <w:br w:type="page"/>
      </w:r>
    </w:p>
    <w:p w14:paraId="2E1D10E7" w14:textId="06A39AEE" w:rsidR="00AE1D8A" w:rsidRPr="008A68B4" w:rsidRDefault="00AE1D8A" w:rsidP="00AE1D8A">
      <w:pPr>
        <w:pStyle w:val="Heading8"/>
      </w:pPr>
      <w:bookmarkStart w:id="271" w:name="_Toc87877520"/>
      <w:r w:rsidRPr="008A68B4">
        <w:lastRenderedPageBreak/>
        <w:t>Annex A (informative</w:t>
      </w:r>
      <w:r w:rsidR="00F2225A">
        <w:t>)</w:t>
      </w:r>
      <w:proofErr w:type="gramStart"/>
      <w:r w:rsidR="00F2225A">
        <w:t>:</w:t>
      </w:r>
      <w:proofErr w:type="gramEnd"/>
      <w:r w:rsidR="00F2225A">
        <w:br/>
      </w:r>
      <w:r w:rsidRPr="008A68B4">
        <w:t>Bibliography</w:t>
      </w:r>
      <w:bookmarkEnd w:id="271"/>
    </w:p>
    <w:p w14:paraId="2C1E3F4B" w14:textId="77777777" w:rsidR="00AE1D8A" w:rsidRPr="008A68B4" w:rsidRDefault="00AE1D8A" w:rsidP="00AE1D8A">
      <w:pPr>
        <w:pStyle w:val="B1"/>
      </w:pPr>
      <w:r w:rsidRPr="008A68B4">
        <w:t>ETSI ES 201 873-3: "Methods for Testing and Specification (MTS); The Testing and Test Control Notation version 3; Part 3: TTCN-3 Graphical presentation Format (GFT)".</w:t>
      </w:r>
    </w:p>
    <w:p w14:paraId="1F6EDDC4" w14:textId="77777777" w:rsidR="00CB3396" w:rsidRPr="008A68B4" w:rsidRDefault="001101D2" w:rsidP="00370C97">
      <w:pPr>
        <w:pStyle w:val="Heading1"/>
      </w:pPr>
      <w:r w:rsidRPr="008A68B4">
        <w:br w:type="page"/>
      </w:r>
      <w:bookmarkStart w:id="272" w:name="_Toc87877521"/>
      <w:r w:rsidR="00CB3396" w:rsidRPr="008A68B4">
        <w:lastRenderedPageBreak/>
        <w:t>History</w:t>
      </w:r>
      <w:bookmarkEnd w:id="272"/>
    </w:p>
    <w:tbl>
      <w:tblPr>
        <w:tblW w:w="9639" w:type="dxa"/>
        <w:jc w:val="center"/>
        <w:tblLayout w:type="fixed"/>
        <w:tblCellMar>
          <w:left w:w="28" w:type="dxa"/>
          <w:right w:w="28" w:type="dxa"/>
        </w:tblCellMar>
        <w:tblLook w:val="0000" w:firstRow="0" w:lastRow="0" w:firstColumn="0" w:lastColumn="0" w:noHBand="0" w:noVBand="0"/>
      </w:tblPr>
      <w:tblGrid>
        <w:gridCol w:w="1247"/>
        <w:gridCol w:w="1588"/>
        <w:gridCol w:w="6804"/>
      </w:tblGrid>
      <w:tr w:rsidR="00CB3396" w:rsidRPr="008A68B4" w14:paraId="230ACB7B" w14:textId="77777777" w:rsidTr="00F06C45">
        <w:trPr>
          <w:cantSplit/>
          <w:jc w:val="center"/>
        </w:trPr>
        <w:tc>
          <w:tcPr>
            <w:tcW w:w="9639" w:type="dxa"/>
            <w:gridSpan w:val="3"/>
            <w:tcBorders>
              <w:top w:val="single" w:sz="6" w:space="0" w:color="auto"/>
              <w:left w:val="single" w:sz="6" w:space="0" w:color="auto"/>
              <w:bottom w:val="single" w:sz="6" w:space="0" w:color="auto"/>
              <w:right w:val="single" w:sz="6" w:space="0" w:color="auto"/>
            </w:tcBorders>
          </w:tcPr>
          <w:p w14:paraId="7B3E608C" w14:textId="77777777" w:rsidR="00CB3396" w:rsidRPr="008A68B4" w:rsidRDefault="00CB3396">
            <w:pPr>
              <w:spacing w:before="60" w:after="60"/>
              <w:jc w:val="center"/>
              <w:rPr>
                <w:b/>
                <w:sz w:val="24"/>
              </w:rPr>
            </w:pPr>
            <w:r w:rsidRPr="008A68B4">
              <w:rPr>
                <w:b/>
                <w:sz w:val="24"/>
              </w:rPr>
              <w:t>Document history</w:t>
            </w:r>
          </w:p>
        </w:tc>
      </w:tr>
      <w:tr w:rsidR="00CB3396" w:rsidRPr="008A68B4" w14:paraId="24F7A9F5" w14:textId="77777777" w:rsidTr="00F06C45">
        <w:trPr>
          <w:cantSplit/>
          <w:jc w:val="center"/>
        </w:trPr>
        <w:tc>
          <w:tcPr>
            <w:tcW w:w="1247" w:type="dxa"/>
            <w:tcBorders>
              <w:top w:val="single" w:sz="6" w:space="0" w:color="auto"/>
              <w:left w:val="single" w:sz="6" w:space="0" w:color="auto"/>
              <w:bottom w:val="single" w:sz="6" w:space="0" w:color="auto"/>
              <w:right w:val="single" w:sz="6" w:space="0" w:color="auto"/>
            </w:tcBorders>
          </w:tcPr>
          <w:p w14:paraId="702CE175" w14:textId="77777777" w:rsidR="00CB3396" w:rsidRPr="008A68B4" w:rsidRDefault="001A2058">
            <w:pPr>
              <w:pStyle w:val="FP"/>
              <w:spacing w:before="80" w:after="80"/>
              <w:ind w:left="57"/>
            </w:pPr>
            <w:r w:rsidRPr="008A68B4">
              <w:t>V1.1.1</w:t>
            </w:r>
          </w:p>
        </w:tc>
        <w:tc>
          <w:tcPr>
            <w:tcW w:w="1588" w:type="dxa"/>
            <w:tcBorders>
              <w:top w:val="single" w:sz="6" w:space="0" w:color="auto"/>
              <w:left w:val="single" w:sz="6" w:space="0" w:color="auto"/>
              <w:bottom w:val="single" w:sz="6" w:space="0" w:color="auto"/>
              <w:right w:val="single" w:sz="6" w:space="0" w:color="auto"/>
            </w:tcBorders>
          </w:tcPr>
          <w:p w14:paraId="04D2330E" w14:textId="77777777" w:rsidR="00CB3396" w:rsidRPr="008A68B4" w:rsidRDefault="001A2058">
            <w:pPr>
              <w:pStyle w:val="FP"/>
              <w:spacing w:before="80" w:after="80"/>
              <w:ind w:left="57"/>
            </w:pPr>
            <w:r w:rsidRPr="008A68B4">
              <w:t>April 2012</w:t>
            </w:r>
          </w:p>
        </w:tc>
        <w:tc>
          <w:tcPr>
            <w:tcW w:w="6804" w:type="dxa"/>
            <w:tcBorders>
              <w:top w:val="single" w:sz="6" w:space="0" w:color="auto"/>
              <w:bottom w:val="single" w:sz="6" w:space="0" w:color="auto"/>
              <w:right w:val="single" w:sz="6" w:space="0" w:color="auto"/>
            </w:tcBorders>
          </w:tcPr>
          <w:p w14:paraId="0EFD42C8" w14:textId="77777777" w:rsidR="00CB3396" w:rsidRPr="008A68B4" w:rsidRDefault="001A2058" w:rsidP="00F2225A">
            <w:pPr>
              <w:pStyle w:val="FP"/>
              <w:tabs>
                <w:tab w:val="left" w:pos="3118"/>
              </w:tabs>
              <w:spacing w:before="80" w:after="80"/>
              <w:ind w:left="57"/>
            </w:pPr>
            <w:r w:rsidRPr="008A68B4">
              <w:t>Publication</w:t>
            </w:r>
          </w:p>
        </w:tc>
      </w:tr>
      <w:tr w:rsidR="00D74C61" w:rsidRPr="008A68B4" w14:paraId="49A58646" w14:textId="77777777" w:rsidTr="00F06C45">
        <w:trPr>
          <w:cantSplit/>
          <w:jc w:val="center"/>
        </w:trPr>
        <w:tc>
          <w:tcPr>
            <w:tcW w:w="1247" w:type="dxa"/>
            <w:tcBorders>
              <w:top w:val="single" w:sz="6" w:space="0" w:color="auto"/>
              <w:left w:val="single" w:sz="6" w:space="0" w:color="auto"/>
              <w:bottom w:val="single" w:sz="6" w:space="0" w:color="auto"/>
              <w:right w:val="single" w:sz="6" w:space="0" w:color="auto"/>
            </w:tcBorders>
          </w:tcPr>
          <w:p w14:paraId="4C3FD16D" w14:textId="77777777" w:rsidR="00D74C61" w:rsidRPr="008A68B4" w:rsidRDefault="005E53D9">
            <w:pPr>
              <w:pStyle w:val="FP"/>
              <w:spacing w:before="80" w:after="80"/>
              <w:ind w:left="57"/>
            </w:pPr>
            <w:r w:rsidRPr="008A68B4">
              <w:t>V1.2.1</w:t>
            </w:r>
          </w:p>
        </w:tc>
        <w:tc>
          <w:tcPr>
            <w:tcW w:w="1588" w:type="dxa"/>
            <w:tcBorders>
              <w:top w:val="single" w:sz="6" w:space="0" w:color="auto"/>
              <w:left w:val="single" w:sz="6" w:space="0" w:color="auto"/>
              <w:bottom w:val="single" w:sz="6" w:space="0" w:color="auto"/>
              <w:right w:val="single" w:sz="6" w:space="0" w:color="auto"/>
            </w:tcBorders>
          </w:tcPr>
          <w:p w14:paraId="47522FFE" w14:textId="77777777" w:rsidR="00D74C61" w:rsidRPr="008A68B4" w:rsidRDefault="00FD0D26" w:rsidP="00206F6D">
            <w:pPr>
              <w:pStyle w:val="FP"/>
              <w:spacing w:before="80" w:after="80"/>
              <w:ind w:left="57"/>
            </w:pPr>
            <w:r w:rsidRPr="008A68B4">
              <w:t>April</w:t>
            </w:r>
            <w:r w:rsidR="005E53D9" w:rsidRPr="008A68B4">
              <w:t xml:space="preserve"> 2013</w:t>
            </w:r>
          </w:p>
        </w:tc>
        <w:tc>
          <w:tcPr>
            <w:tcW w:w="6804" w:type="dxa"/>
            <w:tcBorders>
              <w:top w:val="single" w:sz="6" w:space="0" w:color="auto"/>
              <w:bottom w:val="single" w:sz="6" w:space="0" w:color="auto"/>
              <w:right w:val="single" w:sz="6" w:space="0" w:color="auto"/>
            </w:tcBorders>
          </w:tcPr>
          <w:p w14:paraId="3708049B" w14:textId="77777777" w:rsidR="00D74C61" w:rsidRPr="008A68B4" w:rsidRDefault="005E53D9" w:rsidP="00F2225A">
            <w:pPr>
              <w:pStyle w:val="FP"/>
              <w:tabs>
                <w:tab w:val="left" w:pos="3118"/>
              </w:tabs>
              <w:spacing w:before="80" w:after="80"/>
              <w:ind w:left="57"/>
            </w:pPr>
            <w:r w:rsidRPr="008A68B4">
              <w:t>Publication</w:t>
            </w:r>
          </w:p>
        </w:tc>
      </w:tr>
      <w:tr w:rsidR="003A20FE" w:rsidRPr="008A68B4" w14:paraId="5C4AB792" w14:textId="77777777" w:rsidTr="00F06C45">
        <w:trPr>
          <w:cantSplit/>
          <w:jc w:val="center"/>
        </w:trPr>
        <w:tc>
          <w:tcPr>
            <w:tcW w:w="1247" w:type="dxa"/>
            <w:tcBorders>
              <w:top w:val="single" w:sz="6" w:space="0" w:color="auto"/>
              <w:left w:val="single" w:sz="6" w:space="0" w:color="auto"/>
              <w:bottom w:val="single" w:sz="6" w:space="0" w:color="auto"/>
              <w:right w:val="single" w:sz="6" w:space="0" w:color="auto"/>
            </w:tcBorders>
          </w:tcPr>
          <w:p w14:paraId="6E1D0EB5" w14:textId="77777777" w:rsidR="003A20FE" w:rsidRPr="008A68B4" w:rsidRDefault="00525B69">
            <w:pPr>
              <w:pStyle w:val="FP"/>
              <w:spacing w:before="80" w:after="80"/>
              <w:ind w:left="57"/>
            </w:pPr>
            <w:r w:rsidRPr="008A68B4">
              <w:t>V1.3.1</w:t>
            </w:r>
          </w:p>
        </w:tc>
        <w:tc>
          <w:tcPr>
            <w:tcW w:w="1588" w:type="dxa"/>
            <w:tcBorders>
              <w:top w:val="single" w:sz="6" w:space="0" w:color="auto"/>
              <w:left w:val="single" w:sz="6" w:space="0" w:color="auto"/>
              <w:bottom w:val="single" w:sz="6" w:space="0" w:color="auto"/>
              <w:right w:val="single" w:sz="6" w:space="0" w:color="auto"/>
            </w:tcBorders>
          </w:tcPr>
          <w:p w14:paraId="6BCA2971" w14:textId="77777777" w:rsidR="003A20FE" w:rsidRPr="008A68B4" w:rsidRDefault="00525B69" w:rsidP="00206F6D">
            <w:pPr>
              <w:pStyle w:val="FP"/>
              <w:spacing w:before="80" w:after="80"/>
              <w:ind w:left="57"/>
            </w:pPr>
            <w:r w:rsidRPr="008A68B4">
              <w:t>June 2014</w:t>
            </w:r>
          </w:p>
        </w:tc>
        <w:tc>
          <w:tcPr>
            <w:tcW w:w="6804" w:type="dxa"/>
            <w:tcBorders>
              <w:top w:val="single" w:sz="6" w:space="0" w:color="auto"/>
              <w:bottom w:val="single" w:sz="6" w:space="0" w:color="auto"/>
              <w:right w:val="single" w:sz="6" w:space="0" w:color="auto"/>
            </w:tcBorders>
          </w:tcPr>
          <w:p w14:paraId="45A4BF46" w14:textId="77777777" w:rsidR="003A20FE" w:rsidRPr="008A68B4" w:rsidRDefault="00525B69" w:rsidP="00F2225A">
            <w:pPr>
              <w:pStyle w:val="FP"/>
              <w:tabs>
                <w:tab w:val="left" w:pos="3118"/>
              </w:tabs>
              <w:spacing w:before="80" w:after="80"/>
              <w:ind w:left="57"/>
            </w:pPr>
            <w:r w:rsidRPr="008A68B4">
              <w:t>Publication</w:t>
            </w:r>
          </w:p>
        </w:tc>
      </w:tr>
      <w:tr w:rsidR="0038569F" w:rsidRPr="008A68B4" w14:paraId="7EC9DABE" w14:textId="77777777" w:rsidTr="00F06C45">
        <w:trPr>
          <w:cantSplit/>
          <w:jc w:val="center"/>
        </w:trPr>
        <w:tc>
          <w:tcPr>
            <w:tcW w:w="1247" w:type="dxa"/>
            <w:tcBorders>
              <w:top w:val="single" w:sz="6" w:space="0" w:color="auto"/>
              <w:left w:val="single" w:sz="6" w:space="0" w:color="auto"/>
              <w:bottom w:val="single" w:sz="6" w:space="0" w:color="auto"/>
              <w:right w:val="single" w:sz="6" w:space="0" w:color="auto"/>
            </w:tcBorders>
          </w:tcPr>
          <w:p w14:paraId="39713F65" w14:textId="77777777" w:rsidR="0038569F" w:rsidRPr="008A68B4" w:rsidRDefault="00AC5606">
            <w:pPr>
              <w:pStyle w:val="FP"/>
              <w:spacing w:before="80" w:after="80"/>
              <w:ind w:left="57"/>
            </w:pPr>
            <w:r w:rsidRPr="008A68B4">
              <w:t>V1.4.1</w:t>
            </w:r>
          </w:p>
        </w:tc>
        <w:tc>
          <w:tcPr>
            <w:tcW w:w="1588" w:type="dxa"/>
            <w:tcBorders>
              <w:top w:val="single" w:sz="6" w:space="0" w:color="auto"/>
              <w:left w:val="single" w:sz="6" w:space="0" w:color="auto"/>
              <w:bottom w:val="single" w:sz="6" w:space="0" w:color="auto"/>
              <w:right w:val="single" w:sz="6" w:space="0" w:color="auto"/>
            </w:tcBorders>
          </w:tcPr>
          <w:p w14:paraId="4899D9FC" w14:textId="77777777" w:rsidR="0038569F" w:rsidRPr="008A68B4" w:rsidRDefault="00FB13FF" w:rsidP="00206F6D">
            <w:pPr>
              <w:pStyle w:val="FP"/>
              <w:spacing w:before="80" w:after="80"/>
              <w:ind w:left="57"/>
            </w:pPr>
            <w:r w:rsidRPr="008A68B4">
              <w:t xml:space="preserve">June </w:t>
            </w:r>
            <w:r w:rsidR="00AC5606" w:rsidRPr="008A68B4">
              <w:t>2015</w:t>
            </w:r>
          </w:p>
        </w:tc>
        <w:tc>
          <w:tcPr>
            <w:tcW w:w="6804" w:type="dxa"/>
            <w:tcBorders>
              <w:top w:val="single" w:sz="6" w:space="0" w:color="auto"/>
              <w:bottom w:val="single" w:sz="6" w:space="0" w:color="auto"/>
              <w:right w:val="single" w:sz="6" w:space="0" w:color="auto"/>
            </w:tcBorders>
          </w:tcPr>
          <w:p w14:paraId="514C7FA6" w14:textId="77777777" w:rsidR="0038569F" w:rsidRPr="008A68B4" w:rsidRDefault="00AC5606" w:rsidP="00F2225A">
            <w:pPr>
              <w:pStyle w:val="FP"/>
              <w:tabs>
                <w:tab w:val="left" w:pos="3118"/>
              </w:tabs>
              <w:spacing w:before="80" w:after="80"/>
              <w:ind w:left="57"/>
            </w:pPr>
            <w:r w:rsidRPr="008A68B4">
              <w:t>Publication</w:t>
            </w:r>
          </w:p>
        </w:tc>
      </w:tr>
      <w:tr w:rsidR="00EF3450" w:rsidRPr="008A68B4" w14:paraId="12ADA4E2" w14:textId="77777777" w:rsidTr="00F06C45">
        <w:trPr>
          <w:cantSplit/>
          <w:jc w:val="center"/>
        </w:trPr>
        <w:tc>
          <w:tcPr>
            <w:tcW w:w="1247" w:type="dxa"/>
            <w:tcBorders>
              <w:top w:val="single" w:sz="6" w:space="0" w:color="auto"/>
              <w:left w:val="single" w:sz="6" w:space="0" w:color="auto"/>
              <w:bottom w:val="single" w:sz="6" w:space="0" w:color="auto"/>
              <w:right w:val="single" w:sz="6" w:space="0" w:color="auto"/>
            </w:tcBorders>
          </w:tcPr>
          <w:p w14:paraId="20D9AA41" w14:textId="77777777" w:rsidR="00EF3450" w:rsidRPr="008A68B4" w:rsidRDefault="00EF3450">
            <w:pPr>
              <w:pStyle w:val="FP"/>
              <w:spacing w:before="80" w:after="80"/>
              <w:ind w:left="57"/>
            </w:pPr>
            <w:r w:rsidRPr="008A68B4">
              <w:t>V1.</w:t>
            </w:r>
            <w:r w:rsidR="00F06C45" w:rsidRPr="008A68B4">
              <w:t>5</w:t>
            </w:r>
            <w:r w:rsidRPr="008A68B4">
              <w:t>.</w:t>
            </w:r>
            <w:r w:rsidR="00F06C45" w:rsidRPr="008A68B4">
              <w:t>1</w:t>
            </w:r>
          </w:p>
        </w:tc>
        <w:tc>
          <w:tcPr>
            <w:tcW w:w="1588" w:type="dxa"/>
            <w:tcBorders>
              <w:top w:val="single" w:sz="6" w:space="0" w:color="auto"/>
              <w:left w:val="single" w:sz="6" w:space="0" w:color="auto"/>
              <w:bottom w:val="single" w:sz="6" w:space="0" w:color="auto"/>
              <w:right w:val="single" w:sz="6" w:space="0" w:color="auto"/>
            </w:tcBorders>
          </w:tcPr>
          <w:p w14:paraId="59654392" w14:textId="77777777" w:rsidR="00EF3450" w:rsidRPr="008A68B4" w:rsidRDefault="00EF3450" w:rsidP="00206F6D">
            <w:pPr>
              <w:pStyle w:val="FP"/>
              <w:spacing w:before="80" w:after="80"/>
              <w:ind w:left="57"/>
            </w:pPr>
            <w:r w:rsidRPr="008A68B4">
              <w:t>February 2020</w:t>
            </w:r>
          </w:p>
        </w:tc>
        <w:tc>
          <w:tcPr>
            <w:tcW w:w="6804" w:type="dxa"/>
            <w:tcBorders>
              <w:top w:val="single" w:sz="6" w:space="0" w:color="auto"/>
              <w:bottom w:val="single" w:sz="6" w:space="0" w:color="auto"/>
              <w:right w:val="single" w:sz="6" w:space="0" w:color="auto"/>
            </w:tcBorders>
          </w:tcPr>
          <w:p w14:paraId="1CDE2E94" w14:textId="0CC054C8" w:rsidR="00EF3450" w:rsidRPr="008A68B4" w:rsidRDefault="00EF3450" w:rsidP="00F2225A">
            <w:pPr>
              <w:pStyle w:val="FP"/>
              <w:tabs>
                <w:tab w:val="left" w:pos="3118"/>
              </w:tabs>
              <w:spacing w:before="80" w:after="80"/>
              <w:ind w:left="57"/>
            </w:pPr>
            <w:r w:rsidRPr="008A68B4">
              <w:t>Membership Approval Procedure</w:t>
            </w:r>
            <w:r w:rsidRPr="008A68B4">
              <w:tab/>
              <w:t xml:space="preserve">MV </w:t>
            </w:r>
            <w:r w:rsidR="0047336A" w:rsidRPr="008A68B4">
              <w:t>20200428</w:t>
            </w:r>
            <w:r w:rsidRPr="008A68B4">
              <w:t>:</w:t>
            </w:r>
            <w:r w:rsidR="002847F6">
              <w:tab/>
            </w:r>
            <w:r w:rsidR="0047336A" w:rsidRPr="008A68B4">
              <w:t>2020</w:t>
            </w:r>
            <w:r w:rsidRPr="008A68B4">
              <w:t>-</w:t>
            </w:r>
            <w:r w:rsidR="0047336A" w:rsidRPr="008A68B4">
              <w:t>02</w:t>
            </w:r>
            <w:r w:rsidRPr="008A68B4">
              <w:t>-</w:t>
            </w:r>
            <w:r w:rsidR="0047336A" w:rsidRPr="008A68B4">
              <w:t>28</w:t>
            </w:r>
            <w:r w:rsidRPr="008A68B4">
              <w:t xml:space="preserve"> to </w:t>
            </w:r>
            <w:r w:rsidR="0047336A" w:rsidRPr="008A68B4">
              <w:t>2020</w:t>
            </w:r>
            <w:r w:rsidRPr="008A68B4">
              <w:t>-</w:t>
            </w:r>
            <w:r w:rsidR="0047336A" w:rsidRPr="008A68B4">
              <w:t>04</w:t>
            </w:r>
            <w:r w:rsidRPr="008A68B4">
              <w:t>-</w:t>
            </w:r>
            <w:r w:rsidR="0047336A" w:rsidRPr="008A68B4">
              <w:t>28</w:t>
            </w:r>
          </w:p>
        </w:tc>
      </w:tr>
      <w:tr w:rsidR="00F2225A" w:rsidRPr="008A68B4" w14:paraId="414D65DE" w14:textId="77777777" w:rsidTr="00F06C45">
        <w:trPr>
          <w:cantSplit/>
          <w:jc w:val="center"/>
        </w:trPr>
        <w:tc>
          <w:tcPr>
            <w:tcW w:w="1247" w:type="dxa"/>
            <w:tcBorders>
              <w:top w:val="single" w:sz="6" w:space="0" w:color="auto"/>
              <w:left w:val="single" w:sz="6" w:space="0" w:color="auto"/>
              <w:bottom w:val="single" w:sz="6" w:space="0" w:color="auto"/>
              <w:right w:val="single" w:sz="6" w:space="0" w:color="auto"/>
            </w:tcBorders>
          </w:tcPr>
          <w:p w14:paraId="0DD841F1" w14:textId="5149C645" w:rsidR="00F2225A" w:rsidRPr="008A68B4" w:rsidRDefault="00F2225A">
            <w:pPr>
              <w:pStyle w:val="FP"/>
              <w:spacing w:before="80" w:after="80"/>
              <w:ind w:left="57"/>
            </w:pPr>
            <w:r>
              <w:t>V1.5.1</w:t>
            </w:r>
          </w:p>
        </w:tc>
        <w:tc>
          <w:tcPr>
            <w:tcW w:w="1588" w:type="dxa"/>
            <w:tcBorders>
              <w:top w:val="single" w:sz="6" w:space="0" w:color="auto"/>
              <w:left w:val="single" w:sz="6" w:space="0" w:color="auto"/>
              <w:bottom w:val="single" w:sz="6" w:space="0" w:color="auto"/>
              <w:right w:val="single" w:sz="6" w:space="0" w:color="auto"/>
            </w:tcBorders>
          </w:tcPr>
          <w:p w14:paraId="3C6666D5" w14:textId="16482FFE" w:rsidR="00F2225A" w:rsidRPr="008A68B4" w:rsidRDefault="00F2225A" w:rsidP="00206F6D">
            <w:pPr>
              <w:pStyle w:val="FP"/>
              <w:spacing w:before="80" w:after="80"/>
              <w:ind w:left="57"/>
            </w:pPr>
            <w:r>
              <w:t>May 2020</w:t>
            </w:r>
          </w:p>
        </w:tc>
        <w:tc>
          <w:tcPr>
            <w:tcW w:w="6804" w:type="dxa"/>
            <w:tcBorders>
              <w:top w:val="single" w:sz="6" w:space="0" w:color="auto"/>
              <w:bottom w:val="single" w:sz="6" w:space="0" w:color="auto"/>
              <w:right w:val="single" w:sz="6" w:space="0" w:color="auto"/>
            </w:tcBorders>
          </w:tcPr>
          <w:p w14:paraId="3F83E0A1" w14:textId="6A65DE77" w:rsidR="00F2225A" w:rsidRPr="008A68B4" w:rsidRDefault="00F2225A" w:rsidP="00F2225A">
            <w:pPr>
              <w:pStyle w:val="FP"/>
              <w:tabs>
                <w:tab w:val="left" w:pos="3118"/>
              </w:tabs>
              <w:spacing w:before="80" w:after="80"/>
              <w:ind w:left="57"/>
            </w:pPr>
            <w:r>
              <w:t>Publication</w:t>
            </w:r>
          </w:p>
        </w:tc>
      </w:tr>
    </w:tbl>
    <w:p w14:paraId="2A9B1FA9" w14:textId="77777777" w:rsidR="00CB3396" w:rsidRPr="008A68B4" w:rsidRDefault="00CB3396"/>
    <w:sectPr w:rsidR="00CB3396" w:rsidRPr="008A68B4" w:rsidSect="00F2225A">
      <w:headerReference w:type="default" r:id="rId21"/>
      <w:footerReference w:type="default" r:id="rId22"/>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86FC10" w14:textId="77777777" w:rsidR="00C40EA6" w:rsidRDefault="00C40EA6">
      <w:r>
        <w:separator/>
      </w:r>
    </w:p>
  </w:endnote>
  <w:endnote w:type="continuationSeparator" w:id="0">
    <w:p w14:paraId="7475DBCA" w14:textId="77777777" w:rsidR="00C40EA6" w:rsidRDefault="00C40EA6">
      <w:r>
        <w:continuationSeparator/>
      </w:r>
    </w:p>
  </w:endnote>
  <w:endnote w:type="continuationNotice" w:id="1">
    <w:p w14:paraId="3EEF6934" w14:textId="77777777" w:rsidR="00C40EA6" w:rsidRDefault="00C40E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2C526" w14:textId="77777777" w:rsidR="00F2225A" w:rsidRDefault="00F2225A">
    <w:pPr>
      <w:pStyle w:val="Footer"/>
    </w:pPr>
  </w:p>
  <w:p w14:paraId="09222304" w14:textId="77777777" w:rsidR="00F2225A" w:rsidRDefault="00F222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72D9E" w14:textId="621B1B38" w:rsidR="009B69B8" w:rsidRPr="00F2225A" w:rsidRDefault="00F2225A" w:rsidP="00F2225A">
    <w:pPr>
      <w:pStyle w:val="Footer"/>
    </w:pPr>
    <w:r>
      <w:t>ETSI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B61E38" w14:textId="77777777" w:rsidR="00C40EA6" w:rsidRDefault="00C40EA6">
      <w:r>
        <w:separator/>
      </w:r>
    </w:p>
  </w:footnote>
  <w:footnote w:type="continuationSeparator" w:id="0">
    <w:p w14:paraId="186E2FEB" w14:textId="77777777" w:rsidR="00C40EA6" w:rsidRDefault="00C40EA6">
      <w:r>
        <w:continuationSeparator/>
      </w:r>
    </w:p>
  </w:footnote>
  <w:footnote w:type="continuationNotice" w:id="1">
    <w:p w14:paraId="2FD227A7" w14:textId="77777777" w:rsidR="00C40EA6" w:rsidRDefault="00C40EA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9BFEE" w14:textId="77777777" w:rsidR="00F2225A" w:rsidRDefault="00F2225A">
    <w:pPr>
      <w:pStyle w:val="Header"/>
    </w:pPr>
    <w:r>
      <w:rPr>
        <w:lang w:eastAsia="en-GB"/>
      </w:rPr>
      <w:drawing>
        <wp:anchor distT="0" distB="0" distL="114300" distR="114300" simplePos="0" relativeHeight="251659264" behindDoc="1" locked="0" layoutInCell="1" allowOverlap="1" wp14:anchorId="663F0421" wp14:editId="1A8E5436">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4ABED" w14:textId="2BDBE4EB" w:rsidR="00F2225A" w:rsidRDefault="00F2225A" w:rsidP="00F2225A">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0A423D">
      <w:t>ETSI ES 202 789 V1.5.1 2 (20202021-0512)</w:t>
    </w:r>
    <w:r>
      <w:rPr>
        <w:noProof w:val="0"/>
      </w:rPr>
      <w:fldChar w:fldCharType="end"/>
    </w:r>
  </w:p>
  <w:p w14:paraId="6BF48EEB" w14:textId="77777777" w:rsidR="00F2225A" w:rsidRDefault="00F2225A" w:rsidP="00F2225A">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rsidR="000A423D">
      <w:t>29</w:t>
    </w:r>
    <w:r>
      <w:rPr>
        <w:noProof w:val="0"/>
      </w:rPr>
      <w:fldChar w:fldCharType="end"/>
    </w:r>
  </w:p>
  <w:p w14:paraId="201BB5D3" w14:textId="7E001D55" w:rsidR="00F2225A" w:rsidRDefault="00F2225A" w:rsidP="00F2225A">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6B10DE55" w14:textId="77777777" w:rsidR="009B69B8" w:rsidRPr="00F2225A" w:rsidRDefault="009B69B8" w:rsidP="00F222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1AE174B"/>
    <w:multiLevelType w:val="hybridMultilevel"/>
    <w:tmpl w:val="9214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6A32ABF"/>
    <w:multiLevelType w:val="multilevel"/>
    <w:tmpl w:val="14F6A6EC"/>
    <w:lvl w:ilvl="0">
      <w:start w:val="5"/>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36E06F2F"/>
    <w:multiLevelType w:val="hybridMultilevel"/>
    <w:tmpl w:val="38F8FDB2"/>
    <w:lvl w:ilvl="0" w:tplc="3C2E171E">
      <w:start w:val="1"/>
      <w:numFmt w:val="bullet"/>
      <w:lvlText w:val=""/>
      <w:lvlJc w:val="left"/>
      <w:pPr>
        <w:tabs>
          <w:tab w:val="num" w:pos="720"/>
        </w:tabs>
        <w:ind w:left="720" w:hanging="360"/>
      </w:pPr>
      <w:rPr>
        <w:rFonts w:ascii="Symbol" w:hAnsi="Symbol" w:hint="default"/>
        <w:sz w:val="20"/>
      </w:rPr>
    </w:lvl>
    <w:lvl w:ilvl="1" w:tplc="4DC4D2E8" w:tentative="1">
      <w:start w:val="1"/>
      <w:numFmt w:val="bullet"/>
      <w:lvlText w:val="o"/>
      <w:lvlJc w:val="left"/>
      <w:pPr>
        <w:tabs>
          <w:tab w:val="num" w:pos="1440"/>
        </w:tabs>
        <w:ind w:left="1440" w:hanging="360"/>
      </w:pPr>
      <w:rPr>
        <w:rFonts w:ascii="Courier New" w:hAnsi="Courier New" w:hint="default"/>
        <w:sz w:val="20"/>
      </w:rPr>
    </w:lvl>
    <w:lvl w:ilvl="2" w:tplc="B5948C8C" w:tentative="1">
      <w:start w:val="1"/>
      <w:numFmt w:val="bullet"/>
      <w:lvlText w:val=""/>
      <w:lvlJc w:val="left"/>
      <w:pPr>
        <w:tabs>
          <w:tab w:val="num" w:pos="2160"/>
        </w:tabs>
        <w:ind w:left="2160" w:hanging="360"/>
      </w:pPr>
      <w:rPr>
        <w:rFonts w:ascii="Wingdings" w:hAnsi="Wingdings" w:hint="default"/>
        <w:sz w:val="20"/>
      </w:rPr>
    </w:lvl>
    <w:lvl w:ilvl="3" w:tplc="69BCC7FC" w:tentative="1">
      <w:start w:val="1"/>
      <w:numFmt w:val="bullet"/>
      <w:lvlText w:val=""/>
      <w:lvlJc w:val="left"/>
      <w:pPr>
        <w:tabs>
          <w:tab w:val="num" w:pos="2880"/>
        </w:tabs>
        <w:ind w:left="2880" w:hanging="360"/>
      </w:pPr>
      <w:rPr>
        <w:rFonts w:ascii="Wingdings" w:hAnsi="Wingdings" w:hint="default"/>
        <w:sz w:val="20"/>
      </w:rPr>
    </w:lvl>
    <w:lvl w:ilvl="4" w:tplc="BEAAF45C" w:tentative="1">
      <w:start w:val="1"/>
      <w:numFmt w:val="bullet"/>
      <w:lvlText w:val=""/>
      <w:lvlJc w:val="left"/>
      <w:pPr>
        <w:tabs>
          <w:tab w:val="num" w:pos="3600"/>
        </w:tabs>
        <w:ind w:left="3600" w:hanging="360"/>
      </w:pPr>
      <w:rPr>
        <w:rFonts w:ascii="Wingdings" w:hAnsi="Wingdings" w:hint="default"/>
        <w:sz w:val="20"/>
      </w:rPr>
    </w:lvl>
    <w:lvl w:ilvl="5" w:tplc="EF3C75EA" w:tentative="1">
      <w:start w:val="1"/>
      <w:numFmt w:val="bullet"/>
      <w:lvlText w:val=""/>
      <w:lvlJc w:val="left"/>
      <w:pPr>
        <w:tabs>
          <w:tab w:val="num" w:pos="4320"/>
        </w:tabs>
        <w:ind w:left="4320" w:hanging="360"/>
      </w:pPr>
      <w:rPr>
        <w:rFonts w:ascii="Wingdings" w:hAnsi="Wingdings" w:hint="default"/>
        <w:sz w:val="20"/>
      </w:rPr>
    </w:lvl>
    <w:lvl w:ilvl="6" w:tplc="F7B442A4" w:tentative="1">
      <w:start w:val="1"/>
      <w:numFmt w:val="bullet"/>
      <w:lvlText w:val=""/>
      <w:lvlJc w:val="left"/>
      <w:pPr>
        <w:tabs>
          <w:tab w:val="num" w:pos="5040"/>
        </w:tabs>
        <w:ind w:left="5040" w:hanging="360"/>
      </w:pPr>
      <w:rPr>
        <w:rFonts w:ascii="Wingdings" w:hAnsi="Wingdings" w:hint="default"/>
        <w:sz w:val="20"/>
      </w:rPr>
    </w:lvl>
    <w:lvl w:ilvl="7" w:tplc="DFC8B440" w:tentative="1">
      <w:start w:val="1"/>
      <w:numFmt w:val="bullet"/>
      <w:lvlText w:val=""/>
      <w:lvlJc w:val="left"/>
      <w:pPr>
        <w:tabs>
          <w:tab w:val="num" w:pos="5760"/>
        </w:tabs>
        <w:ind w:left="5760" w:hanging="360"/>
      </w:pPr>
      <w:rPr>
        <w:rFonts w:ascii="Wingdings" w:hAnsi="Wingdings" w:hint="default"/>
        <w:sz w:val="20"/>
      </w:rPr>
    </w:lvl>
    <w:lvl w:ilvl="8" w:tplc="92F2BD06" w:tentative="1">
      <w:start w:val="1"/>
      <w:numFmt w:val="bullet"/>
      <w:lvlText w:val=""/>
      <w:lvlJc w:val="left"/>
      <w:pPr>
        <w:tabs>
          <w:tab w:val="num" w:pos="6480"/>
        </w:tabs>
        <w:ind w:left="6480" w:hanging="360"/>
      </w:pPr>
      <w:rPr>
        <w:rFonts w:ascii="Wingdings" w:hAnsi="Wingdings" w:hint="default"/>
        <w:sz w:val="20"/>
      </w:rPr>
    </w:lvl>
  </w:abstractNum>
  <w:abstractNum w:abstractNumId="25">
    <w:nsid w:val="37C250D5"/>
    <w:multiLevelType w:val="hybridMultilevel"/>
    <w:tmpl w:val="7736E844"/>
    <w:lvl w:ilvl="0" w:tplc="1B70D718">
      <w:start w:val="1"/>
      <w:numFmt w:val="bullet"/>
      <w:lvlText w:val=""/>
      <w:lvlJc w:val="left"/>
      <w:pPr>
        <w:tabs>
          <w:tab w:val="num" w:pos="720"/>
        </w:tabs>
        <w:ind w:left="720" w:hanging="360"/>
      </w:pPr>
      <w:rPr>
        <w:rFonts w:ascii="Symbol" w:hAnsi="Symbol" w:hint="default"/>
        <w:sz w:val="20"/>
      </w:rPr>
    </w:lvl>
    <w:lvl w:ilvl="1" w:tplc="5834435A" w:tentative="1">
      <w:start w:val="1"/>
      <w:numFmt w:val="bullet"/>
      <w:lvlText w:val="o"/>
      <w:lvlJc w:val="left"/>
      <w:pPr>
        <w:tabs>
          <w:tab w:val="num" w:pos="1440"/>
        </w:tabs>
        <w:ind w:left="1440" w:hanging="360"/>
      </w:pPr>
      <w:rPr>
        <w:rFonts w:ascii="Courier New" w:hAnsi="Courier New" w:hint="default"/>
        <w:sz w:val="20"/>
      </w:rPr>
    </w:lvl>
    <w:lvl w:ilvl="2" w:tplc="2E7488EA" w:tentative="1">
      <w:start w:val="1"/>
      <w:numFmt w:val="bullet"/>
      <w:lvlText w:val=""/>
      <w:lvlJc w:val="left"/>
      <w:pPr>
        <w:tabs>
          <w:tab w:val="num" w:pos="2160"/>
        </w:tabs>
        <w:ind w:left="2160" w:hanging="360"/>
      </w:pPr>
      <w:rPr>
        <w:rFonts w:ascii="Wingdings" w:hAnsi="Wingdings" w:hint="default"/>
        <w:sz w:val="20"/>
      </w:rPr>
    </w:lvl>
    <w:lvl w:ilvl="3" w:tplc="D924CBA8" w:tentative="1">
      <w:start w:val="1"/>
      <w:numFmt w:val="bullet"/>
      <w:lvlText w:val=""/>
      <w:lvlJc w:val="left"/>
      <w:pPr>
        <w:tabs>
          <w:tab w:val="num" w:pos="2880"/>
        </w:tabs>
        <w:ind w:left="2880" w:hanging="360"/>
      </w:pPr>
      <w:rPr>
        <w:rFonts w:ascii="Wingdings" w:hAnsi="Wingdings" w:hint="default"/>
        <w:sz w:val="20"/>
      </w:rPr>
    </w:lvl>
    <w:lvl w:ilvl="4" w:tplc="749E33E0" w:tentative="1">
      <w:start w:val="1"/>
      <w:numFmt w:val="bullet"/>
      <w:lvlText w:val=""/>
      <w:lvlJc w:val="left"/>
      <w:pPr>
        <w:tabs>
          <w:tab w:val="num" w:pos="3600"/>
        </w:tabs>
        <w:ind w:left="3600" w:hanging="360"/>
      </w:pPr>
      <w:rPr>
        <w:rFonts w:ascii="Wingdings" w:hAnsi="Wingdings" w:hint="default"/>
        <w:sz w:val="20"/>
      </w:rPr>
    </w:lvl>
    <w:lvl w:ilvl="5" w:tplc="79227362" w:tentative="1">
      <w:start w:val="1"/>
      <w:numFmt w:val="bullet"/>
      <w:lvlText w:val=""/>
      <w:lvlJc w:val="left"/>
      <w:pPr>
        <w:tabs>
          <w:tab w:val="num" w:pos="4320"/>
        </w:tabs>
        <w:ind w:left="4320" w:hanging="360"/>
      </w:pPr>
      <w:rPr>
        <w:rFonts w:ascii="Wingdings" w:hAnsi="Wingdings" w:hint="default"/>
        <w:sz w:val="20"/>
      </w:rPr>
    </w:lvl>
    <w:lvl w:ilvl="6" w:tplc="14487828" w:tentative="1">
      <w:start w:val="1"/>
      <w:numFmt w:val="bullet"/>
      <w:lvlText w:val=""/>
      <w:lvlJc w:val="left"/>
      <w:pPr>
        <w:tabs>
          <w:tab w:val="num" w:pos="5040"/>
        </w:tabs>
        <w:ind w:left="5040" w:hanging="360"/>
      </w:pPr>
      <w:rPr>
        <w:rFonts w:ascii="Wingdings" w:hAnsi="Wingdings" w:hint="default"/>
        <w:sz w:val="20"/>
      </w:rPr>
    </w:lvl>
    <w:lvl w:ilvl="7" w:tplc="024A400E" w:tentative="1">
      <w:start w:val="1"/>
      <w:numFmt w:val="bullet"/>
      <w:lvlText w:val=""/>
      <w:lvlJc w:val="left"/>
      <w:pPr>
        <w:tabs>
          <w:tab w:val="num" w:pos="5760"/>
        </w:tabs>
        <w:ind w:left="5760" w:hanging="360"/>
      </w:pPr>
      <w:rPr>
        <w:rFonts w:ascii="Wingdings" w:hAnsi="Wingdings" w:hint="default"/>
        <w:sz w:val="20"/>
      </w:rPr>
    </w:lvl>
    <w:lvl w:ilvl="8" w:tplc="B12ECDA2" w:tentative="1">
      <w:start w:val="1"/>
      <w:numFmt w:val="bullet"/>
      <w:lvlText w:val=""/>
      <w:lvlJc w:val="left"/>
      <w:pPr>
        <w:tabs>
          <w:tab w:val="num" w:pos="6480"/>
        </w:tabs>
        <w:ind w:left="6480" w:hanging="360"/>
      </w:pPr>
      <w:rPr>
        <w:rFonts w:ascii="Wingdings" w:hAnsi="Wingdings" w:hint="default"/>
        <w:sz w:val="20"/>
      </w:rPr>
    </w:lvl>
  </w:abstractNum>
  <w:abstractNum w:abstractNumId="26">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4484C82"/>
    <w:multiLevelType w:val="hybridMultilevel"/>
    <w:tmpl w:val="99E432A6"/>
    <w:lvl w:ilvl="0" w:tplc="83ACF678">
      <w:start w:val="1"/>
      <w:numFmt w:val="bullet"/>
      <w:lvlText w:val=""/>
      <w:lvlJc w:val="left"/>
      <w:pPr>
        <w:tabs>
          <w:tab w:val="num" w:pos="720"/>
        </w:tabs>
        <w:ind w:left="720" w:hanging="360"/>
      </w:pPr>
      <w:rPr>
        <w:rFonts w:ascii="Symbol" w:hAnsi="Symbol" w:hint="default"/>
        <w:sz w:val="20"/>
      </w:rPr>
    </w:lvl>
    <w:lvl w:ilvl="1" w:tplc="F4DA0E94" w:tentative="1">
      <w:start w:val="1"/>
      <w:numFmt w:val="bullet"/>
      <w:lvlText w:val="o"/>
      <w:lvlJc w:val="left"/>
      <w:pPr>
        <w:tabs>
          <w:tab w:val="num" w:pos="1440"/>
        </w:tabs>
        <w:ind w:left="1440" w:hanging="360"/>
      </w:pPr>
      <w:rPr>
        <w:rFonts w:ascii="Courier New" w:hAnsi="Courier New" w:hint="default"/>
        <w:sz w:val="20"/>
      </w:rPr>
    </w:lvl>
    <w:lvl w:ilvl="2" w:tplc="BA1E9208" w:tentative="1">
      <w:start w:val="1"/>
      <w:numFmt w:val="bullet"/>
      <w:lvlText w:val=""/>
      <w:lvlJc w:val="left"/>
      <w:pPr>
        <w:tabs>
          <w:tab w:val="num" w:pos="2160"/>
        </w:tabs>
        <w:ind w:left="2160" w:hanging="360"/>
      </w:pPr>
      <w:rPr>
        <w:rFonts w:ascii="Wingdings" w:hAnsi="Wingdings" w:hint="default"/>
        <w:sz w:val="20"/>
      </w:rPr>
    </w:lvl>
    <w:lvl w:ilvl="3" w:tplc="B3681290" w:tentative="1">
      <w:start w:val="1"/>
      <w:numFmt w:val="bullet"/>
      <w:lvlText w:val=""/>
      <w:lvlJc w:val="left"/>
      <w:pPr>
        <w:tabs>
          <w:tab w:val="num" w:pos="2880"/>
        </w:tabs>
        <w:ind w:left="2880" w:hanging="360"/>
      </w:pPr>
      <w:rPr>
        <w:rFonts w:ascii="Wingdings" w:hAnsi="Wingdings" w:hint="default"/>
        <w:sz w:val="20"/>
      </w:rPr>
    </w:lvl>
    <w:lvl w:ilvl="4" w:tplc="A508AD5A" w:tentative="1">
      <w:start w:val="1"/>
      <w:numFmt w:val="bullet"/>
      <w:lvlText w:val=""/>
      <w:lvlJc w:val="left"/>
      <w:pPr>
        <w:tabs>
          <w:tab w:val="num" w:pos="3600"/>
        </w:tabs>
        <w:ind w:left="3600" w:hanging="360"/>
      </w:pPr>
      <w:rPr>
        <w:rFonts w:ascii="Wingdings" w:hAnsi="Wingdings" w:hint="default"/>
        <w:sz w:val="20"/>
      </w:rPr>
    </w:lvl>
    <w:lvl w:ilvl="5" w:tplc="E74265EA" w:tentative="1">
      <w:start w:val="1"/>
      <w:numFmt w:val="bullet"/>
      <w:lvlText w:val=""/>
      <w:lvlJc w:val="left"/>
      <w:pPr>
        <w:tabs>
          <w:tab w:val="num" w:pos="4320"/>
        </w:tabs>
        <w:ind w:left="4320" w:hanging="360"/>
      </w:pPr>
      <w:rPr>
        <w:rFonts w:ascii="Wingdings" w:hAnsi="Wingdings" w:hint="default"/>
        <w:sz w:val="20"/>
      </w:rPr>
    </w:lvl>
    <w:lvl w:ilvl="6" w:tplc="418CFDD0" w:tentative="1">
      <w:start w:val="1"/>
      <w:numFmt w:val="bullet"/>
      <w:lvlText w:val=""/>
      <w:lvlJc w:val="left"/>
      <w:pPr>
        <w:tabs>
          <w:tab w:val="num" w:pos="5040"/>
        </w:tabs>
        <w:ind w:left="5040" w:hanging="360"/>
      </w:pPr>
      <w:rPr>
        <w:rFonts w:ascii="Wingdings" w:hAnsi="Wingdings" w:hint="default"/>
        <w:sz w:val="20"/>
      </w:rPr>
    </w:lvl>
    <w:lvl w:ilvl="7" w:tplc="CB922BCE" w:tentative="1">
      <w:start w:val="1"/>
      <w:numFmt w:val="bullet"/>
      <w:lvlText w:val=""/>
      <w:lvlJc w:val="left"/>
      <w:pPr>
        <w:tabs>
          <w:tab w:val="num" w:pos="5760"/>
        </w:tabs>
        <w:ind w:left="5760" w:hanging="360"/>
      </w:pPr>
      <w:rPr>
        <w:rFonts w:ascii="Wingdings" w:hAnsi="Wingdings" w:hint="default"/>
        <w:sz w:val="20"/>
      </w:rPr>
    </w:lvl>
    <w:lvl w:ilvl="8" w:tplc="01AEAC16" w:tentative="1">
      <w:start w:val="1"/>
      <w:numFmt w:val="bullet"/>
      <w:lvlText w:val=""/>
      <w:lvlJc w:val="left"/>
      <w:pPr>
        <w:tabs>
          <w:tab w:val="num" w:pos="6480"/>
        </w:tabs>
        <w:ind w:left="6480" w:hanging="360"/>
      </w:pPr>
      <w:rPr>
        <w:rFonts w:ascii="Wingdings" w:hAnsi="Wingdings" w:hint="default"/>
        <w:sz w:val="20"/>
      </w:rPr>
    </w:lvl>
  </w:abstractNum>
  <w:abstractNum w:abstractNumId="3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0"/>
  </w:num>
  <w:num w:numId="3">
    <w:abstractNumId w:val="36"/>
  </w:num>
  <w:num w:numId="4">
    <w:abstractNumId w:val="14"/>
  </w:num>
  <w:num w:numId="5">
    <w:abstractNumId w:val="22"/>
  </w:num>
  <w:num w:numId="6">
    <w:abstractNumId w:val="30"/>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29"/>
  </w:num>
  <w:num w:numId="12">
    <w:abstractNumId w:val="25"/>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19"/>
  </w:num>
  <w:num w:numId="22">
    <w:abstractNumId w:val="32"/>
  </w:num>
  <w:num w:numId="23">
    <w:abstractNumId w:val="27"/>
  </w:num>
  <w:num w:numId="24">
    <w:abstractNumId w:val="31"/>
  </w:num>
  <w:num w:numId="25">
    <w:abstractNumId w:val="18"/>
  </w:num>
  <w:num w:numId="26">
    <w:abstractNumId w:val="13"/>
  </w:num>
  <w:num w:numId="27">
    <w:abstractNumId w:val="16"/>
  </w:num>
  <w:num w:numId="28">
    <w:abstractNumId w:val="28"/>
  </w:num>
  <w:num w:numId="29">
    <w:abstractNumId w:val="34"/>
  </w:num>
  <w:num w:numId="30">
    <w:abstractNumId w:val="23"/>
  </w:num>
  <w:num w:numId="31">
    <w:abstractNumId w:val="12"/>
  </w:num>
  <w:num w:numId="32">
    <w:abstractNumId w:val="26"/>
  </w:num>
  <w:num w:numId="33">
    <w:abstractNumId w:val="17"/>
  </w:num>
  <w:num w:numId="34">
    <w:abstractNumId w:val="21"/>
  </w:num>
  <w:num w:numId="35">
    <w:abstractNumId w:val="33"/>
  </w:num>
  <w:num w:numId="36">
    <w:abstractNumId w:val="11"/>
  </w:num>
  <w:num w:numId="37">
    <w:abstractNumId w:val="35"/>
  </w:num>
  <w:num w:numId="38">
    <w:abstractNumId w:val="15"/>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396"/>
    <w:rsid w:val="00001597"/>
    <w:rsid w:val="0001477C"/>
    <w:rsid w:val="00024B49"/>
    <w:rsid w:val="000279A7"/>
    <w:rsid w:val="000412EF"/>
    <w:rsid w:val="00056A14"/>
    <w:rsid w:val="00057048"/>
    <w:rsid w:val="00057995"/>
    <w:rsid w:val="000579CA"/>
    <w:rsid w:val="00063AB8"/>
    <w:rsid w:val="00065BEF"/>
    <w:rsid w:val="00070ADE"/>
    <w:rsid w:val="00071C88"/>
    <w:rsid w:val="0008496F"/>
    <w:rsid w:val="00085EF0"/>
    <w:rsid w:val="00092791"/>
    <w:rsid w:val="000A0560"/>
    <w:rsid w:val="000A423D"/>
    <w:rsid w:val="000A5F44"/>
    <w:rsid w:val="000A766F"/>
    <w:rsid w:val="000B2289"/>
    <w:rsid w:val="000B3754"/>
    <w:rsid w:val="000C10E9"/>
    <w:rsid w:val="000C292A"/>
    <w:rsid w:val="000C34D2"/>
    <w:rsid w:val="000D036F"/>
    <w:rsid w:val="000D5DD6"/>
    <w:rsid w:val="000E2A8F"/>
    <w:rsid w:val="000E672C"/>
    <w:rsid w:val="000F5AAD"/>
    <w:rsid w:val="001003A5"/>
    <w:rsid w:val="001034DD"/>
    <w:rsid w:val="00104C03"/>
    <w:rsid w:val="001069FB"/>
    <w:rsid w:val="001101D2"/>
    <w:rsid w:val="00112B3D"/>
    <w:rsid w:val="00112CBA"/>
    <w:rsid w:val="001202FA"/>
    <w:rsid w:val="0012228B"/>
    <w:rsid w:val="00122D28"/>
    <w:rsid w:val="00123420"/>
    <w:rsid w:val="00131235"/>
    <w:rsid w:val="001338D8"/>
    <w:rsid w:val="00135FD1"/>
    <w:rsid w:val="001540FD"/>
    <w:rsid w:val="001541C1"/>
    <w:rsid w:val="0015481E"/>
    <w:rsid w:val="00155D52"/>
    <w:rsid w:val="00156070"/>
    <w:rsid w:val="001577B5"/>
    <w:rsid w:val="0016356D"/>
    <w:rsid w:val="0016562C"/>
    <w:rsid w:val="001676CF"/>
    <w:rsid w:val="001734E9"/>
    <w:rsid w:val="00182A0F"/>
    <w:rsid w:val="00184632"/>
    <w:rsid w:val="00186AC7"/>
    <w:rsid w:val="00186EFB"/>
    <w:rsid w:val="001976B0"/>
    <w:rsid w:val="001A2058"/>
    <w:rsid w:val="001A271D"/>
    <w:rsid w:val="001B3983"/>
    <w:rsid w:val="001B5F0D"/>
    <w:rsid w:val="001C1E0F"/>
    <w:rsid w:val="001C3612"/>
    <w:rsid w:val="001C4574"/>
    <w:rsid w:val="001C6327"/>
    <w:rsid w:val="001C781F"/>
    <w:rsid w:val="001D38E3"/>
    <w:rsid w:val="001D48AF"/>
    <w:rsid w:val="001E0FFB"/>
    <w:rsid w:val="001F32C8"/>
    <w:rsid w:val="001F7688"/>
    <w:rsid w:val="002011E8"/>
    <w:rsid w:val="002028E4"/>
    <w:rsid w:val="0020531E"/>
    <w:rsid w:val="00206008"/>
    <w:rsid w:val="00206F6D"/>
    <w:rsid w:val="0020736A"/>
    <w:rsid w:val="00214DE7"/>
    <w:rsid w:val="00221500"/>
    <w:rsid w:val="00224287"/>
    <w:rsid w:val="00227A98"/>
    <w:rsid w:val="00233DF8"/>
    <w:rsid w:val="00235EB8"/>
    <w:rsid w:val="00240868"/>
    <w:rsid w:val="00246144"/>
    <w:rsid w:val="00251B45"/>
    <w:rsid w:val="00260624"/>
    <w:rsid w:val="0026226A"/>
    <w:rsid w:val="00263089"/>
    <w:rsid w:val="00270488"/>
    <w:rsid w:val="0027251D"/>
    <w:rsid w:val="00273FD4"/>
    <w:rsid w:val="00274A96"/>
    <w:rsid w:val="002800A2"/>
    <w:rsid w:val="002847F6"/>
    <w:rsid w:val="002900D1"/>
    <w:rsid w:val="002905D9"/>
    <w:rsid w:val="002966D3"/>
    <w:rsid w:val="002A0794"/>
    <w:rsid w:val="002A32A8"/>
    <w:rsid w:val="002B4F61"/>
    <w:rsid w:val="002B513A"/>
    <w:rsid w:val="002C1155"/>
    <w:rsid w:val="002C3000"/>
    <w:rsid w:val="002C5A3B"/>
    <w:rsid w:val="002C61BB"/>
    <w:rsid w:val="002C697C"/>
    <w:rsid w:val="002D19A2"/>
    <w:rsid w:val="002D4375"/>
    <w:rsid w:val="002D5F0E"/>
    <w:rsid w:val="002E0186"/>
    <w:rsid w:val="002E42FC"/>
    <w:rsid w:val="002E56F2"/>
    <w:rsid w:val="002F0B8B"/>
    <w:rsid w:val="002F23A6"/>
    <w:rsid w:val="002F5EDB"/>
    <w:rsid w:val="003002E4"/>
    <w:rsid w:val="00301292"/>
    <w:rsid w:val="003021C6"/>
    <w:rsid w:val="00304459"/>
    <w:rsid w:val="003212D4"/>
    <w:rsid w:val="003221DA"/>
    <w:rsid w:val="00323997"/>
    <w:rsid w:val="00331EB8"/>
    <w:rsid w:val="003369A8"/>
    <w:rsid w:val="003379EE"/>
    <w:rsid w:val="00341BC5"/>
    <w:rsid w:val="0035313A"/>
    <w:rsid w:val="00356FF4"/>
    <w:rsid w:val="0035720C"/>
    <w:rsid w:val="003605C2"/>
    <w:rsid w:val="00363494"/>
    <w:rsid w:val="003670B8"/>
    <w:rsid w:val="00367C20"/>
    <w:rsid w:val="00370626"/>
    <w:rsid w:val="00370C97"/>
    <w:rsid w:val="003750C0"/>
    <w:rsid w:val="0038569F"/>
    <w:rsid w:val="00390C9C"/>
    <w:rsid w:val="003961EA"/>
    <w:rsid w:val="00396EC4"/>
    <w:rsid w:val="003A20FE"/>
    <w:rsid w:val="003B353C"/>
    <w:rsid w:val="003C0679"/>
    <w:rsid w:val="003C32CB"/>
    <w:rsid w:val="003D0745"/>
    <w:rsid w:val="003D5506"/>
    <w:rsid w:val="003E4F8C"/>
    <w:rsid w:val="003E5A34"/>
    <w:rsid w:val="003F018D"/>
    <w:rsid w:val="003F0691"/>
    <w:rsid w:val="003F252D"/>
    <w:rsid w:val="003F6704"/>
    <w:rsid w:val="0040084D"/>
    <w:rsid w:val="00403F57"/>
    <w:rsid w:val="00413213"/>
    <w:rsid w:val="004145DA"/>
    <w:rsid w:val="00415A5E"/>
    <w:rsid w:val="00433EC7"/>
    <w:rsid w:val="0043561B"/>
    <w:rsid w:val="004507D8"/>
    <w:rsid w:val="00451441"/>
    <w:rsid w:val="00453AEB"/>
    <w:rsid w:val="004558FA"/>
    <w:rsid w:val="00470B0D"/>
    <w:rsid w:val="00471DA1"/>
    <w:rsid w:val="004727FD"/>
    <w:rsid w:val="0047336A"/>
    <w:rsid w:val="00485C8E"/>
    <w:rsid w:val="00490BD1"/>
    <w:rsid w:val="00492A89"/>
    <w:rsid w:val="00494A18"/>
    <w:rsid w:val="004A13D6"/>
    <w:rsid w:val="004A16BF"/>
    <w:rsid w:val="004A22E6"/>
    <w:rsid w:val="004A3AE0"/>
    <w:rsid w:val="004B7ED8"/>
    <w:rsid w:val="004C302D"/>
    <w:rsid w:val="004C368C"/>
    <w:rsid w:val="004E5D51"/>
    <w:rsid w:val="004F14AE"/>
    <w:rsid w:val="004F2483"/>
    <w:rsid w:val="004F74FB"/>
    <w:rsid w:val="00525B69"/>
    <w:rsid w:val="00525D33"/>
    <w:rsid w:val="005362A7"/>
    <w:rsid w:val="00537152"/>
    <w:rsid w:val="00544784"/>
    <w:rsid w:val="00544C90"/>
    <w:rsid w:val="00546AD7"/>
    <w:rsid w:val="00560FF7"/>
    <w:rsid w:val="005614AF"/>
    <w:rsid w:val="005659F1"/>
    <w:rsid w:val="005747DB"/>
    <w:rsid w:val="005814BF"/>
    <w:rsid w:val="005823E8"/>
    <w:rsid w:val="00591EC0"/>
    <w:rsid w:val="00594A60"/>
    <w:rsid w:val="005A52B8"/>
    <w:rsid w:val="005A698A"/>
    <w:rsid w:val="005B3F68"/>
    <w:rsid w:val="005B4A4F"/>
    <w:rsid w:val="005C0DB8"/>
    <w:rsid w:val="005D12DD"/>
    <w:rsid w:val="005D1F0B"/>
    <w:rsid w:val="005D3FC8"/>
    <w:rsid w:val="005D5FED"/>
    <w:rsid w:val="005D6177"/>
    <w:rsid w:val="005D774E"/>
    <w:rsid w:val="005E2058"/>
    <w:rsid w:val="005E2F88"/>
    <w:rsid w:val="005E53D9"/>
    <w:rsid w:val="005E61D6"/>
    <w:rsid w:val="005F2131"/>
    <w:rsid w:val="005F4DB6"/>
    <w:rsid w:val="00601736"/>
    <w:rsid w:val="00603CB2"/>
    <w:rsid w:val="00624657"/>
    <w:rsid w:val="0062672B"/>
    <w:rsid w:val="00630D07"/>
    <w:rsid w:val="00631577"/>
    <w:rsid w:val="00634351"/>
    <w:rsid w:val="00635165"/>
    <w:rsid w:val="00637984"/>
    <w:rsid w:val="00641C40"/>
    <w:rsid w:val="006475D2"/>
    <w:rsid w:val="00650A9B"/>
    <w:rsid w:val="00651E1E"/>
    <w:rsid w:val="00654C53"/>
    <w:rsid w:val="00663037"/>
    <w:rsid w:val="0066455A"/>
    <w:rsid w:val="00665FF8"/>
    <w:rsid w:val="0068040F"/>
    <w:rsid w:val="00682D6B"/>
    <w:rsid w:val="00682E37"/>
    <w:rsid w:val="0068610E"/>
    <w:rsid w:val="00687CB1"/>
    <w:rsid w:val="00695E3A"/>
    <w:rsid w:val="006B1C17"/>
    <w:rsid w:val="006B23C6"/>
    <w:rsid w:val="006B4CEE"/>
    <w:rsid w:val="006C068F"/>
    <w:rsid w:val="006C1EAB"/>
    <w:rsid w:val="006C3210"/>
    <w:rsid w:val="006C57DC"/>
    <w:rsid w:val="006D2F5A"/>
    <w:rsid w:val="006E1C9C"/>
    <w:rsid w:val="006E2BCC"/>
    <w:rsid w:val="006E4807"/>
    <w:rsid w:val="006E6655"/>
    <w:rsid w:val="006E7486"/>
    <w:rsid w:val="006F3F0B"/>
    <w:rsid w:val="006F3FBB"/>
    <w:rsid w:val="00700EDD"/>
    <w:rsid w:val="00703C06"/>
    <w:rsid w:val="00707100"/>
    <w:rsid w:val="0071242C"/>
    <w:rsid w:val="00713195"/>
    <w:rsid w:val="00713D96"/>
    <w:rsid w:val="00717609"/>
    <w:rsid w:val="00725721"/>
    <w:rsid w:val="007270FD"/>
    <w:rsid w:val="00732108"/>
    <w:rsid w:val="00737F98"/>
    <w:rsid w:val="00743DEF"/>
    <w:rsid w:val="0074512E"/>
    <w:rsid w:val="007549E1"/>
    <w:rsid w:val="007552EB"/>
    <w:rsid w:val="00756346"/>
    <w:rsid w:val="00760596"/>
    <w:rsid w:val="00760B58"/>
    <w:rsid w:val="00762343"/>
    <w:rsid w:val="00774C8E"/>
    <w:rsid w:val="00780A96"/>
    <w:rsid w:val="00780DEB"/>
    <w:rsid w:val="00781169"/>
    <w:rsid w:val="007838EE"/>
    <w:rsid w:val="00793EDC"/>
    <w:rsid w:val="0079614F"/>
    <w:rsid w:val="00797152"/>
    <w:rsid w:val="0079787B"/>
    <w:rsid w:val="007A063E"/>
    <w:rsid w:val="007A6E7A"/>
    <w:rsid w:val="007B35D0"/>
    <w:rsid w:val="007B4178"/>
    <w:rsid w:val="007C40F4"/>
    <w:rsid w:val="007C444E"/>
    <w:rsid w:val="007C501C"/>
    <w:rsid w:val="007C58AB"/>
    <w:rsid w:val="007C70D1"/>
    <w:rsid w:val="007D41CE"/>
    <w:rsid w:val="007E0A84"/>
    <w:rsid w:val="007E587B"/>
    <w:rsid w:val="007F3F71"/>
    <w:rsid w:val="007F42EF"/>
    <w:rsid w:val="00802D83"/>
    <w:rsid w:val="008037BB"/>
    <w:rsid w:val="0080459B"/>
    <w:rsid w:val="00806232"/>
    <w:rsid w:val="0081397E"/>
    <w:rsid w:val="00813F9E"/>
    <w:rsid w:val="00826C8A"/>
    <w:rsid w:val="00831289"/>
    <w:rsid w:val="008361A9"/>
    <w:rsid w:val="008451B1"/>
    <w:rsid w:val="00852DE7"/>
    <w:rsid w:val="008552D5"/>
    <w:rsid w:val="00856534"/>
    <w:rsid w:val="00863C51"/>
    <w:rsid w:val="008650BB"/>
    <w:rsid w:val="00872147"/>
    <w:rsid w:val="00875A51"/>
    <w:rsid w:val="008946B0"/>
    <w:rsid w:val="0089531D"/>
    <w:rsid w:val="008A0379"/>
    <w:rsid w:val="008A583A"/>
    <w:rsid w:val="008A68B4"/>
    <w:rsid w:val="008A7F93"/>
    <w:rsid w:val="008B29FA"/>
    <w:rsid w:val="008B5068"/>
    <w:rsid w:val="008B6ED6"/>
    <w:rsid w:val="008C0262"/>
    <w:rsid w:val="008C2803"/>
    <w:rsid w:val="008C4A5B"/>
    <w:rsid w:val="008C7169"/>
    <w:rsid w:val="008E0304"/>
    <w:rsid w:val="008E74FC"/>
    <w:rsid w:val="008F00E4"/>
    <w:rsid w:val="008F0E7C"/>
    <w:rsid w:val="008F43F1"/>
    <w:rsid w:val="008F442D"/>
    <w:rsid w:val="008F443B"/>
    <w:rsid w:val="008F49FB"/>
    <w:rsid w:val="00916FE8"/>
    <w:rsid w:val="009325EB"/>
    <w:rsid w:val="00933FCF"/>
    <w:rsid w:val="009356E4"/>
    <w:rsid w:val="00943211"/>
    <w:rsid w:val="00945298"/>
    <w:rsid w:val="00945E26"/>
    <w:rsid w:val="00946E6C"/>
    <w:rsid w:val="009536D4"/>
    <w:rsid w:val="0095621A"/>
    <w:rsid w:val="009618B1"/>
    <w:rsid w:val="009649FF"/>
    <w:rsid w:val="00972D98"/>
    <w:rsid w:val="00973D2B"/>
    <w:rsid w:val="00987177"/>
    <w:rsid w:val="00990616"/>
    <w:rsid w:val="00991670"/>
    <w:rsid w:val="0099267E"/>
    <w:rsid w:val="009A1E20"/>
    <w:rsid w:val="009A2F04"/>
    <w:rsid w:val="009A544C"/>
    <w:rsid w:val="009B62BE"/>
    <w:rsid w:val="009B69B8"/>
    <w:rsid w:val="009C0997"/>
    <w:rsid w:val="009C0A4C"/>
    <w:rsid w:val="009C2132"/>
    <w:rsid w:val="009C2A88"/>
    <w:rsid w:val="009C7382"/>
    <w:rsid w:val="009E0A16"/>
    <w:rsid w:val="009E74CD"/>
    <w:rsid w:val="009F3697"/>
    <w:rsid w:val="009F3868"/>
    <w:rsid w:val="009F63C4"/>
    <w:rsid w:val="009F7B2A"/>
    <w:rsid w:val="00A0106D"/>
    <w:rsid w:val="00A10D5E"/>
    <w:rsid w:val="00A13E24"/>
    <w:rsid w:val="00A14FA8"/>
    <w:rsid w:val="00A279F6"/>
    <w:rsid w:val="00A31A0A"/>
    <w:rsid w:val="00A31AE4"/>
    <w:rsid w:val="00A3735E"/>
    <w:rsid w:val="00A419C3"/>
    <w:rsid w:val="00A53129"/>
    <w:rsid w:val="00A64142"/>
    <w:rsid w:val="00A6635D"/>
    <w:rsid w:val="00A7309C"/>
    <w:rsid w:val="00A7430B"/>
    <w:rsid w:val="00A74DFE"/>
    <w:rsid w:val="00A81107"/>
    <w:rsid w:val="00A83875"/>
    <w:rsid w:val="00A86D2F"/>
    <w:rsid w:val="00A972B2"/>
    <w:rsid w:val="00AA6620"/>
    <w:rsid w:val="00AA667E"/>
    <w:rsid w:val="00AB03AC"/>
    <w:rsid w:val="00AB5854"/>
    <w:rsid w:val="00AC5606"/>
    <w:rsid w:val="00AC64A3"/>
    <w:rsid w:val="00AD3620"/>
    <w:rsid w:val="00AD7C83"/>
    <w:rsid w:val="00AE1D8A"/>
    <w:rsid w:val="00AE2A35"/>
    <w:rsid w:val="00AE7F56"/>
    <w:rsid w:val="00AF1C7D"/>
    <w:rsid w:val="00AF75CD"/>
    <w:rsid w:val="00B066EA"/>
    <w:rsid w:val="00B07C8C"/>
    <w:rsid w:val="00B124D0"/>
    <w:rsid w:val="00B16C26"/>
    <w:rsid w:val="00B2567C"/>
    <w:rsid w:val="00B303C8"/>
    <w:rsid w:val="00B3121A"/>
    <w:rsid w:val="00B42660"/>
    <w:rsid w:val="00B440FE"/>
    <w:rsid w:val="00B454C9"/>
    <w:rsid w:val="00B46717"/>
    <w:rsid w:val="00B50867"/>
    <w:rsid w:val="00B634FF"/>
    <w:rsid w:val="00B63BAB"/>
    <w:rsid w:val="00B66A96"/>
    <w:rsid w:val="00B67B15"/>
    <w:rsid w:val="00B71879"/>
    <w:rsid w:val="00B7199B"/>
    <w:rsid w:val="00B8268D"/>
    <w:rsid w:val="00B82C3A"/>
    <w:rsid w:val="00B84FCB"/>
    <w:rsid w:val="00B90D1E"/>
    <w:rsid w:val="00B930D7"/>
    <w:rsid w:val="00B963FE"/>
    <w:rsid w:val="00B973A9"/>
    <w:rsid w:val="00BA780C"/>
    <w:rsid w:val="00BB495A"/>
    <w:rsid w:val="00BB5701"/>
    <w:rsid w:val="00BE2E11"/>
    <w:rsid w:val="00BF08A9"/>
    <w:rsid w:val="00BF1B04"/>
    <w:rsid w:val="00BF443E"/>
    <w:rsid w:val="00BF62F0"/>
    <w:rsid w:val="00C00AD6"/>
    <w:rsid w:val="00C01A96"/>
    <w:rsid w:val="00C01CBC"/>
    <w:rsid w:val="00C1260E"/>
    <w:rsid w:val="00C142B9"/>
    <w:rsid w:val="00C14A82"/>
    <w:rsid w:val="00C1543E"/>
    <w:rsid w:val="00C156EB"/>
    <w:rsid w:val="00C21508"/>
    <w:rsid w:val="00C22292"/>
    <w:rsid w:val="00C25EB3"/>
    <w:rsid w:val="00C25ECD"/>
    <w:rsid w:val="00C27889"/>
    <w:rsid w:val="00C33156"/>
    <w:rsid w:val="00C35FBF"/>
    <w:rsid w:val="00C36A43"/>
    <w:rsid w:val="00C40EA6"/>
    <w:rsid w:val="00C46627"/>
    <w:rsid w:val="00C51490"/>
    <w:rsid w:val="00C51963"/>
    <w:rsid w:val="00C5771F"/>
    <w:rsid w:val="00C6713F"/>
    <w:rsid w:val="00C719C2"/>
    <w:rsid w:val="00C74B8F"/>
    <w:rsid w:val="00C74BFC"/>
    <w:rsid w:val="00C834C7"/>
    <w:rsid w:val="00C93330"/>
    <w:rsid w:val="00CA3586"/>
    <w:rsid w:val="00CB30B2"/>
    <w:rsid w:val="00CB3396"/>
    <w:rsid w:val="00CB4EB4"/>
    <w:rsid w:val="00CB5624"/>
    <w:rsid w:val="00CB6BA5"/>
    <w:rsid w:val="00CC3BE6"/>
    <w:rsid w:val="00CD1DF6"/>
    <w:rsid w:val="00CD225F"/>
    <w:rsid w:val="00CD3C03"/>
    <w:rsid w:val="00CD63DC"/>
    <w:rsid w:val="00CE0246"/>
    <w:rsid w:val="00CE4B84"/>
    <w:rsid w:val="00CE77F3"/>
    <w:rsid w:val="00D04F5E"/>
    <w:rsid w:val="00D15FF3"/>
    <w:rsid w:val="00D219F6"/>
    <w:rsid w:val="00D35600"/>
    <w:rsid w:val="00D35CBF"/>
    <w:rsid w:val="00D361D9"/>
    <w:rsid w:val="00D3702D"/>
    <w:rsid w:val="00D405C8"/>
    <w:rsid w:val="00D41A50"/>
    <w:rsid w:val="00D42654"/>
    <w:rsid w:val="00D45172"/>
    <w:rsid w:val="00D56A49"/>
    <w:rsid w:val="00D633BF"/>
    <w:rsid w:val="00D66FFE"/>
    <w:rsid w:val="00D71EAC"/>
    <w:rsid w:val="00D74C61"/>
    <w:rsid w:val="00D84327"/>
    <w:rsid w:val="00D97F71"/>
    <w:rsid w:val="00DA1A89"/>
    <w:rsid w:val="00DA5D02"/>
    <w:rsid w:val="00DB1256"/>
    <w:rsid w:val="00DB2A6B"/>
    <w:rsid w:val="00DB7133"/>
    <w:rsid w:val="00DB72F0"/>
    <w:rsid w:val="00DB77E9"/>
    <w:rsid w:val="00DC03FA"/>
    <w:rsid w:val="00DD578E"/>
    <w:rsid w:val="00DD6761"/>
    <w:rsid w:val="00DF2360"/>
    <w:rsid w:val="00E01E83"/>
    <w:rsid w:val="00E05D6C"/>
    <w:rsid w:val="00E12776"/>
    <w:rsid w:val="00E13651"/>
    <w:rsid w:val="00E25CD0"/>
    <w:rsid w:val="00E263FA"/>
    <w:rsid w:val="00E32D0B"/>
    <w:rsid w:val="00E400A1"/>
    <w:rsid w:val="00E4013E"/>
    <w:rsid w:val="00E51399"/>
    <w:rsid w:val="00E54F73"/>
    <w:rsid w:val="00E60032"/>
    <w:rsid w:val="00E64D21"/>
    <w:rsid w:val="00E6687E"/>
    <w:rsid w:val="00E71436"/>
    <w:rsid w:val="00E76A94"/>
    <w:rsid w:val="00E8020A"/>
    <w:rsid w:val="00E819C0"/>
    <w:rsid w:val="00E85261"/>
    <w:rsid w:val="00E86E56"/>
    <w:rsid w:val="00E87D42"/>
    <w:rsid w:val="00E91BF7"/>
    <w:rsid w:val="00EC2C4C"/>
    <w:rsid w:val="00EC4416"/>
    <w:rsid w:val="00EC4579"/>
    <w:rsid w:val="00ED16AC"/>
    <w:rsid w:val="00ED3CB4"/>
    <w:rsid w:val="00EE1539"/>
    <w:rsid w:val="00EE33B7"/>
    <w:rsid w:val="00EE3DC1"/>
    <w:rsid w:val="00EE53A8"/>
    <w:rsid w:val="00EE607D"/>
    <w:rsid w:val="00EF3450"/>
    <w:rsid w:val="00EF50B9"/>
    <w:rsid w:val="00F03790"/>
    <w:rsid w:val="00F06C45"/>
    <w:rsid w:val="00F06EDB"/>
    <w:rsid w:val="00F1124A"/>
    <w:rsid w:val="00F1442A"/>
    <w:rsid w:val="00F2117D"/>
    <w:rsid w:val="00F22121"/>
    <w:rsid w:val="00F2225A"/>
    <w:rsid w:val="00F2520E"/>
    <w:rsid w:val="00F33576"/>
    <w:rsid w:val="00F34C3D"/>
    <w:rsid w:val="00F4152C"/>
    <w:rsid w:val="00F56140"/>
    <w:rsid w:val="00F638C0"/>
    <w:rsid w:val="00F670E4"/>
    <w:rsid w:val="00F70507"/>
    <w:rsid w:val="00F70D24"/>
    <w:rsid w:val="00F76D42"/>
    <w:rsid w:val="00F777EC"/>
    <w:rsid w:val="00F92A34"/>
    <w:rsid w:val="00F92AE2"/>
    <w:rsid w:val="00F978F1"/>
    <w:rsid w:val="00FB13FF"/>
    <w:rsid w:val="00FB4784"/>
    <w:rsid w:val="00FC1895"/>
    <w:rsid w:val="00FC2365"/>
    <w:rsid w:val="00FC2714"/>
    <w:rsid w:val="00FD0D26"/>
    <w:rsid w:val="00FD2E6C"/>
    <w:rsid w:val="00FD3D33"/>
    <w:rsid w:val="00FD76F5"/>
    <w:rsid w:val="00FE4378"/>
    <w:rsid w:val="00FE5F65"/>
    <w:rsid w:val="00FF0CC8"/>
    <w:rsid w:val="00FF1F96"/>
    <w:rsid w:val="00FF32E1"/>
    <w:rsid w:val="00FF67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14E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8" w:uiPriority="3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Default Paragraph Font" w:uiPriority="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25A"/>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F2225A"/>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F2225A"/>
    <w:pPr>
      <w:pBdr>
        <w:top w:val="none" w:sz="0" w:space="0" w:color="auto"/>
      </w:pBdr>
      <w:spacing w:before="180"/>
      <w:outlineLvl w:val="1"/>
    </w:pPr>
    <w:rPr>
      <w:sz w:val="32"/>
    </w:rPr>
  </w:style>
  <w:style w:type="paragraph" w:styleId="Heading3">
    <w:name w:val="heading 3"/>
    <w:basedOn w:val="Heading2"/>
    <w:next w:val="Normal"/>
    <w:qFormat/>
    <w:rsid w:val="00F2225A"/>
    <w:pPr>
      <w:spacing w:before="120"/>
      <w:outlineLvl w:val="2"/>
    </w:pPr>
    <w:rPr>
      <w:sz w:val="28"/>
    </w:rPr>
  </w:style>
  <w:style w:type="paragraph" w:styleId="Heading4">
    <w:name w:val="heading 4"/>
    <w:basedOn w:val="Heading3"/>
    <w:next w:val="Normal"/>
    <w:qFormat/>
    <w:rsid w:val="00F2225A"/>
    <w:pPr>
      <w:ind w:left="1418" w:hanging="1418"/>
      <w:outlineLvl w:val="3"/>
    </w:pPr>
    <w:rPr>
      <w:sz w:val="24"/>
    </w:rPr>
  </w:style>
  <w:style w:type="paragraph" w:styleId="Heading5">
    <w:name w:val="heading 5"/>
    <w:basedOn w:val="Heading4"/>
    <w:next w:val="Normal"/>
    <w:qFormat/>
    <w:rsid w:val="00F2225A"/>
    <w:pPr>
      <w:ind w:left="1701" w:hanging="1701"/>
      <w:outlineLvl w:val="4"/>
    </w:pPr>
    <w:rPr>
      <w:sz w:val="22"/>
    </w:rPr>
  </w:style>
  <w:style w:type="paragraph" w:styleId="Heading6">
    <w:name w:val="heading 6"/>
    <w:basedOn w:val="H6"/>
    <w:next w:val="Normal"/>
    <w:qFormat/>
    <w:rsid w:val="00F2225A"/>
    <w:pPr>
      <w:outlineLvl w:val="5"/>
    </w:pPr>
  </w:style>
  <w:style w:type="paragraph" w:styleId="Heading7">
    <w:name w:val="heading 7"/>
    <w:basedOn w:val="H6"/>
    <w:next w:val="Normal"/>
    <w:qFormat/>
    <w:rsid w:val="00F2225A"/>
    <w:pPr>
      <w:outlineLvl w:val="6"/>
    </w:pPr>
  </w:style>
  <w:style w:type="paragraph" w:styleId="Heading8">
    <w:name w:val="heading 8"/>
    <w:basedOn w:val="Heading1"/>
    <w:next w:val="Normal"/>
    <w:qFormat/>
    <w:rsid w:val="00F2225A"/>
    <w:pPr>
      <w:ind w:left="0" w:firstLine="0"/>
      <w:outlineLvl w:val="7"/>
    </w:pPr>
  </w:style>
  <w:style w:type="paragraph" w:styleId="Heading9">
    <w:name w:val="heading 9"/>
    <w:basedOn w:val="Heading8"/>
    <w:next w:val="Normal"/>
    <w:qFormat/>
    <w:rsid w:val="00F2225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C3210"/>
    <w:rPr>
      <w:rFonts w:ascii="Arial" w:hAnsi="Arial"/>
      <w:sz w:val="32"/>
      <w:lang w:eastAsia="en-US"/>
    </w:rPr>
  </w:style>
  <w:style w:type="paragraph" w:customStyle="1" w:styleId="H6">
    <w:name w:val="H6"/>
    <w:basedOn w:val="Heading5"/>
    <w:next w:val="Normal"/>
    <w:rsid w:val="00F2225A"/>
    <w:pPr>
      <w:ind w:left="1985" w:hanging="1985"/>
      <w:outlineLvl w:val="9"/>
    </w:pPr>
    <w:rPr>
      <w:sz w:val="20"/>
    </w:rPr>
  </w:style>
  <w:style w:type="paragraph" w:styleId="TOC9">
    <w:name w:val="toc 9"/>
    <w:basedOn w:val="TOC8"/>
    <w:semiHidden/>
    <w:rsid w:val="00F2225A"/>
    <w:pPr>
      <w:ind w:left="1418" w:hanging="1418"/>
    </w:pPr>
  </w:style>
  <w:style w:type="paragraph" w:styleId="TOC8">
    <w:name w:val="toc 8"/>
    <w:basedOn w:val="TOC1"/>
    <w:uiPriority w:val="39"/>
    <w:rsid w:val="00F2225A"/>
    <w:pPr>
      <w:spacing w:before="180"/>
      <w:ind w:left="2693" w:hanging="2693"/>
    </w:pPr>
    <w:rPr>
      <w:b/>
    </w:rPr>
  </w:style>
  <w:style w:type="paragraph" w:styleId="TOC1">
    <w:name w:val="toc 1"/>
    <w:uiPriority w:val="39"/>
    <w:rsid w:val="00F2225A"/>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F2225A"/>
    <w:pPr>
      <w:keepLines/>
      <w:tabs>
        <w:tab w:val="center" w:pos="4536"/>
        <w:tab w:val="right" w:pos="9072"/>
      </w:tabs>
    </w:pPr>
    <w:rPr>
      <w:noProof/>
    </w:rPr>
  </w:style>
  <w:style w:type="character" w:customStyle="1" w:styleId="ZGSM">
    <w:name w:val="ZGSM"/>
    <w:rsid w:val="00F2225A"/>
  </w:style>
  <w:style w:type="paragraph" w:styleId="Header">
    <w:name w:val="header"/>
    <w:rsid w:val="00F2225A"/>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F2225A"/>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F2225A"/>
    <w:pPr>
      <w:ind w:left="1701" w:hanging="1701"/>
    </w:pPr>
  </w:style>
  <w:style w:type="paragraph" w:styleId="TOC4">
    <w:name w:val="toc 4"/>
    <w:basedOn w:val="TOC3"/>
    <w:rsid w:val="00F2225A"/>
    <w:pPr>
      <w:ind w:left="1418" w:hanging="1418"/>
    </w:pPr>
  </w:style>
  <w:style w:type="paragraph" w:styleId="TOC3">
    <w:name w:val="toc 3"/>
    <w:basedOn w:val="TOC2"/>
    <w:rsid w:val="00F2225A"/>
    <w:pPr>
      <w:ind w:left="1134" w:hanging="1134"/>
    </w:pPr>
  </w:style>
  <w:style w:type="paragraph" w:styleId="TOC2">
    <w:name w:val="toc 2"/>
    <w:basedOn w:val="TOC1"/>
    <w:uiPriority w:val="39"/>
    <w:rsid w:val="00F2225A"/>
    <w:pPr>
      <w:spacing w:before="0"/>
      <w:ind w:left="851" w:hanging="851"/>
    </w:pPr>
    <w:rPr>
      <w:sz w:val="20"/>
    </w:rPr>
  </w:style>
  <w:style w:type="paragraph" w:styleId="Index1">
    <w:name w:val="index 1"/>
    <w:basedOn w:val="Normal"/>
    <w:semiHidden/>
    <w:rsid w:val="00F2225A"/>
    <w:pPr>
      <w:keepLines/>
    </w:pPr>
  </w:style>
  <w:style w:type="paragraph" w:styleId="Index2">
    <w:name w:val="index 2"/>
    <w:basedOn w:val="Index1"/>
    <w:semiHidden/>
    <w:rsid w:val="00F2225A"/>
    <w:pPr>
      <w:ind w:left="284"/>
    </w:pPr>
  </w:style>
  <w:style w:type="paragraph" w:customStyle="1" w:styleId="TT">
    <w:name w:val="TT"/>
    <w:basedOn w:val="Heading1"/>
    <w:next w:val="Normal"/>
    <w:rsid w:val="00F2225A"/>
    <w:pPr>
      <w:outlineLvl w:val="9"/>
    </w:pPr>
  </w:style>
  <w:style w:type="paragraph" w:styleId="Footer">
    <w:name w:val="footer"/>
    <w:basedOn w:val="Header"/>
    <w:link w:val="FooterChar"/>
    <w:rsid w:val="00F2225A"/>
    <w:pPr>
      <w:jc w:val="center"/>
    </w:pPr>
    <w:rPr>
      <w:i/>
    </w:rPr>
  </w:style>
  <w:style w:type="character" w:customStyle="1" w:styleId="FooterChar">
    <w:name w:val="Footer Char"/>
    <w:link w:val="Footer"/>
    <w:rsid w:val="003D0745"/>
    <w:rPr>
      <w:rFonts w:ascii="Arial" w:hAnsi="Arial"/>
      <w:b/>
      <w:i/>
      <w:noProof/>
      <w:sz w:val="18"/>
      <w:lang w:eastAsia="en-US"/>
    </w:rPr>
  </w:style>
  <w:style w:type="character" w:styleId="FootnoteReference">
    <w:name w:val="footnote reference"/>
    <w:basedOn w:val="DefaultParagraphFont"/>
    <w:semiHidden/>
    <w:rsid w:val="00F2225A"/>
    <w:rPr>
      <w:b/>
      <w:position w:val="6"/>
      <w:sz w:val="16"/>
    </w:rPr>
  </w:style>
  <w:style w:type="paragraph" w:styleId="FootnoteText">
    <w:name w:val="footnote text"/>
    <w:basedOn w:val="Normal"/>
    <w:semiHidden/>
    <w:rsid w:val="00F2225A"/>
    <w:pPr>
      <w:keepLines/>
      <w:ind w:left="454" w:hanging="454"/>
    </w:pPr>
    <w:rPr>
      <w:sz w:val="16"/>
    </w:rPr>
  </w:style>
  <w:style w:type="paragraph" w:customStyle="1" w:styleId="NF">
    <w:name w:val="NF"/>
    <w:basedOn w:val="NO"/>
    <w:rsid w:val="00F2225A"/>
    <w:pPr>
      <w:keepNext/>
      <w:spacing w:after="0"/>
    </w:pPr>
    <w:rPr>
      <w:rFonts w:ascii="Arial" w:hAnsi="Arial"/>
      <w:sz w:val="18"/>
    </w:rPr>
  </w:style>
  <w:style w:type="paragraph" w:customStyle="1" w:styleId="NO">
    <w:name w:val="NO"/>
    <w:basedOn w:val="Normal"/>
    <w:link w:val="NOChar"/>
    <w:rsid w:val="00F2225A"/>
    <w:pPr>
      <w:keepLines/>
      <w:ind w:left="1135" w:hanging="851"/>
    </w:pPr>
  </w:style>
  <w:style w:type="character" w:customStyle="1" w:styleId="NOChar">
    <w:name w:val="NO Char"/>
    <w:link w:val="NO"/>
    <w:rsid w:val="00AF75CD"/>
    <w:rPr>
      <w:lang w:eastAsia="en-US"/>
    </w:rPr>
  </w:style>
  <w:style w:type="paragraph" w:customStyle="1" w:styleId="PL">
    <w:name w:val="PL"/>
    <w:link w:val="PLChar"/>
    <w:rsid w:val="00F2225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2B513A"/>
    <w:rPr>
      <w:rFonts w:ascii="Courier New" w:hAnsi="Courier New"/>
      <w:noProof/>
      <w:sz w:val="16"/>
      <w:lang w:eastAsia="en-US"/>
    </w:rPr>
  </w:style>
  <w:style w:type="paragraph" w:customStyle="1" w:styleId="TAR">
    <w:name w:val="TAR"/>
    <w:basedOn w:val="TAL"/>
    <w:rsid w:val="00F2225A"/>
    <w:pPr>
      <w:jc w:val="right"/>
    </w:pPr>
  </w:style>
  <w:style w:type="paragraph" w:customStyle="1" w:styleId="TAL">
    <w:name w:val="TAL"/>
    <w:basedOn w:val="Normal"/>
    <w:link w:val="TALChar"/>
    <w:rsid w:val="00F2225A"/>
    <w:pPr>
      <w:keepNext/>
      <w:keepLines/>
      <w:spacing w:after="0"/>
    </w:pPr>
    <w:rPr>
      <w:rFonts w:ascii="Arial" w:hAnsi="Arial"/>
      <w:sz w:val="18"/>
    </w:rPr>
  </w:style>
  <w:style w:type="character" w:customStyle="1" w:styleId="TALChar">
    <w:name w:val="TAL Char"/>
    <w:link w:val="TAL"/>
    <w:rsid w:val="002B513A"/>
    <w:rPr>
      <w:rFonts w:ascii="Arial" w:hAnsi="Arial"/>
      <w:sz w:val="18"/>
      <w:lang w:eastAsia="en-US"/>
    </w:rPr>
  </w:style>
  <w:style w:type="paragraph" w:styleId="ListNumber2">
    <w:name w:val="List Number 2"/>
    <w:basedOn w:val="ListNumber"/>
    <w:rsid w:val="00F2225A"/>
    <w:pPr>
      <w:ind w:left="851"/>
    </w:pPr>
  </w:style>
  <w:style w:type="paragraph" w:styleId="ListNumber">
    <w:name w:val="List Number"/>
    <w:basedOn w:val="List"/>
    <w:rsid w:val="00F2225A"/>
  </w:style>
  <w:style w:type="paragraph" w:styleId="List">
    <w:name w:val="List"/>
    <w:basedOn w:val="Normal"/>
    <w:rsid w:val="00F2225A"/>
    <w:pPr>
      <w:ind w:left="568" w:hanging="284"/>
    </w:pPr>
  </w:style>
  <w:style w:type="paragraph" w:customStyle="1" w:styleId="TAH">
    <w:name w:val="TAH"/>
    <w:basedOn w:val="TAC"/>
    <w:rsid w:val="00F2225A"/>
    <w:rPr>
      <w:b/>
    </w:rPr>
  </w:style>
  <w:style w:type="paragraph" w:customStyle="1" w:styleId="TAC">
    <w:name w:val="TAC"/>
    <w:basedOn w:val="TAL"/>
    <w:rsid w:val="00F2225A"/>
    <w:pPr>
      <w:jc w:val="center"/>
    </w:pPr>
  </w:style>
  <w:style w:type="paragraph" w:customStyle="1" w:styleId="LD">
    <w:name w:val="LD"/>
    <w:rsid w:val="00F2225A"/>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F2225A"/>
    <w:pPr>
      <w:keepLines/>
      <w:ind w:left="1702" w:hanging="1418"/>
    </w:pPr>
  </w:style>
  <w:style w:type="character" w:customStyle="1" w:styleId="EXChar">
    <w:name w:val="EX Char"/>
    <w:link w:val="EX"/>
    <w:rsid w:val="002B513A"/>
    <w:rPr>
      <w:lang w:eastAsia="en-US"/>
    </w:rPr>
  </w:style>
  <w:style w:type="paragraph" w:customStyle="1" w:styleId="FP">
    <w:name w:val="FP"/>
    <w:basedOn w:val="Normal"/>
    <w:rsid w:val="00F2225A"/>
    <w:pPr>
      <w:spacing w:after="0"/>
    </w:pPr>
  </w:style>
  <w:style w:type="paragraph" w:customStyle="1" w:styleId="NW">
    <w:name w:val="NW"/>
    <w:basedOn w:val="NO"/>
    <w:rsid w:val="00F2225A"/>
    <w:pPr>
      <w:spacing w:after="0"/>
    </w:pPr>
  </w:style>
  <w:style w:type="paragraph" w:customStyle="1" w:styleId="EW">
    <w:name w:val="EW"/>
    <w:basedOn w:val="EX"/>
    <w:rsid w:val="00F2225A"/>
    <w:pPr>
      <w:spacing w:after="0"/>
    </w:pPr>
  </w:style>
  <w:style w:type="paragraph" w:customStyle="1" w:styleId="B10">
    <w:name w:val="B1"/>
    <w:basedOn w:val="List"/>
    <w:rsid w:val="00F2225A"/>
    <w:pPr>
      <w:ind w:left="738" w:hanging="454"/>
    </w:pPr>
  </w:style>
  <w:style w:type="paragraph" w:styleId="TOC6">
    <w:name w:val="toc 6"/>
    <w:basedOn w:val="TOC5"/>
    <w:next w:val="Normal"/>
    <w:semiHidden/>
    <w:rsid w:val="00F2225A"/>
    <w:pPr>
      <w:ind w:left="1985" w:hanging="1985"/>
    </w:pPr>
  </w:style>
  <w:style w:type="paragraph" w:styleId="TOC7">
    <w:name w:val="toc 7"/>
    <w:basedOn w:val="TOC6"/>
    <w:next w:val="Normal"/>
    <w:semiHidden/>
    <w:rsid w:val="00F2225A"/>
    <w:pPr>
      <w:ind w:left="2268" w:hanging="2268"/>
    </w:pPr>
  </w:style>
  <w:style w:type="paragraph" w:styleId="ListBullet2">
    <w:name w:val="List Bullet 2"/>
    <w:basedOn w:val="ListBullet"/>
    <w:rsid w:val="00F2225A"/>
    <w:pPr>
      <w:ind w:left="851"/>
    </w:pPr>
  </w:style>
  <w:style w:type="paragraph" w:styleId="ListBullet">
    <w:name w:val="List Bullet"/>
    <w:basedOn w:val="List"/>
    <w:rsid w:val="00F2225A"/>
  </w:style>
  <w:style w:type="paragraph" w:customStyle="1" w:styleId="EditorsNote">
    <w:name w:val="Editor's Note"/>
    <w:basedOn w:val="NO"/>
    <w:rsid w:val="00F2225A"/>
    <w:rPr>
      <w:color w:val="FF0000"/>
    </w:rPr>
  </w:style>
  <w:style w:type="paragraph" w:customStyle="1" w:styleId="TH">
    <w:name w:val="TH"/>
    <w:basedOn w:val="FL"/>
    <w:next w:val="FL"/>
    <w:rsid w:val="00F2225A"/>
  </w:style>
  <w:style w:type="paragraph" w:customStyle="1" w:styleId="FL">
    <w:name w:val="FL"/>
    <w:basedOn w:val="Normal"/>
    <w:rsid w:val="00F2225A"/>
    <w:pPr>
      <w:keepNext/>
      <w:keepLines/>
      <w:spacing w:before="60"/>
      <w:jc w:val="center"/>
    </w:pPr>
    <w:rPr>
      <w:rFonts w:ascii="Arial" w:hAnsi="Arial"/>
      <w:b/>
    </w:rPr>
  </w:style>
  <w:style w:type="paragraph" w:customStyle="1" w:styleId="ZA">
    <w:name w:val="ZA"/>
    <w:rsid w:val="00F2225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F2225A"/>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F2225A"/>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F2225A"/>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F2225A"/>
    <w:pPr>
      <w:ind w:left="851" w:hanging="851"/>
    </w:pPr>
  </w:style>
  <w:style w:type="paragraph" w:customStyle="1" w:styleId="ZH">
    <w:name w:val="ZH"/>
    <w:rsid w:val="00F2225A"/>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F2225A"/>
    <w:pPr>
      <w:keepNext w:val="0"/>
      <w:spacing w:before="0" w:after="240"/>
    </w:pPr>
  </w:style>
  <w:style w:type="paragraph" w:customStyle="1" w:styleId="ZG">
    <w:name w:val="ZG"/>
    <w:rsid w:val="00F2225A"/>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F2225A"/>
    <w:pPr>
      <w:ind w:left="1135"/>
    </w:pPr>
  </w:style>
  <w:style w:type="paragraph" w:styleId="List2">
    <w:name w:val="List 2"/>
    <w:basedOn w:val="List"/>
    <w:rsid w:val="00F2225A"/>
    <w:pPr>
      <w:ind w:left="851"/>
    </w:pPr>
  </w:style>
  <w:style w:type="paragraph" w:styleId="List3">
    <w:name w:val="List 3"/>
    <w:basedOn w:val="List2"/>
    <w:rsid w:val="00F2225A"/>
    <w:pPr>
      <w:ind w:left="1135"/>
    </w:pPr>
  </w:style>
  <w:style w:type="paragraph" w:styleId="List4">
    <w:name w:val="List 4"/>
    <w:basedOn w:val="List3"/>
    <w:rsid w:val="00F2225A"/>
    <w:pPr>
      <w:ind w:left="1418"/>
    </w:pPr>
  </w:style>
  <w:style w:type="paragraph" w:styleId="List5">
    <w:name w:val="List 5"/>
    <w:basedOn w:val="List4"/>
    <w:rsid w:val="00F2225A"/>
    <w:pPr>
      <w:ind w:left="1702"/>
    </w:pPr>
  </w:style>
  <w:style w:type="paragraph" w:styleId="ListBullet4">
    <w:name w:val="List Bullet 4"/>
    <w:basedOn w:val="ListBullet3"/>
    <w:rsid w:val="00F2225A"/>
    <w:pPr>
      <w:ind w:left="1418"/>
    </w:pPr>
  </w:style>
  <w:style w:type="paragraph" w:styleId="ListBullet5">
    <w:name w:val="List Bullet 5"/>
    <w:basedOn w:val="ListBullet4"/>
    <w:rsid w:val="00F2225A"/>
    <w:pPr>
      <w:ind w:left="1702"/>
    </w:pPr>
  </w:style>
  <w:style w:type="paragraph" w:customStyle="1" w:styleId="B20">
    <w:name w:val="B2"/>
    <w:basedOn w:val="List2"/>
    <w:rsid w:val="00F2225A"/>
    <w:pPr>
      <w:ind w:left="1191" w:hanging="454"/>
    </w:pPr>
  </w:style>
  <w:style w:type="paragraph" w:customStyle="1" w:styleId="B30">
    <w:name w:val="B3"/>
    <w:basedOn w:val="List3"/>
    <w:rsid w:val="00F2225A"/>
    <w:pPr>
      <w:ind w:left="1645" w:hanging="454"/>
    </w:pPr>
  </w:style>
  <w:style w:type="paragraph" w:customStyle="1" w:styleId="B4">
    <w:name w:val="B4"/>
    <w:basedOn w:val="List4"/>
    <w:rsid w:val="00F2225A"/>
    <w:pPr>
      <w:ind w:left="2098" w:hanging="454"/>
    </w:pPr>
  </w:style>
  <w:style w:type="paragraph" w:customStyle="1" w:styleId="B5">
    <w:name w:val="B5"/>
    <w:basedOn w:val="List5"/>
    <w:rsid w:val="00F2225A"/>
    <w:pPr>
      <w:ind w:left="2552" w:hanging="454"/>
    </w:pPr>
  </w:style>
  <w:style w:type="paragraph" w:customStyle="1" w:styleId="ZTD">
    <w:name w:val="ZTD"/>
    <w:basedOn w:val="ZB"/>
    <w:rsid w:val="00F2225A"/>
    <w:pPr>
      <w:framePr w:hRule="auto" w:wrap="notBeside" w:y="852"/>
    </w:pPr>
    <w:rPr>
      <w:i w:val="0"/>
      <w:sz w:val="40"/>
    </w:rPr>
  </w:style>
  <w:style w:type="paragraph" w:customStyle="1" w:styleId="ZV">
    <w:name w:val="ZV"/>
    <w:basedOn w:val="ZU"/>
    <w:rsid w:val="00F2225A"/>
    <w:pPr>
      <w:framePr w:wrap="notBeside" w:y="16161"/>
    </w:pPr>
  </w:style>
  <w:style w:type="paragraph" w:styleId="IndexHeading">
    <w:name w:val="index heading"/>
    <w:basedOn w:val="Normal"/>
    <w:next w:val="Normal"/>
    <w:semiHidden/>
    <w:rsid w:val="00EF50B9"/>
    <w:pPr>
      <w:pBdr>
        <w:top w:val="single" w:sz="12" w:space="0" w:color="auto"/>
      </w:pBdr>
      <w:spacing w:before="360" w:after="240"/>
    </w:pPr>
    <w:rPr>
      <w:b/>
      <w:i/>
      <w:sz w:val="26"/>
    </w:rPr>
  </w:style>
  <w:style w:type="character" w:styleId="Hyperlink">
    <w:name w:val="Hyperlink"/>
    <w:uiPriority w:val="99"/>
    <w:rsid w:val="00EF50B9"/>
    <w:rPr>
      <w:color w:val="0000FF"/>
      <w:u w:val="single"/>
    </w:rPr>
  </w:style>
  <w:style w:type="character" w:styleId="FollowedHyperlink">
    <w:name w:val="FollowedHyperlink"/>
    <w:rsid w:val="00EF50B9"/>
    <w:rPr>
      <w:color w:val="800080"/>
      <w:u w:val="single"/>
    </w:rPr>
  </w:style>
  <w:style w:type="paragraph" w:customStyle="1" w:styleId="B3">
    <w:name w:val="B3+"/>
    <w:basedOn w:val="B30"/>
    <w:rsid w:val="00F2225A"/>
    <w:pPr>
      <w:numPr>
        <w:numId w:val="4"/>
      </w:numPr>
      <w:tabs>
        <w:tab w:val="left" w:pos="1134"/>
      </w:tabs>
    </w:pPr>
  </w:style>
  <w:style w:type="paragraph" w:customStyle="1" w:styleId="B1">
    <w:name w:val="B1+"/>
    <w:basedOn w:val="B10"/>
    <w:rsid w:val="00F2225A"/>
    <w:pPr>
      <w:numPr>
        <w:numId w:val="2"/>
      </w:numPr>
    </w:pPr>
  </w:style>
  <w:style w:type="paragraph" w:customStyle="1" w:styleId="B2">
    <w:name w:val="B2+"/>
    <w:basedOn w:val="B20"/>
    <w:rsid w:val="00F2225A"/>
    <w:pPr>
      <w:numPr>
        <w:numId w:val="3"/>
      </w:numPr>
    </w:pPr>
  </w:style>
  <w:style w:type="paragraph" w:customStyle="1" w:styleId="BL">
    <w:name w:val="BL"/>
    <w:basedOn w:val="Normal"/>
    <w:rsid w:val="00F2225A"/>
    <w:pPr>
      <w:numPr>
        <w:numId w:val="6"/>
      </w:numPr>
      <w:tabs>
        <w:tab w:val="left" w:pos="851"/>
      </w:tabs>
    </w:pPr>
  </w:style>
  <w:style w:type="paragraph" w:customStyle="1" w:styleId="BN">
    <w:name w:val="BN"/>
    <w:basedOn w:val="Normal"/>
    <w:rsid w:val="00F2225A"/>
    <w:pPr>
      <w:numPr>
        <w:numId w:val="5"/>
      </w:numPr>
    </w:pPr>
  </w:style>
  <w:style w:type="paragraph" w:styleId="BodyText">
    <w:name w:val="Body Text"/>
    <w:basedOn w:val="Normal"/>
    <w:rsid w:val="00EF50B9"/>
    <w:pPr>
      <w:keepNext/>
      <w:spacing w:after="140"/>
    </w:pPr>
  </w:style>
  <w:style w:type="paragraph" w:styleId="BlockText">
    <w:name w:val="Block Text"/>
    <w:basedOn w:val="Normal"/>
    <w:rsid w:val="00EF50B9"/>
    <w:pPr>
      <w:spacing w:after="120"/>
      <w:ind w:left="1440" w:right="1440"/>
    </w:pPr>
  </w:style>
  <w:style w:type="paragraph" w:styleId="BodyText2">
    <w:name w:val="Body Text 2"/>
    <w:basedOn w:val="Normal"/>
    <w:rsid w:val="00EF50B9"/>
    <w:pPr>
      <w:spacing w:after="120" w:line="480" w:lineRule="auto"/>
    </w:pPr>
  </w:style>
  <w:style w:type="paragraph" w:styleId="BodyText3">
    <w:name w:val="Body Text 3"/>
    <w:basedOn w:val="Normal"/>
    <w:rsid w:val="00EF50B9"/>
    <w:pPr>
      <w:spacing w:after="120"/>
    </w:pPr>
    <w:rPr>
      <w:sz w:val="16"/>
      <w:szCs w:val="16"/>
    </w:rPr>
  </w:style>
  <w:style w:type="paragraph" w:styleId="BodyTextFirstIndent">
    <w:name w:val="Body Text First Indent"/>
    <w:basedOn w:val="BodyText"/>
    <w:rsid w:val="00EF50B9"/>
    <w:pPr>
      <w:keepNext w:val="0"/>
      <w:spacing w:after="120"/>
      <w:ind w:firstLine="210"/>
    </w:pPr>
  </w:style>
  <w:style w:type="paragraph" w:styleId="BodyTextIndent">
    <w:name w:val="Body Text Indent"/>
    <w:basedOn w:val="Normal"/>
    <w:rsid w:val="00EF50B9"/>
    <w:pPr>
      <w:spacing w:after="120"/>
      <w:ind w:left="283"/>
    </w:pPr>
  </w:style>
  <w:style w:type="paragraph" w:styleId="BodyTextFirstIndent2">
    <w:name w:val="Body Text First Indent 2"/>
    <w:basedOn w:val="BodyTextIndent"/>
    <w:rsid w:val="00EF50B9"/>
    <w:pPr>
      <w:ind w:firstLine="210"/>
    </w:pPr>
  </w:style>
  <w:style w:type="paragraph" w:styleId="BodyTextIndent2">
    <w:name w:val="Body Text Indent 2"/>
    <w:basedOn w:val="Normal"/>
    <w:rsid w:val="00EF50B9"/>
    <w:pPr>
      <w:spacing w:after="120" w:line="480" w:lineRule="auto"/>
      <w:ind w:left="283"/>
    </w:pPr>
  </w:style>
  <w:style w:type="paragraph" w:styleId="BodyTextIndent3">
    <w:name w:val="Body Text Indent 3"/>
    <w:basedOn w:val="Normal"/>
    <w:rsid w:val="00EF50B9"/>
    <w:pPr>
      <w:spacing w:after="120"/>
      <w:ind w:left="283"/>
    </w:pPr>
    <w:rPr>
      <w:sz w:val="16"/>
      <w:szCs w:val="16"/>
    </w:rPr>
  </w:style>
  <w:style w:type="paragraph" w:styleId="Caption">
    <w:name w:val="caption"/>
    <w:basedOn w:val="Normal"/>
    <w:next w:val="Normal"/>
    <w:qFormat/>
    <w:rsid w:val="00EF50B9"/>
    <w:pPr>
      <w:spacing w:before="120" w:after="120"/>
    </w:pPr>
    <w:rPr>
      <w:b/>
      <w:bCs/>
    </w:rPr>
  </w:style>
  <w:style w:type="paragraph" w:styleId="Closing">
    <w:name w:val="Closing"/>
    <w:basedOn w:val="Normal"/>
    <w:rsid w:val="00EF50B9"/>
    <w:pPr>
      <w:ind w:left="4252"/>
    </w:pPr>
  </w:style>
  <w:style w:type="character" w:styleId="CommentReference">
    <w:name w:val="annotation reference"/>
    <w:semiHidden/>
    <w:rsid w:val="00EF50B9"/>
    <w:rPr>
      <w:sz w:val="16"/>
      <w:szCs w:val="16"/>
    </w:rPr>
  </w:style>
  <w:style w:type="paragraph" w:styleId="CommentText">
    <w:name w:val="annotation text"/>
    <w:basedOn w:val="Normal"/>
    <w:link w:val="CommentTextChar"/>
    <w:semiHidden/>
    <w:rsid w:val="00EF50B9"/>
    <w:rPr>
      <w:lang w:val="x-none"/>
    </w:rPr>
  </w:style>
  <w:style w:type="paragraph" w:styleId="Date">
    <w:name w:val="Date"/>
    <w:basedOn w:val="Normal"/>
    <w:next w:val="Normal"/>
    <w:rsid w:val="00EF50B9"/>
  </w:style>
  <w:style w:type="paragraph" w:styleId="DocumentMap">
    <w:name w:val="Document Map"/>
    <w:basedOn w:val="Normal"/>
    <w:semiHidden/>
    <w:rsid w:val="00EF50B9"/>
    <w:pPr>
      <w:shd w:val="clear" w:color="auto" w:fill="000080"/>
    </w:pPr>
    <w:rPr>
      <w:rFonts w:ascii="Tahoma" w:hAnsi="Tahoma" w:cs="Tahoma"/>
    </w:rPr>
  </w:style>
  <w:style w:type="paragraph" w:styleId="E-mailSignature">
    <w:name w:val="E-mail Signature"/>
    <w:basedOn w:val="Normal"/>
    <w:rsid w:val="00EF50B9"/>
  </w:style>
  <w:style w:type="character" w:styleId="Emphasis">
    <w:name w:val="Emphasis"/>
    <w:qFormat/>
    <w:rsid w:val="00EF50B9"/>
    <w:rPr>
      <w:i/>
      <w:iCs/>
    </w:rPr>
  </w:style>
  <w:style w:type="character" w:styleId="EndnoteReference">
    <w:name w:val="endnote reference"/>
    <w:semiHidden/>
    <w:rsid w:val="00EF50B9"/>
    <w:rPr>
      <w:vertAlign w:val="superscript"/>
    </w:rPr>
  </w:style>
  <w:style w:type="paragraph" w:styleId="EndnoteText">
    <w:name w:val="endnote text"/>
    <w:basedOn w:val="Normal"/>
    <w:semiHidden/>
    <w:rsid w:val="00EF50B9"/>
  </w:style>
  <w:style w:type="paragraph" w:styleId="EnvelopeAddress">
    <w:name w:val="envelope address"/>
    <w:basedOn w:val="Normal"/>
    <w:rsid w:val="00EF50B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EF50B9"/>
    <w:rPr>
      <w:rFonts w:ascii="Arial" w:hAnsi="Arial" w:cs="Arial"/>
    </w:rPr>
  </w:style>
  <w:style w:type="character" w:styleId="HTMLAcronym">
    <w:name w:val="HTML Acronym"/>
    <w:basedOn w:val="DefaultParagraphFont"/>
    <w:rsid w:val="00EF50B9"/>
  </w:style>
  <w:style w:type="paragraph" w:styleId="HTMLAddress">
    <w:name w:val="HTML Address"/>
    <w:basedOn w:val="Normal"/>
    <w:rsid w:val="00EF50B9"/>
    <w:rPr>
      <w:i/>
      <w:iCs/>
    </w:rPr>
  </w:style>
  <w:style w:type="character" w:styleId="HTMLCite">
    <w:name w:val="HTML Cite"/>
    <w:rsid w:val="00EF50B9"/>
    <w:rPr>
      <w:i/>
      <w:iCs/>
    </w:rPr>
  </w:style>
  <w:style w:type="character" w:styleId="HTMLCode">
    <w:name w:val="HTML Code"/>
    <w:rsid w:val="00EF50B9"/>
    <w:rPr>
      <w:rFonts w:ascii="Courier New" w:hAnsi="Courier New"/>
      <w:sz w:val="20"/>
      <w:szCs w:val="20"/>
    </w:rPr>
  </w:style>
  <w:style w:type="character" w:styleId="HTMLDefinition">
    <w:name w:val="HTML Definition"/>
    <w:rsid w:val="00EF50B9"/>
    <w:rPr>
      <w:i/>
      <w:iCs/>
    </w:rPr>
  </w:style>
  <w:style w:type="character" w:styleId="HTMLKeyboard">
    <w:name w:val="HTML Keyboard"/>
    <w:rsid w:val="00EF50B9"/>
    <w:rPr>
      <w:rFonts w:ascii="Courier New" w:hAnsi="Courier New"/>
      <w:sz w:val="20"/>
      <w:szCs w:val="20"/>
    </w:rPr>
  </w:style>
  <w:style w:type="paragraph" w:styleId="HTMLPreformatted">
    <w:name w:val="HTML Preformatted"/>
    <w:basedOn w:val="Normal"/>
    <w:rsid w:val="00EF50B9"/>
    <w:rPr>
      <w:rFonts w:ascii="Courier New" w:hAnsi="Courier New" w:cs="Courier New"/>
    </w:rPr>
  </w:style>
  <w:style w:type="character" w:styleId="HTMLSample">
    <w:name w:val="HTML Sample"/>
    <w:rsid w:val="00EF50B9"/>
    <w:rPr>
      <w:rFonts w:ascii="Courier New" w:hAnsi="Courier New"/>
    </w:rPr>
  </w:style>
  <w:style w:type="character" w:styleId="HTMLTypewriter">
    <w:name w:val="HTML Typewriter"/>
    <w:rsid w:val="00EF50B9"/>
    <w:rPr>
      <w:rFonts w:ascii="Courier New" w:hAnsi="Courier New"/>
      <w:sz w:val="20"/>
      <w:szCs w:val="20"/>
    </w:rPr>
  </w:style>
  <w:style w:type="character" w:styleId="HTMLVariable">
    <w:name w:val="HTML Variable"/>
    <w:rsid w:val="00EF50B9"/>
    <w:rPr>
      <w:i/>
      <w:iCs/>
    </w:rPr>
  </w:style>
  <w:style w:type="paragraph" w:styleId="Index3">
    <w:name w:val="index 3"/>
    <w:basedOn w:val="Normal"/>
    <w:next w:val="Normal"/>
    <w:autoRedefine/>
    <w:semiHidden/>
    <w:rsid w:val="00EF50B9"/>
    <w:pPr>
      <w:ind w:left="600" w:hanging="200"/>
    </w:pPr>
  </w:style>
  <w:style w:type="paragraph" w:styleId="Index4">
    <w:name w:val="index 4"/>
    <w:basedOn w:val="Normal"/>
    <w:next w:val="Normal"/>
    <w:autoRedefine/>
    <w:semiHidden/>
    <w:rsid w:val="00EF50B9"/>
    <w:pPr>
      <w:ind w:left="800" w:hanging="200"/>
    </w:pPr>
  </w:style>
  <w:style w:type="paragraph" w:styleId="Index5">
    <w:name w:val="index 5"/>
    <w:basedOn w:val="Normal"/>
    <w:next w:val="Normal"/>
    <w:autoRedefine/>
    <w:semiHidden/>
    <w:rsid w:val="00EF50B9"/>
    <w:pPr>
      <w:ind w:left="1000" w:hanging="200"/>
    </w:pPr>
  </w:style>
  <w:style w:type="paragraph" w:styleId="Index6">
    <w:name w:val="index 6"/>
    <w:basedOn w:val="Normal"/>
    <w:next w:val="Normal"/>
    <w:autoRedefine/>
    <w:semiHidden/>
    <w:rsid w:val="00EF50B9"/>
    <w:pPr>
      <w:ind w:left="1200" w:hanging="200"/>
    </w:pPr>
  </w:style>
  <w:style w:type="paragraph" w:styleId="Index7">
    <w:name w:val="index 7"/>
    <w:basedOn w:val="Normal"/>
    <w:next w:val="Normal"/>
    <w:autoRedefine/>
    <w:semiHidden/>
    <w:rsid w:val="00EF50B9"/>
    <w:pPr>
      <w:ind w:left="1400" w:hanging="200"/>
    </w:pPr>
  </w:style>
  <w:style w:type="paragraph" w:styleId="Index8">
    <w:name w:val="index 8"/>
    <w:basedOn w:val="Normal"/>
    <w:next w:val="Normal"/>
    <w:autoRedefine/>
    <w:semiHidden/>
    <w:rsid w:val="00EF50B9"/>
    <w:pPr>
      <w:ind w:left="1600" w:hanging="200"/>
    </w:pPr>
  </w:style>
  <w:style w:type="paragraph" w:styleId="Index9">
    <w:name w:val="index 9"/>
    <w:basedOn w:val="Normal"/>
    <w:next w:val="Normal"/>
    <w:autoRedefine/>
    <w:semiHidden/>
    <w:rsid w:val="00EF50B9"/>
    <w:pPr>
      <w:ind w:left="1800" w:hanging="200"/>
    </w:pPr>
  </w:style>
  <w:style w:type="character" w:styleId="LineNumber">
    <w:name w:val="line number"/>
    <w:basedOn w:val="DefaultParagraphFont"/>
    <w:rsid w:val="00EF50B9"/>
  </w:style>
  <w:style w:type="paragraph" w:styleId="ListContinue">
    <w:name w:val="List Continue"/>
    <w:basedOn w:val="Normal"/>
    <w:rsid w:val="00EF50B9"/>
    <w:pPr>
      <w:spacing w:after="120"/>
      <w:ind w:left="283"/>
    </w:pPr>
  </w:style>
  <w:style w:type="paragraph" w:styleId="ListContinue2">
    <w:name w:val="List Continue 2"/>
    <w:basedOn w:val="Normal"/>
    <w:rsid w:val="00EF50B9"/>
    <w:pPr>
      <w:spacing w:after="120"/>
      <w:ind w:left="566"/>
    </w:pPr>
  </w:style>
  <w:style w:type="paragraph" w:styleId="ListContinue3">
    <w:name w:val="List Continue 3"/>
    <w:basedOn w:val="Normal"/>
    <w:rsid w:val="00EF50B9"/>
    <w:pPr>
      <w:spacing w:after="120"/>
      <w:ind w:left="849"/>
    </w:pPr>
  </w:style>
  <w:style w:type="paragraph" w:styleId="ListContinue4">
    <w:name w:val="List Continue 4"/>
    <w:basedOn w:val="Normal"/>
    <w:rsid w:val="00EF50B9"/>
    <w:pPr>
      <w:spacing w:after="120"/>
      <w:ind w:left="1132"/>
    </w:pPr>
  </w:style>
  <w:style w:type="paragraph" w:styleId="ListContinue5">
    <w:name w:val="List Continue 5"/>
    <w:basedOn w:val="Normal"/>
    <w:rsid w:val="00EF50B9"/>
    <w:pPr>
      <w:spacing w:after="120"/>
      <w:ind w:left="1415"/>
    </w:pPr>
  </w:style>
  <w:style w:type="paragraph" w:styleId="ListNumber3">
    <w:name w:val="List Number 3"/>
    <w:basedOn w:val="Normal"/>
    <w:rsid w:val="00EF50B9"/>
    <w:pPr>
      <w:numPr>
        <w:numId w:val="8"/>
      </w:numPr>
    </w:pPr>
  </w:style>
  <w:style w:type="paragraph" w:styleId="ListNumber4">
    <w:name w:val="List Number 4"/>
    <w:basedOn w:val="Normal"/>
    <w:rsid w:val="00EF50B9"/>
    <w:pPr>
      <w:numPr>
        <w:numId w:val="9"/>
      </w:numPr>
    </w:pPr>
  </w:style>
  <w:style w:type="paragraph" w:styleId="ListNumber5">
    <w:name w:val="List Number 5"/>
    <w:basedOn w:val="Normal"/>
    <w:rsid w:val="00EF50B9"/>
    <w:pPr>
      <w:numPr>
        <w:numId w:val="10"/>
      </w:numPr>
    </w:pPr>
  </w:style>
  <w:style w:type="paragraph" w:styleId="MacroText">
    <w:name w:val="macro"/>
    <w:semiHidden/>
    <w:rsid w:val="00EF50B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rsid w:val="00EF50B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EF50B9"/>
    <w:rPr>
      <w:sz w:val="24"/>
      <w:szCs w:val="24"/>
    </w:rPr>
  </w:style>
  <w:style w:type="paragraph" w:styleId="NormalIndent">
    <w:name w:val="Normal Indent"/>
    <w:basedOn w:val="Normal"/>
    <w:rsid w:val="00EF50B9"/>
    <w:pPr>
      <w:ind w:left="720"/>
    </w:pPr>
  </w:style>
  <w:style w:type="paragraph" w:styleId="NoteHeading">
    <w:name w:val="Note Heading"/>
    <w:basedOn w:val="Normal"/>
    <w:next w:val="Normal"/>
    <w:rsid w:val="00EF50B9"/>
  </w:style>
  <w:style w:type="character" w:styleId="PageNumber">
    <w:name w:val="page number"/>
    <w:basedOn w:val="DefaultParagraphFont"/>
    <w:rsid w:val="00EF50B9"/>
  </w:style>
  <w:style w:type="paragraph" w:styleId="PlainText">
    <w:name w:val="Plain Text"/>
    <w:basedOn w:val="Normal"/>
    <w:link w:val="PlainTextChar"/>
    <w:uiPriority w:val="99"/>
    <w:rsid w:val="00EF50B9"/>
    <w:rPr>
      <w:rFonts w:ascii="Courier New" w:hAnsi="Courier New"/>
      <w:lang w:val="x-none"/>
    </w:rPr>
  </w:style>
  <w:style w:type="character" w:customStyle="1" w:styleId="PlainTextChar">
    <w:name w:val="Plain Text Char"/>
    <w:link w:val="PlainText"/>
    <w:uiPriority w:val="99"/>
    <w:rsid w:val="002B513A"/>
    <w:rPr>
      <w:rFonts w:ascii="Courier New" w:hAnsi="Courier New" w:cs="Courier New"/>
      <w:lang w:eastAsia="en-US"/>
    </w:rPr>
  </w:style>
  <w:style w:type="paragraph" w:styleId="Salutation">
    <w:name w:val="Salutation"/>
    <w:basedOn w:val="Normal"/>
    <w:next w:val="Normal"/>
    <w:rsid w:val="00EF50B9"/>
  </w:style>
  <w:style w:type="paragraph" w:styleId="Signature">
    <w:name w:val="Signature"/>
    <w:basedOn w:val="Normal"/>
    <w:rsid w:val="00EF50B9"/>
    <w:pPr>
      <w:ind w:left="4252"/>
    </w:pPr>
  </w:style>
  <w:style w:type="character" w:styleId="Strong">
    <w:name w:val="Strong"/>
    <w:qFormat/>
    <w:rsid w:val="00EF50B9"/>
    <w:rPr>
      <w:b/>
      <w:bCs/>
    </w:rPr>
  </w:style>
  <w:style w:type="paragraph" w:styleId="Subtitle">
    <w:name w:val="Subtitle"/>
    <w:basedOn w:val="Normal"/>
    <w:qFormat/>
    <w:rsid w:val="00EF50B9"/>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EF50B9"/>
    <w:pPr>
      <w:ind w:left="200" w:hanging="200"/>
    </w:pPr>
  </w:style>
  <w:style w:type="paragraph" w:styleId="TableofFigures">
    <w:name w:val="table of figures"/>
    <w:basedOn w:val="Normal"/>
    <w:next w:val="Normal"/>
    <w:semiHidden/>
    <w:rsid w:val="00EF50B9"/>
    <w:pPr>
      <w:ind w:left="400" w:hanging="400"/>
    </w:pPr>
  </w:style>
  <w:style w:type="paragraph" w:styleId="Title">
    <w:name w:val="Title"/>
    <w:basedOn w:val="Normal"/>
    <w:qFormat/>
    <w:rsid w:val="00EF50B9"/>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EF50B9"/>
    <w:pPr>
      <w:spacing w:before="120"/>
    </w:pPr>
    <w:rPr>
      <w:rFonts w:ascii="Arial" w:hAnsi="Arial" w:cs="Arial"/>
      <w:b/>
      <w:bCs/>
      <w:sz w:val="24"/>
      <w:szCs w:val="24"/>
    </w:rPr>
  </w:style>
  <w:style w:type="paragraph" w:customStyle="1" w:styleId="TAJ">
    <w:name w:val="TAJ"/>
    <w:basedOn w:val="Normal"/>
    <w:rsid w:val="00F2225A"/>
    <w:pPr>
      <w:keepNext/>
      <w:keepLines/>
      <w:spacing w:after="0"/>
      <w:jc w:val="both"/>
    </w:pPr>
    <w:rPr>
      <w:rFonts w:ascii="Arial" w:hAnsi="Arial"/>
      <w:sz w:val="18"/>
    </w:rPr>
  </w:style>
  <w:style w:type="paragraph" w:styleId="BalloonText">
    <w:name w:val="Balloon Text"/>
    <w:basedOn w:val="Normal"/>
    <w:link w:val="BalloonTextChar"/>
    <w:rsid w:val="002B513A"/>
    <w:pPr>
      <w:spacing w:after="0"/>
    </w:pPr>
    <w:rPr>
      <w:rFonts w:ascii="Tahoma" w:hAnsi="Tahoma"/>
      <w:sz w:val="16"/>
      <w:szCs w:val="16"/>
      <w:lang w:val="x-none"/>
    </w:rPr>
  </w:style>
  <w:style w:type="character" w:customStyle="1" w:styleId="BalloonTextChar">
    <w:name w:val="Balloon Text Char"/>
    <w:link w:val="BalloonText"/>
    <w:rsid w:val="00CE4B84"/>
    <w:rPr>
      <w:rFonts w:ascii="Tahoma" w:hAnsi="Tahoma" w:cs="Tahoma"/>
      <w:sz w:val="16"/>
      <w:szCs w:val="16"/>
      <w:lang w:eastAsia="en-US"/>
    </w:rPr>
  </w:style>
  <w:style w:type="paragraph" w:styleId="Revision">
    <w:name w:val="Revision"/>
    <w:hidden/>
    <w:uiPriority w:val="99"/>
    <w:semiHidden/>
    <w:rsid w:val="007A063E"/>
    <w:rPr>
      <w:lang w:eastAsia="en-US"/>
    </w:rPr>
  </w:style>
  <w:style w:type="paragraph" w:customStyle="1" w:styleId="SignatureDefCont">
    <w:name w:val="SignatureDefCont"/>
    <w:basedOn w:val="Normal"/>
    <w:rsid w:val="002B513A"/>
    <w:pPr>
      <w:keepNext/>
      <w:tabs>
        <w:tab w:val="left" w:pos="1716"/>
      </w:tabs>
      <w:spacing w:after="0"/>
      <w:ind w:left="2886" w:hanging="2886"/>
    </w:pPr>
    <w:rPr>
      <w:lang w:val="en-US"/>
    </w:rPr>
  </w:style>
  <w:style w:type="paragraph" w:customStyle="1" w:styleId="TB1">
    <w:name w:val="TB1"/>
    <w:basedOn w:val="Normal"/>
    <w:qFormat/>
    <w:rsid w:val="00F2225A"/>
    <w:pPr>
      <w:keepNext/>
      <w:keepLines/>
      <w:numPr>
        <w:numId w:val="37"/>
      </w:numPr>
      <w:tabs>
        <w:tab w:val="left" w:pos="720"/>
      </w:tabs>
      <w:spacing w:after="0"/>
      <w:ind w:left="737" w:hanging="380"/>
    </w:pPr>
    <w:rPr>
      <w:rFonts w:ascii="Arial" w:hAnsi="Arial"/>
      <w:sz w:val="18"/>
    </w:rPr>
  </w:style>
  <w:style w:type="paragraph" w:customStyle="1" w:styleId="TB2">
    <w:name w:val="TB2"/>
    <w:basedOn w:val="Normal"/>
    <w:qFormat/>
    <w:rsid w:val="00F2225A"/>
    <w:pPr>
      <w:keepNext/>
      <w:keepLines/>
      <w:numPr>
        <w:numId w:val="39"/>
      </w:numPr>
      <w:tabs>
        <w:tab w:val="left" w:pos="1109"/>
      </w:tabs>
      <w:spacing w:after="0"/>
      <w:ind w:left="1100" w:hanging="380"/>
    </w:pPr>
    <w:rPr>
      <w:rFonts w:ascii="Arial" w:hAnsi="Arial"/>
      <w:sz w:val="18"/>
    </w:rPr>
  </w:style>
  <w:style w:type="paragraph" w:styleId="CommentSubject">
    <w:name w:val="annotation subject"/>
    <w:basedOn w:val="CommentText"/>
    <w:next w:val="CommentText"/>
    <w:link w:val="CommentSubjectChar"/>
    <w:rsid w:val="003961EA"/>
    <w:rPr>
      <w:b/>
      <w:bCs/>
    </w:rPr>
  </w:style>
  <w:style w:type="character" w:customStyle="1" w:styleId="CommentTextChar">
    <w:name w:val="Comment Text Char"/>
    <w:link w:val="CommentText"/>
    <w:semiHidden/>
    <w:rsid w:val="003961EA"/>
    <w:rPr>
      <w:lang w:eastAsia="en-US"/>
    </w:rPr>
  </w:style>
  <w:style w:type="character" w:customStyle="1" w:styleId="CommentSubjectChar">
    <w:name w:val="Comment Subject Char"/>
    <w:basedOn w:val="CommentTextChar"/>
    <w:link w:val="CommentSubject"/>
    <w:rsid w:val="003961EA"/>
    <w:rPr>
      <w:lang w:eastAsia="en-US"/>
    </w:rPr>
  </w:style>
  <w:style w:type="character" w:customStyle="1" w:styleId="Heading1Char">
    <w:name w:val="Heading 1 Char"/>
    <w:basedOn w:val="DefaultParagraphFont"/>
    <w:link w:val="Heading1"/>
    <w:uiPriority w:val="9"/>
    <w:rsid w:val="00F92A34"/>
    <w:rPr>
      <w:rFonts w:ascii="Arial" w:hAnsi="Arial"/>
      <w:sz w:val="36"/>
      <w:lang w:eastAsia="en-US"/>
    </w:rPr>
  </w:style>
  <w:style w:type="character" w:customStyle="1" w:styleId="UnresolvedMention">
    <w:name w:val="Unresolved Mention"/>
    <w:basedOn w:val="DefaultParagraphFont"/>
    <w:uiPriority w:val="99"/>
    <w:semiHidden/>
    <w:unhideWhenUsed/>
    <w:rsid w:val="0013123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8" w:uiPriority="3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Default Paragraph Font" w:uiPriority="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25A"/>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F2225A"/>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F2225A"/>
    <w:pPr>
      <w:pBdr>
        <w:top w:val="none" w:sz="0" w:space="0" w:color="auto"/>
      </w:pBdr>
      <w:spacing w:before="180"/>
      <w:outlineLvl w:val="1"/>
    </w:pPr>
    <w:rPr>
      <w:sz w:val="32"/>
    </w:rPr>
  </w:style>
  <w:style w:type="paragraph" w:styleId="Heading3">
    <w:name w:val="heading 3"/>
    <w:basedOn w:val="Heading2"/>
    <w:next w:val="Normal"/>
    <w:qFormat/>
    <w:rsid w:val="00F2225A"/>
    <w:pPr>
      <w:spacing w:before="120"/>
      <w:outlineLvl w:val="2"/>
    </w:pPr>
    <w:rPr>
      <w:sz w:val="28"/>
    </w:rPr>
  </w:style>
  <w:style w:type="paragraph" w:styleId="Heading4">
    <w:name w:val="heading 4"/>
    <w:basedOn w:val="Heading3"/>
    <w:next w:val="Normal"/>
    <w:qFormat/>
    <w:rsid w:val="00F2225A"/>
    <w:pPr>
      <w:ind w:left="1418" w:hanging="1418"/>
      <w:outlineLvl w:val="3"/>
    </w:pPr>
    <w:rPr>
      <w:sz w:val="24"/>
    </w:rPr>
  </w:style>
  <w:style w:type="paragraph" w:styleId="Heading5">
    <w:name w:val="heading 5"/>
    <w:basedOn w:val="Heading4"/>
    <w:next w:val="Normal"/>
    <w:qFormat/>
    <w:rsid w:val="00F2225A"/>
    <w:pPr>
      <w:ind w:left="1701" w:hanging="1701"/>
      <w:outlineLvl w:val="4"/>
    </w:pPr>
    <w:rPr>
      <w:sz w:val="22"/>
    </w:rPr>
  </w:style>
  <w:style w:type="paragraph" w:styleId="Heading6">
    <w:name w:val="heading 6"/>
    <w:basedOn w:val="H6"/>
    <w:next w:val="Normal"/>
    <w:qFormat/>
    <w:rsid w:val="00F2225A"/>
    <w:pPr>
      <w:outlineLvl w:val="5"/>
    </w:pPr>
  </w:style>
  <w:style w:type="paragraph" w:styleId="Heading7">
    <w:name w:val="heading 7"/>
    <w:basedOn w:val="H6"/>
    <w:next w:val="Normal"/>
    <w:qFormat/>
    <w:rsid w:val="00F2225A"/>
    <w:pPr>
      <w:outlineLvl w:val="6"/>
    </w:pPr>
  </w:style>
  <w:style w:type="paragraph" w:styleId="Heading8">
    <w:name w:val="heading 8"/>
    <w:basedOn w:val="Heading1"/>
    <w:next w:val="Normal"/>
    <w:qFormat/>
    <w:rsid w:val="00F2225A"/>
    <w:pPr>
      <w:ind w:left="0" w:firstLine="0"/>
      <w:outlineLvl w:val="7"/>
    </w:pPr>
  </w:style>
  <w:style w:type="paragraph" w:styleId="Heading9">
    <w:name w:val="heading 9"/>
    <w:basedOn w:val="Heading8"/>
    <w:next w:val="Normal"/>
    <w:qFormat/>
    <w:rsid w:val="00F2225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C3210"/>
    <w:rPr>
      <w:rFonts w:ascii="Arial" w:hAnsi="Arial"/>
      <w:sz w:val="32"/>
      <w:lang w:eastAsia="en-US"/>
    </w:rPr>
  </w:style>
  <w:style w:type="paragraph" w:customStyle="1" w:styleId="H6">
    <w:name w:val="H6"/>
    <w:basedOn w:val="Heading5"/>
    <w:next w:val="Normal"/>
    <w:rsid w:val="00F2225A"/>
    <w:pPr>
      <w:ind w:left="1985" w:hanging="1985"/>
      <w:outlineLvl w:val="9"/>
    </w:pPr>
    <w:rPr>
      <w:sz w:val="20"/>
    </w:rPr>
  </w:style>
  <w:style w:type="paragraph" w:styleId="TOC9">
    <w:name w:val="toc 9"/>
    <w:basedOn w:val="TOC8"/>
    <w:semiHidden/>
    <w:rsid w:val="00F2225A"/>
    <w:pPr>
      <w:ind w:left="1418" w:hanging="1418"/>
    </w:pPr>
  </w:style>
  <w:style w:type="paragraph" w:styleId="TOC8">
    <w:name w:val="toc 8"/>
    <w:basedOn w:val="TOC1"/>
    <w:uiPriority w:val="39"/>
    <w:rsid w:val="00F2225A"/>
    <w:pPr>
      <w:spacing w:before="180"/>
      <w:ind w:left="2693" w:hanging="2693"/>
    </w:pPr>
    <w:rPr>
      <w:b/>
    </w:rPr>
  </w:style>
  <w:style w:type="paragraph" w:styleId="TOC1">
    <w:name w:val="toc 1"/>
    <w:uiPriority w:val="39"/>
    <w:rsid w:val="00F2225A"/>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F2225A"/>
    <w:pPr>
      <w:keepLines/>
      <w:tabs>
        <w:tab w:val="center" w:pos="4536"/>
        <w:tab w:val="right" w:pos="9072"/>
      </w:tabs>
    </w:pPr>
    <w:rPr>
      <w:noProof/>
    </w:rPr>
  </w:style>
  <w:style w:type="character" w:customStyle="1" w:styleId="ZGSM">
    <w:name w:val="ZGSM"/>
    <w:rsid w:val="00F2225A"/>
  </w:style>
  <w:style w:type="paragraph" w:styleId="Header">
    <w:name w:val="header"/>
    <w:rsid w:val="00F2225A"/>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F2225A"/>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F2225A"/>
    <w:pPr>
      <w:ind w:left="1701" w:hanging="1701"/>
    </w:pPr>
  </w:style>
  <w:style w:type="paragraph" w:styleId="TOC4">
    <w:name w:val="toc 4"/>
    <w:basedOn w:val="TOC3"/>
    <w:rsid w:val="00F2225A"/>
    <w:pPr>
      <w:ind w:left="1418" w:hanging="1418"/>
    </w:pPr>
  </w:style>
  <w:style w:type="paragraph" w:styleId="TOC3">
    <w:name w:val="toc 3"/>
    <w:basedOn w:val="TOC2"/>
    <w:rsid w:val="00F2225A"/>
    <w:pPr>
      <w:ind w:left="1134" w:hanging="1134"/>
    </w:pPr>
  </w:style>
  <w:style w:type="paragraph" w:styleId="TOC2">
    <w:name w:val="toc 2"/>
    <w:basedOn w:val="TOC1"/>
    <w:uiPriority w:val="39"/>
    <w:rsid w:val="00F2225A"/>
    <w:pPr>
      <w:spacing w:before="0"/>
      <w:ind w:left="851" w:hanging="851"/>
    </w:pPr>
    <w:rPr>
      <w:sz w:val="20"/>
    </w:rPr>
  </w:style>
  <w:style w:type="paragraph" w:styleId="Index1">
    <w:name w:val="index 1"/>
    <w:basedOn w:val="Normal"/>
    <w:semiHidden/>
    <w:rsid w:val="00F2225A"/>
    <w:pPr>
      <w:keepLines/>
    </w:pPr>
  </w:style>
  <w:style w:type="paragraph" w:styleId="Index2">
    <w:name w:val="index 2"/>
    <w:basedOn w:val="Index1"/>
    <w:semiHidden/>
    <w:rsid w:val="00F2225A"/>
    <w:pPr>
      <w:ind w:left="284"/>
    </w:pPr>
  </w:style>
  <w:style w:type="paragraph" w:customStyle="1" w:styleId="TT">
    <w:name w:val="TT"/>
    <w:basedOn w:val="Heading1"/>
    <w:next w:val="Normal"/>
    <w:rsid w:val="00F2225A"/>
    <w:pPr>
      <w:outlineLvl w:val="9"/>
    </w:pPr>
  </w:style>
  <w:style w:type="paragraph" w:styleId="Footer">
    <w:name w:val="footer"/>
    <w:basedOn w:val="Header"/>
    <w:link w:val="FooterChar"/>
    <w:rsid w:val="00F2225A"/>
    <w:pPr>
      <w:jc w:val="center"/>
    </w:pPr>
    <w:rPr>
      <w:i/>
    </w:rPr>
  </w:style>
  <w:style w:type="character" w:customStyle="1" w:styleId="FooterChar">
    <w:name w:val="Footer Char"/>
    <w:link w:val="Footer"/>
    <w:rsid w:val="003D0745"/>
    <w:rPr>
      <w:rFonts w:ascii="Arial" w:hAnsi="Arial"/>
      <w:b/>
      <w:i/>
      <w:noProof/>
      <w:sz w:val="18"/>
      <w:lang w:eastAsia="en-US"/>
    </w:rPr>
  </w:style>
  <w:style w:type="character" w:styleId="FootnoteReference">
    <w:name w:val="footnote reference"/>
    <w:basedOn w:val="DefaultParagraphFont"/>
    <w:semiHidden/>
    <w:rsid w:val="00F2225A"/>
    <w:rPr>
      <w:b/>
      <w:position w:val="6"/>
      <w:sz w:val="16"/>
    </w:rPr>
  </w:style>
  <w:style w:type="paragraph" w:styleId="FootnoteText">
    <w:name w:val="footnote text"/>
    <w:basedOn w:val="Normal"/>
    <w:semiHidden/>
    <w:rsid w:val="00F2225A"/>
    <w:pPr>
      <w:keepLines/>
      <w:ind w:left="454" w:hanging="454"/>
    </w:pPr>
    <w:rPr>
      <w:sz w:val="16"/>
    </w:rPr>
  </w:style>
  <w:style w:type="paragraph" w:customStyle="1" w:styleId="NF">
    <w:name w:val="NF"/>
    <w:basedOn w:val="NO"/>
    <w:rsid w:val="00F2225A"/>
    <w:pPr>
      <w:keepNext/>
      <w:spacing w:after="0"/>
    </w:pPr>
    <w:rPr>
      <w:rFonts w:ascii="Arial" w:hAnsi="Arial"/>
      <w:sz w:val="18"/>
    </w:rPr>
  </w:style>
  <w:style w:type="paragraph" w:customStyle="1" w:styleId="NO">
    <w:name w:val="NO"/>
    <w:basedOn w:val="Normal"/>
    <w:link w:val="NOChar"/>
    <w:rsid w:val="00F2225A"/>
    <w:pPr>
      <w:keepLines/>
      <w:ind w:left="1135" w:hanging="851"/>
    </w:pPr>
  </w:style>
  <w:style w:type="character" w:customStyle="1" w:styleId="NOChar">
    <w:name w:val="NO Char"/>
    <w:link w:val="NO"/>
    <w:rsid w:val="00AF75CD"/>
    <w:rPr>
      <w:lang w:eastAsia="en-US"/>
    </w:rPr>
  </w:style>
  <w:style w:type="paragraph" w:customStyle="1" w:styleId="PL">
    <w:name w:val="PL"/>
    <w:link w:val="PLChar"/>
    <w:rsid w:val="00F2225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2B513A"/>
    <w:rPr>
      <w:rFonts w:ascii="Courier New" w:hAnsi="Courier New"/>
      <w:noProof/>
      <w:sz w:val="16"/>
      <w:lang w:eastAsia="en-US"/>
    </w:rPr>
  </w:style>
  <w:style w:type="paragraph" w:customStyle="1" w:styleId="TAR">
    <w:name w:val="TAR"/>
    <w:basedOn w:val="TAL"/>
    <w:rsid w:val="00F2225A"/>
    <w:pPr>
      <w:jc w:val="right"/>
    </w:pPr>
  </w:style>
  <w:style w:type="paragraph" w:customStyle="1" w:styleId="TAL">
    <w:name w:val="TAL"/>
    <w:basedOn w:val="Normal"/>
    <w:link w:val="TALChar"/>
    <w:rsid w:val="00F2225A"/>
    <w:pPr>
      <w:keepNext/>
      <w:keepLines/>
      <w:spacing w:after="0"/>
    </w:pPr>
    <w:rPr>
      <w:rFonts w:ascii="Arial" w:hAnsi="Arial"/>
      <w:sz w:val="18"/>
    </w:rPr>
  </w:style>
  <w:style w:type="character" w:customStyle="1" w:styleId="TALChar">
    <w:name w:val="TAL Char"/>
    <w:link w:val="TAL"/>
    <w:rsid w:val="002B513A"/>
    <w:rPr>
      <w:rFonts w:ascii="Arial" w:hAnsi="Arial"/>
      <w:sz w:val="18"/>
      <w:lang w:eastAsia="en-US"/>
    </w:rPr>
  </w:style>
  <w:style w:type="paragraph" w:styleId="ListNumber2">
    <w:name w:val="List Number 2"/>
    <w:basedOn w:val="ListNumber"/>
    <w:rsid w:val="00F2225A"/>
    <w:pPr>
      <w:ind w:left="851"/>
    </w:pPr>
  </w:style>
  <w:style w:type="paragraph" w:styleId="ListNumber">
    <w:name w:val="List Number"/>
    <w:basedOn w:val="List"/>
    <w:rsid w:val="00F2225A"/>
  </w:style>
  <w:style w:type="paragraph" w:styleId="List">
    <w:name w:val="List"/>
    <w:basedOn w:val="Normal"/>
    <w:rsid w:val="00F2225A"/>
    <w:pPr>
      <w:ind w:left="568" w:hanging="284"/>
    </w:pPr>
  </w:style>
  <w:style w:type="paragraph" w:customStyle="1" w:styleId="TAH">
    <w:name w:val="TAH"/>
    <w:basedOn w:val="TAC"/>
    <w:rsid w:val="00F2225A"/>
    <w:rPr>
      <w:b/>
    </w:rPr>
  </w:style>
  <w:style w:type="paragraph" w:customStyle="1" w:styleId="TAC">
    <w:name w:val="TAC"/>
    <w:basedOn w:val="TAL"/>
    <w:rsid w:val="00F2225A"/>
    <w:pPr>
      <w:jc w:val="center"/>
    </w:pPr>
  </w:style>
  <w:style w:type="paragraph" w:customStyle="1" w:styleId="LD">
    <w:name w:val="LD"/>
    <w:rsid w:val="00F2225A"/>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F2225A"/>
    <w:pPr>
      <w:keepLines/>
      <w:ind w:left="1702" w:hanging="1418"/>
    </w:pPr>
  </w:style>
  <w:style w:type="character" w:customStyle="1" w:styleId="EXChar">
    <w:name w:val="EX Char"/>
    <w:link w:val="EX"/>
    <w:rsid w:val="002B513A"/>
    <w:rPr>
      <w:lang w:eastAsia="en-US"/>
    </w:rPr>
  </w:style>
  <w:style w:type="paragraph" w:customStyle="1" w:styleId="FP">
    <w:name w:val="FP"/>
    <w:basedOn w:val="Normal"/>
    <w:rsid w:val="00F2225A"/>
    <w:pPr>
      <w:spacing w:after="0"/>
    </w:pPr>
  </w:style>
  <w:style w:type="paragraph" w:customStyle="1" w:styleId="NW">
    <w:name w:val="NW"/>
    <w:basedOn w:val="NO"/>
    <w:rsid w:val="00F2225A"/>
    <w:pPr>
      <w:spacing w:after="0"/>
    </w:pPr>
  </w:style>
  <w:style w:type="paragraph" w:customStyle="1" w:styleId="EW">
    <w:name w:val="EW"/>
    <w:basedOn w:val="EX"/>
    <w:rsid w:val="00F2225A"/>
    <w:pPr>
      <w:spacing w:after="0"/>
    </w:pPr>
  </w:style>
  <w:style w:type="paragraph" w:customStyle="1" w:styleId="B10">
    <w:name w:val="B1"/>
    <w:basedOn w:val="List"/>
    <w:rsid w:val="00F2225A"/>
    <w:pPr>
      <w:ind w:left="738" w:hanging="454"/>
    </w:pPr>
  </w:style>
  <w:style w:type="paragraph" w:styleId="TOC6">
    <w:name w:val="toc 6"/>
    <w:basedOn w:val="TOC5"/>
    <w:next w:val="Normal"/>
    <w:semiHidden/>
    <w:rsid w:val="00F2225A"/>
    <w:pPr>
      <w:ind w:left="1985" w:hanging="1985"/>
    </w:pPr>
  </w:style>
  <w:style w:type="paragraph" w:styleId="TOC7">
    <w:name w:val="toc 7"/>
    <w:basedOn w:val="TOC6"/>
    <w:next w:val="Normal"/>
    <w:semiHidden/>
    <w:rsid w:val="00F2225A"/>
    <w:pPr>
      <w:ind w:left="2268" w:hanging="2268"/>
    </w:pPr>
  </w:style>
  <w:style w:type="paragraph" w:styleId="ListBullet2">
    <w:name w:val="List Bullet 2"/>
    <w:basedOn w:val="ListBullet"/>
    <w:rsid w:val="00F2225A"/>
    <w:pPr>
      <w:ind w:left="851"/>
    </w:pPr>
  </w:style>
  <w:style w:type="paragraph" w:styleId="ListBullet">
    <w:name w:val="List Bullet"/>
    <w:basedOn w:val="List"/>
    <w:rsid w:val="00F2225A"/>
  </w:style>
  <w:style w:type="paragraph" w:customStyle="1" w:styleId="EditorsNote">
    <w:name w:val="Editor's Note"/>
    <w:basedOn w:val="NO"/>
    <w:rsid w:val="00F2225A"/>
    <w:rPr>
      <w:color w:val="FF0000"/>
    </w:rPr>
  </w:style>
  <w:style w:type="paragraph" w:customStyle="1" w:styleId="TH">
    <w:name w:val="TH"/>
    <w:basedOn w:val="FL"/>
    <w:next w:val="FL"/>
    <w:rsid w:val="00F2225A"/>
  </w:style>
  <w:style w:type="paragraph" w:customStyle="1" w:styleId="FL">
    <w:name w:val="FL"/>
    <w:basedOn w:val="Normal"/>
    <w:rsid w:val="00F2225A"/>
    <w:pPr>
      <w:keepNext/>
      <w:keepLines/>
      <w:spacing w:before="60"/>
      <w:jc w:val="center"/>
    </w:pPr>
    <w:rPr>
      <w:rFonts w:ascii="Arial" w:hAnsi="Arial"/>
      <w:b/>
    </w:rPr>
  </w:style>
  <w:style w:type="paragraph" w:customStyle="1" w:styleId="ZA">
    <w:name w:val="ZA"/>
    <w:rsid w:val="00F2225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F2225A"/>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F2225A"/>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F2225A"/>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F2225A"/>
    <w:pPr>
      <w:ind w:left="851" w:hanging="851"/>
    </w:pPr>
  </w:style>
  <w:style w:type="paragraph" w:customStyle="1" w:styleId="ZH">
    <w:name w:val="ZH"/>
    <w:rsid w:val="00F2225A"/>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F2225A"/>
    <w:pPr>
      <w:keepNext w:val="0"/>
      <w:spacing w:before="0" w:after="240"/>
    </w:pPr>
  </w:style>
  <w:style w:type="paragraph" w:customStyle="1" w:styleId="ZG">
    <w:name w:val="ZG"/>
    <w:rsid w:val="00F2225A"/>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F2225A"/>
    <w:pPr>
      <w:ind w:left="1135"/>
    </w:pPr>
  </w:style>
  <w:style w:type="paragraph" w:styleId="List2">
    <w:name w:val="List 2"/>
    <w:basedOn w:val="List"/>
    <w:rsid w:val="00F2225A"/>
    <w:pPr>
      <w:ind w:left="851"/>
    </w:pPr>
  </w:style>
  <w:style w:type="paragraph" w:styleId="List3">
    <w:name w:val="List 3"/>
    <w:basedOn w:val="List2"/>
    <w:rsid w:val="00F2225A"/>
    <w:pPr>
      <w:ind w:left="1135"/>
    </w:pPr>
  </w:style>
  <w:style w:type="paragraph" w:styleId="List4">
    <w:name w:val="List 4"/>
    <w:basedOn w:val="List3"/>
    <w:rsid w:val="00F2225A"/>
    <w:pPr>
      <w:ind w:left="1418"/>
    </w:pPr>
  </w:style>
  <w:style w:type="paragraph" w:styleId="List5">
    <w:name w:val="List 5"/>
    <w:basedOn w:val="List4"/>
    <w:rsid w:val="00F2225A"/>
    <w:pPr>
      <w:ind w:left="1702"/>
    </w:pPr>
  </w:style>
  <w:style w:type="paragraph" w:styleId="ListBullet4">
    <w:name w:val="List Bullet 4"/>
    <w:basedOn w:val="ListBullet3"/>
    <w:rsid w:val="00F2225A"/>
    <w:pPr>
      <w:ind w:left="1418"/>
    </w:pPr>
  </w:style>
  <w:style w:type="paragraph" w:styleId="ListBullet5">
    <w:name w:val="List Bullet 5"/>
    <w:basedOn w:val="ListBullet4"/>
    <w:rsid w:val="00F2225A"/>
    <w:pPr>
      <w:ind w:left="1702"/>
    </w:pPr>
  </w:style>
  <w:style w:type="paragraph" w:customStyle="1" w:styleId="B20">
    <w:name w:val="B2"/>
    <w:basedOn w:val="List2"/>
    <w:rsid w:val="00F2225A"/>
    <w:pPr>
      <w:ind w:left="1191" w:hanging="454"/>
    </w:pPr>
  </w:style>
  <w:style w:type="paragraph" w:customStyle="1" w:styleId="B30">
    <w:name w:val="B3"/>
    <w:basedOn w:val="List3"/>
    <w:rsid w:val="00F2225A"/>
    <w:pPr>
      <w:ind w:left="1645" w:hanging="454"/>
    </w:pPr>
  </w:style>
  <w:style w:type="paragraph" w:customStyle="1" w:styleId="B4">
    <w:name w:val="B4"/>
    <w:basedOn w:val="List4"/>
    <w:rsid w:val="00F2225A"/>
    <w:pPr>
      <w:ind w:left="2098" w:hanging="454"/>
    </w:pPr>
  </w:style>
  <w:style w:type="paragraph" w:customStyle="1" w:styleId="B5">
    <w:name w:val="B5"/>
    <w:basedOn w:val="List5"/>
    <w:rsid w:val="00F2225A"/>
    <w:pPr>
      <w:ind w:left="2552" w:hanging="454"/>
    </w:pPr>
  </w:style>
  <w:style w:type="paragraph" w:customStyle="1" w:styleId="ZTD">
    <w:name w:val="ZTD"/>
    <w:basedOn w:val="ZB"/>
    <w:rsid w:val="00F2225A"/>
    <w:pPr>
      <w:framePr w:hRule="auto" w:wrap="notBeside" w:y="852"/>
    </w:pPr>
    <w:rPr>
      <w:i w:val="0"/>
      <w:sz w:val="40"/>
    </w:rPr>
  </w:style>
  <w:style w:type="paragraph" w:customStyle="1" w:styleId="ZV">
    <w:name w:val="ZV"/>
    <w:basedOn w:val="ZU"/>
    <w:rsid w:val="00F2225A"/>
    <w:pPr>
      <w:framePr w:wrap="notBeside" w:y="16161"/>
    </w:pPr>
  </w:style>
  <w:style w:type="paragraph" w:styleId="IndexHeading">
    <w:name w:val="index heading"/>
    <w:basedOn w:val="Normal"/>
    <w:next w:val="Normal"/>
    <w:semiHidden/>
    <w:rsid w:val="00EF50B9"/>
    <w:pPr>
      <w:pBdr>
        <w:top w:val="single" w:sz="12" w:space="0" w:color="auto"/>
      </w:pBdr>
      <w:spacing w:before="360" w:after="240"/>
    </w:pPr>
    <w:rPr>
      <w:b/>
      <w:i/>
      <w:sz w:val="26"/>
    </w:rPr>
  </w:style>
  <w:style w:type="character" w:styleId="Hyperlink">
    <w:name w:val="Hyperlink"/>
    <w:uiPriority w:val="99"/>
    <w:rsid w:val="00EF50B9"/>
    <w:rPr>
      <w:color w:val="0000FF"/>
      <w:u w:val="single"/>
    </w:rPr>
  </w:style>
  <w:style w:type="character" w:styleId="FollowedHyperlink">
    <w:name w:val="FollowedHyperlink"/>
    <w:rsid w:val="00EF50B9"/>
    <w:rPr>
      <w:color w:val="800080"/>
      <w:u w:val="single"/>
    </w:rPr>
  </w:style>
  <w:style w:type="paragraph" w:customStyle="1" w:styleId="B3">
    <w:name w:val="B3+"/>
    <w:basedOn w:val="B30"/>
    <w:rsid w:val="00F2225A"/>
    <w:pPr>
      <w:numPr>
        <w:numId w:val="4"/>
      </w:numPr>
      <w:tabs>
        <w:tab w:val="left" w:pos="1134"/>
      </w:tabs>
    </w:pPr>
  </w:style>
  <w:style w:type="paragraph" w:customStyle="1" w:styleId="B1">
    <w:name w:val="B1+"/>
    <w:basedOn w:val="B10"/>
    <w:rsid w:val="00F2225A"/>
    <w:pPr>
      <w:numPr>
        <w:numId w:val="2"/>
      </w:numPr>
    </w:pPr>
  </w:style>
  <w:style w:type="paragraph" w:customStyle="1" w:styleId="B2">
    <w:name w:val="B2+"/>
    <w:basedOn w:val="B20"/>
    <w:rsid w:val="00F2225A"/>
    <w:pPr>
      <w:numPr>
        <w:numId w:val="3"/>
      </w:numPr>
    </w:pPr>
  </w:style>
  <w:style w:type="paragraph" w:customStyle="1" w:styleId="BL">
    <w:name w:val="BL"/>
    <w:basedOn w:val="Normal"/>
    <w:rsid w:val="00F2225A"/>
    <w:pPr>
      <w:numPr>
        <w:numId w:val="6"/>
      </w:numPr>
      <w:tabs>
        <w:tab w:val="left" w:pos="851"/>
      </w:tabs>
    </w:pPr>
  </w:style>
  <w:style w:type="paragraph" w:customStyle="1" w:styleId="BN">
    <w:name w:val="BN"/>
    <w:basedOn w:val="Normal"/>
    <w:rsid w:val="00F2225A"/>
    <w:pPr>
      <w:numPr>
        <w:numId w:val="5"/>
      </w:numPr>
    </w:pPr>
  </w:style>
  <w:style w:type="paragraph" w:styleId="BodyText">
    <w:name w:val="Body Text"/>
    <w:basedOn w:val="Normal"/>
    <w:rsid w:val="00EF50B9"/>
    <w:pPr>
      <w:keepNext/>
      <w:spacing w:after="140"/>
    </w:pPr>
  </w:style>
  <w:style w:type="paragraph" w:styleId="BlockText">
    <w:name w:val="Block Text"/>
    <w:basedOn w:val="Normal"/>
    <w:rsid w:val="00EF50B9"/>
    <w:pPr>
      <w:spacing w:after="120"/>
      <w:ind w:left="1440" w:right="1440"/>
    </w:pPr>
  </w:style>
  <w:style w:type="paragraph" w:styleId="BodyText2">
    <w:name w:val="Body Text 2"/>
    <w:basedOn w:val="Normal"/>
    <w:rsid w:val="00EF50B9"/>
    <w:pPr>
      <w:spacing w:after="120" w:line="480" w:lineRule="auto"/>
    </w:pPr>
  </w:style>
  <w:style w:type="paragraph" w:styleId="BodyText3">
    <w:name w:val="Body Text 3"/>
    <w:basedOn w:val="Normal"/>
    <w:rsid w:val="00EF50B9"/>
    <w:pPr>
      <w:spacing w:after="120"/>
    </w:pPr>
    <w:rPr>
      <w:sz w:val="16"/>
      <w:szCs w:val="16"/>
    </w:rPr>
  </w:style>
  <w:style w:type="paragraph" w:styleId="BodyTextFirstIndent">
    <w:name w:val="Body Text First Indent"/>
    <w:basedOn w:val="BodyText"/>
    <w:rsid w:val="00EF50B9"/>
    <w:pPr>
      <w:keepNext w:val="0"/>
      <w:spacing w:after="120"/>
      <w:ind w:firstLine="210"/>
    </w:pPr>
  </w:style>
  <w:style w:type="paragraph" w:styleId="BodyTextIndent">
    <w:name w:val="Body Text Indent"/>
    <w:basedOn w:val="Normal"/>
    <w:rsid w:val="00EF50B9"/>
    <w:pPr>
      <w:spacing w:after="120"/>
      <w:ind w:left="283"/>
    </w:pPr>
  </w:style>
  <w:style w:type="paragraph" w:styleId="BodyTextFirstIndent2">
    <w:name w:val="Body Text First Indent 2"/>
    <w:basedOn w:val="BodyTextIndent"/>
    <w:rsid w:val="00EF50B9"/>
    <w:pPr>
      <w:ind w:firstLine="210"/>
    </w:pPr>
  </w:style>
  <w:style w:type="paragraph" w:styleId="BodyTextIndent2">
    <w:name w:val="Body Text Indent 2"/>
    <w:basedOn w:val="Normal"/>
    <w:rsid w:val="00EF50B9"/>
    <w:pPr>
      <w:spacing w:after="120" w:line="480" w:lineRule="auto"/>
      <w:ind w:left="283"/>
    </w:pPr>
  </w:style>
  <w:style w:type="paragraph" w:styleId="BodyTextIndent3">
    <w:name w:val="Body Text Indent 3"/>
    <w:basedOn w:val="Normal"/>
    <w:rsid w:val="00EF50B9"/>
    <w:pPr>
      <w:spacing w:after="120"/>
      <w:ind w:left="283"/>
    </w:pPr>
    <w:rPr>
      <w:sz w:val="16"/>
      <w:szCs w:val="16"/>
    </w:rPr>
  </w:style>
  <w:style w:type="paragraph" w:styleId="Caption">
    <w:name w:val="caption"/>
    <w:basedOn w:val="Normal"/>
    <w:next w:val="Normal"/>
    <w:qFormat/>
    <w:rsid w:val="00EF50B9"/>
    <w:pPr>
      <w:spacing w:before="120" w:after="120"/>
    </w:pPr>
    <w:rPr>
      <w:b/>
      <w:bCs/>
    </w:rPr>
  </w:style>
  <w:style w:type="paragraph" w:styleId="Closing">
    <w:name w:val="Closing"/>
    <w:basedOn w:val="Normal"/>
    <w:rsid w:val="00EF50B9"/>
    <w:pPr>
      <w:ind w:left="4252"/>
    </w:pPr>
  </w:style>
  <w:style w:type="character" w:styleId="CommentReference">
    <w:name w:val="annotation reference"/>
    <w:semiHidden/>
    <w:rsid w:val="00EF50B9"/>
    <w:rPr>
      <w:sz w:val="16"/>
      <w:szCs w:val="16"/>
    </w:rPr>
  </w:style>
  <w:style w:type="paragraph" w:styleId="CommentText">
    <w:name w:val="annotation text"/>
    <w:basedOn w:val="Normal"/>
    <w:link w:val="CommentTextChar"/>
    <w:semiHidden/>
    <w:rsid w:val="00EF50B9"/>
    <w:rPr>
      <w:lang w:val="x-none"/>
    </w:rPr>
  </w:style>
  <w:style w:type="paragraph" w:styleId="Date">
    <w:name w:val="Date"/>
    <w:basedOn w:val="Normal"/>
    <w:next w:val="Normal"/>
    <w:rsid w:val="00EF50B9"/>
  </w:style>
  <w:style w:type="paragraph" w:styleId="DocumentMap">
    <w:name w:val="Document Map"/>
    <w:basedOn w:val="Normal"/>
    <w:semiHidden/>
    <w:rsid w:val="00EF50B9"/>
    <w:pPr>
      <w:shd w:val="clear" w:color="auto" w:fill="000080"/>
    </w:pPr>
    <w:rPr>
      <w:rFonts w:ascii="Tahoma" w:hAnsi="Tahoma" w:cs="Tahoma"/>
    </w:rPr>
  </w:style>
  <w:style w:type="paragraph" w:styleId="E-mailSignature">
    <w:name w:val="E-mail Signature"/>
    <w:basedOn w:val="Normal"/>
    <w:rsid w:val="00EF50B9"/>
  </w:style>
  <w:style w:type="character" w:styleId="Emphasis">
    <w:name w:val="Emphasis"/>
    <w:qFormat/>
    <w:rsid w:val="00EF50B9"/>
    <w:rPr>
      <w:i/>
      <w:iCs/>
    </w:rPr>
  </w:style>
  <w:style w:type="character" w:styleId="EndnoteReference">
    <w:name w:val="endnote reference"/>
    <w:semiHidden/>
    <w:rsid w:val="00EF50B9"/>
    <w:rPr>
      <w:vertAlign w:val="superscript"/>
    </w:rPr>
  </w:style>
  <w:style w:type="paragraph" w:styleId="EndnoteText">
    <w:name w:val="endnote text"/>
    <w:basedOn w:val="Normal"/>
    <w:semiHidden/>
    <w:rsid w:val="00EF50B9"/>
  </w:style>
  <w:style w:type="paragraph" w:styleId="EnvelopeAddress">
    <w:name w:val="envelope address"/>
    <w:basedOn w:val="Normal"/>
    <w:rsid w:val="00EF50B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EF50B9"/>
    <w:rPr>
      <w:rFonts w:ascii="Arial" w:hAnsi="Arial" w:cs="Arial"/>
    </w:rPr>
  </w:style>
  <w:style w:type="character" w:styleId="HTMLAcronym">
    <w:name w:val="HTML Acronym"/>
    <w:basedOn w:val="DefaultParagraphFont"/>
    <w:rsid w:val="00EF50B9"/>
  </w:style>
  <w:style w:type="paragraph" w:styleId="HTMLAddress">
    <w:name w:val="HTML Address"/>
    <w:basedOn w:val="Normal"/>
    <w:rsid w:val="00EF50B9"/>
    <w:rPr>
      <w:i/>
      <w:iCs/>
    </w:rPr>
  </w:style>
  <w:style w:type="character" w:styleId="HTMLCite">
    <w:name w:val="HTML Cite"/>
    <w:rsid w:val="00EF50B9"/>
    <w:rPr>
      <w:i/>
      <w:iCs/>
    </w:rPr>
  </w:style>
  <w:style w:type="character" w:styleId="HTMLCode">
    <w:name w:val="HTML Code"/>
    <w:rsid w:val="00EF50B9"/>
    <w:rPr>
      <w:rFonts w:ascii="Courier New" w:hAnsi="Courier New"/>
      <w:sz w:val="20"/>
      <w:szCs w:val="20"/>
    </w:rPr>
  </w:style>
  <w:style w:type="character" w:styleId="HTMLDefinition">
    <w:name w:val="HTML Definition"/>
    <w:rsid w:val="00EF50B9"/>
    <w:rPr>
      <w:i/>
      <w:iCs/>
    </w:rPr>
  </w:style>
  <w:style w:type="character" w:styleId="HTMLKeyboard">
    <w:name w:val="HTML Keyboard"/>
    <w:rsid w:val="00EF50B9"/>
    <w:rPr>
      <w:rFonts w:ascii="Courier New" w:hAnsi="Courier New"/>
      <w:sz w:val="20"/>
      <w:szCs w:val="20"/>
    </w:rPr>
  </w:style>
  <w:style w:type="paragraph" w:styleId="HTMLPreformatted">
    <w:name w:val="HTML Preformatted"/>
    <w:basedOn w:val="Normal"/>
    <w:rsid w:val="00EF50B9"/>
    <w:rPr>
      <w:rFonts w:ascii="Courier New" w:hAnsi="Courier New" w:cs="Courier New"/>
    </w:rPr>
  </w:style>
  <w:style w:type="character" w:styleId="HTMLSample">
    <w:name w:val="HTML Sample"/>
    <w:rsid w:val="00EF50B9"/>
    <w:rPr>
      <w:rFonts w:ascii="Courier New" w:hAnsi="Courier New"/>
    </w:rPr>
  </w:style>
  <w:style w:type="character" w:styleId="HTMLTypewriter">
    <w:name w:val="HTML Typewriter"/>
    <w:rsid w:val="00EF50B9"/>
    <w:rPr>
      <w:rFonts w:ascii="Courier New" w:hAnsi="Courier New"/>
      <w:sz w:val="20"/>
      <w:szCs w:val="20"/>
    </w:rPr>
  </w:style>
  <w:style w:type="character" w:styleId="HTMLVariable">
    <w:name w:val="HTML Variable"/>
    <w:rsid w:val="00EF50B9"/>
    <w:rPr>
      <w:i/>
      <w:iCs/>
    </w:rPr>
  </w:style>
  <w:style w:type="paragraph" w:styleId="Index3">
    <w:name w:val="index 3"/>
    <w:basedOn w:val="Normal"/>
    <w:next w:val="Normal"/>
    <w:autoRedefine/>
    <w:semiHidden/>
    <w:rsid w:val="00EF50B9"/>
    <w:pPr>
      <w:ind w:left="600" w:hanging="200"/>
    </w:pPr>
  </w:style>
  <w:style w:type="paragraph" w:styleId="Index4">
    <w:name w:val="index 4"/>
    <w:basedOn w:val="Normal"/>
    <w:next w:val="Normal"/>
    <w:autoRedefine/>
    <w:semiHidden/>
    <w:rsid w:val="00EF50B9"/>
    <w:pPr>
      <w:ind w:left="800" w:hanging="200"/>
    </w:pPr>
  </w:style>
  <w:style w:type="paragraph" w:styleId="Index5">
    <w:name w:val="index 5"/>
    <w:basedOn w:val="Normal"/>
    <w:next w:val="Normal"/>
    <w:autoRedefine/>
    <w:semiHidden/>
    <w:rsid w:val="00EF50B9"/>
    <w:pPr>
      <w:ind w:left="1000" w:hanging="200"/>
    </w:pPr>
  </w:style>
  <w:style w:type="paragraph" w:styleId="Index6">
    <w:name w:val="index 6"/>
    <w:basedOn w:val="Normal"/>
    <w:next w:val="Normal"/>
    <w:autoRedefine/>
    <w:semiHidden/>
    <w:rsid w:val="00EF50B9"/>
    <w:pPr>
      <w:ind w:left="1200" w:hanging="200"/>
    </w:pPr>
  </w:style>
  <w:style w:type="paragraph" w:styleId="Index7">
    <w:name w:val="index 7"/>
    <w:basedOn w:val="Normal"/>
    <w:next w:val="Normal"/>
    <w:autoRedefine/>
    <w:semiHidden/>
    <w:rsid w:val="00EF50B9"/>
    <w:pPr>
      <w:ind w:left="1400" w:hanging="200"/>
    </w:pPr>
  </w:style>
  <w:style w:type="paragraph" w:styleId="Index8">
    <w:name w:val="index 8"/>
    <w:basedOn w:val="Normal"/>
    <w:next w:val="Normal"/>
    <w:autoRedefine/>
    <w:semiHidden/>
    <w:rsid w:val="00EF50B9"/>
    <w:pPr>
      <w:ind w:left="1600" w:hanging="200"/>
    </w:pPr>
  </w:style>
  <w:style w:type="paragraph" w:styleId="Index9">
    <w:name w:val="index 9"/>
    <w:basedOn w:val="Normal"/>
    <w:next w:val="Normal"/>
    <w:autoRedefine/>
    <w:semiHidden/>
    <w:rsid w:val="00EF50B9"/>
    <w:pPr>
      <w:ind w:left="1800" w:hanging="200"/>
    </w:pPr>
  </w:style>
  <w:style w:type="character" w:styleId="LineNumber">
    <w:name w:val="line number"/>
    <w:basedOn w:val="DefaultParagraphFont"/>
    <w:rsid w:val="00EF50B9"/>
  </w:style>
  <w:style w:type="paragraph" w:styleId="ListContinue">
    <w:name w:val="List Continue"/>
    <w:basedOn w:val="Normal"/>
    <w:rsid w:val="00EF50B9"/>
    <w:pPr>
      <w:spacing w:after="120"/>
      <w:ind w:left="283"/>
    </w:pPr>
  </w:style>
  <w:style w:type="paragraph" w:styleId="ListContinue2">
    <w:name w:val="List Continue 2"/>
    <w:basedOn w:val="Normal"/>
    <w:rsid w:val="00EF50B9"/>
    <w:pPr>
      <w:spacing w:after="120"/>
      <w:ind w:left="566"/>
    </w:pPr>
  </w:style>
  <w:style w:type="paragraph" w:styleId="ListContinue3">
    <w:name w:val="List Continue 3"/>
    <w:basedOn w:val="Normal"/>
    <w:rsid w:val="00EF50B9"/>
    <w:pPr>
      <w:spacing w:after="120"/>
      <w:ind w:left="849"/>
    </w:pPr>
  </w:style>
  <w:style w:type="paragraph" w:styleId="ListContinue4">
    <w:name w:val="List Continue 4"/>
    <w:basedOn w:val="Normal"/>
    <w:rsid w:val="00EF50B9"/>
    <w:pPr>
      <w:spacing w:after="120"/>
      <w:ind w:left="1132"/>
    </w:pPr>
  </w:style>
  <w:style w:type="paragraph" w:styleId="ListContinue5">
    <w:name w:val="List Continue 5"/>
    <w:basedOn w:val="Normal"/>
    <w:rsid w:val="00EF50B9"/>
    <w:pPr>
      <w:spacing w:after="120"/>
      <w:ind w:left="1415"/>
    </w:pPr>
  </w:style>
  <w:style w:type="paragraph" w:styleId="ListNumber3">
    <w:name w:val="List Number 3"/>
    <w:basedOn w:val="Normal"/>
    <w:rsid w:val="00EF50B9"/>
    <w:pPr>
      <w:numPr>
        <w:numId w:val="8"/>
      </w:numPr>
    </w:pPr>
  </w:style>
  <w:style w:type="paragraph" w:styleId="ListNumber4">
    <w:name w:val="List Number 4"/>
    <w:basedOn w:val="Normal"/>
    <w:rsid w:val="00EF50B9"/>
    <w:pPr>
      <w:numPr>
        <w:numId w:val="9"/>
      </w:numPr>
    </w:pPr>
  </w:style>
  <w:style w:type="paragraph" w:styleId="ListNumber5">
    <w:name w:val="List Number 5"/>
    <w:basedOn w:val="Normal"/>
    <w:rsid w:val="00EF50B9"/>
    <w:pPr>
      <w:numPr>
        <w:numId w:val="10"/>
      </w:numPr>
    </w:pPr>
  </w:style>
  <w:style w:type="paragraph" w:styleId="MacroText">
    <w:name w:val="macro"/>
    <w:semiHidden/>
    <w:rsid w:val="00EF50B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rsid w:val="00EF50B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EF50B9"/>
    <w:rPr>
      <w:sz w:val="24"/>
      <w:szCs w:val="24"/>
    </w:rPr>
  </w:style>
  <w:style w:type="paragraph" w:styleId="NormalIndent">
    <w:name w:val="Normal Indent"/>
    <w:basedOn w:val="Normal"/>
    <w:rsid w:val="00EF50B9"/>
    <w:pPr>
      <w:ind w:left="720"/>
    </w:pPr>
  </w:style>
  <w:style w:type="paragraph" w:styleId="NoteHeading">
    <w:name w:val="Note Heading"/>
    <w:basedOn w:val="Normal"/>
    <w:next w:val="Normal"/>
    <w:rsid w:val="00EF50B9"/>
  </w:style>
  <w:style w:type="character" w:styleId="PageNumber">
    <w:name w:val="page number"/>
    <w:basedOn w:val="DefaultParagraphFont"/>
    <w:rsid w:val="00EF50B9"/>
  </w:style>
  <w:style w:type="paragraph" w:styleId="PlainText">
    <w:name w:val="Plain Text"/>
    <w:basedOn w:val="Normal"/>
    <w:link w:val="PlainTextChar"/>
    <w:uiPriority w:val="99"/>
    <w:rsid w:val="00EF50B9"/>
    <w:rPr>
      <w:rFonts w:ascii="Courier New" w:hAnsi="Courier New"/>
      <w:lang w:val="x-none"/>
    </w:rPr>
  </w:style>
  <w:style w:type="character" w:customStyle="1" w:styleId="PlainTextChar">
    <w:name w:val="Plain Text Char"/>
    <w:link w:val="PlainText"/>
    <w:uiPriority w:val="99"/>
    <w:rsid w:val="002B513A"/>
    <w:rPr>
      <w:rFonts w:ascii="Courier New" w:hAnsi="Courier New" w:cs="Courier New"/>
      <w:lang w:eastAsia="en-US"/>
    </w:rPr>
  </w:style>
  <w:style w:type="paragraph" w:styleId="Salutation">
    <w:name w:val="Salutation"/>
    <w:basedOn w:val="Normal"/>
    <w:next w:val="Normal"/>
    <w:rsid w:val="00EF50B9"/>
  </w:style>
  <w:style w:type="paragraph" w:styleId="Signature">
    <w:name w:val="Signature"/>
    <w:basedOn w:val="Normal"/>
    <w:rsid w:val="00EF50B9"/>
    <w:pPr>
      <w:ind w:left="4252"/>
    </w:pPr>
  </w:style>
  <w:style w:type="character" w:styleId="Strong">
    <w:name w:val="Strong"/>
    <w:qFormat/>
    <w:rsid w:val="00EF50B9"/>
    <w:rPr>
      <w:b/>
      <w:bCs/>
    </w:rPr>
  </w:style>
  <w:style w:type="paragraph" w:styleId="Subtitle">
    <w:name w:val="Subtitle"/>
    <w:basedOn w:val="Normal"/>
    <w:qFormat/>
    <w:rsid w:val="00EF50B9"/>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EF50B9"/>
    <w:pPr>
      <w:ind w:left="200" w:hanging="200"/>
    </w:pPr>
  </w:style>
  <w:style w:type="paragraph" w:styleId="TableofFigures">
    <w:name w:val="table of figures"/>
    <w:basedOn w:val="Normal"/>
    <w:next w:val="Normal"/>
    <w:semiHidden/>
    <w:rsid w:val="00EF50B9"/>
    <w:pPr>
      <w:ind w:left="400" w:hanging="400"/>
    </w:pPr>
  </w:style>
  <w:style w:type="paragraph" w:styleId="Title">
    <w:name w:val="Title"/>
    <w:basedOn w:val="Normal"/>
    <w:qFormat/>
    <w:rsid w:val="00EF50B9"/>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EF50B9"/>
    <w:pPr>
      <w:spacing w:before="120"/>
    </w:pPr>
    <w:rPr>
      <w:rFonts w:ascii="Arial" w:hAnsi="Arial" w:cs="Arial"/>
      <w:b/>
      <w:bCs/>
      <w:sz w:val="24"/>
      <w:szCs w:val="24"/>
    </w:rPr>
  </w:style>
  <w:style w:type="paragraph" w:customStyle="1" w:styleId="TAJ">
    <w:name w:val="TAJ"/>
    <w:basedOn w:val="Normal"/>
    <w:rsid w:val="00F2225A"/>
    <w:pPr>
      <w:keepNext/>
      <w:keepLines/>
      <w:spacing w:after="0"/>
      <w:jc w:val="both"/>
    </w:pPr>
    <w:rPr>
      <w:rFonts w:ascii="Arial" w:hAnsi="Arial"/>
      <w:sz w:val="18"/>
    </w:rPr>
  </w:style>
  <w:style w:type="paragraph" w:styleId="BalloonText">
    <w:name w:val="Balloon Text"/>
    <w:basedOn w:val="Normal"/>
    <w:link w:val="BalloonTextChar"/>
    <w:rsid w:val="002B513A"/>
    <w:pPr>
      <w:spacing w:after="0"/>
    </w:pPr>
    <w:rPr>
      <w:rFonts w:ascii="Tahoma" w:hAnsi="Tahoma"/>
      <w:sz w:val="16"/>
      <w:szCs w:val="16"/>
      <w:lang w:val="x-none"/>
    </w:rPr>
  </w:style>
  <w:style w:type="character" w:customStyle="1" w:styleId="BalloonTextChar">
    <w:name w:val="Balloon Text Char"/>
    <w:link w:val="BalloonText"/>
    <w:rsid w:val="00CE4B84"/>
    <w:rPr>
      <w:rFonts w:ascii="Tahoma" w:hAnsi="Tahoma" w:cs="Tahoma"/>
      <w:sz w:val="16"/>
      <w:szCs w:val="16"/>
      <w:lang w:eastAsia="en-US"/>
    </w:rPr>
  </w:style>
  <w:style w:type="paragraph" w:styleId="Revision">
    <w:name w:val="Revision"/>
    <w:hidden/>
    <w:uiPriority w:val="99"/>
    <w:semiHidden/>
    <w:rsid w:val="007A063E"/>
    <w:rPr>
      <w:lang w:eastAsia="en-US"/>
    </w:rPr>
  </w:style>
  <w:style w:type="paragraph" w:customStyle="1" w:styleId="SignatureDefCont">
    <w:name w:val="SignatureDefCont"/>
    <w:basedOn w:val="Normal"/>
    <w:rsid w:val="002B513A"/>
    <w:pPr>
      <w:keepNext/>
      <w:tabs>
        <w:tab w:val="left" w:pos="1716"/>
      </w:tabs>
      <w:spacing w:after="0"/>
      <w:ind w:left="2886" w:hanging="2886"/>
    </w:pPr>
    <w:rPr>
      <w:lang w:val="en-US"/>
    </w:rPr>
  </w:style>
  <w:style w:type="paragraph" w:customStyle="1" w:styleId="TB1">
    <w:name w:val="TB1"/>
    <w:basedOn w:val="Normal"/>
    <w:qFormat/>
    <w:rsid w:val="00F2225A"/>
    <w:pPr>
      <w:keepNext/>
      <w:keepLines/>
      <w:numPr>
        <w:numId w:val="37"/>
      </w:numPr>
      <w:tabs>
        <w:tab w:val="left" w:pos="720"/>
      </w:tabs>
      <w:spacing w:after="0"/>
      <w:ind w:left="737" w:hanging="380"/>
    </w:pPr>
    <w:rPr>
      <w:rFonts w:ascii="Arial" w:hAnsi="Arial"/>
      <w:sz w:val="18"/>
    </w:rPr>
  </w:style>
  <w:style w:type="paragraph" w:customStyle="1" w:styleId="TB2">
    <w:name w:val="TB2"/>
    <w:basedOn w:val="Normal"/>
    <w:qFormat/>
    <w:rsid w:val="00F2225A"/>
    <w:pPr>
      <w:keepNext/>
      <w:keepLines/>
      <w:numPr>
        <w:numId w:val="39"/>
      </w:numPr>
      <w:tabs>
        <w:tab w:val="left" w:pos="1109"/>
      </w:tabs>
      <w:spacing w:after="0"/>
      <w:ind w:left="1100" w:hanging="380"/>
    </w:pPr>
    <w:rPr>
      <w:rFonts w:ascii="Arial" w:hAnsi="Arial"/>
      <w:sz w:val="18"/>
    </w:rPr>
  </w:style>
  <w:style w:type="paragraph" w:styleId="CommentSubject">
    <w:name w:val="annotation subject"/>
    <w:basedOn w:val="CommentText"/>
    <w:next w:val="CommentText"/>
    <w:link w:val="CommentSubjectChar"/>
    <w:rsid w:val="003961EA"/>
    <w:rPr>
      <w:b/>
      <w:bCs/>
    </w:rPr>
  </w:style>
  <w:style w:type="character" w:customStyle="1" w:styleId="CommentTextChar">
    <w:name w:val="Comment Text Char"/>
    <w:link w:val="CommentText"/>
    <w:semiHidden/>
    <w:rsid w:val="003961EA"/>
    <w:rPr>
      <w:lang w:eastAsia="en-US"/>
    </w:rPr>
  </w:style>
  <w:style w:type="character" w:customStyle="1" w:styleId="CommentSubjectChar">
    <w:name w:val="Comment Subject Char"/>
    <w:basedOn w:val="CommentTextChar"/>
    <w:link w:val="CommentSubject"/>
    <w:rsid w:val="003961EA"/>
    <w:rPr>
      <w:lang w:eastAsia="en-US"/>
    </w:rPr>
  </w:style>
  <w:style w:type="character" w:customStyle="1" w:styleId="Heading1Char">
    <w:name w:val="Heading 1 Char"/>
    <w:basedOn w:val="DefaultParagraphFont"/>
    <w:link w:val="Heading1"/>
    <w:uiPriority w:val="9"/>
    <w:rsid w:val="00F92A34"/>
    <w:rPr>
      <w:rFonts w:ascii="Arial" w:hAnsi="Arial"/>
      <w:sz w:val="36"/>
      <w:lang w:eastAsia="en-US"/>
    </w:rPr>
  </w:style>
  <w:style w:type="character" w:customStyle="1" w:styleId="UnresolvedMention">
    <w:name w:val="Unresolved Mention"/>
    <w:basedOn w:val="DefaultParagraphFont"/>
    <w:uiPriority w:val="99"/>
    <w:semiHidden/>
    <w:unhideWhenUsed/>
    <w:rsid w:val="001312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637800775">
      <w:bodyDiv w:val="1"/>
      <w:marLeft w:val="0"/>
      <w:marRight w:val="0"/>
      <w:marTop w:val="0"/>
      <w:marBottom w:val="0"/>
      <w:divBdr>
        <w:top w:val="none" w:sz="0" w:space="0" w:color="auto"/>
        <w:left w:val="none" w:sz="0" w:space="0" w:color="auto"/>
        <w:bottom w:val="none" w:sz="0" w:space="0" w:color="auto"/>
        <w:right w:val="none" w:sz="0" w:space="0" w:color="auto"/>
      </w:divBdr>
    </w:div>
    <w:div w:id="973144172">
      <w:bodyDiv w:val="1"/>
      <w:marLeft w:val="0"/>
      <w:marRight w:val="0"/>
      <w:marTop w:val="0"/>
      <w:marBottom w:val="0"/>
      <w:divBdr>
        <w:top w:val="none" w:sz="0" w:space="0" w:color="auto"/>
        <w:left w:val="none" w:sz="0" w:space="0" w:color="auto"/>
        <w:bottom w:val="none" w:sz="0" w:space="0" w:color="auto"/>
        <w:right w:val="none" w:sz="0" w:space="0" w:color="auto"/>
      </w:divBdr>
    </w:div>
    <w:div w:id="1154025549">
      <w:bodyDiv w:val="1"/>
      <w:marLeft w:val="0"/>
      <w:marRight w:val="0"/>
      <w:marTop w:val="0"/>
      <w:marBottom w:val="0"/>
      <w:divBdr>
        <w:top w:val="none" w:sz="0" w:space="0" w:color="auto"/>
        <w:left w:val="none" w:sz="0" w:space="0" w:color="auto"/>
        <w:bottom w:val="none" w:sz="0" w:space="0" w:color="auto"/>
        <w:right w:val="none" w:sz="0" w:space="0" w:color="auto"/>
      </w:divBdr>
    </w:div>
    <w:div w:id="1459686730">
      <w:bodyDiv w:val="1"/>
      <w:marLeft w:val="0"/>
      <w:marRight w:val="0"/>
      <w:marTop w:val="0"/>
      <w:marBottom w:val="0"/>
      <w:divBdr>
        <w:top w:val="none" w:sz="0" w:space="0" w:color="auto"/>
        <w:left w:val="none" w:sz="0" w:space="0" w:color="auto"/>
        <w:bottom w:val="none" w:sz="0" w:space="0" w:color="auto"/>
        <w:right w:val="none" w:sz="0" w:space="0" w:color="auto"/>
      </w:divBdr>
    </w:div>
    <w:div w:id="159377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ipr.etsi.org/"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s://portal.etsi.org/People/CommiteeSupportStaff.aspx" TargetMode="External"/><Relationship Id="rId2" Type="http://schemas.openxmlformats.org/officeDocument/2006/relationships/customXml" Target="../customXml/item2.xml"/><Relationship Id="rId16" Type="http://schemas.openxmlformats.org/officeDocument/2006/relationships/hyperlink" Target="https://portal.etsi.org/TB/ETSIDeliverableStatus.aspx" TargetMode="External"/><Relationship Id="rId20" Type="http://schemas.openxmlformats.org/officeDocument/2006/relationships/hyperlink" Target="https://docbox.etsi.org/Re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tsi.org/deliver"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portal.etsi.org/Services/editHelp!/Howtostart/ETSIDraftingRules.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tsi.org/standards-search"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5E2614B55994418310EBCA9CC035C5" ma:contentTypeVersion="4" ma:contentTypeDescription="Create a new document." ma:contentTypeScope="" ma:versionID="eb100672d9af21a3730c678a54831943">
  <xsd:schema xmlns:xsd="http://www.w3.org/2001/XMLSchema" xmlns:xs="http://www.w3.org/2001/XMLSchema" xmlns:p="http://schemas.microsoft.com/office/2006/metadata/properties" xmlns:ns2="8185f5cb-7348-46f9-8db8-82f4902aca60" targetNamespace="http://schemas.microsoft.com/office/2006/metadata/properties" ma:root="true" ma:fieldsID="20df128883cb90efcbf74642d0152212" ns2:_="">
    <xsd:import namespace="8185f5cb-7348-46f9-8db8-82f4902aca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85f5cb-7348-46f9-8db8-82f4902aca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BEE0F-DE34-43DE-9DCE-49C4FD221666}">
  <ds:schemaRefs>
    <ds:schemaRef ds:uri="http://schemas.microsoft.com/sharepoint/v3/contenttype/forms"/>
  </ds:schemaRefs>
</ds:datastoreItem>
</file>

<file path=customXml/itemProps2.xml><?xml version="1.0" encoding="utf-8"?>
<ds:datastoreItem xmlns:ds="http://schemas.openxmlformats.org/officeDocument/2006/customXml" ds:itemID="{671A3431-E709-4774-A5A8-0731AE1CAA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A98691-4C97-42D4-903D-81794A223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85f5cb-7348-46f9-8db8-82f4902ac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5D98A-FDEE-4AA0-B622-B196C8AAF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37</TotalTime>
  <Pages>31</Pages>
  <Words>11691</Words>
  <Characters>66640</Characters>
  <Application>Microsoft Office Word</Application>
  <DocSecurity>0</DocSecurity>
  <Lines>555</Lines>
  <Paragraphs>156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ETSI ES 202 789 V1.4.1</vt:lpstr>
      <vt:lpstr>ETSI ES 202 789 V1.2.1</vt:lpstr>
    </vt:vector>
  </TitlesOfParts>
  <Company>ETSI Secretariat</Company>
  <LinksUpToDate>false</LinksUpToDate>
  <CharactersWithSpaces>78175</CharactersWithSpaces>
  <SharedDoc>false</SharedDoc>
  <HLinks>
    <vt:vector size="36" baseType="variant">
      <vt:variant>
        <vt:i4>1376287</vt:i4>
      </vt:variant>
      <vt:variant>
        <vt:i4>135</vt:i4>
      </vt:variant>
      <vt:variant>
        <vt:i4>0</vt:i4>
      </vt:variant>
      <vt:variant>
        <vt:i4>5</vt:i4>
      </vt:variant>
      <vt:variant>
        <vt:lpwstr>http://docbox.etsi.org/Reference</vt:lpwstr>
      </vt:variant>
      <vt:variant>
        <vt:lpwstr/>
      </vt:variant>
      <vt:variant>
        <vt:i4>7995444</vt:i4>
      </vt:variant>
      <vt:variant>
        <vt:i4>132</vt:i4>
      </vt:variant>
      <vt:variant>
        <vt:i4>0</vt:i4>
      </vt:variant>
      <vt:variant>
        <vt:i4>5</vt:i4>
      </vt:variant>
      <vt:variant>
        <vt:lpwstr>http://portal.etsi.org/Help/editHelp!/Howtostart/ETSIDraftingRules.aspx</vt:lpwstr>
      </vt:variant>
      <vt:variant>
        <vt:lpwstr/>
      </vt:variant>
      <vt:variant>
        <vt:i4>3538988</vt:i4>
      </vt:variant>
      <vt:variant>
        <vt:i4>90</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202 789 V1.5.1</dc:title>
  <dc:subject>Methods for Testing and Specification (MTS)</dc:subject>
  <dc:creator>CML</dc:creator>
  <cp:keywords>interface, testing, TTCN-3</cp:keywords>
  <dc:description/>
  <cp:lastModifiedBy>Tomáš Urban</cp:lastModifiedBy>
  <cp:revision>8</cp:revision>
  <cp:lastPrinted>2014-04-08T12:19:00Z</cp:lastPrinted>
  <dcterms:created xsi:type="dcterms:W3CDTF">2020-04-22T13:19:00Z</dcterms:created>
  <dcterms:modified xsi:type="dcterms:W3CDTF">2021-11-15T12:05:00Z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0x010100495E2614B55994418310EBCA9CC035C5</vt:lpwstr>
  </property>
</Properties>
</file>